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E992" w14:textId="77777777" w:rsidR="00593ACB" w:rsidRDefault="00496186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Introduction to Financial Services Sector</w:t>
      </w:r>
      <w:bookmarkEnd w:id="0"/>
      <w:bookmarkEnd w:id="1"/>
    </w:p>
    <w:p w14:paraId="5356E995" w14:textId="77777777" w:rsidR="00593ACB" w:rsidRDefault="004961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5356E996" w14:textId="7677BD2D" w:rsidR="00593ACB" w:rsidDel="00EF40AD" w:rsidRDefault="004961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93" w:lineRule="auto"/>
        <w:rPr>
          <w:del w:id="2" w:author="Brett Kraabel" w:date="2023-03-10T13:01:00Z"/>
        </w:rPr>
      </w:pPr>
      <w:r>
        <w:t xml:space="preserve">This </w:t>
      </w:r>
      <w:del w:id="3" w:author="Brett Kraabel" w:date="2023-03-10T13:00:00Z">
        <w:r w:rsidDel="007318B4">
          <w:delText xml:space="preserve">is an </w:delText>
        </w:r>
      </w:del>
      <w:r>
        <w:t xml:space="preserve">introductory module </w:t>
      </w:r>
      <w:del w:id="4" w:author="Brett Kraabel" w:date="2023-03-10T13:00:00Z">
        <w:r w:rsidDel="007318B4">
          <w:delText xml:space="preserve">that </w:delText>
        </w:r>
      </w:del>
      <w:r>
        <w:t xml:space="preserve">exposes </w:t>
      </w:r>
      <w:del w:id="5" w:author="Brett Kraabel" w:date="2023-03-10T13:00:00Z">
        <w:r w:rsidDel="007318B4">
          <w:delText xml:space="preserve">you </w:delText>
        </w:r>
      </w:del>
      <w:ins w:id="6" w:author="Brett Kraabel" w:date="2023-03-10T13:00:00Z">
        <w:r w:rsidR="007318B4">
          <w:t>the student</w:t>
        </w:r>
        <w:r w:rsidR="007318B4">
          <w:t xml:space="preserve"> </w:t>
        </w:r>
      </w:ins>
      <w:r>
        <w:t xml:space="preserve">to </w:t>
      </w:r>
      <w:ins w:id="7" w:author="Brett Kraabel" w:date="2023-03-10T13:01:00Z">
        <w:r w:rsidR="007318B4">
          <w:t xml:space="preserve">the </w:t>
        </w:r>
      </w:ins>
      <w:del w:id="8" w:author="Brett Kraabel" w:date="2023-03-10T13:01:00Z">
        <w:r w:rsidDel="007318B4">
          <w:delText xml:space="preserve">key </w:delText>
        </w:r>
      </w:del>
      <w:ins w:id="9" w:author="Brett Kraabel" w:date="2023-03-10T13:01:00Z">
        <w:r w:rsidR="007318B4">
          <w:t>critical</w:t>
        </w:r>
        <w:r w:rsidR="007318B4">
          <w:t xml:space="preserve"> </w:t>
        </w:r>
      </w:ins>
      <w:r>
        <w:t xml:space="preserve">forces driving change in the financial services industry. The module </w:t>
      </w:r>
      <w:del w:id="10" w:author="Brett Kraabel" w:date="2023-03-10T13:01:00Z">
        <w:r w:rsidDel="007318B4">
          <w:delText xml:space="preserve">is designed to provide an </w:delText>
        </w:r>
      </w:del>
      <w:r>
        <w:t>introduc</w:t>
      </w:r>
      <w:ins w:id="11" w:author="Brett Kraabel" w:date="2023-03-10T13:01:00Z">
        <w:r w:rsidR="007318B4">
          <w:t>es</w:t>
        </w:r>
      </w:ins>
      <w:del w:id="12" w:author="Brett Kraabel" w:date="2023-03-10T13:01:00Z">
        <w:r w:rsidDel="007318B4">
          <w:delText>tion to</w:delText>
        </w:r>
      </w:del>
      <w:r>
        <w:t xml:space="preserve"> the environment within which the financial services industry operates and </w:t>
      </w:r>
      <w:del w:id="13" w:author="Brett Kraabel" w:date="2023-03-10T13:01:00Z">
        <w:r w:rsidDel="00EF40AD">
          <w:delText xml:space="preserve">to </w:delText>
        </w:r>
      </w:del>
      <w:r>
        <w:t>explore</w:t>
      </w:r>
      <w:ins w:id="14" w:author="Brett Kraabel" w:date="2023-03-10T13:01:00Z">
        <w:r w:rsidR="00EF40AD">
          <w:t>s</w:t>
        </w:r>
      </w:ins>
      <w:r>
        <w:t xml:space="preserve"> the main components of the financial system.</w:t>
      </w:r>
    </w:p>
    <w:p w14:paraId="5356E997" w14:textId="454C8B2D" w:rsidR="00593ACB" w:rsidRDefault="00EF40AD" w:rsidP="00EF40A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93" w:lineRule="auto"/>
        <w:pPrChange w:id="15" w:author="Brett Kraabel" w:date="2023-03-10T13:01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80" w:line="293" w:lineRule="auto"/>
          </w:pPr>
        </w:pPrChange>
      </w:pPr>
      <w:ins w:id="16" w:author="Brett Kraabel" w:date="2023-03-10T13:01:00Z">
        <w:r>
          <w:t xml:space="preserve"> </w:t>
        </w:r>
      </w:ins>
      <w:r w:rsidR="00496186">
        <w:t xml:space="preserve">Traditionally, banks </w:t>
      </w:r>
      <w:del w:id="17" w:author="Brett Kraabel" w:date="2023-03-10T13:01:00Z">
        <w:r w:rsidR="00496186" w:rsidDel="00EF40AD">
          <w:delText xml:space="preserve">have been </w:delText>
        </w:r>
      </w:del>
      <w:del w:id="18" w:author="Brett Kraabel" w:date="2023-03-10T13:02:00Z">
        <w:r w:rsidR="00496186" w:rsidDel="00EF40AD">
          <w:delText>act</w:delText>
        </w:r>
      </w:del>
      <w:del w:id="19" w:author="Brett Kraabel" w:date="2023-03-10T13:01:00Z">
        <w:r w:rsidR="00496186" w:rsidDel="00EF40AD">
          <w:delText>ing</w:delText>
        </w:r>
      </w:del>
      <w:ins w:id="20" w:author="Brett Kraabel" w:date="2023-03-10T13:02:00Z">
        <w:r>
          <w:t>serve</w:t>
        </w:r>
      </w:ins>
      <w:r w:rsidR="00496186">
        <w:t xml:space="preserve"> as intermediaries between borrowers and lenders, but changes to this model have </w:t>
      </w:r>
      <w:del w:id="21" w:author="Brett Kraabel" w:date="2023-03-10T13:02:00Z">
        <w:r w:rsidR="00496186" w:rsidDel="00EF40AD">
          <w:delText xml:space="preserve">generated </w:delText>
        </w:r>
      </w:del>
      <w:r w:rsidR="00496186">
        <w:t>expan</w:t>
      </w:r>
      <w:ins w:id="22" w:author="Brett Kraabel" w:date="2023-03-10T13:02:00Z">
        <w:r>
          <w:t>ded</w:t>
        </w:r>
      </w:ins>
      <w:del w:id="23" w:author="Brett Kraabel" w:date="2023-03-10T13:02:00Z">
        <w:r w:rsidR="00496186" w:rsidDel="00EF40AD">
          <w:delText>sion of</w:delText>
        </w:r>
      </w:del>
      <w:r w:rsidR="00496186">
        <w:t xml:space="preserve"> the industry </w:t>
      </w:r>
      <w:del w:id="24" w:author="Brett Kraabel" w:date="2023-03-10T13:02:00Z">
        <w:r w:rsidR="00496186" w:rsidDel="00EF40AD">
          <w:delText>as well as</w:delText>
        </w:r>
      </w:del>
      <w:ins w:id="25" w:author="Brett Kraabel" w:date="2023-03-10T13:02:00Z">
        <w:r>
          <w:t>and</w:t>
        </w:r>
      </w:ins>
      <w:r w:rsidR="00496186">
        <w:t xml:space="preserve"> increased risks. Several </w:t>
      </w:r>
      <w:del w:id="26" w:author="Brett Kraabel" w:date="2023-03-10T13:05:00Z">
        <w:r w:rsidR="00496186" w:rsidDel="0033023F">
          <w:delText xml:space="preserve">main </w:delText>
        </w:r>
      </w:del>
      <w:ins w:id="27" w:author="Brett Kraabel" w:date="2023-03-10T13:05:00Z">
        <w:r w:rsidR="0033023F">
          <w:t>prominent</w:t>
        </w:r>
        <w:r w:rsidR="0033023F">
          <w:t xml:space="preserve"> </w:t>
        </w:r>
      </w:ins>
      <w:r w:rsidR="00496186">
        <w:t>players are considered</w:t>
      </w:r>
      <w:del w:id="28" w:author="Brett Kraabel" w:date="2023-03-10T13:05:00Z">
        <w:r w:rsidR="00496186" w:rsidDel="0033023F">
          <w:delText>, namely</w:delText>
        </w:r>
      </w:del>
      <w:ins w:id="29" w:author="Brett Kraabel" w:date="2023-03-10T13:05:00Z">
        <w:r w:rsidR="0033023F">
          <w:t>:</w:t>
        </w:r>
      </w:ins>
      <w:r w:rsidR="00496186">
        <w:t xml:space="preserve"> the central bank, commercial banks, retail banks, global investment banks, asset managers, hedge funds, insurance companies, private wealth managers, brokers, stock exchanges, and regulators.</w:t>
      </w:r>
    </w:p>
    <w:p w14:paraId="5356E99E" w14:textId="77777777" w:rsidR="00593ACB" w:rsidRDefault="004961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5356E99F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293" w:lineRule="auto"/>
      </w:pPr>
      <w:r>
        <w:t>History of Banking</w:t>
      </w:r>
    </w:p>
    <w:p w14:paraId="5356E9A0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93" w:lineRule="auto"/>
        <w:ind w:firstLine="500"/>
      </w:pPr>
      <w:r>
        <w:t>Money</w:t>
      </w:r>
    </w:p>
    <w:p w14:paraId="5356E9A1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 w:line="293" w:lineRule="auto"/>
        <w:ind w:firstLine="500"/>
      </w:pPr>
      <w:r>
        <w:t>Development of Banking System</w:t>
      </w:r>
    </w:p>
    <w:p w14:paraId="5356E9A2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293" w:lineRule="auto"/>
      </w:pPr>
      <w:r>
        <w:t>Deposit-Taking and Non-Deposit Taking Financial Institutions</w:t>
      </w:r>
    </w:p>
    <w:p w14:paraId="5356E9A3" w14:textId="4E274020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93" w:lineRule="auto"/>
        <w:ind w:firstLine="500"/>
      </w:pPr>
      <w:r>
        <w:t>Depository (e</w:t>
      </w:r>
      <w:ins w:id="30" w:author="Brett Kraabel" w:date="2023-03-10T13:02:00Z">
        <w:r w:rsidR="00EF40AD">
          <w:t>.</w:t>
        </w:r>
      </w:ins>
      <w:r>
        <w:t>g</w:t>
      </w:r>
      <w:ins w:id="31" w:author="Brett Kraabel" w:date="2023-03-10T13:02:00Z">
        <w:r w:rsidR="00EF40AD">
          <w:t>.,</w:t>
        </w:r>
      </w:ins>
      <w:r>
        <w:t xml:space="preserve"> Banks, Building Societies)</w:t>
      </w:r>
    </w:p>
    <w:p w14:paraId="5356E9A4" w14:textId="6005F16F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93" w:lineRule="auto"/>
        <w:ind w:firstLine="500"/>
      </w:pPr>
      <w:r>
        <w:t>Non-Depository (e</w:t>
      </w:r>
      <w:ins w:id="32" w:author="Brett Kraabel" w:date="2023-03-10T13:02:00Z">
        <w:r w:rsidR="00EF40AD">
          <w:t>.</w:t>
        </w:r>
      </w:ins>
      <w:r>
        <w:t>g</w:t>
      </w:r>
      <w:ins w:id="33" w:author="Brett Kraabel" w:date="2023-03-10T13:02:00Z">
        <w:r w:rsidR="00EF40AD">
          <w:t>.,</w:t>
        </w:r>
      </w:ins>
      <w:r>
        <w:t xml:space="preserve"> Pension Funds, Unit Trusts, Insurance Companies)</w:t>
      </w:r>
    </w:p>
    <w:p w14:paraId="5356E9A5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93" w:lineRule="auto"/>
        <w:ind w:firstLine="500"/>
      </w:pPr>
      <w:r>
        <w:t>Financial Intermediaries and the Products They Deal In</w:t>
      </w:r>
    </w:p>
    <w:p w14:paraId="5356E9A6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93" w:lineRule="auto"/>
        <w:ind w:firstLine="500"/>
      </w:pPr>
      <w:r>
        <w:t>Non-Marketable Securities</w:t>
      </w:r>
    </w:p>
    <w:p w14:paraId="5356E9A7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0"/>
      </w:pPr>
      <w:r>
        <w:t>Central Banks</w:t>
      </w:r>
    </w:p>
    <w:p w14:paraId="5356E9A8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0"/>
        <w:ind w:firstLine="500"/>
      </w:pPr>
      <w:r>
        <w:t>Structure</w:t>
      </w:r>
    </w:p>
    <w:p w14:paraId="5356E9A9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0"/>
        <w:ind w:firstLine="500"/>
      </w:pPr>
      <w:r>
        <w:t>Functions</w:t>
      </w:r>
    </w:p>
    <w:p w14:paraId="5356E9AA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>Comparison of World Central Banks</w:t>
      </w:r>
    </w:p>
    <w:p w14:paraId="5356E9AB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0"/>
      </w:pPr>
      <w:r>
        <w:t>Capital Markets</w:t>
      </w:r>
    </w:p>
    <w:p w14:paraId="5356E9AC" w14:textId="123A779D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0"/>
        <w:ind w:firstLine="500"/>
      </w:pPr>
      <w:r>
        <w:t xml:space="preserve">Financial Markets </w:t>
      </w:r>
      <w:ins w:id="34" w:author="Brett Kraabel" w:date="2023-03-10T13:03:00Z">
        <w:r w:rsidR="00EF40AD">
          <w:t>a</w:t>
        </w:r>
      </w:ins>
      <w:del w:id="35" w:author="Brett Kraabel" w:date="2023-03-10T13:03:00Z">
        <w:r w:rsidDel="00EF40AD">
          <w:delText>– A</w:delText>
        </w:r>
      </w:del>
      <w:r>
        <w:t>nd the Products They Deal In</w:t>
      </w:r>
    </w:p>
    <w:p w14:paraId="5356E9AD" w14:textId="77777777" w:rsidR="00593ACB" w:rsidRDefault="0049618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>Marketable Securities</w:t>
      </w:r>
    </w:p>
    <w:p w14:paraId="5356E9AE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0"/>
        <w:jc w:val="both"/>
      </w:pPr>
      <w:r>
        <w:t>Interest Rates and Derivatives</w:t>
      </w:r>
    </w:p>
    <w:p w14:paraId="5356E9AF" w14:textId="712DF513" w:rsidR="00593ACB" w:rsidRDefault="004961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  <w:ind w:firstLine="500"/>
      </w:pPr>
      <w:r>
        <w:t>5.1 The Important Relationship Between Risk, Term</w:t>
      </w:r>
      <w:ins w:id="36" w:author="Brett Kraabel" w:date="2023-03-10T13:03:00Z">
        <w:r w:rsidR="00EF40AD">
          <w:t>,</w:t>
        </w:r>
      </w:ins>
      <w:r>
        <w:t xml:space="preserve"> and Return</w:t>
      </w:r>
    </w:p>
    <w:p w14:paraId="5356E9B0" w14:textId="77777777" w:rsidR="00593ACB" w:rsidRDefault="0049618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>Market Participants</w:t>
      </w:r>
    </w:p>
    <w:p w14:paraId="5356E9B1" w14:textId="77777777" w:rsidR="00593ACB" w:rsidRDefault="0049618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0"/>
        <w:jc w:val="both"/>
      </w:pPr>
      <w:r>
        <w:t>Current Developments</w:t>
      </w:r>
    </w:p>
    <w:p w14:paraId="5356E9B2" w14:textId="3EDD432C" w:rsidR="00593ACB" w:rsidRDefault="0049618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  <w:ind w:left="980" w:hanging="480"/>
      </w:pPr>
      <w:r>
        <w:t xml:space="preserve">6.1 </w:t>
      </w:r>
      <w:del w:id="37" w:author="Brett Kraabel" w:date="2023-03-10T13:03:00Z">
        <w:r w:rsidDel="00EF40AD">
          <w:delText xml:space="preserve">Wider </w:delText>
        </w:r>
      </w:del>
      <w:ins w:id="38" w:author="Brett Kraabel" w:date="2023-03-10T13:03:00Z">
        <w:r w:rsidR="00EF40AD">
          <w:t>Considering W</w:t>
        </w:r>
        <w:r w:rsidR="00EF40AD">
          <w:t xml:space="preserve">ider </w:t>
        </w:r>
      </w:ins>
      <w:r>
        <w:t>Societal Implications</w:t>
      </w:r>
      <w:ins w:id="39" w:author="Brett Kraabel" w:date="2023-03-10T13:03:00Z">
        <w:r w:rsidR="00EF40AD">
          <w:t>, such as</w:t>
        </w:r>
      </w:ins>
      <w:del w:id="40" w:author="Brett Kraabel" w:date="2023-03-10T13:03:00Z">
        <w:r w:rsidDel="00EF40AD">
          <w:delText xml:space="preserve"> Are Considered e.g.</w:delText>
        </w:r>
      </w:del>
      <w:ins w:id="41" w:author="Brett Kraabel" w:date="2023-03-10T13:03:00Z">
        <w:r w:rsidR="00EF40AD">
          <w:t xml:space="preserve"> </w:t>
        </w:r>
      </w:ins>
      <w:del w:id="42" w:author="Brett Kraabel" w:date="2023-03-10T13:03:00Z">
        <w:r w:rsidDel="00EF40AD">
          <w:delText xml:space="preserve"> </w:delText>
        </w:r>
      </w:del>
      <w:r>
        <w:t>Financial Inclusion, Fossil Fuels</w:t>
      </w:r>
      <w:ins w:id="43" w:author="Brett Kraabel" w:date="2023-03-10T13:03:00Z">
        <w:r w:rsidR="00EF40AD">
          <w:t xml:space="preserve">, </w:t>
        </w:r>
        <w:r w:rsidR="00EF40AD">
          <w:t>Finance</w:t>
        </w:r>
        <w:r w:rsidR="00EF40AD" w:rsidDel="00EF40AD">
          <w:t xml:space="preserve"> </w:t>
        </w:r>
      </w:ins>
      <w:ins w:id="44" w:author="Brett Kraabel" w:date="2023-03-10T13:04:00Z">
        <w:r w:rsidR="00EF40AD">
          <w:t xml:space="preserve">of </w:t>
        </w:r>
      </w:ins>
      <w:del w:id="45" w:author="Brett Kraabel" w:date="2023-03-10T13:03:00Z">
        <w:r w:rsidDel="00EF40AD">
          <w:delText xml:space="preserve">/ </w:delText>
        </w:r>
      </w:del>
      <w:r>
        <w:t xml:space="preserve">Extractive Industries </w:t>
      </w:r>
      <w:del w:id="46" w:author="Brett Kraabel" w:date="2023-03-10T13:03:00Z">
        <w:r w:rsidDel="00EF40AD">
          <w:delText>Finance</w:delText>
        </w:r>
      </w:del>
    </w:p>
    <w:p w14:paraId="5356E9B3" w14:textId="3CBDA5A6" w:rsidR="00593ACB" w:rsidRDefault="00496186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60"/>
        <w:ind w:firstLine="500"/>
      </w:pPr>
      <w:r>
        <w:t>Socially Responsible Investments and Environmental, Societal</w:t>
      </w:r>
      <w:ins w:id="47" w:author="Brett Kraabel" w:date="2023-03-10T13:04:00Z">
        <w:r w:rsidR="00EF40AD">
          <w:t>,</w:t>
        </w:r>
      </w:ins>
      <w:r>
        <w:t xml:space="preserve"> and Governance Issues</w:t>
      </w:r>
    </w:p>
    <w:p w14:paraId="5356E9BA" w14:textId="68DAA3EC" w:rsidR="00593ACB" w:rsidRDefault="00593AC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rPr>
          <w:sz w:val="19"/>
          <w:szCs w:val="19"/>
        </w:rPr>
      </w:pPr>
    </w:p>
    <w:sectPr w:rsidR="00593ACB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75" w:right="2329" w:bottom="3437" w:left="225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6E9C7" w14:textId="77777777" w:rsidR="00E5619A" w:rsidRDefault="00496186">
      <w:r>
        <w:separator/>
      </w:r>
    </w:p>
  </w:endnote>
  <w:endnote w:type="continuationSeparator" w:id="0">
    <w:p w14:paraId="5356E9C9" w14:textId="77777777" w:rsidR="00E5619A" w:rsidRDefault="0049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E9C3" w14:textId="77777777" w:rsidR="00593ACB" w:rsidRDefault="004961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356E9C9" wp14:editId="5356E9CA">
              <wp:simplePos x="0" y="0"/>
              <wp:positionH relativeFrom="page">
                <wp:posOffset>884555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56E9D3" w14:textId="77777777" w:rsidR="00593ACB" w:rsidRDefault="004961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6E9C9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9.6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Lg9EOXfAAAADQEAAA8AAABkcnMv&#10;ZG93bnJldi54bWxMj81qwzAQhO+FvoPYQG+NrAScxLUcSqCX3pqWQG+KtbFM9GMkxbHfvttTe9vZ&#10;HWa/qfeTs2zEmPrgJYhlAQx9G3TvOwlfn2/PW2ApK6+VDR4lzJhg3zw+1KrS4e4/cDzmjlGIT5WS&#10;YHIeKs5Ta9CptAwDerpdQnQqk4wd11HdKdxZviqKkjvVe/pg1IAHg+31eHMSNtMp4JDwgN+XsY2m&#10;n7f2fZbyaTG9vgDLOOU/M/ziEzo0xHQON68Ts6TXuzVZaSh3glqRZSVKAexMq40QJfCm5v9bND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uD0Q5d8AAAANAQAADwAAAAAAAAAAAAAA&#10;AADgAwAAZHJzL2Rvd25yZXYueG1sUEsFBgAAAAAEAAQA8wAAAOwEAAAAAA==&#10;" filled="f" stroked="f">
              <v:textbox style="mso-fit-shape-to-text:t" inset="0,0,0,0">
                <w:txbxContent>
                  <w:p w14:paraId="5356E9D3" w14:textId="77777777" w:rsidR="00593ACB" w:rsidRDefault="004961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E9C4" w14:textId="77777777" w:rsidR="00593ACB" w:rsidRDefault="004961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356E9CB" wp14:editId="5356E9CC">
              <wp:simplePos x="0" y="0"/>
              <wp:positionH relativeFrom="page">
                <wp:posOffset>7195820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56E9D1" w14:textId="77777777" w:rsidR="00593ACB" w:rsidRDefault="0049618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6E9CB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6.6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" filled="f" stroked="f">
              <v:textbox style="mso-fit-shape-to-text:t" inset="0,0,0,0">
                <w:txbxContent>
                  <w:p w14:paraId="5356E9D1" w14:textId="77777777" w:rsidR="00593ACB" w:rsidRDefault="0049618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E9BF" w14:textId="77777777" w:rsidR="00593ACB" w:rsidRDefault="00593ACB"/>
  </w:footnote>
  <w:footnote w:type="continuationSeparator" w:id="0">
    <w:p w14:paraId="5356E9C0" w14:textId="77777777" w:rsidR="00593ACB" w:rsidRDefault="00593A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E9C1" w14:textId="77777777" w:rsidR="00593ACB" w:rsidRDefault="004961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356E9C5" wp14:editId="5356E9C6">
              <wp:simplePos x="0" y="0"/>
              <wp:positionH relativeFrom="page">
                <wp:posOffset>884555</wp:posOffset>
              </wp:positionH>
              <wp:positionV relativeFrom="page">
                <wp:posOffset>826135</wp:posOffset>
              </wp:positionV>
              <wp:extent cx="1566545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56E9D2" w14:textId="77777777" w:rsidR="00593ACB" w:rsidRDefault="00496186">
                          <w:pPr>
                            <w:pStyle w:val="Headerorfooter20"/>
                            <w:shd w:val="clear" w:color="auto" w:fill="auto"/>
                            <w:tabs>
                              <w:tab w:val="right" w:pos="246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LIBFBBAEFFB01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6E9C5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9.65pt;margin-top:65.05pt;width:123.3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" filled="f" stroked="f">
              <v:textbox style="mso-fit-shape-to-text:t" inset="0,0,0,0">
                <w:txbxContent>
                  <w:p w14:paraId="5356E9D2" w14:textId="77777777" w:rsidR="00593ACB" w:rsidRDefault="00496186">
                    <w:pPr>
                      <w:pStyle w:val="Headerorfooter20"/>
                      <w:shd w:val="clear" w:color="auto" w:fill="auto"/>
                      <w:tabs>
                        <w:tab w:val="right" w:pos="2467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LIBFBBAEFFB01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E9C2" w14:textId="77777777" w:rsidR="00593ACB" w:rsidRDefault="0049618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356E9C7" wp14:editId="5356E9C8">
              <wp:simplePos x="0" y="0"/>
              <wp:positionH relativeFrom="page">
                <wp:posOffset>6116320</wp:posOffset>
              </wp:positionH>
              <wp:positionV relativeFrom="page">
                <wp:posOffset>829310</wp:posOffset>
              </wp:positionV>
              <wp:extent cx="156654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56E9D0" w14:textId="77777777" w:rsidR="00593ACB" w:rsidRDefault="00496186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LIBFBBAEFFB01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6E9C7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81.6pt;margin-top:65.3pt;width:123.35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" filled="f" stroked="f">
              <v:textbox style="mso-fit-shape-to-text:t" inset="0,0,0,0">
                <w:txbxContent>
                  <w:p w14:paraId="5356E9D0" w14:textId="77777777" w:rsidR="00593ACB" w:rsidRDefault="00496186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LIBFBBAEFFB01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2F32"/>
    <w:multiLevelType w:val="multilevel"/>
    <w:tmpl w:val="BC0E1256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4A11AF"/>
    <w:multiLevelType w:val="multilevel"/>
    <w:tmpl w:val="195058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C863B0"/>
    <w:multiLevelType w:val="multilevel"/>
    <w:tmpl w:val="34E81B0C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8282556">
    <w:abstractNumId w:val="1"/>
  </w:num>
  <w:num w:numId="2" w16cid:durableId="573471119">
    <w:abstractNumId w:val="2"/>
  </w:num>
  <w:num w:numId="3" w16cid:durableId="17424113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Kraabel">
    <w15:presenceInfo w15:providerId="Windows Live" w15:userId="29e9b3967f4d25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hideSpellingErrors/>
  <w:hideGrammaticalErrors/>
  <w:proofState w:spelling="clean" w:grammar="clean"/>
  <w:revisionView w:insDel="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0MjYyNDUxsDCzNLNQ0lEKTi0uzszPAykwrAUA9pvz7SwAAAA="/>
  </w:docVars>
  <w:rsids>
    <w:rsidRoot w:val="00593ACB"/>
    <w:rsid w:val="0033023F"/>
    <w:rsid w:val="00496186"/>
    <w:rsid w:val="00593ACB"/>
    <w:rsid w:val="007318B4"/>
    <w:rsid w:val="00E5619A"/>
    <w:rsid w:val="00EF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E992"/>
  <w15:docId w15:val="{668FFF7D-6B72-4FC4-BFD0-7EA2D9C8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80"/>
      <w:jc w:val="center"/>
      <w:outlineLvl w:val="0"/>
    </w:pPr>
    <w:rPr>
      <w:rFonts w:ascii="Arial" w:eastAsia="Arial" w:hAnsi="Arial" w:cs="Arial"/>
      <w:color w:val="808285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7318B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Brett Kraabel</cp:lastModifiedBy>
  <cp:revision>5</cp:revision>
  <dcterms:created xsi:type="dcterms:W3CDTF">2023-02-23T15:45:00Z</dcterms:created>
  <dcterms:modified xsi:type="dcterms:W3CDTF">2023-03-10T12:05:00Z</dcterms:modified>
</cp:coreProperties>
</file>