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7A" w:rsidRPr="004645EF" w:rsidRDefault="001370BF">
      <w:pPr>
        <w:pStyle w:val="Heading110"/>
        <w:keepNext/>
        <w:keepLines/>
        <w:rPr>
          <w:lang w:val="es-AR"/>
        </w:rPr>
      </w:pPr>
      <w:bookmarkStart w:id="0" w:name="bookmark0"/>
      <w:r w:rsidRPr="004645EF">
        <w:rPr>
          <w:rStyle w:val="Heading11"/>
          <w:b/>
          <w:bCs/>
          <w:lang w:val="es-AR"/>
        </w:rPr>
        <w:t>EXTRACTOS DE</w:t>
      </w:r>
      <w:bookmarkEnd w:id="0"/>
    </w:p>
    <w:p w:rsidR="00414D7A" w:rsidRPr="004645EF" w:rsidRDefault="001370BF" w:rsidP="004645EF">
      <w:pPr>
        <w:pStyle w:val="Heading110"/>
        <w:keepNext/>
        <w:keepLines/>
        <w:rPr>
          <w:lang w:val="es-AR"/>
        </w:rPr>
      </w:pPr>
      <w:del w:id="1" w:author="Nadine" w:date="2024-04-17T21:34:00Z">
        <w:r w:rsidRPr="004645EF" w:rsidDel="004645EF">
          <w:rPr>
            <w:rStyle w:val="Heading11"/>
            <w:b/>
            <w:bCs/>
            <w:lang w:val="es-AR"/>
          </w:rPr>
          <w:delText>PONARIO</w:delText>
        </w:r>
      </w:del>
      <w:ins w:id="2" w:author="Nadine" w:date="2024-04-17T21:34:00Z">
        <w:r w:rsidR="004645EF">
          <w:rPr>
            <w:rStyle w:val="Heading11"/>
            <w:b/>
            <w:bCs/>
            <w:lang w:val="es-AR"/>
          </w:rPr>
          <w:t>PONARY</w:t>
        </w:r>
      </w:ins>
    </w:p>
    <w:p w:rsidR="00414D7A" w:rsidRPr="004645EF" w:rsidRDefault="001370BF" w:rsidP="004645EF">
      <w:pPr>
        <w:pStyle w:val="Heading210"/>
        <w:keepNext/>
        <w:keepLines/>
        <w:rPr>
          <w:rFonts w:hint="cs"/>
          <w:rtl/>
          <w:lang w:val="es-AR" w:bidi="he-IL"/>
        </w:rPr>
      </w:pPr>
      <w:bookmarkStart w:id="3" w:name="bookmark3"/>
      <w:r w:rsidRPr="004645EF">
        <w:rPr>
          <w:rStyle w:val="Heading21"/>
          <w:lang w:val="es-AR"/>
        </w:rPr>
        <w:lastRenderedPageBreak/>
        <w:t xml:space="preserve">] ECOS Y </w:t>
      </w:r>
      <w:del w:id="4" w:author="Nadine" w:date="2024-04-17T21:34:00Z">
        <w:r w:rsidRPr="004645EF" w:rsidDel="004645EF">
          <w:rPr>
            <w:rStyle w:val="Heading21"/>
            <w:lang w:val="es-AR"/>
          </w:rPr>
          <w:delText>REFLEJOS</w:delText>
        </w:r>
      </w:del>
      <w:bookmarkEnd w:id="3"/>
      <w:ins w:id="5" w:author="Nadine" w:date="2024-04-17T21:34:00Z">
        <w:r w:rsidR="004645EF" w:rsidRPr="004645EF">
          <w:rPr>
            <w:rStyle w:val="Heading21"/>
            <w:lang w:val="es-AR"/>
          </w:rPr>
          <w:t>REFLE</w:t>
        </w:r>
        <w:r w:rsidR="004645EF">
          <w:rPr>
            <w:rStyle w:val="Heading21"/>
            <w:lang w:val="es-AR"/>
          </w:rPr>
          <w:t>XIONES</w:t>
        </w:r>
      </w:ins>
    </w:p>
    <w:p w:rsidR="00414D7A" w:rsidRPr="004645EF" w:rsidRDefault="001370BF" w:rsidP="004645EF">
      <w:pPr>
        <w:pStyle w:val="Bodytext40"/>
        <w:rPr>
          <w:lang w:val="es-AR"/>
        </w:rPr>
        <w:sectPr w:rsidR="00414D7A" w:rsidRPr="004645EF">
          <w:footerReference w:type="default" r:id="rId8"/>
          <w:pgSz w:w="12240" w:h="15840"/>
          <w:pgMar w:top="542" w:right="1022" w:bottom="1686" w:left="1080" w:header="114" w:footer="3" w:gutter="0"/>
          <w:pgNumType w:start="1"/>
          <w:cols w:num="2" w:space="2630"/>
          <w:noEndnote/>
          <w:docGrid w:linePitch="360"/>
        </w:sectPr>
      </w:pPr>
      <w:r w:rsidRPr="004645EF">
        <w:rPr>
          <w:rStyle w:val="Bodytext4"/>
          <w:color w:val="007399"/>
          <w:lang w:val="es-AR"/>
        </w:rPr>
        <w:t>]</w:t>
      </w:r>
      <w:r w:rsidRPr="004645EF">
        <w:rPr>
          <w:rStyle w:val="Bodytext4"/>
          <w:lang w:val="es-AR"/>
        </w:rPr>
        <w:t xml:space="preserve"> ENSE</w:t>
      </w:r>
      <w:ins w:id="6" w:author="Nadine" w:date="2024-04-17T21:34:00Z">
        <w:r w:rsidR="004645EF">
          <w:rPr>
            <w:rStyle w:val="Bodytext4"/>
            <w:rFonts w:ascii="Calibri" w:hAnsi="Calibri" w:cs="Calibri"/>
            <w:lang w:val="es-AR"/>
          </w:rPr>
          <w:t>Ñ</w:t>
        </w:r>
      </w:ins>
      <w:del w:id="7" w:author="Nadine" w:date="2024-04-17T21:34:00Z">
        <w:r w:rsidRPr="004645EF" w:rsidDel="004645EF">
          <w:rPr>
            <w:rStyle w:val="Bodytext4"/>
            <w:lang w:val="es-AR"/>
          </w:rPr>
          <w:delText>Ñ</w:delText>
        </w:r>
      </w:del>
      <w:r w:rsidRPr="004645EF">
        <w:rPr>
          <w:rStyle w:val="Bodytext4"/>
          <w:lang w:val="es-AR"/>
        </w:rPr>
        <w:t>ANDO EL HOLOCAUSTO. INSPIRANDO EL AULA.</w:t>
      </w:r>
    </w:p>
    <w:p w:rsidR="00414D7A" w:rsidRPr="004645EF" w:rsidRDefault="00414D7A">
      <w:pPr>
        <w:spacing w:line="240" w:lineRule="exact"/>
        <w:rPr>
          <w:sz w:val="19"/>
          <w:szCs w:val="19"/>
          <w:lang w:val="es-AR"/>
        </w:rPr>
      </w:pPr>
    </w:p>
    <w:p w:rsidR="00414D7A" w:rsidRPr="004645EF" w:rsidRDefault="00414D7A">
      <w:pPr>
        <w:spacing w:line="240" w:lineRule="exact"/>
        <w:rPr>
          <w:sz w:val="19"/>
          <w:szCs w:val="19"/>
          <w:lang w:val="es-AR"/>
        </w:rPr>
      </w:pPr>
    </w:p>
    <w:p w:rsidR="00414D7A" w:rsidRPr="004645EF" w:rsidRDefault="00414D7A">
      <w:pPr>
        <w:spacing w:line="240" w:lineRule="exact"/>
        <w:rPr>
          <w:sz w:val="19"/>
          <w:szCs w:val="19"/>
          <w:lang w:val="es-AR"/>
        </w:rPr>
      </w:pPr>
    </w:p>
    <w:p w:rsidR="00414D7A" w:rsidRPr="004645EF" w:rsidRDefault="00414D7A">
      <w:pPr>
        <w:spacing w:line="240" w:lineRule="exact"/>
        <w:rPr>
          <w:sz w:val="19"/>
          <w:szCs w:val="19"/>
          <w:lang w:val="es-AR"/>
        </w:rPr>
      </w:pPr>
    </w:p>
    <w:p w:rsidR="00414D7A" w:rsidRPr="004645EF" w:rsidRDefault="00414D7A">
      <w:pPr>
        <w:spacing w:before="120" w:after="120" w:line="240" w:lineRule="exact"/>
        <w:rPr>
          <w:sz w:val="19"/>
          <w:szCs w:val="19"/>
          <w:lang w:val="es-AR"/>
        </w:rPr>
      </w:pPr>
    </w:p>
    <w:p w:rsidR="00414D7A" w:rsidRPr="004645EF" w:rsidRDefault="00414D7A">
      <w:pPr>
        <w:spacing w:line="1" w:lineRule="exact"/>
        <w:rPr>
          <w:lang w:val="es-AR"/>
        </w:rPr>
        <w:sectPr w:rsidR="00414D7A" w:rsidRPr="004645EF">
          <w:type w:val="continuous"/>
          <w:pgSz w:w="12240" w:h="15840"/>
          <w:pgMar w:top="778" w:right="0" w:bottom="1452" w:left="0" w:header="0" w:footer="3" w:gutter="0"/>
          <w:cols w:space="720"/>
          <w:noEndnote/>
          <w:docGrid w:linePitch="360"/>
        </w:sectPr>
      </w:pPr>
    </w:p>
    <w:p w:rsidR="00414D7A" w:rsidRPr="006471D0" w:rsidRDefault="001370BF" w:rsidP="006471D0">
      <w:pPr>
        <w:pStyle w:val="Bodytext20"/>
        <w:pBdr>
          <w:top w:val="single" w:sz="0" w:space="0" w:color="DBDAD9"/>
          <w:left w:val="single" w:sz="0" w:space="0" w:color="DBDAD9"/>
          <w:bottom w:val="single" w:sz="0" w:space="18" w:color="DBDAD9"/>
          <w:right w:val="single" w:sz="0" w:space="0" w:color="DBDAD9"/>
        </w:pBdr>
        <w:shd w:val="clear" w:color="auto" w:fill="DBDAD9"/>
        <w:rPr>
          <w:rFonts w:asciiTheme="majorBidi" w:hAnsiTheme="majorBidi" w:cstheme="majorBidi"/>
          <w:lang w:val="es-AR"/>
          <w:rPrChange w:id="8" w:author="Nadine" w:date="2024-04-17T21:41:00Z">
            <w:rPr>
              <w:lang w:val="es-AR"/>
            </w:rPr>
          </w:rPrChange>
        </w:rPr>
      </w:pPr>
      <w:r w:rsidRPr="006471D0">
        <w:rPr>
          <w:rStyle w:val="Bodytext2"/>
          <w:rFonts w:asciiTheme="majorBidi" w:hAnsiTheme="majorBidi" w:cstheme="majorBidi"/>
          <w:color w:val="3FC1CC"/>
          <w:lang w:val="es-AR"/>
          <w:rPrChange w:id="9" w:author="Nadine" w:date="2024-04-17T21:41:00Z">
            <w:rPr>
              <w:rStyle w:val="Bodytext2"/>
              <w:color w:val="3FC1CC"/>
              <w:lang w:val="es-AR"/>
            </w:rPr>
          </w:rPrChange>
        </w:rPr>
        <w:lastRenderedPageBreak/>
        <w:t>Se oyen disparos desde el bosque...</w:t>
      </w:r>
      <w:r w:rsidRPr="006471D0">
        <w:rPr>
          <w:rStyle w:val="Bodytext2"/>
          <w:rFonts w:asciiTheme="majorBidi" w:hAnsiTheme="majorBidi" w:cstheme="majorBidi"/>
          <w:lang w:val="es-AR"/>
          <w:rPrChange w:id="10" w:author="Nadine" w:date="2024-04-17T21:41:00Z">
            <w:rPr>
              <w:rStyle w:val="Bodytext2"/>
              <w:lang w:val="es-AR"/>
            </w:rPr>
          </w:rPrChange>
        </w:rPr>
        <w:t xml:space="preserve"> </w:t>
      </w:r>
      <w:proofErr w:type="spellStart"/>
      <w:r w:rsidRPr="006471D0">
        <w:rPr>
          <w:rStyle w:val="Bodytext2"/>
          <w:rFonts w:asciiTheme="majorBidi" w:hAnsiTheme="majorBidi" w:cstheme="majorBidi"/>
          <w:lang w:val="es-AR"/>
          <w:rPrChange w:id="11" w:author="Nadine" w:date="2024-04-17T21:41:00Z">
            <w:rPr>
              <w:rStyle w:val="Bodytext2"/>
              <w:lang w:val="es-AR"/>
            </w:rPr>
          </w:rPrChange>
        </w:rPr>
        <w:t>Ponary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12" w:author="Nadine" w:date="2024-04-17T21:41:00Z">
            <w:rPr>
              <w:rStyle w:val="Bodytext2"/>
              <w:lang w:val="es-AR"/>
            </w:rPr>
          </w:rPrChange>
        </w:rPr>
        <w:t>, el lugar del asesinato de los judíos de Vilna y sus alrededores, estaba situado a 10</w:t>
      </w:r>
      <w:ins w:id="13" w:author="Nadine" w:date="2024-04-17T21:38:00Z">
        <w:r w:rsidR="006471D0" w:rsidRPr="006471D0">
          <w:rPr>
            <w:rStyle w:val="Bodytext2"/>
            <w:rFonts w:asciiTheme="majorBidi" w:hAnsiTheme="majorBidi" w:cstheme="majorBidi"/>
            <w:rtl/>
            <w:lang w:val="es-AR" w:bidi="he-IL"/>
            <w:rPrChange w:id="14" w:author="Nadine" w:date="2024-04-17T21:41:00Z">
              <w:rPr>
                <w:rStyle w:val="Bodytext2"/>
                <w:rFonts w:hint="eastAsia"/>
                <w:rtl/>
                <w:lang w:val="es-AR" w:bidi="he-IL"/>
              </w:rPr>
            </w:rPrChange>
          </w:rPr>
          <w:t> </w:t>
        </w:r>
      </w:ins>
      <w:del w:id="15" w:author="Nadine" w:date="2024-04-17T21:38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16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17" w:author="Nadine" w:date="2024-04-17T21:41:00Z">
            <w:rPr>
              <w:rStyle w:val="Bodytext2"/>
              <w:lang w:val="es-AR"/>
            </w:rPr>
          </w:rPrChange>
        </w:rPr>
        <w:t>kilómetros (6</w:t>
      </w:r>
      <w:ins w:id="18" w:author="Nadine" w:date="2024-04-17T21:38:00Z">
        <w:r w:rsidR="006471D0" w:rsidRPr="006471D0">
          <w:rPr>
            <w:rStyle w:val="Bodytext2"/>
            <w:rFonts w:asciiTheme="majorBidi" w:hAnsiTheme="majorBidi" w:cstheme="majorBidi"/>
            <w:lang w:val="es-AR" w:bidi="he-IL"/>
            <w:rPrChange w:id="19" w:author="Nadine" w:date="2024-04-17T21:41:00Z">
              <w:rPr>
                <w:rStyle w:val="Bodytext2"/>
                <w:lang w:bidi="he-IL"/>
              </w:rPr>
            </w:rPrChange>
          </w:rPr>
          <w:t> </w:t>
        </w:r>
      </w:ins>
      <w:del w:id="20" w:author="Nadine" w:date="2024-04-17T21:38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21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22" w:author="Nadine" w:date="2024-04-17T21:41:00Z">
            <w:rPr>
              <w:rStyle w:val="Bodytext2"/>
              <w:lang w:val="es-AR"/>
            </w:rPr>
          </w:rPrChange>
        </w:rPr>
        <w:t xml:space="preserve">millas) al sur de Vilna en la carretera a Grodno. Antes de la guerra </w:t>
      </w:r>
      <w:del w:id="23" w:author="Nadine" w:date="2024-04-17T21:38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24" w:author="Nadine" w:date="2024-04-17T21:41:00Z">
              <w:rPr>
                <w:rStyle w:val="Bodytext2"/>
                <w:lang w:val="es-AR"/>
              </w:rPr>
            </w:rPrChange>
          </w:rPr>
          <w:delText xml:space="preserve">era </w:delText>
        </w:r>
      </w:del>
      <w:ins w:id="25" w:author="Nadine" w:date="2024-04-17T21:38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26" w:author="Nadine" w:date="2024-04-17T21:41:00Z">
              <w:rPr>
                <w:rStyle w:val="Bodytext2"/>
                <w:lang w:val="es-AR"/>
              </w:rPr>
            </w:rPrChange>
          </w:rPr>
          <w:t>se trataba de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27" w:author="Nadine" w:date="2024-04-17T21:41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28" w:author="Nadine" w:date="2024-04-17T21:41:00Z">
            <w:rPr>
              <w:rStyle w:val="Bodytext2"/>
              <w:lang w:val="es-AR"/>
            </w:rPr>
          </w:rPrChange>
        </w:rPr>
        <w:t xml:space="preserve">una zona boscosa </w:t>
      </w:r>
      <w:del w:id="29" w:author="Nadine" w:date="2024-04-17T21:38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30" w:author="Nadine" w:date="2024-04-17T21:41:00Z">
              <w:rPr>
                <w:rStyle w:val="Bodytext2"/>
                <w:lang w:val="es-AR"/>
              </w:rPr>
            </w:rPrChange>
          </w:rPr>
          <w:delText xml:space="preserve">utilizada </w:delText>
        </w:r>
      </w:del>
      <w:ins w:id="31" w:author="Nadine" w:date="2024-04-17T21:38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32" w:author="Nadine" w:date="2024-04-17T21:41:00Z">
              <w:rPr>
                <w:rStyle w:val="Bodytext2"/>
                <w:lang w:val="es-AR"/>
              </w:rPr>
            </w:rPrChange>
          </w:rPr>
          <w:t>que servía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33" w:author="Nadine" w:date="2024-04-17T21:41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34" w:author="Nadine" w:date="2024-04-17T21:41:00Z">
            <w:rPr>
              <w:rStyle w:val="Bodytext2"/>
              <w:lang w:val="es-AR"/>
            </w:rPr>
          </w:rPrChange>
        </w:rPr>
        <w:t xml:space="preserve">para vacaciones y recreación. Los habitantes de </w:t>
      </w:r>
      <w:r w:rsidRPr="006471D0">
        <w:rPr>
          <w:rStyle w:val="Bodytext2"/>
          <w:rFonts w:asciiTheme="majorBidi" w:hAnsiTheme="majorBidi" w:cstheme="majorBidi"/>
          <w:lang w:val="es-AR"/>
          <w:rPrChange w:id="35" w:author="Nadine" w:date="2024-04-17T21:41:00Z">
            <w:rPr>
              <w:rStyle w:val="Bodytext2"/>
              <w:lang w:val="es-AR"/>
            </w:rPr>
          </w:rPrChange>
        </w:rPr>
        <w:t xml:space="preserve">Vilna solían </w:t>
      </w:r>
      <w:del w:id="36" w:author="Nadine" w:date="2024-04-17T21:39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37" w:author="Nadine" w:date="2024-04-17T21:41:00Z">
              <w:rPr>
                <w:rStyle w:val="Bodytext2"/>
                <w:lang w:val="es-AR"/>
              </w:rPr>
            </w:rPrChange>
          </w:rPr>
          <w:delText xml:space="preserve">ir </w:delText>
        </w:r>
      </w:del>
      <w:ins w:id="38" w:author="Nadine" w:date="2024-04-17T21:39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39" w:author="Nadine" w:date="2024-04-17T21:41:00Z">
              <w:rPr>
                <w:rStyle w:val="Bodytext2"/>
                <w:lang w:val="es-AR"/>
              </w:rPr>
            </w:rPrChange>
          </w:rPr>
          <w:t>viajar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40" w:author="Nadine" w:date="2024-04-17T21:41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41" w:author="Nadine" w:date="2024-04-17T21:41:00Z">
            <w:rPr>
              <w:rStyle w:val="Bodytext2"/>
              <w:lang w:val="es-AR"/>
            </w:rPr>
          </w:rPrChange>
        </w:rPr>
        <w:t xml:space="preserve">allí durante sus vacaciones de verano y recoger bayas y setas. El lugar fue elegido para el asesinato debido a su proximidad a la vía del </w:t>
      </w:r>
      <w:ins w:id="42" w:author="Nadine" w:date="2024-04-17T21:39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43" w:author="Nadine" w:date="2024-04-17T21:41:00Z">
              <w:rPr>
                <w:rStyle w:val="Bodytext2"/>
                <w:lang w:val="es-AR"/>
              </w:rPr>
            </w:rPrChange>
          </w:rPr>
          <w:t>ferrocarril</w:t>
        </w:r>
      </w:ins>
      <w:del w:id="44" w:author="Nadine" w:date="2024-04-17T21:39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45" w:author="Nadine" w:date="2024-04-17T21:41:00Z">
              <w:rPr>
                <w:rStyle w:val="Bodytext2"/>
                <w:lang w:val="es-AR"/>
              </w:rPr>
            </w:rPrChange>
          </w:rPr>
          <w:delText>t</w:delText>
        </w:r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46" w:author="Nadine" w:date="2024-04-17T21:41:00Z">
              <w:rPr>
                <w:rStyle w:val="Bodytext2"/>
                <w:lang w:val="es-AR"/>
              </w:rPr>
            </w:rPrChange>
          </w:rPr>
          <w:delText>ren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47" w:author="Nadine" w:date="2024-04-17T21:41:00Z">
            <w:rPr>
              <w:rStyle w:val="Bodytext2"/>
              <w:lang w:val="es-AR"/>
            </w:rPr>
          </w:rPrChange>
        </w:rPr>
        <w:t xml:space="preserve"> y también porque </w:t>
      </w:r>
      <w:del w:id="48" w:author="Nadine" w:date="2024-04-17T21:39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49" w:author="Nadine" w:date="2024-04-17T21:41:00Z">
              <w:rPr>
                <w:rStyle w:val="Bodytext2"/>
                <w:lang w:val="es-AR"/>
              </w:rPr>
            </w:rPrChange>
          </w:rPr>
          <w:delText xml:space="preserve">había </w:delText>
        </w:r>
      </w:del>
      <w:ins w:id="50" w:author="Nadine" w:date="2024-04-17T21:39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51" w:author="Nadine" w:date="2024-04-17T21:41:00Z">
              <w:rPr>
                <w:rStyle w:val="Bodytext2"/>
                <w:lang w:val="es-AR"/>
              </w:rPr>
            </w:rPrChange>
          </w:rPr>
          <w:t>contaba con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52" w:author="Nadine" w:date="2024-04-17T21:41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53" w:author="Nadine" w:date="2024-04-17T21:41:00Z">
            <w:rPr>
              <w:rStyle w:val="Bodytext2"/>
              <w:lang w:val="es-AR"/>
            </w:rPr>
          </w:rPrChange>
        </w:rPr>
        <w:t>fo</w:t>
      </w:r>
      <w:ins w:id="54" w:author="Nadine" w:date="2024-04-17T21:40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55" w:author="Nadine" w:date="2024-04-17T21:41:00Z">
              <w:rPr>
                <w:rStyle w:val="Bodytext2"/>
                <w:lang w:val="es-AR"/>
              </w:rPr>
            </w:rPrChange>
          </w:rPr>
          <w:t>s</w:t>
        </w:r>
      </w:ins>
      <w:ins w:id="56" w:author="Nadine" w:date="2024-04-17T21:39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57" w:author="Nadine" w:date="2024-04-17T21:41:00Z">
              <w:rPr>
                <w:rStyle w:val="Bodytext2"/>
                <w:lang w:val="es-AR"/>
              </w:rPr>
            </w:rPrChange>
          </w:rPr>
          <w:t>as</w:t>
        </w:r>
      </w:ins>
      <w:del w:id="58" w:author="Nadine" w:date="2024-04-17T21:39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59" w:author="Nadine" w:date="2024-04-17T21:41:00Z">
              <w:rPr>
                <w:rStyle w:val="Bodytext2"/>
                <w:lang w:val="es-AR"/>
              </w:rPr>
            </w:rPrChange>
          </w:rPr>
          <w:delText>sos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60" w:author="Nadine" w:date="2024-04-17T21:41:00Z">
            <w:rPr>
              <w:rStyle w:val="Bodytext2"/>
              <w:lang w:val="es-AR"/>
            </w:rPr>
          </w:rPrChange>
        </w:rPr>
        <w:t xml:space="preserve"> de 12 a 23</w:t>
      </w:r>
      <w:ins w:id="61" w:author="Nadine" w:date="2024-04-17T21:40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62" w:author="Nadine" w:date="2024-04-17T21:41:00Z">
              <w:rPr>
                <w:rStyle w:val="Bodytext2"/>
                <w:lang w:val="es-AR"/>
              </w:rPr>
            </w:rPrChange>
          </w:rPr>
          <w:t> </w:t>
        </w:r>
      </w:ins>
      <w:del w:id="63" w:author="Nadine" w:date="2024-04-17T21:40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64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65" w:author="Nadine" w:date="2024-04-17T21:41:00Z">
            <w:rPr>
              <w:rStyle w:val="Bodytext2"/>
              <w:lang w:val="es-AR"/>
            </w:rPr>
          </w:rPrChange>
        </w:rPr>
        <w:t>m (39 a 75</w:t>
      </w:r>
      <w:ins w:id="66" w:author="Nadine" w:date="2024-04-17T21:40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67" w:author="Nadine" w:date="2024-04-17T21:41:00Z">
              <w:rPr>
                <w:rStyle w:val="Bodytext2"/>
                <w:lang w:val="es-AR"/>
              </w:rPr>
            </w:rPrChange>
          </w:rPr>
          <w:t> </w:t>
        </w:r>
      </w:ins>
      <w:del w:id="68" w:author="Nadine" w:date="2024-04-17T21:40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69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70" w:author="Nadine" w:date="2024-04-17T21:41:00Z">
            <w:rPr>
              <w:rStyle w:val="Bodytext2"/>
              <w:lang w:val="es-AR"/>
            </w:rPr>
          </w:rPrChange>
        </w:rPr>
        <w:t>pies) de ancho y de 5 a 8</w:t>
      </w:r>
      <w:ins w:id="71" w:author="Nadine" w:date="2024-04-17T21:40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72" w:author="Nadine" w:date="2024-04-17T21:41:00Z">
              <w:rPr>
                <w:rStyle w:val="Bodytext2"/>
                <w:lang w:val="es-AR"/>
              </w:rPr>
            </w:rPrChange>
          </w:rPr>
          <w:t> </w:t>
        </w:r>
      </w:ins>
      <w:del w:id="73" w:author="Nadine" w:date="2024-04-17T21:40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74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75" w:author="Nadine" w:date="2024-04-17T21:41:00Z">
            <w:rPr>
              <w:rStyle w:val="Bodytext2"/>
              <w:lang w:val="es-AR"/>
            </w:rPr>
          </w:rPrChange>
        </w:rPr>
        <w:t>m (16 a 26</w:t>
      </w:r>
      <w:ins w:id="76" w:author="Nadine" w:date="2024-04-17T21:40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77" w:author="Nadine" w:date="2024-04-17T21:41:00Z">
              <w:rPr>
                <w:rStyle w:val="Bodytext2"/>
                <w:lang w:val="es-AR"/>
              </w:rPr>
            </w:rPrChange>
          </w:rPr>
          <w:t> </w:t>
        </w:r>
      </w:ins>
      <w:del w:id="78" w:author="Nadine" w:date="2024-04-17T21:40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79" w:author="Nadine" w:date="2024-04-17T21:41:00Z">
              <w:rPr>
                <w:rStyle w:val="Bodytext2"/>
                <w:lang w:val="es-AR"/>
              </w:rPr>
            </w:rPrChange>
          </w:rPr>
          <w:delText xml:space="preserve">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80" w:author="Nadine" w:date="2024-04-17T21:41:00Z">
            <w:rPr>
              <w:rStyle w:val="Bodytext2"/>
              <w:lang w:val="es-AR"/>
            </w:rPr>
          </w:rPrChange>
        </w:rPr>
        <w:t xml:space="preserve">pies) de </w:t>
      </w:r>
      <w:r w:rsidRPr="006471D0">
        <w:rPr>
          <w:rStyle w:val="Bodytext2"/>
          <w:rFonts w:asciiTheme="majorBidi" w:hAnsiTheme="majorBidi" w:cstheme="majorBidi"/>
          <w:lang w:val="es-AR"/>
          <w:rPrChange w:id="81" w:author="Nadine" w:date="2024-04-17T21:41:00Z">
            <w:rPr>
              <w:rStyle w:val="Bodytext2"/>
              <w:lang w:val="es-AR"/>
            </w:rPr>
          </w:rPrChange>
        </w:rPr>
        <w:t>profundidad. Entre los pozos había altos terraplenes con zanjas excavadas por los soviéticos en 1940 como almacén de combustible de emergencia.</w:t>
      </w:r>
    </w:p>
    <w:p w:rsidR="00414D7A" w:rsidRPr="006471D0" w:rsidRDefault="001370BF" w:rsidP="006471D0">
      <w:pPr>
        <w:pStyle w:val="Bodytext20"/>
        <w:pBdr>
          <w:top w:val="single" w:sz="0" w:space="0" w:color="DBDAD9"/>
          <w:left w:val="single" w:sz="0" w:space="0" w:color="DBDAD9"/>
          <w:bottom w:val="single" w:sz="0" w:space="18" w:color="DBDAD9"/>
          <w:right w:val="single" w:sz="0" w:space="0" w:color="DBDAD9"/>
        </w:pBdr>
        <w:shd w:val="clear" w:color="auto" w:fill="DBDAD9"/>
        <w:rPr>
          <w:rFonts w:asciiTheme="majorBidi" w:hAnsiTheme="majorBidi" w:cstheme="majorBidi"/>
          <w:lang w:val="es-AR"/>
          <w:rPrChange w:id="82" w:author="Nadine" w:date="2024-04-17T21:41:00Z">
            <w:rPr>
              <w:lang w:val="es-AR"/>
            </w:rPr>
          </w:rPrChange>
        </w:rPr>
      </w:pPr>
      <w:r w:rsidRPr="006471D0">
        <w:rPr>
          <w:rStyle w:val="Bodytext2"/>
          <w:rFonts w:asciiTheme="majorBidi" w:hAnsiTheme="majorBidi" w:cstheme="majorBidi"/>
          <w:lang w:val="es-AR"/>
          <w:rPrChange w:id="83" w:author="Nadine" w:date="2024-04-17T21:41:00Z">
            <w:rPr>
              <w:rStyle w:val="Bodytext2"/>
              <w:lang w:val="es-AR"/>
            </w:rPr>
          </w:rPrChange>
        </w:rPr>
        <w:t xml:space="preserve">Desde junio de 1941 hasta julio de 1944, más de 75.000 personas fueron asesinadas en </w:t>
      </w:r>
      <w:proofErr w:type="spellStart"/>
      <w:r w:rsidRPr="006471D0">
        <w:rPr>
          <w:rStyle w:val="Bodytext2"/>
          <w:rFonts w:asciiTheme="majorBidi" w:hAnsiTheme="majorBidi" w:cstheme="majorBidi"/>
          <w:lang w:val="es-AR"/>
          <w:rPrChange w:id="84" w:author="Nadine" w:date="2024-04-17T21:41:00Z">
            <w:rPr>
              <w:rStyle w:val="Bodytext2"/>
              <w:lang w:val="es-AR"/>
            </w:rPr>
          </w:rPrChange>
        </w:rPr>
        <w:t>Ponary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85" w:author="Nadine" w:date="2024-04-17T21:41:00Z">
            <w:rPr>
              <w:rStyle w:val="Bodytext2"/>
              <w:lang w:val="es-AR"/>
            </w:rPr>
          </w:rPrChange>
        </w:rPr>
        <w:t xml:space="preserve">, la mayoría </w:t>
      </w:r>
      <w:del w:id="86" w:author="Nadine" w:date="2024-04-17T21:41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87" w:author="Nadine" w:date="2024-04-17T21:41:00Z">
              <w:rPr>
                <w:rStyle w:val="Bodytext2"/>
                <w:lang w:val="es-AR"/>
              </w:rPr>
            </w:rPrChange>
          </w:rPr>
          <w:delText>de las c</w:delText>
        </w:r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88" w:author="Nadine" w:date="2024-04-17T21:41:00Z">
              <w:rPr>
                <w:rStyle w:val="Bodytext2"/>
                <w:lang w:val="es-AR"/>
              </w:rPr>
            </w:rPrChange>
          </w:rPr>
          <w:delText>uales eran judías</w:delText>
        </w:r>
      </w:del>
      <w:ins w:id="89" w:author="Nadine" w:date="2024-04-17T21:41:00Z">
        <w:r w:rsidR="006471D0" w:rsidRPr="006471D0">
          <w:rPr>
            <w:rStyle w:val="Bodytext2"/>
            <w:rFonts w:asciiTheme="majorBidi" w:hAnsiTheme="majorBidi" w:cstheme="majorBidi"/>
            <w:lang w:val="es-AR"/>
            <w:rPrChange w:id="90" w:author="Nadine" w:date="2024-04-17T21:41:00Z">
              <w:rPr>
                <w:rStyle w:val="Bodytext2"/>
                <w:lang w:val="es-AR"/>
              </w:rPr>
            </w:rPrChange>
          </w:rPr>
          <w:t>judí</w:t>
        </w:r>
        <w:r w:rsidR="006471D0">
          <w:rPr>
            <w:rStyle w:val="Bodytext2"/>
            <w:rFonts w:asciiTheme="majorBidi" w:hAnsiTheme="majorBidi" w:cstheme="majorBidi"/>
            <w:lang w:val="es-AR"/>
          </w:rPr>
          <w:t>o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91" w:author="Nadine" w:date="2024-04-17T21:41:00Z">
              <w:rPr>
                <w:rStyle w:val="Bodytext2"/>
                <w:lang w:val="es-AR"/>
              </w:rPr>
            </w:rPrChange>
          </w:rPr>
          <w:t>s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92" w:author="Nadine" w:date="2024-04-17T21:41:00Z">
            <w:rPr>
              <w:rStyle w:val="Bodytext2"/>
              <w:lang w:val="es-AR"/>
            </w:rPr>
          </w:rPrChange>
        </w:rPr>
        <w:t xml:space="preserve">; los demás eran prisioneros de guerra soviéticos y opositores locales al régimen nazi. Las </w:t>
      </w:r>
      <w:del w:id="93" w:author="Nadine" w:date="2024-04-17T21:42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94" w:author="Nadine" w:date="2024-04-17T21:41:00Z">
              <w:rPr>
                <w:rStyle w:val="Bodytext2"/>
                <w:lang w:val="es-AR"/>
              </w:rPr>
            </w:rPrChange>
          </w:rPr>
          <w:delText>víctimas fueron</w:delText>
        </w:r>
      </w:del>
      <w:ins w:id="95" w:author="Nadine" w:date="2024-04-17T21:42:00Z">
        <w:r w:rsidR="006471D0">
          <w:rPr>
            <w:rStyle w:val="Bodytext2"/>
            <w:rFonts w:asciiTheme="majorBidi" w:hAnsiTheme="majorBidi" w:cstheme="majorBidi"/>
            <w:lang w:val="es-AR"/>
          </w:rPr>
          <w:t xml:space="preserve">eran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96" w:author="Nadine" w:date="2024-04-17T21:41:00Z">
            <w:rPr>
              <w:rStyle w:val="Bodytext2"/>
              <w:lang w:val="es-AR"/>
            </w:rPr>
          </w:rPrChange>
        </w:rPr>
        <w:t xml:space="preserve"> llevadas al lugar del asesinato a pie, en vehículos y en tren en grupos de </w:t>
      </w:r>
      <w:del w:id="97" w:author="Nadine" w:date="2024-04-17T21:42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98" w:author="Nadine" w:date="2024-04-17T21:41:00Z">
              <w:rPr>
                <w:rStyle w:val="Bodytext2"/>
                <w:lang w:val="es-AR"/>
              </w:rPr>
            </w:rPrChange>
          </w:rPr>
          <w:delText>decenas</w:delText>
        </w:r>
      </w:del>
      <w:ins w:id="99" w:author="Nadine" w:date="2024-04-17T21:42:00Z">
        <w:r w:rsidR="006471D0">
          <w:rPr>
            <w:rStyle w:val="Bodytext2"/>
            <w:rFonts w:asciiTheme="majorBidi" w:hAnsiTheme="majorBidi" w:cstheme="majorBidi"/>
            <w:lang w:val="es-AR"/>
          </w:rPr>
          <w:t>diez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100" w:author="Nadine" w:date="2024-04-17T21:41:00Z">
            <w:rPr>
              <w:rStyle w:val="Bodytext2"/>
              <w:lang w:val="es-AR"/>
            </w:rPr>
          </w:rPrChange>
        </w:rPr>
        <w:t>, cientos y miles. Allí fueron fusilados y enterr</w:t>
      </w:r>
      <w:r w:rsidRPr="006471D0">
        <w:rPr>
          <w:rStyle w:val="Bodytext2"/>
          <w:rFonts w:asciiTheme="majorBidi" w:hAnsiTheme="majorBidi" w:cstheme="majorBidi"/>
          <w:lang w:val="es-AR"/>
          <w:rPrChange w:id="101" w:author="Nadine" w:date="2024-04-17T21:41:00Z">
            <w:rPr>
              <w:rStyle w:val="Bodytext2"/>
              <w:lang w:val="es-AR"/>
            </w:rPr>
          </w:rPrChange>
        </w:rPr>
        <w:t>ados.</w:t>
      </w:r>
    </w:p>
    <w:p w:rsidR="00414D7A" w:rsidRPr="006471D0" w:rsidDel="00A5377D" w:rsidRDefault="001370BF" w:rsidP="006471D0">
      <w:pPr>
        <w:pStyle w:val="Bodytext20"/>
        <w:pBdr>
          <w:top w:val="single" w:sz="0" w:space="0" w:color="DBDAD9"/>
          <w:left w:val="single" w:sz="0" w:space="0" w:color="DBDAD9"/>
          <w:bottom w:val="single" w:sz="0" w:space="18" w:color="DBDAD9"/>
          <w:right w:val="single" w:sz="0" w:space="0" w:color="DBDAD9"/>
        </w:pBdr>
        <w:shd w:val="clear" w:color="auto" w:fill="DBDAD9"/>
        <w:spacing w:after="520" w:line="300" w:lineRule="auto"/>
        <w:rPr>
          <w:del w:id="102" w:author="Nadine" w:date="2024-04-17T21:56:00Z"/>
          <w:rFonts w:asciiTheme="majorBidi" w:hAnsiTheme="majorBidi" w:cstheme="majorBidi"/>
          <w:lang w:val="es-AR"/>
          <w:rPrChange w:id="103" w:author="Nadine" w:date="2024-04-17T21:41:00Z">
            <w:rPr>
              <w:del w:id="104" w:author="Nadine" w:date="2024-04-17T21:56:00Z"/>
              <w:lang w:val="es-AR"/>
            </w:rPr>
          </w:rPrChange>
        </w:rPr>
      </w:pPr>
      <w:r w:rsidRPr="006471D0">
        <w:rPr>
          <w:rStyle w:val="Bodytext2"/>
          <w:rFonts w:asciiTheme="majorBidi" w:hAnsiTheme="majorBidi" w:cstheme="majorBidi"/>
          <w:lang w:val="es-AR"/>
          <w:rPrChange w:id="105" w:author="Nadine" w:date="2024-04-17T21:41:00Z">
            <w:rPr>
              <w:rStyle w:val="Bodytext2"/>
              <w:lang w:val="es-AR"/>
            </w:rPr>
          </w:rPrChange>
        </w:rPr>
        <w:t xml:space="preserve">Las siguientes anotaciones en el diario fueron escritas por el periodista polaco </w:t>
      </w:r>
      <w:proofErr w:type="spellStart"/>
      <w:r w:rsidRPr="006471D0">
        <w:rPr>
          <w:rStyle w:val="Bodytext2"/>
          <w:rFonts w:asciiTheme="majorBidi" w:hAnsiTheme="majorBidi" w:cstheme="majorBidi"/>
          <w:lang w:val="es-AR"/>
          <w:rPrChange w:id="106" w:author="Nadine" w:date="2024-04-17T21:41:00Z">
            <w:rPr>
              <w:rStyle w:val="Bodytext2"/>
              <w:lang w:val="es-AR"/>
            </w:rPr>
          </w:rPrChange>
        </w:rPr>
        <w:t>Kazimierz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107" w:author="Nadine" w:date="2024-04-17T21:41:00Z">
            <w:rPr>
              <w:rStyle w:val="Bodytext2"/>
              <w:lang w:val="es-AR"/>
            </w:rPr>
          </w:rPrChange>
        </w:rPr>
        <w:t xml:space="preserve"> </w:t>
      </w:r>
      <w:proofErr w:type="spellStart"/>
      <w:r w:rsidRPr="006471D0">
        <w:rPr>
          <w:rStyle w:val="Bodytext2"/>
          <w:rFonts w:asciiTheme="majorBidi" w:hAnsiTheme="majorBidi" w:cstheme="majorBidi"/>
          <w:lang w:val="es-AR"/>
          <w:rPrChange w:id="108" w:author="Nadine" w:date="2024-04-17T21:41:00Z">
            <w:rPr>
              <w:rStyle w:val="Bodytext2"/>
              <w:lang w:val="es-AR"/>
            </w:rPr>
          </w:rPrChange>
        </w:rPr>
        <w:t>Sakowicz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109" w:author="Nadine" w:date="2024-04-17T21:41:00Z">
            <w:rPr>
              <w:rStyle w:val="Bodytext2"/>
              <w:lang w:val="es-AR"/>
            </w:rPr>
          </w:rPrChange>
        </w:rPr>
        <w:t>, qu</w:t>
      </w:r>
      <w:ins w:id="110" w:author="Nadine" w:date="2024-04-17T21:43:00Z">
        <w:r w:rsidR="006471D0">
          <w:rPr>
            <w:rStyle w:val="Bodytext2"/>
            <w:rFonts w:asciiTheme="majorBidi" w:hAnsiTheme="majorBidi" w:cstheme="majorBidi"/>
            <w:lang w:val="es-AR"/>
          </w:rPr>
          <w:t xml:space="preserve">e </w:t>
        </w:r>
        <w:proofErr w:type="spellStart"/>
        <w:r w:rsidR="006471D0">
          <w:rPr>
            <w:rStyle w:val="Bodytext2"/>
            <w:rFonts w:asciiTheme="majorBidi" w:hAnsiTheme="majorBidi" w:cstheme="majorBidi"/>
            <w:lang w:val="es-AR"/>
          </w:rPr>
          <w:t>atestiguo</w:t>
        </w:r>
      </w:ins>
      <w:del w:id="111" w:author="Nadine" w:date="2024-04-17T21:43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112" w:author="Nadine" w:date="2024-04-17T21:41:00Z">
              <w:rPr>
                <w:rStyle w:val="Bodytext2"/>
                <w:lang w:val="es-AR"/>
              </w:rPr>
            </w:rPrChange>
          </w:rPr>
          <w:delText xml:space="preserve">ien </w:delText>
        </w:r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113" w:author="Nadine" w:date="2024-04-17T21:41:00Z">
              <w:rPr>
                <w:rStyle w:val="Bodytext2"/>
                <w:lang w:val="es-AR"/>
              </w:rPr>
            </w:rPrChange>
          </w:rPr>
          <w:delText xml:space="preserve">fue testigo </w:delText>
        </w:r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114" w:author="Nadine" w:date="2024-04-17T21:41:00Z">
              <w:rPr>
                <w:rStyle w:val="Bodytext2"/>
                <w:lang w:val="es-AR"/>
              </w:rPr>
            </w:rPrChange>
          </w:rPr>
          <w:delText xml:space="preserve">de </w:delText>
        </w:r>
      </w:del>
      <w:r w:rsidRPr="006471D0">
        <w:rPr>
          <w:rStyle w:val="Bodytext2"/>
          <w:rFonts w:asciiTheme="majorBidi" w:hAnsiTheme="majorBidi" w:cstheme="majorBidi"/>
          <w:lang w:val="es-AR"/>
          <w:rPrChange w:id="115" w:author="Nadine" w:date="2024-04-17T21:41:00Z">
            <w:rPr>
              <w:rStyle w:val="Bodytext2"/>
              <w:lang w:val="es-AR"/>
            </w:rPr>
          </w:rPrChange>
        </w:rPr>
        <w:t>algunas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116" w:author="Nadine" w:date="2024-04-17T21:41:00Z">
            <w:rPr>
              <w:rStyle w:val="Bodytext2"/>
              <w:lang w:val="es-AR"/>
            </w:rPr>
          </w:rPrChange>
        </w:rPr>
        <w:t xml:space="preserve"> de estas atrocidades desde su casa en el pueblo de </w:t>
      </w:r>
      <w:proofErr w:type="spellStart"/>
      <w:r w:rsidRPr="006471D0">
        <w:rPr>
          <w:rStyle w:val="Bodytext2"/>
          <w:rFonts w:asciiTheme="majorBidi" w:hAnsiTheme="majorBidi" w:cstheme="majorBidi"/>
          <w:lang w:val="es-AR"/>
          <w:rPrChange w:id="117" w:author="Nadine" w:date="2024-04-17T21:41:00Z">
            <w:rPr>
              <w:rStyle w:val="Bodytext2"/>
              <w:lang w:val="es-AR"/>
            </w:rPr>
          </w:rPrChange>
        </w:rPr>
        <w:t>Ponary</w:t>
      </w:r>
      <w:proofErr w:type="spellEnd"/>
      <w:r w:rsidRPr="006471D0">
        <w:rPr>
          <w:rStyle w:val="Bodytext2"/>
          <w:rFonts w:asciiTheme="majorBidi" w:hAnsiTheme="majorBidi" w:cstheme="majorBidi"/>
          <w:lang w:val="es-AR"/>
          <w:rPrChange w:id="118" w:author="Nadine" w:date="2024-04-17T21:41:00Z">
            <w:rPr>
              <w:rStyle w:val="Bodytext2"/>
              <w:lang w:val="es-AR"/>
            </w:rPr>
          </w:rPrChange>
        </w:rPr>
        <w:t xml:space="preserve">. No sobrevivió a la guerra y </w:t>
      </w:r>
      <w:del w:id="119" w:author="Nadine" w:date="2024-04-17T21:43:00Z">
        <w:r w:rsidRPr="006471D0" w:rsidDel="006471D0">
          <w:rPr>
            <w:rStyle w:val="Bodytext2"/>
            <w:rFonts w:asciiTheme="majorBidi" w:hAnsiTheme="majorBidi" w:cstheme="majorBidi"/>
            <w:lang w:val="es-AR"/>
            <w:rPrChange w:id="120" w:author="Nadine" w:date="2024-04-17T21:41:00Z">
              <w:rPr>
                <w:rStyle w:val="Bodytext2"/>
                <w:lang w:val="es-AR"/>
              </w:rPr>
            </w:rPrChange>
          </w:rPr>
          <w:delText xml:space="preserve">murió </w:delText>
        </w:r>
      </w:del>
      <w:ins w:id="121" w:author="Nadine" w:date="2024-04-17T21:43:00Z">
        <w:r w:rsidR="006471D0">
          <w:rPr>
            <w:rStyle w:val="Bodytext2"/>
            <w:rFonts w:asciiTheme="majorBidi" w:hAnsiTheme="majorBidi" w:cstheme="majorBidi"/>
            <w:lang w:val="es-AR"/>
          </w:rPr>
          <w:t>falleció</w:t>
        </w:r>
        <w:r w:rsidR="006471D0" w:rsidRPr="006471D0">
          <w:rPr>
            <w:rStyle w:val="Bodytext2"/>
            <w:rFonts w:asciiTheme="majorBidi" w:hAnsiTheme="majorBidi" w:cstheme="majorBidi"/>
            <w:lang w:val="es-AR"/>
            <w:rPrChange w:id="122" w:author="Nadine" w:date="2024-04-17T21:41:00Z">
              <w:rPr>
                <w:rStyle w:val="Bodytext2"/>
                <w:lang w:val="es-AR"/>
              </w:rPr>
            </w:rPrChange>
          </w:rPr>
          <w:t xml:space="preserve"> </w:t>
        </w:r>
      </w:ins>
      <w:r w:rsidRPr="006471D0">
        <w:rPr>
          <w:rStyle w:val="Bodytext2"/>
          <w:rFonts w:asciiTheme="majorBidi" w:hAnsiTheme="majorBidi" w:cstheme="majorBidi"/>
          <w:lang w:val="es-AR"/>
          <w:rPrChange w:id="123" w:author="Nadine" w:date="2024-04-17T21:41:00Z">
            <w:rPr>
              <w:rStyle w:val="Bodytext2"/>
              <w:lang w:val="es-AR"/>
            </w:rPr>
          </w:rPrChange>
        </w:rPr>
        <w:t>en julio de 1944.</w:t>
      </w:r>
    </w:p>
    <w:p w:rsidR="004645EF" w:rsidRPr="00550154" w:rsidRDefault="004645EF" w:rsidP="00A5377D">
      <w:pPr>
        <w:pStyle w:val="Bodytext20"/>
        <w:pBdr>
          <w:top w:val="single" w:sz="0" w:space="0" w:color="DBDAD9"/>
          <w:left w:val="single" w:sz="0" w:space="0" w:color="DBDAD9"/>
          <w:bottom w:val="single" w:sz="0" w:space="18" w:color="DBDAD9"/>
          <w:right w:val="single" w:sz="0" w:space="0" w:color="DBDAD9"/>
        </w:pBdr>
        <w:shd w:val="clear" w:color="auto" w:fill="DBDAD9"/>
        <w:spacing w:after="520" w:line="300" w:lineRule="auto"/>
        <w:rPr>
          <w:ins w:id="124" w:author="Nadine" w:date="2024-04-17T21:33:00Z"/>
          <w:rStyle w:val="Bodytext1"/>
          <w:color w:val="3FC1CC"/>
          <w:lang w:val="es-AR"/>
          <w:rPrChange w:id="125" w:author="Nadine" w:date="2024-04-17T21:56:00Z">
            <w:rPr>
              <w:ins w:id="126" w:author="Nadine" w:date="2024-04-17T21:33:00Z"/>
              <w:rStyle w:val="Bodytext1"/>
              <w:color w:val="3FC1CC"/>
            </w:rPr>
          </w:rPrChange>
        </w:rPr>
        <w:pPrChange w:id="127" w:author="Nadine" w:date="2024-04-17T21:56:00Z">
          <w:pPr>
            <w:pStyle w:val="Bodytext10"/>
            <w:spacing w:after="300"/>
          </w:pPr>
        </w:pPrChange>
      </w:pPr>
    </w:p>
    <w:p w:rsidR="00414D7A" w:rsidRPr="004645EF" w:rsidRDefault="001370BF" w:rsidP="00A5377D">
      <w:pPr>
        <w:pStyle w:val="Bodytext10"/>
        <w:spacing w:after="300"/>
        <w:jc w:val="both"/>
        <w:rPr>
          <w:lang w:val="es-AR"/>
        </w:rPr>
        <w:pPrChange w:id="128" w:author="Nadine" w:date="2024-04-17T21:47:00Z">
          <w:pPr>
            <w:pStyle w:val="Bodytext10"/>
            <w:spacing w:after="300"/>
          </w:pPr>
        </w:pPrChange>
      </w:pPr>
      <w:r w:rsidRPr="006416F6">
        <w:rPr>
          <w:rStyle w:val="Bodytext1"/>
          <w:color w:val="3FC1CC"/>
          <w:lang w:val="es-AR"/>
          <w:rPrChange w:id="129" w:author="Nadine" w:date="2024-04-17T21:46:00Z">
            <w:rPr>
              <w:rStyle w:val="Bodytext1"/>
              <w:color w:val="3FC1CC"/>
            </w:rPr>
          </w:rPrChange>
        </w:rPr>
        <w:t>11 de jul</w:t>
      </w:r>
      <w:r w:rsidRPr="006416F6">
        <w:rPr>
          <w:rStyle w:val="Bodytext1"/>
          <w:color w:val="3FC1CC"/>
          <w:lang w:val="es-AR"/>
          <w:rPrChange w:id="130" w:author="Nadine" w:date="2024-04-17T21:46:00Z">
            <w:rPr>
              <w:rStyle w:val="Bodytext1"/>
              <w:color w:val="3FC1CC"/>
            </w:rPr>
          </w:rPrChange>
        </w:rPr>
        <w:t>io</w:t>
      </w:r>
      <w:ins w:id="131" w:author="Nadine" w:date="2024-04-17T21:46:00Z">
        <w:r w:rsidR="006416F6" w:rsidRPr="006416F6">
          <w:rPr>
            <w:rStyle w:val="Bodytext1"/>
            <w:color w:val="3FC1CC"/>
            <w:lang w:val="es-AR"/>
            <w:rPrChange w:id="132" w:author="Nadine" w:date="2024-04-17T21:46:00Z">
              <w:rPr>
                <w:rStyle w:val="Bodytext1"/>
                <w:color w:val="3FC1CC"/>
              </w:rPr>
            </w:rPrChange>
          </w:rPr>
          <w:t xml:space="preserve"> de</w:t>
        </w:r>
      </w:ins>
      <w:del w:id="133" w:author="Nadine" w:date="2024-04-17T21:46:00Z">
        <w:r w:rsidRPr="006416F6" w:rsidDel="006416F6">
          <w:rPr>
            <w:rStyle w:val="Bodytext1"/>
            <w:color w:val="3FC1CC"/>
            <w:lang w:val="es-AR"/>
            <w:rPrChange w:id="134" w:author="Nadine" w:date="2024-04-17T21:46:00Z">
              <w:rPr>
                <w:rStyle w:val="Bodytext1"/>
                <w:color w:val="3FC1CC"/>
              </w:rPr>
            </w:rPrChange>
          </w:rPr>
          <w:delText>.</w:delText>
        </w:r>
      </w:del>
      <w:r w:rsidRPr="006416F6">
        <w:rPr>
          <w:rStyle w:val="Bodytext1"/>
          <w:color w:val="3FC1CC"/>
          <w:lang w:val="es-AR"/>
          <w:rPrChange w:id="135" w:author="Nadine" w:date="2024-04-17T21:46:00Z">
            <w:rPr>
              <w:rStyle w:val="Bodytext1"/>
              <w:color w:val="3FC1CC"/>
            </w:rPr>
          </w:rPrChange>
        </w:rPr>
        <w:t xml:space="preserve"> 1941. </w:t>
      </w:r>
      <w:del w:id="136" w:author="Nadine" w:date="2024-04-17T21:46:00Z">
        <w:r w:rsidRPr="006416F6" w:rsidDel="006416F6">
          <w:rPr>
            <w:rStyle w:val="Bodytext1"/>
            <w:lang w:val="es-AR"/>
            <w:rPrChange w:id="137" w:author="Nadine" w:date="2024-04-17T21:46:00Z">
              <w:rPr>
                <w:rStyle w:val="Bodytext1"/>
              </w:rPr>
            </w:rPrChange>
          </w:rPr>
          <w:delText xml:space="preserve">Clima </w:delText>
        </w:r>
      </w:del>
      <w:ins w:id="138" w:author="Nadine" w:date="2024-04-17T21:46:00Z">
        <w:r w:rsidR="006416F6">
          <w:rPr>
            <w:rStyle w:val="Bodytext1"/>
            <w:lang w:val="es-AR"/>
          </w:rPr>
          <w:t>Un c</w:t>
        </w:r>
        <w:r w:rsidR="006416F6" w:rsidRPr="006416F6">
          <w:rPr>
            <w:rStyle w:val="Bodytext1"/>
            <w:lang w:val="es-AR"/>
            <w:rPrChange w:id="139" w:author="Nadine" w:date="2024-04-17T21:46:00Z">
              <w:rPr>
                <w:rStyle w:val="Bodytext1"/>
              </w:rPr>
            </w:rPrChange>
          </w:rPr>
          <w:t xml:space="preserve">lima </w:t>
        </w:r>
      </w:ins>
      <w:r w:rsidRPr="006416F6">
        <w:rPr>
          <w:rStyle w:val="Bodytext1"/>
          <w:lang w:val="es-AR"/>
          <w:rPrChange w:id="140" w:author="Nadine" w:date="2024-04-17T21:46:00Z">
            <w:rPr>
              <w:rStyle w:val="Bodytext1"/>
            </w:rPr>
          </w:rPrChange>
        </w:rPr>
        <w:t xml:space="preserve">agradable. </w:t>
      </w:r>
      <w:r w:rsidRPr="004645EF">
        <w:rPr>
          <w:rStyle w:val="Bodytext1"/>
          <w:lang w:val="es-AR"/>
        </w:rPr>
        <w:t xml:space="preserve">Hace calor afuera; hay nubes blancas y una suave brisa. Se oyen disparos desde el bosque. </w:t>
      </w:r>
      <w:del w:id="141" w:author="Nadine" w:date="2024-04-17T21:46:00Z">
        <w:r w:rsidRPr="004645EF" w:rsidDel="006416F6">
          <w:rPr>
            <w:rStyle w:val="Bodytext1"/>
            <w:lang w:val="es-AR"/>
          </w:rPr>
          <w:delText>Presumiblemente por entrenamiento</w:delText>
        </w:r>
      </w:del>
      <w:ins w:id="142" w:author="Nadine" w:date="2024-04-17T21:46:00Z">
        <w:r w:rsidR="006416F6">
          <w:rPr>
            <w:rStyle w:val="Bodytext1"/>
            <w:lang w:val="es-AR"/>
          </w:rPr>
          <w:t>Tal vez de entrenamientos</w:t>
        </w:r>
      </w:ins>
      <w:r w:rsidRPr="004645EF">
        <w:rPr>
          <w:rStyle w:val="Bodytext1"/>
          <w:lang w:val="es-AR"/>
        </w:rPr>
        <w:t xml:space="preserve">. </w:t>
      </w:r>
      <w:del w:id="143" w:author="Nadine" w:date="2024-04-17T21:47:00Z">
        <w:r w:rsidRPr="004645EF" w:rsidDel="006416F6">
          <w:rPr>
            <w:rStyle w:val="Bodytext1"/>
            <w:lang w:val="es-AR"/>
          </w:rPr>
          <w:delText>El tiroteo comenzó</w:delText>
        </w:r>
      </w:del>
      <w:ins w:id="144" w:author="Nadine" w:date="2024-04-17T21:47:00Z">
        <w:r w:rsidR="006416F6">
          <w:rPr>
            <w:rStyle w:val="Bodytext1"/>
            <w:lang w:val="es-AR"/>
          </w:rPr>
          <w:t>Los disparos comenzaron</w:t>
        </w:r>
      </w:ins>
      <w:r w:rsidRPr="004645EF">
        <w:rPr>
          <w:rStyle w:val="Bodytext1"/>
          <w:lang w:val="es-AR"/>
        </w:rPr>
        <w:t xml:space="preserve"> a las cuatro de la tarde. Luego me informaron que muchos judíos fueron transportados </w:t>
      </w:r>
      <w:r w:rsidRPr="004645EF">
        <w:rPr>
          <w:rStyle w:val="Bodytext1"/>
          <w:lang w:val="es-AR"/>
        </w:rPr>
        <w:t xml:space="preserve">al bosque por la carretera a Grodno y luego fusilados. Este fue el primer día de ejecuciones. </w:t>
      </w:r>
      <w:del w:id="145" w:author="Nadine" w:date="2024-04-17T21:47:00Z">
        <w:r w:rsidRPr="004645EF" w:rsidDel="00A5377D">
          <w:rPr>
            <w:rStyle w:val="Bodytext1"/>
            <w:lang w:val="es-AR"/>
          </w:rPr>
          <w:delText>Un sentimiento</w:delText>
        </w:r>
      </w:del>
      <w:ins w:id="146" w:author="Nadine" w:date="2024-04-17T21:47:00Z">
        <w:r w:rsidR="00A5377D">
          <w:rPr>
            <w:rStyle w:val="Bodytext1"/>
            <w:lang w:val="es-AR"/>
          </w:rPr>
          <w:t>Una sensación</w:t>
        </w:r>
      </w:ins>
      <w:r w:rsidRPr="004645EF">
        <w:rPr>
          <w:rStyle w:val="Bodytext1"/>
          <w:lang w:val="es-AR"/>
        </w:rPr>
        <w:t xml:space="preserve"> deprimente. El tiroteo cesó alrededor de las ocho de la tarde.</w:t>
      </w:r>
    </w:p>
    <w:p w:rsidR="00414D7A" w:rsidRPr="004645EF" w:rsidRDefault="001370BF" w:rsidP="00A5377D">
      <w:pPr>
        <w:pStyle w:val="Heading310"/>
        <w:keepNext/>
        <w:keepLines/>
        <w:rPr>
          <w:lang w:val="es-AR"/>
        </w:rPr>
      </w:pPr>
      <w:bookmarkStart w:id="147" w:name="bookmark5"/>
      <w:r w:rsidRPr="004645EF">
        <w:rPr>
          <w:rStyle w:val="Heading31"/>
          <w:i/>
          <w:iCs/>
          <w:lang w:val="es-AR"/>
        </w:rPr>
        <w:t>Para los alemanes, 300 judíos son 300 enemigos de la humanidad. Para los lituanos 30</w:t>
      </w:r>
      <w:r w:rsidRPr="004645EF">
        <w:rPr>
          <w:rStyle w:val="Heading31"/>
          <w:i/>
          <w:iCs/>
          <w:lang w:val="es-AR"/>
        </w:rPr>
        <w:t>0</w:t>
      </w:r>
      <w:r w:rsidRPr="004645EF">
        <w:rPr>
          <w:rStyle w:val="Heading31"/>
          <w:i/>
          <w:iCs/>
          <w:lang w:val="es-AR"/>
        </w:rPr>
        <w:br/>
        <w:t xml:space="preserve"> </w:t>
      </w:r>
      <w:del w:id="148" w:author="Nadine" w:date="2024-04-17T21:48:00Z">
        <w:r w:rsidRPr="004645EF" w:rsidDel="00A5377D">
          <w:rPr>
            <w:rStyle w:val="Heading31"/>
            <w:i/>
            <w:iCs/>
            <w:lang w:val="es-AR"/>
          </w:rPr>
          <w:delText xml:space="preserve">Los </w:delText>
        </w:r>
      </w:del>
      <w:r w:rsidRPr="004645EF">
        <w:rPr>
          <w:rStyle w:val="Heading31"/>
          <w:i/>
          <w:iCs/>
          <w:lang w:val="es-AR"/>
        </w:rPr>
        <w:t>judíos son 300 pares de zapatos, pantalones y ropa.</w:t>
      </w:r>
      <w:bookmarkEnd w:id="147"/>
    </w:p>
    <w:p w:rsidR="00414D7A" w:rsidRPr="004645EF" w:rsidRDefault="001370BF" w:rsidP="00A5377D">
      <w:pPr>
        <w:pStyle w:val="Bodytext10"/>
        <w:jc w:val="both"/>
        <w:rPr>
          <w:lang w:val="es-AR"/>
        </w:rPr>
        <w:pPrChange w:id="149" w:author="Nadine" w:date="2024-04-17T21:54:00Z">
          <w:pPr>
            <w:pStyle w:val="Bodytext10"/>
          </w:pPr>
        </w:pPrChange>
      </w:pPr>
      <w:r w:rsidRPr="004645EF">
        <w:rPr>
          <w:rStyle w:val="Bodytext1"/>
          <w:color w:val="3FC1CC"/>
          <w:lang w:val="es-AR"/>
        </w:rPr>
        <w:t xml:space="preserve">23 de julio de 1941. </w:t>
      </w:r>
      <w:r w:rsidRPr="004645EF">
        <w:rPr>
          <w:rStyle w:val="Bodytext1"/>
          <w:lang w:val="es-AR"/>
        </w:rPr>
        <w:t xml:space="preserve">Un </w:t>
      </w:r>
      <w:del w:id="150" w:author="Nadine" w:date="2024-04-17T21:48:00Z">
        <w:r w:rsidRPr="004645EF" w:rsidDel="00A5377D">
          <w:rPr>
            <w:rStyle w:val="Bodytext1"/>
            <w:lang w:val="es-AR"/>
          </w:rPr>
          <w:delText xml:space="preserve">buen </w:delText>
        </w:r>
      </w:del>
      <w:ins w:id="151" w:author="Nadine" w:date="2024-04-17T21:48:00Z">
        <w:r w:rsidR="00A5377D">
          <w:rPr>
            <w:rStyle w:val="Bodytext1"/>
            <w:lang w:val="es-AR"/>
          </w:rPr>
          <w:t>lindo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día. </w:t>
      </w:r>
      <w:ins w:id="152" w:author="Nadine" w:date="2024-04-17T21:48:00Z">
        <w:r w:rsidR="00A5377D">
          <w:rPr>
            <w:rStyle w:val="Bodytext1"/>
            <w:lang w:val="es-AR"/>
          </w:rPr>
          <w:t>T</w:t>
        </w:r>
      </w:ins>
      <w:del w:id="153" w:author="Nadine" w:date="2024-04-17T21:48:00Z">
        <w:r w:rsidRPr="004645EF" w:rsidDel="00A5377D">
          <w:rPr>
            <w:rStyle w:val="Bodytext1"/>
            <w:lang w:val="es-AR"/>
          </w:rPr>
          <w:delText>Se t</w:delText>
        </w:r>
      </w:del>
      <w:r w:rsidRPr="004645EF">
        <w:rPr>
          <w:rStyle w:val="Bodytext1"/>
          <w:lang w:val="es-AR"/>
        </w:rPr>
        <w:t xml:space="preserve">ransportan </w:t>
      </w:r>
      <w:ins w:id="154" w:author="Nadine" w:date="2024-04-17T21:48:00Z">
        <w:r w:rsidR="00A5377D">
          <w:rPr>
            <w:rStyle w:val="Bodytext1"/>
            <w:lang w:val="es-AR"/>
          </w:rPr>
          <w:t xml:space="preserve">a </w:t>
        </w:r>
      </w:ins>
      <w:r w:rsidRPr="004645EF">
        <w:rPr>
          <w:rStyle w:val="Bodytext1"/>
          <w:lang w:val="es-AR"/>
        </w:rPr>
        <w:t>unas 500 personas. Ejecuciones hasta tarde. . .</w:t>
      </w:r>
      <w:r w:rsidRPr="004645EF">
        <w:rPr>
          <w:rStyle w:val="Bodytext1"/>
          <w:lang w:val="es-AR"/>
          <w:rPrChange w:id="155" w:author="Nadine" w:date="2024-04-17T21:33:00Z">
            <w:rPr>
              <w:rStyle w:val="Bodytext1"/>
            </w:rPr>
          </w:rPrChange>
        </w:rPr>
        <w:t xml:space="preserve">Desde el 14 de julio [las víctimas] han sido desnudadas hasta </w:t>
      </w:r>
      <w:del w:id="156" w:author="Nadine" w:date="2024-04-17T21:50:00Z">
        <w:r w:rsidRPr="004645EF" w:rsidDel="00A5377D">
          <w:rPr>
            <w:rStyle w:val="Bodytext1"/>
            <w:lang w:val="es-AR"/>
            <w:rPrChange w:id="157" w:author="Nadine" w:date="2024-04-17T21:33:00Z">
              <w:rPr>
                <w:rStyle w:val="Bodytext1"/>
              </w:rPr>
            </w:rPrChange>
          </w:rPr>
          <w:delText>quedar en</w:delText>
        </w:r>
      </w:del>
      <w:ins w:id="158" w:author="Nadine" w:date="2024-04-17T21:50:00Z">
        <w:r w:rsidR="00A5377D">
          <w:rPr>
            <w:rStyle w:val="Bodytext1"/>
            <w:lang w:val="es-AR"/>
          </w:rPr>
          <w:t>su</w:t>
        </w:r>
      </w:ins>
      <w:r w:rsidRPr="004645EF">
        <w:rPr>
          <w:rStyle w:val="Bodytext1"/>
          <w:lang w:val="es-AR"/>
          <w:rPrChange w:id="159" w:author="Nadine" w:date="2024-04-17T21:33:00Z">
            <w:rPr>
              <w:rStyle w:val="Bodytext1"/>
            </w:rPr>
          </w:rPrChange>
        </w:rPr>
        <w:t xml:space="preserve"> ropa interior. </w:t>
      </w:r>
      <w:r w:rsidRPr="004645EF">
        <w:rPr>
          <w:rStyle w:val="Bodytext1"/>
          <w:lang w:val="es-AR"/>
        </w:rPr>
        <w:t xml:space="preserve">Un </w:t>
      </w:r>
      <w:del w:id="160" w:author="Nadine" w:date="2024-04-17T21:51:00Z">
        <w:r w:rsidRPr="004645EF" w:rsidDel="00A5377D">
          <w:rPr>
            <w:rStyle w:val="Bodytext1"/>
            <w:lang w:val="es-AR"/>
          </w:rPr>
          <w:delText xml:space="preserve">buen </w:delText>
        </w:r>
      </w:del>
      <w:ins w:id="161" w:author="Nadine" w:date="2024-04-17T21:51:00Z">
        <w:r w:rsidR="00A5377D">
          <w:rPr>
            <w:rStyle w:val="Bodytext1"/>
            <w:lang w:val="es-AR"/>
          </w:rPr>
          <w:t>gran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negoci</w:t>
      </w:r>
      <w:r w:rsidRPr="004645EF">
        <w:rPr>
          <w:rStyle w:val="Bodytext1"/>
          <w:lang w:val="es-AR"/>
        </w:rPr>
        <w:t xml:space="preserve">o </w:t>
      </w:r>
      <w:del w:id="162" w:author="Nadine" w:date="2024-04-17T21:51:00Z">
        <w:r w:rsidRPr="004645EF" w:rsidDel="00A5377D">
          <w:rPr>
            <w:rStyle w:val="Bodytext1"/>
            <w:lang w:val="es-AR"/>
          </w:rPr>
          <w:delText>en el sector de la ropa</w:delText>
        </w:r>
      </w:del>
      <w:ins w:id="163" w:author="Nadine" w:date="2024-04-17T21:51:00Z">
        <w:r w:rsidR="00A5377D">
          <w:rPr>
            <w:rStyle w:val="Bodytext1"/>
            <w:lang w:val="es-AR"/>
          </w:rPr>
          <w:t>en el rubro de ropa</w:t>
        </w:r>
      </w:ins>
      <w:r w:rsidRPr="004645EF">
        <w:rPr>
          <w:rStyle w:val="Bodytext1"/>
          <w:lang w:val="es-AR"/>
        </w:rPr>
        <w:t xml:space="preserve">. Vagones del pueblo de </w:t>
      </w:r>
      <w:proofErr w:type="spellStart"/>
      <w:r w:rsidRPr="004645EF">
        <w:rPr>
          <w:rStyle w:val="Bodytext1"/>
          <w:lang w:val="es-AR"/>
        </w:rPr>
        <w:t>Gorale</w:t>
      </w:r>
      <w:proofErr w:type="spellEnd"/>
      <w:r w:rsidRPr="004645EF">
        <w:rPr>
          <w:rStyle w:val="Bodytext1"/>
          <w:lang w:val="es-AR"/>
        </w:rPr>
        <w:t xml:space="preserve"> cerca del cruce [del ferrocarril] </w:t>
      </w:r>
      <w:proofErr w:type="spellStart"/>
      <w:r w:rsidRPr="004645EF">
        <w:rPr>
          <w:rStyle w:val="Bodytext1"/>
          <w:lang w:val="es-AR"/>
        </w:rPr>
        <w:t>Grodzien</w:t>
      </w:r>
      <w:ins w:id="164" w:author="Nadine" w:date="2024-04-17T21:52:00Z">
        <w:r w:rsidR="00A5377D">
          <w:rPr>
            <w:rStyle w:val="Bodytext1"/>
            <w:lang w:val="es-AR"/>
          </w:rPr>
          <w:t>s</w:t>
        </w:r>
      </w:ins>
      <w:r w:rsidRPr="004645EF">
        <w:rPr>
          <w:rStyle w:val="Bodytext1"/>
          <w:lang w:val="es-AR"/>
        </w:rPr>
        <w:t>ka</w:t>
      </w:r>
      <w:proofErr w:type="spellEnd"/>
      <w:r w:rsidRPr="004645EF">
        <w:rPr>
          <w:rStyle w:val="Bodytext1"/>
          <w:lang w:val="es-AR"/>
        </w:rPr>
        <w:t xml:space="preserve">. El granero: el depósito central de ropa, del que al final se </w:t>
      </w:r>
      <w:del w:id="165" w:author="Nadine" w:date="2024-04-17T21:53:00Z">
        <w:r w:rsidRPr="004645EF" w:rsidDel="00A5377D">
          <w:rPr>
            <w:rStyle w:val="Bodytext1"/>
            <w:lang w:val="es-AR"/>
          </w:rPr>
          <w:delText xml:space="preserve">saca </w:delText>
        </w:r>
      </w:del>
      <w:ins w:id="166" w:author="Nadine" w:date="2024-04-17T21:53:00Z">
        <w:r w:rsidR="00A5377D">
          <w:rPr>
            <w:rStyle w:val="Bodytext1"/>
            <w:lang w:val="es-AR"/>
          </w:rPr>
          <w:t>transporta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la ropa después de haberla metido en sacos. </w:t>
      </w:r>
      <w:del w:id="167" w:author="Nadine" w:date="2024-04-17T21:53:00Z">
        <w:r w:rsidRPr="004645EF" w:rsidDel="00A5377D">
          <w:rPr>
            <w:rStyle w:val="Bodytext1"/>
            <w:lang w:val="es-AR"/>
          </w:rPr>
          <w:delText>Negocio dinámico</w:delText>
        </w:r>
      </w:del>
      <w:ins w:id="168" w:author="Nadine" w:date="2024-04-17T21:53:00Z">
        <w:r w:rsidR="00A5377D">
          <w:rPr>
            <w:rStyle w:val="Bodytext1"/>
            <w:lang w:val="es-AR"/>
          </w:rPr>
          <w:t>Un gran negocio</w:t>
        </w:r>
      </w:ins>
      <w:r w:rsidRPr="004645EF">
        <w:rPr>
          <w:rStyle w:val="Bodytext1"/>
          <w:lang w:val="es-AR"/>
        </w:rPr>
        <w:t xml:space="preserve">. Compran </w:t>
      </w:r>
      <w:del w:id="169" w:author="Nadine" w:date="2024-04-17T21:54:00Z">
        <w:r w:rsidRPr="004645EF" w:rsidDel="00A5377D">
          <w:rPr>
            <w:rStyle w:val="Bodytext1"/>
            <w:lang w:val="es-AR"/>
          </w:rPr>
          <w:delText xml:space="preserve">ropa </w:delText>
        </w:r>
      </w:del>
      <w:ins w:id="170" w:author="Nadine" w:date="2024-04-17T21:54:00Z">
        <w:r w:rsidR="00A5377D">
          <w:rPr>
            <w:rStyle w:val="Bodytext1"/>
            <w:lang w:val="es-AR"/>
          </w:rPr>
          <w:t>prendas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por 100 rublo</w:t>
      </w:r>
      <w:r w:rsidRPr="004645EF">
        <w:rPr>
          <w:rStyle w:val="Bodytext1"/>
          <w:lang w:val="es-AR"/>
        </w:rPr>
        <w:t xml:space="preserve">s y encuentran </w:t>
      </w:r>
      <w:del w:id="171" w:author="Nadine" w:date="2024-04-17T21:53:00Z">
        <w:r w:rsidRPr="004645EF" w:rsidDel="00A5377D">
          <w:rPr>
            <w:rStyle w:val="Bodytext1"/>
            <w:lang w:val="es-AR"/>
          </w:rPr>
          <w:delText>cosido</w:delText>
        </w:r>
        <w:r w:rsidRPr="004645EF" w:rsidDel="00A5377D">
          <w:rPr>
            <w:rStyle w:val="Bodytext1"/>
            <w:lang w:val="es-AR"/>
          </w:rPr>
          <w:delText>s</w:delText>
        </w:r>
      </w:del>
      <w:r w:rsidRPr="004645EF">
        <w:rPr>
          <w:rStyle w:val="Bodytext1"/>
          <w:lang w:val="es-AR"/>
        </w:rPr>
        <w:t xml:space="preserve"> 500 rublos</w:t>
      </w:r>
      <w:ins w:id="172" w:author="Nadine" w:date="2024-04-17T21:54:00Z">
        <w:r w:rsidR="00A5377D">
          <w:rPr>
            <w:rStyle w:val="Bodytext1"/>
            <w:lang w:val="es-AR"/>
          </w:rPr>
          <w:t xml:space="preserve"> cosidos a ellas</w:t>
        </w:r>
      </w:ins>
      <w:r w:rsidRPr="004645EF">
        <w:rPr>
          <w:rStyle w:val="Bodytext1"/>
          <w:lang w:val="es-AR"/>
        </w:rPr>
        <w:t>.</w:t>
      </w:r>
    </w:p>
    <w:p w:rsidR="00414D7A" w:rsidRPr="00A5377D" w:rsidDel="00A5377D" w:rsidRDefault="001370BF" w:rsidP="00A5377D">
      <w:pPr>
        <w:pStyle w:val="Bodytext10"/>
        <w:tabs>
          <w:tab w:val="left" w:pos="4656"/>
        </w:tabs>
        <w:spacing w:after="0"/>
        <w:rPr>
          <w:del w:id="173" w:author="Nadine" w:date="2024-04-17T21:55:00Z"/>
          <w:lang w:val="es-AR"/>
          <w:rPrChange w:id="174" w:author="Nadine" w:date="2024-04-17T21:55:00Z">
            <w:rPr>
              <w:del w:id="175" w:author="Nadine" w:date="2024-04-17T21:55:00Z"/>
            </w:rPr>
          </w:rPrChange>
        </w:rPr>
      </w:pPr>
      <w:r w:rsidRPr="004645EF">
        <w:rPr>
          <w:rStyle w:val="Bodytext1"/>
          <w:color w:val="3FC1CC"/>
          <w:lang w:val="es-AR"/>
        </w:rPr>
        <w:t xml:space="preserve">Agosto de 1941. </w:t>
      </w:r>
      <w:del w:id="176" w:author="Nadine" w:date="2024-04-17T21:54:00Z">
        <w:r w:rsidRPr="004645EF" w:rsidDel="00A5377D">
          <w:rPr>
            <w:rStyle w:val="Bodytext1"/>
            <w:lang w:val="es-AR"/>
          </w:rPr>
          <w:delText xml:space="preserve">Rodaje </w:delText>
        </w:r>
      </w:del>
      <w:ins w:id="177" w:author="Nadine" w:date="2024-04-17T21:54:00Z">
        <w:r w:rsidR="00A5377D">
          <w:rPr>
            <w:rStyle w:val="Bodytext1"/>
            <w:lang w:val="es-AR"/>
          </w:rPr>
          <w:t>Disparos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1 y 2 de agosto, grupos de más de </w:t>
      </w:r>
      <w:del w:id="178" w:author="Nadine" w:date="2024-04-17T21:55:00Z">
        <w:r w:rsidRPr="004645EF" w:rsidDel="00A5377D">
          <w:rPr>
            <w:rStyle w:val="Bodytext1"/>
            <w:lang w:val="es-AR"/>
          </w:rPr>
          <w:delText xml:space="preserve">300 </w:delText>
        </w:r>
      </w:del>
      <w:ins w:id="179" w:author="Nadine" w:date="2024-04-17T21:55:00Z">
        <w:r w:rsidR="00A5377D">
          <w:rPr>
            <w:rStyle w:val="Bodytext1"/>
            <w:lang w:val="es-AR"/>
          </w:rPr>
          <w:t>trescientas</w:t>
        </w:r>
        <w:r w:rsidR="00A5377D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personas cada uno. . . A partir de las 9 de la noche se llevan la ropa para que nadie </w:t>
      </w:r>
      <w:del w:id="180" w:author="Nadine" w:date="2024-04-17T21:55:00Z">
        <w:r w:rsidRPr="004645EF" w:rsidDel="00A5377D">
          <w:rPr>
            <w:rStyle w:val="Bodytext1"/>
            <w:lang w:val="es-AR"/>
          </w:rPr>
          <w:delText xml:space="preserve">la </w:delText>
        </w:r>
      </w:del>
      <w:r w:rsidRPr="004645EF">
        <w:rPr>
          <w:rStyle w:val="Bodytext1"/>
          <w:lang w:val="es-AR"/>
        </w:rPr>
        <w:t>vea. . .</w:t>
      </w:r>
      <w:r w:rsidRPr="00A5377D">
        <w:rPr>
          <w:rStyle w:val="Bodytext1"/>
          <w:lang w:val="es-AR"/>
          <w:rPrChange w:id="181" w:author="Nadine" w:date="2024-04-17T21:55:00Z">
            <w:rPr>
              <w:rStyle w:val="Bodytext1"/>
            </w:rPr>
          </w:rPrChange>
        </w:rPr>
        <w:t>Él [</w:t>
      </w:r>
      <w:proofErr w:type="spellStart"/>
      <w:r w:rsidRPr="00A5377D">
        <w:rPr>
          <w:rStyle w:val="Bodytext1"/>
          <w:lang w:val="es-AR"/>
          <w:rPrChange w:id="182" w:author="Nadine" w:date="2024-04-17T21:55:00Z">
            <w:rPr>
              <w:rStyle w:val="Bodytext1"/>
            </w:rPr>
          </w:rPrChange>
        </w:rPr>
        <w:t>Kiejzik</w:t>
      </w:r>
      <w:proofErr w:type="spellEnd"/>
      <w:r w:rsidRPr="00A5377D">
        <w:rPr>
          <w:rStyle w:val="Bodytext1"/>
          <w:lang w:val="es-AR"/>
          <w:rPrChange w:id="183" w:author="Nadine" w:date="2024-04-17T21:55:00Z">
            <w:rPr>
              <w:rStyle w:val="Bodytext1"/>
            </w:rPr>
          </w:rPrChange>
        </w:rPr>
        <w:t>--</w:t>
      </w:r>
      <w:r w:rsidRPr="00A5377D">
        <w:rPr>
          <w:rStyle w:val="Bodytext1"/>
          <w:lang w:val="es-AR"/>
          <w:rPrChange w:id="184" w:author="Nadine" w:date="2024-04-17T21:55:00Z">
            <w:rPr>
              <w:rStyle w:val="Bodytext1"/>
            </w:rPr>
          </w:rPrChange>
        </w:rPr>
        <w:tab/>
        <w:t>] finge inspecciones -</w:t>
      </w:r>
      <w:del w:id="185" w:author="Nadine" w:date="2024-04-17T21:55:00Z">
        <w:r w:rsidRPr="00A5377D" w:rsidDel="00A5377D">
          <w:rPr>
            <w:rStyle w:val="Bodytext1"/>
            <w:lang w:val="es-AR"/>
            <w:rPrChange w:id="186" w:author="Nadine" w:date="2024-04-17T21:55:00Z">
              <w:rPr>
                <w:rStyle w:val="Bodytext1"/>
              </w:rPr>
            </w:rPrChange>
          </w:rPr>
          <w:delText xml:space="preserve">'búsqueda </w:delText>
        </w:r>
      </w:del>
      <w:ins w:id="187" w:author="Nadine" w:date="2024-04-17T21:55:00Z">
        <w:r w:rsidR="00A5377D" w:rsidRPr="00A5377D">
          <w:rPr>
            <w:rStyle w:val="Bodytext1"/>
            <w:lang w:val="es-AR"/>
            <w:rPrChange w:id="188" w:author="Nadine" w:date="2024-04-17T21:55:00Z">
              <w:rPr>
                <w:rStyle w:val="Bodytext1"/>
              </w:rPr>
            </w:rPrChange>
          </w:rPr>
          <w:t>«</w:t>
        </w:r>
        <w:r w:rsidR="00A5377D" w:rsidRPr="00A5377D">
          <w:rPr>
            <w:rStyle w:val="Bodytext1"/>
            <w:lang w:val="es-AR"/>
            <w:rPrChange w:id="189" w:author="Nadine" w:date="2024-04-17T21:55:00Z">
              <w:rPr>
                <w:rStyle w:val="Bodytext1"/>
              </w:rPr>
            </w:rPrChange>
          </w:rPr>
          <w:t xml:space="preserve">búsqueda </w:t>
        </w:r>
      </w:ins>
      <w:r w:rsidRPr="00A5377D">
        <w:rPr>
          <w:rStyle w:val="Bodytext1"/>
          <w:lang w:val="es-AR"/>
          <w:rPrChange w:id="190" w:author="Nadine" w:date="2024-04-17T21:55:00Z">
            <w:rPr>
              <w:rStyle w:val="Bodytext1"/>
            </w:rPr>
          </w:rPrChange>
        </w:rPr>
        <w:t xml:space="preserve">de </w:t>
      </w:r>
      <w:del w:id="191" w:author="Nadine" w:date="2024-04-17T21:55:00Z">
        <w:r w:rsidRPr="00A5377D" w:rsidDel="00A5377D">
          <w:rPr>
            <w:rStyle w:val="Bodytext1"/>
            <w:lang w:val="es-AR"/>
            <w:rPrChange w:id="192" w:author="Nadine" w:date="2024-04-17T21:55:00Z">
              <w:rPr>
                <w:rStyle w:val="Bodytext1"/>
              </w:rPr>
            </w:rPrChange>
          </w:rPr>
          <w:delText>armas'</w:delText>
        </w:r>
      </w:del>
      <w:ins w:id="193" w:author="Nadine" w:date="2024-04-17T21:55:00Z">
        <w:r w:rsidR="00A5377D" w:rsidRPr="00A5377D">
          <w:rPr>
            <w:rStyle w:val="Bodytext1"/>
            <w:lang w:val="es-AR"/>
            <w:rPrChange w:id="194" w:author="Nadine" w:date="2024-04-17T21:55:00Z">
              <w:rPr>
                <w:rStyle w:val="Bodytext1"/>
              </w:rPr>
            </w:rPrChange>
          </w:rPr>
          <w:t>armas</w:t>
        </w:r>
        <w:r w:rsidR="00A5377D">
          <w:rPr>
            <w:rStyle w:val="Bodytext1"/>
            <w:lang w:val="es-AR"/>
          </w:rPr>
          <w:t>»</w:t>
        </w:r>
      </w:ins>
      <w:r w:rsidRPr="00A5377D">
        <w:rPr>
          <w:rStyle w:val="Bodytext1"/>
          <w:lang w:val="es-AR"/>
          <w:rPrChange w:id="195" w:author="Nadine" w:date="2024-04-17T21:55:00Z">
            <w:rPr>
              <w:rStyle w:val="Bodytext1"/>
            </w:rPr>
          </w:rPrChange>
        </w:rPr>
        <w:t>- y se l</w:t>
      </w:r>
      <w:r w:rsidRPr="00A5377D">
        <w:rPr>
          <w:rStyle w:val="Bodytext1"/>
          <w:lang w:val="es-AR"/>
          <w:rPrChange w:id="196" w:author="Nadine" w:date="2024-04-17T21:55:00Z">
            <w:rPr>
              <w:rStyle w:val="Bodytext1"/>
            </w:rPr>
          </w:rPrChange>
        </w:rPr>
        <w:t>leva</w:t>
      </w:r>
      <w:ins w:id="197" w:author="Nadine" w:date="2024-04-17T21:55:00Z">
        <w:r w:rsidR="00A5377D">
          <w:rPr>
            <w:rStyle w:val="Bodytext1"/>
            <w:lang w:val="es-AR"/>
          </w:rPr>
          <w:t xml:space="preserve"> </w:t>
        </w:r>
      </w:ins>
    </w:p>
    <w:p w:rsidR="00414D7A" w:rsidRDefault="001370BF" w:rsidP="00A5377D">
      <w:pPr>
        <w:pStyle w:val="Bodytext10"/>
        <w:tabs>
          <w:tab w:val="left" w:pos="4656"/>
        </w:tabs>
        <w:spacing w:after="0"/>
        <w:rPr>
          <w:ins w:id="198" w:author="Nadine" w:date="2024-04-17T21:56:00Z"/>
          <w:rStyle w:val="Bodytext1"/>
          <w:lang w:val="es-AR"/>
        </w:rPr>
        <w:pPrChange w:id="199" w:author="Nadine" w:date="2024-04-17T21:55:00Z">
          <w:pPr>
            <w:pStyle w:val="Bodytext10"/>
          </w:pPr>
        </w:pPrChange>
      </w:pPr>
      <w:proofErr w:type="gramStart"/>
      <w:r w:rsidRPr="004645EF">
        <w:rPr>
          <w:rStyle w:val="Bodytext1"/>
          <w:lang w:val="es-AR"/>
        </w:rPr>
        <w:t>ropa</w:t>
      </w:r>
      <w:proofErr w:type="gramEnd"/>
      <w:r w:rsidRPr="004645EF">
        <w:rPr>
          <w:rStyle w:val="Bodytext1"/>
          <w:lang w:val="es-AR"/>
        </w:rPr>
        <w:t xml:space="preserve"> y otras cosas. Para los alemanes, 300 judíos son 300 enemigos de la humanidad; para los lituanos son 300 pares de zapatos, pantalones y cosas por el estilo.</w:t>
      </w:r>
    </w:p>
    <w:p w:rsidR="00A5377D" w:rsidRPr="004645EF" w:rsidRDefault="00A5377D" w:rsidP="00A5377D">
      <w:pPr>
        <w:pStyle w:val="Bodytext10"/>
        <w:tabs>
          <w:tab w:val="left" w:pos="4656"/>
        </w:tabs>
        <w:spacing w:after="0"/>
        <w:rPr>
          <w:lang w:val="es-AR"/>
        </w:rPr>
        <w:pPrChange w:id="200" w:author="Nadine" w:date="2024-04-17T21:55:00Z">
          <w:pPr>
            <w:pStyle w:val="Bodytext10"/>
          </w:pPr>
        </w:pPrChange>
      </w:pPr>
    </w:p>
    <w:p w:rsidR="00AF7C15" w:rsidRPr="004645EF" w:rsidRDefault="001370BF" w:rsidP="00495A57">
      <w:pPr>
        <w:pStyle w:val="Bodytext10"/>
        <w:spacing w:after="300"/>
        <w:rPr>
          <w:lang w:val="es-AR"/>
        </w:rPr>
      </w:pPr>
      <w:r w:rsidRPr="004645EF">
        <w:rPr>
          <w:rStyle w:val="Bodytext1"/>
          <w:color w:val="3FC1CC"/>
          <w:lang w:val="es-AR"/>
        </w:rPr>
        <w:t xml:space="preserve">11 de agosto de 1941. </w:t>
      </w:r>
      <w:r w:rsidRPr="004645EF">
        <w:rPr>
          <w:rStyle w:val="Bodytext1"/>
          <w:lang w:val="es-AR"/>
        </w:rPr>
        <w:t xml:space="preserve">En el vehículo de pasajeros NV-370 viajaban dos </w:t>
      </w:r>
      <w:del w:id="201" w:author="Nadine" w:date="2024-04-17T21:58:00Z">
        <w:r w:rsidRPr="004645EF" w:rsidDel="00AF7C15">
          <w:rPr>
            <w:rStyle w:val="Bodytext1"/>
            <w:lang w:val="es-AR"/>
          </w:rPr>
          <w:delText>divertidas</w:delText>
        </w:r>
      </w:del>
      <w:ins w:id="202" w:author="Nadine" w:date="2024-04-17T21:58:00Z">
        <w:r w:rsidR="00AF7C15">
          <w:rPr>
            <w:rStyle w:val="Bodytext1"/>
            <w:lang w:val="es-AR"/>
          </w:rPr>
          <w:t>alegres</w:t>
        </w:r>
      </w:ins>
      <w:del w:id="203" w:author="Nadine" w:date="2024-04-17T21:57:00Z">
        <w:r w:rsidRPr="004645EF" w:rsidDel="00550154">
          <w:rPr>
            <w:rStyle w:val="Bodytext1"/>
            <w:lang w:val="es-AR"/>
          </w:rPr>
          <w:delText xml:space="preserve"> "</w:delText>
        </w:r>
      </w:del>
      <w:ins w:id="204" w:author="Nadine" w:date="2024-04-17T21:57:00Z">
        <w:r w:rsidR="00550154">
          <w:rPr>
            <w:rStyle w:val="Bodytext1"/>
            <w:lang w:val="es-AR"/>
          </w:rPr>
          <w:t xml:space="preserve"> «</w:t>
        </w:r>
      </w:ins>
      <w:r w:rsidRPr="004645EF">
        <w:rPr>
          <w:rStyle w:val="Bodytext1"/>
          <w:lang w:val="es-AR"/>
        </w:rPr>
        <w:t>damas</w:t>
      </w:r>
      <w:del w:id="205" w:author="Nadine" w:date="2024-04-17T21:57:00Z">
        <w:r w:rsidRPr="004645EF" w:rsidDel="00550154">
          <w:rPr>
            <w:rStyle w:val="Bodytext1"/>
            <w:lang w:val="es-AR"/>
          </w:rPr>
          <w:delText xml:space="preserve">" </w:delText>
        </w:r>
      </w:del>
      <w:ins w:id="206" w:author="Nadine" w:date="2024-04-17T21:57:00Z">
        <w:r w:rsidR="00550154">
          <w:rPr>
            <w:rStyle w:val="Bodytext1"/>
            <w:lang w:val="es-AR"/>
          </w:rPr>
          <w:t>»</w:t>
        </w:r>
        <w:r w:rsidR="00550154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lituanas en compañía de cierto </w:t>
      </w:r>
      <w:del w:id="207" w:author="Nadine" w:date="2024-04-17T21:57:00Z">
        <w:r w:rsidRPr="004645EF" w:rsidDel="00550154">
          <w:rPr>
            <w:rStyle w:val="Bodytext1"/>
            <w:lang w:val="es-AR"/>
          </w:rPr>
          <w:delText>"</w:delText>
        </w:r>
      </w:del>
      <w:ins w:id="208" w:author="Nadine" w:date="2024-04-17T21:57:00Z">
        <w:r w:rsidR="00550154">
          <w:rPr>
            <w:rStyle w:val="Bodytext1"/>
            <w:lang w:val="es-AR"/>
          </w:rPr>
          <w:t>«</w:t>
        </w:r>
      </w:ins>
      <w:r w:rsidRPr="004645EF">
        <w:rPr>
          <w:rStyle w:val="Bodytext1"/>
          <w:lang w:val="es-AR"/>
        </w:rPr>
        <w:t>caballero</w:t>
      </w:r>
      <w:del w:id="209" w:author="Nadine" w:date="2024-04-17T21:57:00Z">
        <w:r w:rsidRPr="004645EF" w:rsidDel="00550154">
          <w:rPr>
            <w:rStyle w:val="Bodytext1"/>
            <w:lang w:val="es-AR"/>
          </w:rPr>
          <w:delText xml:space="preserve">" </w:delText>
        </w:r>
      </w:del>
      <w:ins w:id="210" w:author="Nadine" w:date="2024-04-17T21:57:00Z">
        <w:r w:rsidR="00550154">
          <w:rPr>
            <w:rStyle w:val="Bodytext1"/>
            <w:lang w:val="es-AR"/>
          </w:rPr>
          <w:t>»</w:t>
        </w:r>
        <w:r w:rsidR="00550154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que </w:t>
      </w:r>
      <w:del w:id="211" w:author="Nadine" w:date="2024-04-17T21:57:00Z">
        <w:r w:rsidRPr="004645EF" w:rsidDel="00AF7C15">
          <w:rPr>
            <w:rStyle w:val="Bodytext1"/>
            <w:lang w:val="es-AR"/>
          </w:rPr>
          <w:delText>estaba en una excursión de un día</w:delText>
        </w:r>
      </w:del>
      <w:ins w:id="212" w:author="Nadine" w:date="2024-04-17T21:57:00Z">
        <w:r w:rsidR="00AF7C15">
          <w:rPr>
            <w:rStyle w:val="Bodytext1"/>
            <w:lang w:val="es-AR"/>
          </w:rPr>
          <w:t>hab</w:t>
        </w:r>
      </w:ins>
      <w:ins w:id="213" w:author="Nadine" w:date="2024-04-17T21:58:00Z">
        <w:r w:rsidR="00AF7C15">
          <w:rPr>
            <w:rStyle w:val="Bodytext1"/>
            <w:lang w:val="es-AR"/>
          </w:rPr>
          <w:t>ían salido de excursión por el día</w:t>
        </w:r>
      </w:ins>
      <w:r w:rsidRPr="004645EF">
        <w:rPr>
          <w:rStyle w:val="Bodytext1"/>
          <w:lang w:val="es-AR"/>
        </w:rPr>
        <w:t xml:space="preserve"> para ver las ejecuciones. Después de los </w:t>
      </w:r>
      <w:del w:id="214" w:author="Nadine" w:date="2024-04-17T21:58:00Z">
        <w:r w:rsidRPr="004645EF" w:rsidDel="00AF7C15">
          <w:rPr>
            <w:rStyle w:val="Bodytext1"/>
            <w:lang w:val="es-AR"/>
          </w:rPr>
          <w:delText xml:space="preserve">tiroteos </w:delText>
        </w:r>
      </w:del>
      <w:ins w:id="215" w:author="Nadine" w:date="2024-04-17T21:58:00Z">
        <w:r w:rsidR="00AF7C15">
          <w:rPr>
            <w:rStyle w:val="Bodytext1"/>
            <w:lang w:val="es-AR"/>
          </w:rPr>
          <w:t>disparos</w:t>
        </w:r>
        <w:r w:rsidR="00AF7C15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regresaron; No vi tristeza en sus rostros.</w:t>
      </w:r>
    </w:p>
    <w:p w:rsidR="00414D7A" w:rsidRPr="004645EF" w:rsidRDefault="001370BF" w:rsidP="00AF7C15">
      <w:pPr>
        <w:pStyle w:val="Bodytext10"/>
        <w:spacing w:after="300"/>
        <w:jc w:val="both"/>
        <w:rPr>
          <w:lang w:val="es-AR"/>
        </w:rPr>
        <w:pPrChange w:id="216" w:author="Nadine" w:date="2024-04-17T22:03:00Z">
          <w:pPr>
            <w:pStyle w:val="Bodytext10"/>
            <w:spacing w:after="300"/>
          </w:pPr>
        </w:pPrChange>
      </w:pPr>
      <w:r w:rsidRPr="004645EF">
        <w:rPr>
          <w:rStyle w:val="Bodytext1"/>
          <w:color w:val="3FC1CC"/>
          <w:lang w:val="es-AR"/>
        </w:rPr>
        <w:t xml:space="preserve">25 de octubre de 1941. </w:t>
      </w:r>
      <w:r w:rsidRPr="004645EF">
        <w:rPr>
          <w:rStyle w:val="Bodytext1"/>
          <w:lang w:val="es-AR"/>
        </w:rPr>
        <w:t xml:space="preserve">El clima era sumamente </w:t>
      </w:r>
      <w:del w:id="217" w:author="Nadine" w:date="2024-04-17T21:59:00Z">
        <w:r w:rsidRPr="004645EF" w:rsidDel="00AF7C15">
          <w:rPr>
            <w:rStyle w:val="Bodytext1"/>
            <w:lang w:val="es-AR"/>
          </w:rPr>
          <w:delText>hermoso</w:delText>
        </w:r>
      </w:del>
      <w:ins w:id="218" w:author="Nadine" w:date="2024-04-17T21:59:00Z">
        <w:r w:rsidR="00AF7C15">
          <w:rPr>
            <w:rStyle w:val="Bodytext1"/>
            <w:lang w:val="es-AR"/>
          </w:rPr>
          <w:t>bueno</w:t>
        </w:r>
      </w:ins>
      <w:r w:rsidRPr="004645EF">
        <w:rPr>
          <w:rStyle w:val="Bodytext1"/>
          <w:lang w:val="es-AR"/>
        </w:rPr>
        <w:t xml:space="preserve">; </w:t>
      </w:r>
      <w:del w:id="219" w:author="Nadine" w:date="2024-04-17T21:59:00Z">
        <w:r w:rsidRPr="004645EF" w:rsidDel="00AF7C15">
          <w:rPr>
            <w:rStyle w:val="Bodytext1"/>
            <w:lang w:val="es-AR"/>
          </w:rPr>
          <w:delText>luz solar</w:delText>
        </w:r>
      </w:del>
      <w:ins w:id="220" w:author="Nadine" w:date="2024-04-17T21:59:00Z">
        <w:r w:rsidR="00AF7C15">
          <w:rPr>
            <w:rStyle w:val="Bodytext1"/>
            <w:lang w:val="es-AR"/>
          </w:rPr>
          <w:t>el sol brillaba</w:t>
        </w:r>
      </w:ins>
      <w:r w:rsidRPr="004645EF">
        <w:rPr>
          <w:rStyle w:val="Bodytext1"/>
          <w:lang w:val="es-AR"/>
        </w:rPr>
        <w:t>. Al mismo tiempo,</w:t>
      </w:r>
      <w:r w:rsidRPr="004645EF">
        <w:rPr>
          <w:rStyle w:val="Bodytext1"/>
          <w:lang w:val="es-AR"/>
        </w:rPr>
        <w:t xml:space="preserve"> las primeras ráfagas de disparos resonaron en el bosque. También fueron fusilados mujeres y niños transportados desde </w:t>
      </w:r>
      <w:proofErr w:type="spellStart"/>
      <w:r w:rsidRPr="004645EF">
        <w:rPr>
          <w:rStyle w:val="Bodytext1"/>
          <w:lang w:val="es-AR"/>
        </w:rPr>
        <w:t>Lukiszki</w:t>
      </w:r>
      <w:proofErr w:type="spellEnd"/>
      <w:r w:rsidRPr="004645EF">
        <w:rPr>
          <w:rStyle w:val="Bodytext1"/>
          <w:lang w:val="es-AR"/>
        </w:rPr>
        <w:t xml:space="preserve"> desde las 7 de la mañana en </w:t>
      </w:r>
      <w:proofErr w:type="gramStart"/>
      <w:r w:rsidRPr="004645EF">
        <w:rPr>
          <w:rStyle w:val="Bodytext1"/>
          <w:lang w:val="es-AR"/>
        </w:rPr>
        <w:t>dos</w:t>
      </w:r>
      <w:proofErr w:type="gramEnd"/>
      <w:r w:rsidRPr="004645EF">
        <w:rPr>
          <w:rStyle w:val="Bodytext1"/>
          <w:lang w:val="es-AR"/>
        </w:rPr>
        <w:t xml:space="preserve"> camiones (NN4003 y 4005). Lo interesante </w:t>
      </w:r>
      <w:del w:id="221" w:author="Nadine" w:date="2024-04-17T22:03:00Z">
        <w:r w:rsidRPr="004645EF" w:rsidDel="00AF7C15">
          <w:rPr>
            <w:rStyle w:val="Bodytext1"/>
            <w:lang w:val="es-AR"/>
          </w:rPr>
          <w:delText xml:space="preserve">es </w:delText>
        </w:r>
      </w:del>
      <w:ins w:id="222" w:author="Nadine" w:date="2024-04-17T22:03:00Z">
        <w:r w:rsidR="00AF7C15">
          <w:rPr>
            <w:rStyle w:val="Bodytext1"/>
            <w:lang w:val="es-AR"/>
          </w:rPr>
          <w:t>fue</w:t>
        </w:r>
        <w:r w:rsidR="00AF7C15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que cuando los camiones regresaron del bosque, los s</w:t>
      </w:r>
      <w:r w:rsidRPr="004645EF">
        <w:rPr>
          <w:rStyle w:val="Bodytext1"/>
          <w:lang w:val="es-AR"/>
        </w:rPr>
        <w:t>oldados lituanos sentados en el interior ya se estaban repartiendo las posesiones entre ellos.</w:t>
      </w:r>
    </w:p>
    <w:p w:rsidR="00414D7A" w:rsidRPr="004645EF" w:rsidRDefault="001370BF" w:rsidP="00495A57">
      <w:pPr>
        <w:pStyle w:val="Bodytext10"/>
        <w:spacing w:after="680"/>
        <w:jc w:val="both"/>
        <w:rPr>
          <w:lang w:val="es-AR"/>
        </w:rPr>
        <w:pPrChange w:id="223" w:author="Nadine" w:date="2024-04-17T22:09:00Z">
          <w:pPr>
            <w:pStyle w:val="Bodytext10"/>
            <w:spacing w:after="680"/>
          </w:pPr>
        </w:pPrChange>
      </w:pPr>
      <w:r w:rsidRPr="004645EF">
        <w:rPr>
          <w:rStyle w:val="Bodytext1"/>
          <w:color w:val="3FC1CC"/>
          <w:lang w:val="es-AR"/>
        </w:rPr>
        <w:t xml:space="preserve">21 de noviembre de 1941. </w:t>
      </w:r>
      <w:r w:rsidRPr="004645EF">
        <w:rPr>
          <w:rStyle w:val="Bodytext1"/>
          <w:lang w:val="es-AR"/>
        </w:rPr>
        <w:t>De nuevo, mujeres y niños, (</w:t>
      </w:r>
      <w:ins w:id="224" w:author="Nadine" w:date="2024-04-17T22:03:00Z">
        <w:r w:rsidR="00AF7C15">
          <w:rPr>
            <w:rStyle w:val="Bodytext1"/>
            <w:lang w:val="es-AR"/>
          </w:rPr>
          <w:t xml:space="preserve">y </w:t>
        </w:r>
      </w:ins>
      <w:r w:rsidRPr="004645EF">
        <w:rPr>
          <w:rStyle w:val="Bodytext1"/>
          <w:lang w:val="es-AR"/>
        </w:rPr>
        <w:t xml:space="preserve">algunos) hombres. Durante el tiempo que se llevan a cabo los asesinatos se escuchan ráfagas de disparos </w:t>
      </w:r>
      <w:del w:id="225" w:author="Nadine" w:date="2024-04-17T22:04:00Z">
        <w:r w:rsidRPr="004645EF" w:rsidDel="00AF7C15">
          <w:rPr>
            <w:rStyle w:val="Bodytext1"/>
            <w:lang w:val="es-AR"/>
          </w:rPr>
          <w:delText xml:space="preserve">en </w:delText>
        </w:r>
      </w:del>
      <w:ins w:id="226" w:author="Nadine" w:date="2024-04-17T22:04:00Z">
        <w:r w:rsidR="00AF7C15">
          <w:rPr>
            <w:rStyle w:val="Bodytext1"/>
            <w:lang w:val="es-AR"/>
          </w:rPr>
          <w:t>desde</w:t>
        </w:r>
        <w:r w:rsidR="00AF7C15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e</w:t>
      </w:r>
      <w:r w:rsidRPr="004645EF">
        <w:rPr>
          <w:rStyle w:val="Bodytext1"/>
          <w:lang w:val="es-AR"/>
        </w:rPr>
        <w:t xml:space="preserve">l bosque. Un </w:t>
      </w:r>
      <w:proofErr w:type="spellStart"/>
      <w:r w:rsidRPr="004645EF">
        <w:rPr>
          <w:rStyle w:val="Bodytext1"/>
          <w:lang w:val="es-AR"/>
        </w:rPr>
        <w:t>shaulista</w:t>
      </w:r>
      <w:proofErr w:type="spellEnd"/>
      <w:r w:rsidRPr="004645EF">
        <w:rPr>
          <w:rStyle w:val="Bodytext1"/>
          <w:lang w:val="es-AR"/>
        </w:rPr>
        <w:t xml:space="preserve"> [lituanos que dirigían los pelotones de fusilamiento en </w:t>
      </w:r>
      <w:proofErr w:type="spellStart"/>
      <w:r w:rsidRPr="004645EF">
        <w:rPr>
          <w:rStyle w:val="Bodytext1"/>
          <w:lang w:val="es-AR"/>
        </w:rPr>
        <w:t>Ponary</w:t>
      </w:r>
      <w:proofErr w:type="spellEnd"/>
      <w:r w:rsidRPr="004645EF">
        <w:rPr>
          <w:rStyle w:val="Bodytext1"/>
          <w:lang w:val="es-AR"/>
        </w:rPr>
        <w:t xml:space="preserve">] con un rifle salió de la base y en el camino (era día de mercado, viernes) comenzó a vender ropa de mujer: algunos abrigos, vestidos y chanclos. Vendió el último par de </w:t>
      </w:r>
      <w:r w:rsidRPr="004645EF">
        <w:rPr>
          <w:rStyle w:val="Bodytext1"/>
          <w:lang w:val="es-AR"/>
        </w:rPr>
        <w:t xml:space="preserve">abrigos, azul marino y marrón, por 120 (ciento veinte) rublos y, como </w:t>
      </w:r>
      <w:del w:id="227" w:author="Nadine" w:date="2024-04-17T22:08:00Z">
        <w:r w:rsidRPr="004645EF" w:rsidDel="00495A57">
          <w:rPr>
            <w:rStyle w:val="Bodytext1"/>
            <w:lang w:val="es-AR"/>
          </w:rPr>
          <w:delText>"</w:delText>
        </w:r>
      </w:del>
      <w:ins w:id="228" w:author="Nadine" w:date="2024-04-17T22:08:00Z">
        <w:r w:rsidR="00495A57">
          <w:rPr>
            <w:rStyle w:val="Bodytext1"/>
            <w:lang w:val="es-AR"/>
          </w:rPr>
          <w:t>«</w:t>
        </w:r>
      </w:ins>
      <w:r w:rsidRPr="004645EF">
        <w:rPr>
          <w:rStyle w:val="Bodytext1"/>
          <w:lang w:val="es-AR"/>
        </w:rPr>
        <w:t>extra</w:t>
      </w:r>
      <w:del w:id="229" w:author="Nadine" w:date="2024-04-17T22:08:00Z">
        <w:r w:rsidRPr="004645EF" w:rsidDel="00495A57">
          <w:rPr>
            <w:rStyle w:val="Bodytext1"/>
            <w:lang w:val="es-AR"/>
          </w:rPr>
          <w:delText xml:space="preserve">", </w:delText>
        </w:r>
      </w:del>
      <w:ins w:id="230" w:author="Nadine" w:date="2024-04-17T22:08:00Z">
        <w:r w:rsidR="00495A57">
          <w:rPr>
            <w:rStyle w:val="Bodytext1"/>
            <w:lang w:val="es-AR"/>
          </w:rPr>
          <w:t>»</w:t>
        </w:r>
        <w:r w:rsidR="00495A57" w:rsidRPr="004645EF">
          <w:rPr>
            <w:rStyle w:val="Bodytext1"/>
            <w:lang w:val="es-AR"/>
          </w:rPr>
          <w:t xml:space="preserve">, </w:t>
        </w:r>
      </w:ins>
      <w:r w:rsidRPr="004645EF">
        <w:rPr>
          <w:rStyle w:val="Bodytext1"/>
          <w:lang w:val="es-AR"/>
        </w:rPr>
        <w:t>también arrojó un par de chanclos. Cuando uno de los campesinos (</w:t>
      </w:r>
      <w:proofErr w:type="spellStart"/>
      <w:r w:rsidRPr="004645EF">
        <w:rPr>
          <w:rStyle w:val="Bodytext1"/>
          <w:lang w:val="es-AR"/>
        </w:rPr>
        <w:t>Waclaw</w:t>
      </w:r>
      <w:proofErr w:type="spellEnd"/>
      <w:r w:rsidRPr="004645EF">
        <w:rPr>
          <w:rStyle w:val="Bodytext1"/>
          <w:lang w:val="es-AR"/>
        </w:rPr>
        <w:t xml:space="preserve"> </w:t>
      </w:r>
      <w:proofErr w:type="spellStart"/>
      <w:r w:rsidRPr="004645EF">
        <w:rPr>
          <w:rStyle w:val="Bodytext1"/>
          <w:lang w:val="es-AR"/>
        </w:rPr>
        <w:t>Tankun</w:t>
      </w:r>
      <w:proofErr w:type="spellEnd"/>
      <w:r w:rsidRPr="004645EF">
        <w:rPr>
          <w:rStyle w:val="Bodytext1"/>
          <w:lang w:val="es-AR"/>
        </w:rPr>
        <w:t xml:space="preserve"> de </w:t>
      </w:r>
      <w:proofErr w:type="spellStart"/>
      <w:r w:rsidRPr="004645EF">
        <w:rPr>
          <w:rStyle w:val="Bodytext1"/>
          <w:lang w:val="es-AR"/>
        </w:rPr>
        <w:t>Stary</w:t>
      </w:r>
      <w:proofErr w:type="spellEnd"/>
      <w:r w:rsidRPr="004645EF">
        <w:rPr>
          <w:rStyle w:val="Bodytext1"/>
          <w:lang w:val="es-AR"/>
        </w:rPr>
        <w:t xml:space="preserve"> </w:t>
      </w:r>
      <w:proofErr w:type="spellStart"/>
      <w:r w:rsidRPr="004645EF">
        <w:rPr>
          <w:rStyle w:val="Bodytext1"/>
          <w:lang w:val="es-AR"/>
        </w:rPr>
        <w:t>Miedzyrzecz</w:t>
      </w:r>
      <w:proofErr w:type="spellEnd"/>
      <w:r w:rsidRPr="004645EF">
        <w:rPr>
          <w:rStyle w:val="Bodytext1"/>
          <w:lang w:val="es-AR"/>
        </w:rPr>
        <w:t xml:space="preserve">) le preguntó si todavía le vendería [algo para su esposa], el </w:t>
      </w:r>
      <w:proofErr w:type="spellStart"/>
      <w:r w:rsidRPr="004645EF">
        <w:rPr>
          <w:rStyle w:val="Bodytext1"/>
          <w:lang w:val="es-AR"/>
        </w:rPr>
        <w:t>shaulista</w:t>
      </w:r>
      <w:proofErr w:type="spellEnd"/>
      <w:r w:rsidRPr="004645EF">
        <w:rPr>
          <w:rStyle w:val="Bodytext1"/>
          <w:lang w:val="es-AR"/>
        </w:rPr>
        <w:t xml:space="preserve"> respo</w:t>
      </w:r>
      <w:r w:rsidRPr="004645EF">
        <w:rPr>
          <w:rStyle w:val="Bodytext1"/>
          <w:lang w:val="es-AR"/>
        </w:rPr>
        <w:t xml:space="preserve">ndió: </w:t>
      </w:r>
      <w:del w:id="231" w:author="Nadine" w:date="2024-04-17T22:09:00Z">
        <w:r w:rsidRPr="004645EF" w:rsidDel="00495A57">
          <w:rPr>
            <w:rStyle w:val="Bodytext1"/>
            <w:lang w:val="es-AR"/>
          </w:rPr>
          <w:delText>"</w:delText>
        </w:r>
      </w:del>
      <w:ins w:id="232" w:author="Nadine" w:date="2024-04-17T22:09:00Z">
        <w:r w:rsidR="00495A57">
          <w:rPr>
            <w:rStyle w:val="Bodytext1"/>
            <w:lang w:val="es-AR"/>
          </w:rPr>
          <w:t>«</w:t>
        </w:r>
      </w:ins>
      <w:r w:rsidRPr="004645EF">
        <w:rPr>
          <w:rStyle w:val="Bodytext1"/>
          <w:lang w:val="es-AR"/>
        </w:rPr>
        <w:t>Déjalos esperar</w:t>
      </w:r>
      <w:del w:id="233" w:author="Nadine" w:date="2024-04-17T22:09:00Z">
        <w:r w:rsidRPr="004645EF" w:rsidDel="00495A57">
          <w:rPr>
            <w:rStyle w:val="Bodytext1"/>
            <w:lang w:val="es-AR"/>
          </w:rPr>
          <w:delText xml:space="preserve">" </w:delText>
        </w:r>
      </w:del>
      <w:ins w:id="234" w:author="Nadine" w:date="2024-04-17T22:09:00Z">
        <w:r w:rsidR="00495A57">
          <w:rPr>
            <w:rStyle w:val="Bodytext1"/>
            <w:lang w:val="es-AR"/>
          </w:rPr>
          <w:t>»</w:t>
        </w:r>
        <w:r w:rsidR="00495A57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 xml:space="preserve">y </w:t>
      </w:r>
      <w:del w:id="235" w:author="Nadine" w:date="2024-04-17T22:09:00Z">
        <w:r w:rsidRPr="004645EF" w:rsidDel="00495A57">
          <w:rPr>
            <w:rStyle w:val="Bodytext1"/>
            <w:lang w:val="es-AR"/>
          </w:rPr>
          <w:delText>"</w:delText>
        </w:r>
      </w:del>
      <w:ins w:id="236" w:author="Nadine" w:date="2024-04-17T22:09:00Z">
        <w:r w:rsidR="00495A57">
          <w:rPr>
            <w:rStyle w:val="Bodytext1"/>
            <w:lang w:val="es-AR"/>
          </w:rPr>
          <w:t>«</w:t>
        </w:r>
      </w:ins>
      <w:r w:rsidRPr="004645EF">
        <w:rPr>
          <w:rStyle w:val="Bodytext1"/>
          <w:lang w:val="es-AR"/>
        </w:rPr>
        <w:t>elegiría</w:t>
      </w:r>
      <w:del w:id="237" w:author="Nadine" w:date="2024-04-17T22:09:00Z">
        <w:r w:rsidRPr="004645EF" w:rsidDel="00495A57">
          <w:rPr>
            <w:rStyle w:val="Bodytext1"/>
            <w:lang w:val="es-AR"/>
          </w:rPr>
          <w:delText xml:space="preserve">" </w:delText>
        </w:r>
      </w:del>
      <w:ins w:id="238" w:author="Nadine" w:date="2024-04-17T22:09:00Z">
        <w:r w:rsidR="00495A57">
          <w:rPr>
            <w:rStyle w:val="Bodytext1"/>
            <w:lang w:val="es-AR"/>
          </w:rPr>
          <w:t>»</w:t>
        </w:r>
        <w:r w:rsidR="00495A57" w:rsidRPr="004645EF">
          <w:rPr>
            <w:rStyle w:val="Bodytext1"/>
            <w:lang w:val="es-AR"/>
          </w:rPr>
          <w:t xml:space="preserve"> </w:t>
        </w:r>
      </w:ins>
      <w:r w:rsidRPr="004645EF">
        <w:rPr>
          <w:rStyle w:val="Bodytext1"/>
          <w:lang w:val="es-AR"/>
        </w:rPr>
        <w:t>una mujer judía exactamente de su talla.</w:t>
      </w:r>
    </w:p>
    <w:p w:rsidR="00414D7A" w:rsidRDefault="001370BF">
      <w:pPr>
        <w:jc w:val="center"/>
        <w:rPr>
          <w:sz w:val="2"/>
          <w:szCs w:val="2"/>
        </w:rPr>
      </w:pPr>
      <w:r>
        <w:rPr>
          <w:noProof/>
          <w:lang w:bidi="he-IL"/>
        </w:rPr>
        <w:drawing>
          <wp:inline distT="0" distB="0" distL="0" distR="0">
            <wp:extent cx="6419215" cy="4669790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241378" name="Pictur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19215" cy="466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D7A" w:rsidRPr="004645EF" w:rsidRDefault="001370BF">
      <w:pPr>
        <w:pStyle w:val="Picturecaption10"/>
        <w:pBdr>
          <w:top w:val="single" w:sz="0" w:space="0" w:color="DCDBDA"/>
          <w:left w:val="single" w:sz="0" w:space="0" w:color="DCDBDA"/>
          <w:bottom w:val="single" w:sz="0" w:space="17" w:color="DCDBDA"/>
          <w:right w:val="single" w:sz="0" w:space="0" w:color="DCDBDA"/>
        </w:pBdr>
        <w:shd w:val="clear" w:color="auto" w:fill="DCDBDA"/>
        <w:rPr>
          <w:lang w:val="es-AR"/>
        </w:rPr>
      </w:pPr>
      <w:r w:rsidRPr="004645EF">
        <w:rPr>
          <w:rStyle w:val="Picturecaption1"/>
          <w:lang w:val="es-AR"/>
        </w:rPr>
        <w:t>SOBRE LA FOTO</w:t>
      </w:r>
    </w:p>
    <w:p w:rsidR="00414D7A" w:rsidRPr="004645EF" w:rsidRDefault="00414D7A">
      <w:pPr>
        <w:spacing w:after="119" w:line="1" w:lineRule="exact"/>
        <w:rPr>
          <w:lang w:val="es-AR"/>
        </w:rPr>
      </w:pPr>
    </w:p>
    <w:p w:rsidR="00414D7A" w:rsidRPr="004645EF" w:rsidRDefault="001370BF" w:rsidP="00495A57">
      <w:pPr>
        <w:pStyle w:val="Bodytext20"/>
        <w:pBdr>
          <w:top w:val="single" w:sz="0" w:space="0" w:color="DCDBDA"/>
          <w:left w:val="single" w:sz="0" w:space="0" w:color="DCDBDA"/>
          <w:bottom w:val="single" w:sz="0" w:space="17" w:color="DCDBDA"/>
          <w:right w:val="single" w:sz="0" w:space="0" w:color="DCDBDA"/>
        </w:pBdr>
        <w:shd w:val="clear" w:color="auto" w:fill="DCDBDA"/>
        <w:spacing w:after="969" w:line="240" w:lineRule="auto"/>
        <w:rPr>
          <w:lang w:val="es-AR"/>
        </w:rPr>
      </w:pPr>
      <w:del w:id="239" w:author="Nadine" w:date="2024-04-17T22:10:00Z">
        <w:r w:rsidRPr="004645EF" w:rsidDel="00495A57">
          <w:rPr>
            <w:rStyle w:val="Bodytext2"/>
            <w:color w:val="808285"/>
            <w:lang w:val="es-AR"/>
          </w:rPr>
          <w:lastRenderedPageBreak/>
          <w:delText xml:space="preserve">Uno </w:delText>
        </w:r>
      </w:del>
      <w:ins w:id="240" w:author="Nadine" w:date="2024-04-17T22:10:00Z">
        <w:r w:rsidR="00495A57" w:rsidRPr="004645EF">
          <w:rPr>
            <w:rStyle w:val="Bodytext2"/>
            <w:color w:val="808285"/>
            <w:lang w:val="es-AR"/>
          </w:rPr>
          <w:t>Un</w:t>
        </w:r>
        <w:r w:rsidR="00495A57">
          <w:rPr>
            <w:rStyle w:val="Bodytext2"/>
            <w:color w:val="808285"/>
            <w:lang w:val="es-AR"/>
          </w:rPr>
          <w:t>a</w:t>
        </w:r>
        <w:r w:rsidR="00495A57" w:rsidRPr="004645EF">
          <w:rPr>
            <w:rStyle w:val="Bodytext2"/>
            <w:color w:val="808285"/>
            <w:lang w:val="es-AR"/>
          </w:rPr>
          <w:t xml:space="preserve"> </w:t>
        </w:r>
      </w:ins>
      <w:r w:rsidRPr="004645EF">
        <w:rPr>
          <w:rStyle w:val="Bodytext2"/>
          <w:color w:val="808285"/>
          <w:lang w:val="es-AR"/>
        </w:rPr>
        <w:t xml:space="preserve">de los </w:t>
      </w:r>
      <w:del w:id="241" w:author="Nadine" w:date="2024-04-17T22:10:00Z">
        <w:r w:rsidRPr="004645EF" w:rsidDel="00495A57">
          <w:rPr>
            <w:rStyle w:val="Bodytext2"/>
            <w:color w:val="808285"/>
            <w:lang w:val="es-AR"/>
          </w:rPr>
          <w:delText xml:space="preserve">pozos </w:delText>
        </w:r>
      </w:del>
      <w:proofErr w:type="spellStart"/>
      <w:ins w:id="242" w:author="Nadine" w:date="2024-04-17T22:10:00Z">
        <w:r w:rsidR="00495A57">
          <w:rPr>
            <w:rStyle w:val="Bodytext2"/>
            <w:color w:val="808285"/>
            <w:lang w:val="es-AR"/>
          </w:rPr>
          <w:t>fozas</w:t>
        </w:r>
        <w:proofErr w:type="spellEnd"/>
        <w:r w:rsidR="00495A57" w:rsidRPr="004645EF">
          <w:rPr>
            <w:rStyle w:val="Bodytext2"/>
            <w:color w:val="808285"/>
            <w:lang w:val="es-AR"/>
          </w:rPr>
          <w:t xml:space="preserve"> </w:t>
        </w:r>
      </w:ins>
      <w:r w:rsidRPr="004645EF">
        <w:rPr>
          <w:rStyle w:val="Bodytext2"/>
          <w:color w:val="808285"/>
          <w:lang w:val="es-AR"/>
        </w:rPr>
        <w:t xml:space="preserve">de </w:t>
      </w:r>
      <w:proofErr w:type="spellStart"/>
      <w:r w:rsidRPr="004645EF">
        <w:rPr>
          <w:rStyle w:val="Bodytext2"/>
          <w:color w:val="808285"/>
          <w:lang w:val="es-AR"/>
        </w:rPr>
        <w:t>Ponary</w:t>
      </w:r>
      <w:proofErr w:type="spellEnd"/>
      <w:r w:rsidRPr="004645EF">
        <w:rPr>
          <w:rStyle w:val="Bodytext2"/>
          <w:color w:val="808285"/>
          <w:lang w:val="es-AR"/>
        </w:rPr>
        <w:t xml:space="preserve"> que </w:t>
      </w:r>
      <w:del w:id="243" w:author="Nadine" w:date="2024-04-17T22:10:00Z">
        <w:r w:rsidRPr="004645EF" w:rsidDel="00495A57">
          <w:rPr>
            <w:rStyle w:val="Bodytext2"/>
            <w:color w:val="808285"/>
            <w:lang w:val="es-AR"/>
          </w:rPr>
          <w:delText xml:space="preserve">estaba </w:delText>
        </w:r>
      </w:del>
      <w:ins w:id="244" w:author="Nadine" w:date="2024-04-17T22:10:00Z">
        <w:r w:rsidR="00495A57">
          <w:rPr>
            <w:rStyle w:val="Bodytext2"/>
            <w:color w:val="808285"/>
            <w:lang w:val="es-AR"/>
          </w:rPr>
          <w:t>había sido</w:t>
        </w:r>
        <w:r w:rsidR="00495A57" w:rsidRPr="004645EF">
          <w:rPr>
            <w:rStyle w:val="Bodytext2"/>
            <w:color w:val="808285"/>
            <w:lang w:val="es-AR"/>
          </w:rPr>
          <w:t xml:space="preserve"> </w:t>
        </w:r>
      </w:ins>
      <w:r w:rsidRPr="004645EF">
        <w:rPr>
          <w:rStyle w:val="Bodytext2"/>
          <w:color w:val="808285"/>
          <w:lang w:val="es-AR"/>
        </w:rPr>
        <w:t>preparad</w:t>
      </w:r>
      <w:ins w:id="245" w:author="Nadine" w:date="2024-04-17T22:10:00Z">
        <w:r w:rsidR="00495A57">
          <w:rPr>
            <w:rStyle w:val="Bodytext2"/>
            <w:color w:val="808285"/>
            <w:lang w:val="es-AR"/>
          </w:rPr>
          <w:t>a</w:t>
        </w:r>
      </w:ins>
      <w:del w:id="246" w:author="Nadine" w:date="2024-04-17T22:10:00Z">
        <w:r w:rsidRPr="004645EF" w:rsidDel="00495A57">
          <w:rPr>
            <w:rStyle w:val="Bodytext2"/>
            <w:color w:val="808285"/>
            <w:lang w:val="es-AR"/>
          </w:rPr>
          <w:delText>o</w:delText>
        </w:r>
      </w:del>
      <w:r w:rsidRPr="004645EF">
        <w:rPr>
          <w:rStyle w:val="Bodytext2"/>
          <w:color w:val="808285"/>
          <w:lang w:val="es-AR"/>
        </w:rPr>
        <w:t xml:space="preserve"> para almacenar combustible pero que </w:t>
      </w:r>
      <w:del w:id="247" w:author="Nadine" w:date="2024-04-17T22:11:00Z">
        <w:r w:rsidRPr="004645EF" w:rsidDel="00495A57">
          <w:rPr>
            <w:rStyle w:val="Bodytext2"/>
            <w:color w:val="808285"/>
            <w:lang w:val="es-AR"/>
          </w:rPr>
          <w:delText>se utilizó</w:delText>
        </w:r>
      </w:del>
      <w:ins w:id="248" w:author="Nadine" w:date="2024-04-17T22:11:00Z">
        <w:r w:rsidR="00495A57">
          <w:rPr>
            <w:rStyle w:val="Bodytext2"/>
            <w:color w:val="808285"/>
            <w:lang w:val="es-AR"/>
          </w:rPr>
          <w:t>fue utilizado</w:t>
        </w:r>
      </w:ins>
      <w:bookmarkStart w:id="249" w:name="_GoBack"/>
      <w:bookmarkEnd w:id="249"/>
      <w:r w:rsidRPr="004645EF">
        <w:rPr>
          <w:rStyle w:val="Bodytext2"/>
          <w:color w:val="808285"/>
          <w:lang w:val="es-AR"/>
        </w:rPr>
        <w:t xml:space="preserve"> para el asesinato de judíos de Vilna y sus alrededores. Archivo </w:t>
      </w:r>
      <w:r w:rsidRPr="004645EF">
        <w:rPr>
          <w:rStyle w:val="Bodytext2"/>
          <w:color w:val="808285"/>
          <w:lang w:val="es-AR"/>
        </w:rPr>
        <w:t xml:space="preserve">fotográfico de </w:t>
      </w:r>
      <w:proofErr w:type="spellStart"/>
      <w:r w:rsidRPr="004645EF">
        <w:rPr>
          <w:rStyle w:val="Bodytext2"/>
          <w:color w:val="808285"/>
          <w:lang w:val="es-AR"/>
        </w:rPr>
        <w:t>Yad</w:t>
      </w:r>
      <w:proofErr w:type="spellEnd"/>
      <w:r w:rsidRPr="004645EF">
        <w:rPr>
          <w:rStyle w:val="Bodytext2"/>
          <w:color w:val="808285"/>
          <w:lang w:val="es-AR"/>
        </w:rPr>
        <w:t xml:space="preserve"> </w:t>
      </w:r>
      <w:proofErr w:type="spellStart"/>
      <w:r w:rsidRPr="004645EF">
        <w:rPr>
          <w:rStyle w:val="Bodytext2"/>
          <w:color w:val="808285"/>
          <w:lang w:val="es-AR"/>
        </w:rPr>
        <w:t>Vashem</w:t>
      </w:r>
      <w:proofErr w:type="spellEnd"/>
      <w:r w:rsidRPr="004645EF">
        <w:rPr>
          <w:rStyle w:val="Bodytext2"/>
          <w:color w:val="808285"/>
          <w:lang w:val="es-AR"/>
        </w:rPr>
        <w:t xml:space="preserve"> 1798/15</w:t>
      </w:r>
    </w:p>
    <w:p w:rsidR="00414D7A" w:rsidRDefault="001370BF">
      <w:pPr>
        <w:pStyle w:val="Bodytext30"/>
      </w:pPr>
      <w:proofErr w:type="spellStart"/>
      <w:r w:rsidRPr="004645EF">
        <w:rPr>
          <w:rStyle w:val="Bodytext3"/>
          <w:lang w:val="es-AR"/>
        </w:rPr>
        <w:t>Sakowicz</w:t>
      </w:r>
      <w:proofErr w:type="spellEnd"/>
      <w:r w:rsidRPr="004645EF">
        <w:rPr>
          <w:rStyle w:val="Bodytext3"/>
          <w:lang w:val="es-AR"/>
        </w:rPr>
        <w:t xml:space="preserve">, K. (2005). Diario de </w:t>
      </w:r>
      <w:proofErr w:type="spellStart"/>
      <w:r w:rsidRPr="004645EF">
        <w:rPr>
          <w:rStyle w:val="Bodytext3"/>
          <w:lang w:val="es-AR"/>
        </w:rPr>
        <w:t>Ponary</w:t>
      </w:r>
      <w:proofErr w:type="spellEnd"/>
      <w:r w:rsidRPr="004645EF">
        <w:rPr>
          <w:rStyle w:val="Bodytext3"/>
          <w:lang w:val="es-AR"/>
        </w:rPr>
        <w:t xml:space="preserve">, 1941-1943: relato de un espectador de un asesinato en masa. </w:t>
      </w:r>
      <w:r>
        <w:rPr>
          <w:rStyle w:val="Bodytext3"/>
        </w:rPr>
        <w:t xml:space="preserve">(Y. Arad, Ed.). </w:t>
      </w:r>
      <w:proofErr w:type="spellStart"/>
      <w:proofErr w:type="gramStart"/>
      <w:r>
        <w:rPr>
          <w:rStyle w:val="Bodytext3"/>
        </w:rPr>
        <w:t>Prensa</w:t>
      </w:r>
      <w:proofErr w:type="spellEnd"/>
      <w:r>
        <w:rPr>
          <w:rStyle w:val="Bodytext3"/>
        </w:rPr>
        <w:t xml:space="preserve"> de la Universidad de Yale.</w:t>
      </w:r>
      <w:proofErr w:type="gramEnd"/>
    </w:p>
    <w:sectPr w:rsidR="00414D7A">
      <w:type w:val="continuous"/>
      <w:pgSz w:w="12240" w:h="15840"/>
      <w:pgMar w:top="778" w:right="1033" w:bottom="1452" w:left="1040" w:header="3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BF" w:rsidRDefault="001370BF">
      <w:r>
        <w:separator/>
      </w:r>
    </w:p>
  </w:endnote>
  <w:endnote w:type="continuationSeparator" w:id="0">
    <w:p w:rsidR="001370BF" w:rsidRDefault="0013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D7A" w:rsidRDefault="001370BF">
    <w:pPr>
      <w:spacing w:line="1" w:lineRule="exact"/>
    </w:pPr>
    <w:r>
      <w:rPr>
        <w:noProof/>
        <w:lang w:bidi="he-I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9D33969" wp14:editId="374E6595">
              <wp:simplePos x="0" y="0"/>
              <wp:positionH relativeFrom="page">
                <wp:posOffset>688975</wp:posOffset>
              </wp:positionH>
              <wp:positionV relativeFrom="page">
                <wp:posOffset>9394190</wp:posOffset>
              </wp:positionV>
              <wp:extent cx="6394450" cy="97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445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14D7A" w:rsidRPr="004645EF" w:rsidRDefault="001370BF">
                          <w:pPr>
                            <w:pStyle w:val="Headerorfooter20"/>
                            <w:tabs>
                              <w:tab w:val="right" w:pos="10070"/>
                            </w:tabs>
                            <w:rPr>
                              <w:sz w:val="16"/>
                              <w:szCs w:val="16"/>
                              <w:lang w:val="es-AR"/>
                            </w:rPr>
                          </w:pPr>
                          <w:r w:rsidRPr="004645EF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>COMPLICIDAD Y RESPONSABILIDAD</w:t>
                          </w:r>
                          <w:r w:rsidRPr="004645EF"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lang w:val="es-AR"/>
                            </w:rPr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.25pt;margin-top:739.7pt;width:503.5pt;height: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" filled="f" stroked="f">
              <v:textbox style="mso-fit-shape-to-text:t" inset="0,0,0,0">
                <w:txbxContent>
                  <w:p w:rsidR="00414D7A" w:rsidRPr="004645EF" w:rsidRDefault="001370BF">
                    <w:pPr>
                      <w:pStyle w:val="Headerorfooter20"/>
                      <w:tabs>
                        <w:tab w:val="right" w:pos="10070"/>
                      </w:tabs>
                      <w:rPr>
                        <w:sz w:val="16"/>
                        <w:szCs w:val="16"/>
                        <w:lang w:val="es-AR"/>
                      </w:rPr>
                    </w:pPr>
                    <w:r w:rsidRPr="004645EF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>COMPLICIDAD Y RESPONSABILIDAD</w:t>
                    </w:r>
                    <w:r w:rsidRPr="004645EF"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lang w:val="es-AR"/>
                      </w:rPr>
                      <w:tab/>
                      <w:t>© Asociación Ecos y Reflexiones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BF" w:rsidRDefault="001370BF">
      <w:r>
        <w:separator/>
      </w:r>
    </w:p>
  </w:footnote>
  <w:footnote w:type="continuationSeparator" w:id="0">
    <w:p w:rsidR="001370BF" w:rsidRDefault="00137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trackRevisions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D7A"/>
    <w:rsid w:val="001370BF"/>
    <w:rsid w:val="00414D7A"/>
    <w:rsid w:val="004645EF"/>
    <w:rsid w:val="00495A57"/>
    <w:rsid w:val="00550154"/>
    <w:rsid w:val="006416F6"/>
    <w:rsid w:val="006471D0"/>
    <w:rsid w:val="00A5377D"/>
    <w:rsid w:val="00A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Cs w:val="0"/>
      <w:i/>
      <w:iCs/>
      <w:smallCaps w:val="0"/>
      <w:strike w:val="0"/>
      <w:color w:val="BF4729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BF4729"/>
      <w:sz w:val="18"/>
      <w:szCs w:val="1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42"/>
      <w:szCs w:val="42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jc w:val="center"/>
      <w:outlineLvl w:val="1"/>
    </w:pPr>
    <w:rPr>
      <w:color w:val="007399"/>
      <w:sz w:val="28"/>
      <w:szCs w:val="28"/>
    </w:rPr>
  </w:style>
  <w:style w:type="paragraph" w:customStyle="1" w:styleId="Bodytext40">
    <w:name w:val="Body text|4"/>
    <w:basedOn w:val="Normal"/>
    <w:link w:val="Bodytext4"/>
    <w:pPr>
      <w:jc w:val="center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20">
    <w:name w:val="Body text|2"/>
    <w:basedOn w:val="Normal"/>
    <w:link w:val="Bodytext2"/>
    <w:pPr>
      <w:spacing w:after="220" w:line="302" w:lineRule="auto"/>
    </w:pPr>
    <w:rPr>
      <w:rFonts w:ascii="Arial" w:eastAsia="Arial" w:hAnsi="Arial" w:cs="Arial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480" w:line="271" w:lineRule="auto"/>
    </w:pPr>
    <w:rPr>
      <w:sz w:val="20"/>
      <w:szCs w:val="20"/>
    </w:rPr>
  </w:style>
  <w:style w:type="paragraph" w:customStyle="1" w:styleId="Heading310">
    <w:name w:val="Heading #3|1"/>
    <w:basedOn w:val="Normal"/>
    <w:link w:val="Heading31"/>
    <w:pPr>
      <w:spacing w:after="300"/>
      <w:jc w:val="center"/>
      <w:outlineLvl w:val="2"/>
    </w:pPr>
    <w:rPr>
      <w:rFonts w:ascii="Arial" w:eastAsia="Arial" w:hAnsi="Arial" w:cs="Arial"/>
      <w:i/>
      <w:iCs/>
      <w:color w:val="BF4729"/>
    </w:rPr>
  </w:style>
  <w:style w:type="paragraph" w:customStyle="1" w:styleId="Picturecaption10">
    <w:name w:val="Picture caption|1"/>
    <w:basedOn w:val="Normal"/>
    <w:link w:val="Picturecaption1"/>
    <w:rPr>
      <w:rFonts w:ascii="Arial" w:eastAsia="Arial" w:hAnsi="Arial" w:cs="Arial"/>
      <w:color w:val="BF4729"/>
      <w:sz w:val="18"/>
      <w:szCs w:val="18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color w:val="808285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5E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2"/>
      <w:szCs w:val="42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Cs w:val="0"/>
      <w:i w:val="0"/>
      <w:iCs w:val="0"/>
      <w:smallCaps w:val="0"/>
      <w:strike w:val="0"/>
      <w:color w:val="62C6CF"/>
      <w:sz w:val="12"/>
      <w:szCs w:val="12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31">
    <w:name w:val="Heading #3|1_"/>
    <w:basedOn w:val="DefaultParagraphFont"/>
    <w:link w:val="Heading310"/>
    <w:rPr>
      <w:rFonts w:ascii="Arial" w:eastAsia="Arial" w:hAnsi="Arial" w:cs="Arial"/>
      <w:bCs w:val="0"/>
      <w:i/>
      <w:iCs/>
      <w:smallCaps w:val="0"/>
      <w:strike w:val="0"/>
      <w:color w:val="BF4729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rFonts w:ascii="Arial" w:eastAsia="Arial" w:hAnsi="Arial" w:cs="Arial"/>
      <w:bCs w:val="0"/>
      <w:i w:val="0"/>
      <w:iCs w:val="0"/>
      <w:smallCaps w:val="0"/>
      <w:strike w:val="0"/>
      <w:color w:val="BF4729"/>
      <w:sz w:val="18"/>
      <w:szCs w:val="18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14"/>
      <w:szCs w:val="14"/>
      <w:u w:val="none"/>
    </w:rPr>
  </w:style>
  <w:style w:type="paragraph" w:customStyle="1" w:styleId="Heading110">
    <w:name w:val="Heading #1|1"/>
    <w:basedOn w:val="Normal"/>
    <w:link w:val="Heading11"/>
    <w:pPr>
      <w:outlineLvl w:val="0"/>
    </w:pPr>
    <w:rPr>
      <w:rFonts w:ascii="Arial" w:eastAsia="Arial" w:hAnsi="Arial" w:cs="Arial"/>
      <w:b/>
      <w:bCs/>
      <w:color w:val="007399"/>
      <w:sz w:val="42"/>
      <w:szCs w:val="42"/>
    </w:rPr>
  </w:style>
  <w:style w:type="paragraph" w:customStyle="1" w:styleId="Headerorfooter20">
    <w:name w:val="Header or footer|2"/>
    <w:basedOn w:val="Normal"/>
    <w:link w:val="Headerorfooter2"/>
    <w:rPr>
      <w:sz w:val="20"/>
      <w:szCs w:val="20"/>
    </w:rPr>
  </w:style>
  <w:style w:type="paragraph" w:customStyle="1" w:styleId="Heading210">
    <w:name w:val="Heading #2|1"/>
    <w:basedOn w:val="Normal"/>
    <w:link w:val="Heading21"/>
    <w:pPr>
      <w:spacing w:after="40"/>
      <w:jc w:val="center"/>
      <w:outlineLvl w:val="1"/>
    </w:pPr>
    <w:rPr>
      <w:color w:val="007399"/>
      <w:sz w:val="28"/>
      <w:szCs w:val="28"/>
    </w:rPr>
  </w:style>
  <w:style w:type="paragraph" w:customStyle="1" w:styleId="Bodytext40">
    <w:name w:val="Body text|4"/>
    <w:basedOn w:val="Normal"/>
    <w:link w:val="Bodytext4"/>
    <w:pPr>
      <w:jc w:val="center"/>
    </w:pPr>
    <w:rPr>
      <w:rFonts w:ascii="Arial" w:eastAsia="Arial" w:hAnsi="Arial" w:cs="Arial"/>
      <w:color w:val="62C6CF"/>
      <w:sz w:val="12"/>
      <w:szCs w:val="12"/>
    </w:rPr>
  </w:style>
  <w:style w:type="paragraph" w:customStyle="1" w:styleId="Bodytext20">
    <w:name w:val="Body text|2"/>
    <w:basedOn w:val="Normal"/>
    <w:link w:val="Bodytext2"/>
    <w:pPr>
      <w:spacing w:after="220" w:line="302" w:lineRule="auto"/>
    </w:pPr>
    <w:rPr>
      <w:rFonts w:ascii="Arial" w:eastAsia="Arial" w:hAnsi="Arial" w:cs="Arial"/>
      <w:sz w:val="18"/>
      <w:szCs w:val="18"/>
    </w:rPr>
  </w:style>
  <w:style w:type="paragraph" w:customStyle="1" w:styleId="Bodytext10">
    <w:name w:val="Body text|1"/>
    <w:basedOn w:val="Normal"/>
    <w:link w:val="Bodytext1"/>
    <w:pPr>
      <w:spacing w:after="480" w:line="271" w:lineRule="auto"/>
    </w:pPr>
    <w:rPr>
      <w:sz w:val="20"/>
      <w:szCs w:val="20"/>
    </w:rPr>
  </w:style>
  <w:style w:type="paragraph" w:customStyle="1" w:styleId="Heading310">
    <w:name w:val="Heading #3|1"/>
    <w:basedOn w:val="Normal"/>
    <w:link w:val="Heading31"/>
    <w:pPr>
      <w:spacing w:after="300"/>
      <w:jc w:val="center"/>
      <w:outlineLvl w:val="2"/>
    </w:pPr>
    <w:rPr>
      <w:rFonts w:ascii="Arial" w:eastAsia="Arial" w:hAnsi="Arial" w:cs="Arial"/>
      <w:i/>
      <w:iCs/>
      <w:color w:val="BF4729"/>
    </w:rPr>
  </w:style>
  <w:style w:type="paragraph" w:customStyle="1" w:styleId="Picturecaption10">
    <w:name w:val="Picture caption|1"/>
    <w:basedOn w:val="Normal"/>
    <w:link w:val="Picturecaption1"/>
    <w:rPr>
      <w:rFonts w:ascii="Arial" w:eastAsia="Arial" w:hAnsi="Arial" w:cs="Arial"/>
      <w:color w:val="BF4729"/>
      <w:sz w:val="18"/>
      <w:szCs w:val="18"/>
    </w:rPr>
  </w:style>
  <w:style w:type="paragraph" w:customStyle="1" w:styleId="Bodytext30">
    <w:name w:val="Body text|3"/>
    <w:basedOn w:val="Normal"/>
    <w:link w:val="Bodytext3"/>
    <w:rPr>
      <w:rFonts w:ascii="Arial" w:eastAsia="Arial" w:hAnsi="Arial" w:cs="Arial"/>
      <w:color w:val="808285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45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5E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BFF2-8C9E-4F39-B536-2843C7EE1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4</cp:revision>
  <dcterms:created xsi:type="dcterms:W3CDTF">2024-04-17T18:43:00Z</dcterms:created>
  <dcterms:modified xsi:type="dcterms:W3CDTF">2024-04-17T19:11:00Z</dcterms:modified>
</cp:coreProperties>
</file>