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D465F" w14:textId="77777777" w:rsidR="00FF0C46" w:rsidRDefault="00FF0C46">
      <w:pPr>
        <w:pStyle w:val="RCBody"/>
        <w:spacing w:after="0"/>
        <w:rPr>
          <w:rFonts w:hint="eastAsia"/>
        </w:rPr>
      </w:pPr>
    </w:p>
    <w:p w14:paraId="34E1791D" w14:textId="77777777" w:rsidR="00FF0C46" w:rsidRDefault="00FF6C7C">
      <w:pPr>
        <w:pStyle w:val="DocumentTitle"/>
      </w:pPr>
      <w:proofErr w:type="spellStart"/>
      <w:r>
        <w:t>Unit.Ed</w:t>
      </w:r>
      <w:proofErr w:type="spellEnd"/>
      <w:r>
        <w:t xml:space="preserve"> Studentský průzkum:</w:t>
      </w:r>
    </w:p>
    <w:p w14:paraId="48F015C4" w14:textId="7571F0FB" w:rsidR="00FF0C46" w:rsidRDefault="00FF6C7C">
      <w:pPr>
        <w:pStyle w:val="RCBody"/>
        <w:rPr>
          <w:rFonts w:hint="eastAsia"/>
          <w:i/>
          <w:iCs/>
        </w:rPr>
      </w:pPr>
      <w:r>
        <w:rPr>
          <w:i/>
          <w:iCs/>
        </w:rPr>
        <w:t xml:space="preserve">My víme, že uplynulý půlrok byl velmi náročný a většina našich rozhovorů se soustředila na pandemii COVID-19. Nyní bychom chtěli zaměřit naši pozornost na něco trochu </w:t>
      </w:r>
      <w:proofErr w:type="gramStart"/>
      <w:r w:rsidR="00D576CE">
        <w:rPr>
          <w:i/>
          <w:iCs/>
        </w:rPr>
        <w:t>jiného - na</w:t>
      </w:r>
      <w:proofErr w:type="gramEnd"/>
      <w:r>
        <w:rPr>
          <w:i/>
          <w:iCs/>
        </w:rPr>
        <w:t xml:space="preserve"> téma vašich zkušeností ze školy, vaší </w:t>
      </w:r>
      <w:r>
        <w:rPr>
          <w:i/>
          <w:iCs/>
        </w:rPr>
        <w:t>židovské identity a vašeho vztahu k Izraeli.</w:t>
      </w:r>
    </w:p>
    <w:p w14:paraId="3D7FDDF0" w14:textId="77777777" w:rsidR="00FF0C46" w:rsidRDefault="00FF6C7C">
      <w:pPr>
        <w:pStyle w:val="RCBody"/>
        <w:rPr>
          <w:rFonts w:hint="eastAsia"/>
        </w:rPr>
      </w:pPr>
      <w:r>
        <w:rPr>
          <w:i/>
          <w:iCs/>
        </w:rPr>
        <w:t xml:space="preserve">Následující průzkum je součástí větší studie života židovských studentů v denním studiu na školách po celém světě, jeho zadavatelem je vláda Izraele a realizátorem </w:t>
      </w:r>
      <w:proofErr w:type="spellStart"/>
      <w:r>
        <w:rPr>
          <w:i/>
          <w:iCs/>
        </w:rPr>
        <w:t>Rosov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Consulting</w:t>
      </w:r>
      <w:proofErr w:type="spellEnd"/>
      <w:r>
        <w:rPr>
          <w:i/>
          <w:iCs/>
        </w:rPr>
        <w:t>. Vyplnění tohoto průzkumu bude</w:t>
      </w:r>
      <w:r>
        <w:rPr>
          <w:i/>
          <w:iCs/>
        </w:rPr>
        <w:t xml:space="preserve"> trvat asi 15 minut a vaše odpovědi budou důvěrné. Pokud máte problém s vyplněním tohoto průzkumu, kontaktujte prosím </w:t>
      </w:r>
      <w:proofErr w:type="spellStart"/>
      <w:r>
        <w:rPr>
          <w:i/>
          <w:iCs/>
        </w:rPr>
        <w:t>Nettie</w:t>
      </w:r>
      <w:proofErr w:type="spellEnd"/>
      <w:r>
        <w:rPr>
          <w:i/>
          <w:iCs/>
        </w:rPr>
        <w:t xml:space="preserve"> na adrese </w:t>
      </w:r>
      <w:hyperlink r:id="rId8">
        <w:r>
          <w:rPr>
            <w:rStyle w:val="Internetovodkaz"/>
            <w:i/>
            <w:iCs/>
          </w:rPr>
          <w:t>naharon@rosovconsulting.com</w:t>
        </w:r>
      </w:hyperlink>
      <w:r>
        <w:rPr>
          <w:i/>
          <w:iCs/>
        </w:rPr>
        <w:t xml:space="preserve">. </w:t>
      </w:r>
    </w:p>
    <w:p w14:paraId="6D7222F1" w14:textId="77777777" w:rsidR="00FF0C46" w:rsidRDefault="00FF6C7C">
      <w:pPr>
        <w:pStyle w:val="RCBody"/>
        <w:rPr>
          <w:rFonts w:hint="eastAsia"/>
          <w:i/>
          <w:iCs/>
        </w:rPr>
      </w:pPr>
      <w:r>
        <w:rPr>
          <w:i/>
          <w:iCs/>
        </w:rPr>
        <w:t>Předem děkujeme!</w:t>
      </w:r>
    </w:p>
    <w:p w14:paraId="4EB360D3" w14:textId="77777777" w:rsidR="00FF0C46" w:rsidRDefault="00FF6C7C">
      <w:pPr>
        <w:pStyle w:val="RCBody"/>
        <w:jc w:val="center"/>
        <w:rPr>
          <w:rFonts w:hint="eastAsia"/>
        </w:rPr>
      </w:pPr>
      <w:r>
        <w:t>* * *</w:t>
      </w:r>
    </w:p>
    <w:p w14:paraId="5296606F" w14:textId="77777777" w:rsidR="00FF0C46" w:rsidRDefault="00FF6C7C">
      <w:pPr>
        <w:pStyle w:val="RCBody"/>
        <w:rPr>
          <w:rFonts w:hint="eastAsia"/>
        </w:rPr>
      </w:pPr>
      <w:r>
        <w:rPr>
          <w:b/>
          <w:bCs/>
        </w:rPr>
        <w:t>Nejprve máme n</w:t>
      </w:r>
      <w:r>
        <w:rPr>
          <w:b/>
          <w:bCs/>
        </w:rPr>
        <w:t>ěkolik dotazů ohledně vašich zkušeností se školami.</w:t>
      </w:r>
    </w:p>
    <w:p w14:paraId="6DFE5DBC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>V jakém jste ročníku?</w:t>
      </w:r>
    </w:p>
    <w:p w14:paraId="525EE637" w14:textId="77777777" w:rsidR="00FF0C46" w:rsidRDefault="00FF6C7C">
      <w:pPr>
        <w:pStyle w:val="RCBody"/>
        <w:numPr>
          <w:ilvl w:val="1"/>
          <w:numId w:val="1"/>
        </w:numPr>
        <w:spacing w:after="0"/>
        <w:rPr>
          <w:rFonts w:hint="eastAsia"/>
        </w:rPr>
      </w:pPr>
      <w:r>
        <w:t>5. ročník</w:t>
      </w:r>
    </w:p>
    <w:p w14:paraId="1DB29BA2" w14:textId="77777777" w:rsidR="00FF0C46" w:rsidRDefault="00FF6C7C">
      <w:pPr>
        <w:pStyle w:val="RCBody"/>
        <w:numPr>
          <w:ilvl w:val="1"/>
          <w:numId w:val="1"/>
        </w:numPr>
        <w:spacing w:after="0"/>
        <w:rPr>
          <w:rFonts w:hint="eastAsia"/>
        </w:rPr>
      </w:pPr>
      <w:r>
        <w:t xml:space="preserve">7. ročník </w:t>
      </w:r>
    </w:p>
    <w:p w14:paraId="68094C8C" w14:textId="77777777" w:rsidR="00FF0C46" w:rsidRDefault="00FF6C7C">
      <w:pPr>
        <w:pStyle w:val="RCBody"/>
        <w:numPr>
          <w:ilvl w:val="1"/>
          <w:numId w:val="1"/>
        </w:numPr>
        <w:spacing w:after="0"/>
        <w:rPr>
          <w:rFonts w:hint="eastAsia"/>
        </w:rPr>
      </w:pPr>
      <w:r>
        <w:t>11. ročník</w:t>
      </w:r>
    </w:p>
    <w:p w14:paraId="47CA87A0" w14:textId="77777777" w:rsidR="00FF0C46" w:rsidRDefault="00FF0C46">
      <w:pPr>
        <w:pStyle w:val="RCBody"/>
        <w:spacing w:after="0"/>
        <w:rPr>
          <w:rFonts w:hint="eastAsia"/>
        </w:rPr>
      </w:pPr>
    </w:p>
    <w:p w14:paraId="3FC1ED20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>Kolik z vašich nejbližších přátel chodí do vaší školy?</w:t>
      </w:r>
    </w:p>
    <w:p w14:paraId="0DB2C2F7" w14:textId="77777777" w:rsidR="00FF0C46" w:rsidRDefault="00FF6C7C">
      <w:pPr>
        <w:pStyle w:val="RCBody"/>
        <w:numPr>
          <w:ilvl w:val="0"/>
          <w:numId w:val="6"/>
        </w:numPr>
        <w:spacing w:after="0"/>
        <w:rPr>
          <w:rFonts w:hint="eastAsia"/>
        </w:rPr>
      </w:pPr>
      <w:r>
        <w:t>Nikdo z nich</w:t>
      </w:r>
    </w:p>
    <w:p w14:paraId="1DEE2525" w14:textId="77777777" w:rsidR="00FF0C46" w:rsidRDefault="00FF6C7C">
      <w:pPr>
        <w:pStyle w:val="RCBody"/>
        <w:numPr>
          <w:ilvl w:val="0"/>
          <w:numId w:val="6"/>
        </w:numPr>
        <w:spacing w:after="0"/>
        <w:rPr>
          <w:rFonts w:hint="eastAsia"/>
        </w:rPr>
      </w:pPr>
      <w:r>
        <w:t>Někteří z nich</w:t>
      </w:r>
    </w:p>
    <w:p w14:paraId="5413C4BF" w14:textId="77777777" w:rsidR="00FF0C46" w:rsidRDefault="00FF6C7C">
      <w:pPr>
        <w:pStyle w:val="RCBody"/>
        <w:numPr>
          <w:ilvl w:val="0"/>
          <w:numId w:val="6"/>
        </w:numPr>
        <w:spacing w:after="0"/>
        <w:rPr>
          <w:rFonts w:hint="eastAsia"/>
        </w:rPr>
      </w:pPr>
      <w:r>
        <w:t>Většina z nich nebo všichni</w:t>
      </w:r>
    </w:p>
    <w:p w14:paraId="156FB818" w14:textId="77777777" w:rsidR="00FF0C46" w:rsidRDefault="00FF0C46">
      <w:pPr>
        <w:pStyle w:val="RCBody"/>
        <w:spacing w:after="0"/>
        <w:rPr>
          <w:rFonts w:hint="eastAsia"/>
        </w:rPr>
      </w:pPr>
    </w:p>
    <w:p w14:paraId="79F628FD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>Kolik z vašich nejbližších přátel jso</w:t>
      </w:r>
      <w:r>
        <w:t>u Židé?</w:t>
      </w:r>
    </w:p>
    <w:p w14:paraId="738F5B8E" w14:textId="77777777" w:rsidR="00FF0C46" w:rsidRDefault="00FF6C7C">
      <w:pPr>
        <w:pStyle w:val="RCBody"/>
        <w:numPr>
          <w:ilvl w:val="0"/>
          <w:numId w:val="5"/>
        </w:numPr>
        <w:spacing w:after="0"/>
        <w:rPr>
          <w:rFonts w:hint="eastAsia"/>
        </w:rPr>
      </w:pPr>
      <w:r>
        <w:t>Nikdo z nich</w:t>
      </w:r>
    </w:p>
    <w:p w14:paraId="5DB85B48" w14:textId="77777777" w:rsidR="00FF0C46" w:rsidRDefault="00FF6C7C">
      <w:pPr>
        <w:pStyle w:val="RCBody"/>
        <w:numPr>
          <w:ilvl w:val="0"/>
          <w:numId w:val="5"/>
        </w:numPr>
        <w:spacing w:after="0"/>
        <w:rPr>
          <w:rFonts w:hint="eastAsia"/>
        </w:rPr>
      </w:pPr>
      <w:r>
        <w:t>Někteří z nich</w:t>
      </w:r>
    </w:p>
    <w:p w14:paraId="0492CD60" w14:textId="77777777" w:rsidR="00FF0C46" w:rsidRDefault="00FF6C7C">
      <w:pPr>
        <w:pStyle w:val="RCBody"/>
        <w:numPr>
          <w:ilvl w:val="0"/>
          <w:numId w:val="5"/>
        </w:numPr>
        <w:spacing w:after="0"/>
        <w:rPr>
          <w:rFonts w:hint="eastAsia"/>
        </w:rPr>
      </w:pPr>
      <w:r>
        <w:t>Většina z nich nebo všichni</w:t>
      </w:r>
    </w:p>
    <w:p w14:paraId="0EDD84CA" w14:textId="77777777" w:rsidR="00FF0C46" w:rsidRDefault="00FF0C46">
      <w:pPr>
        <w:pStyle w:val="RCBody"/>
        <w:spacing w:after="0"/>
        <w:rPr>
          <w:rFonts w:hint="eastAsia"/>
        </w:rPr>
      </w:pPr>
    </w:p>
    <w:p w14:paraId="633BF39A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>Jak byste celkově hodnotili vaše vyučování v každém z následujících předmětů?</w:t>
      </w:r>
    </w:p>
    <w:tbl>
      <w:tblPr>
        <w:tblStyle w:val="Mkatabulky"/>
        <w:tblW w:w="7666" w:type="dxa"/>
        <w:tblInd w:w="720" w:type="dxa"/>
        <w:tblLook w:val="04A0" w:firstRow="1" w:lastRow="0" w:firstColumn="1" w:lastColumn="0" w:noHBand="0" w:noVBand="1"/>
      </w:tblPr>
      <w:tblGrid>
        <w:gridCol w:w="2155"/>
        <w:gridCol w:w="1142"/>
        <w:gridCol w:w="1153"/>
        <w:gridCol w:w="1361"/>
        <w:gridCol w:w="867"/>
        <w:gridCol w:w="988"/>
      </w:tblGrid>
      <w:tr w:rsidR="00FF0C46" w14:paraId="09754A89" w14:textId="77777777">
        <w:tc>
          <w:tcPr>
            <w:tcW w:w="2154" w:type="dxa"/>
            <w:shd w:val="clear" w:color="auto" w:fill="auto"/>
          </w:tcPr>
          <w:p w14:paraId="0DFD39F5" w14:textId="77777777" w:rsidR="00FF0C46" w:rsidRDefault="00FF0C46">
            <w:pPr>
              <w:pStyle w:val="RCBody"/>
              <w:spacing w:after="0"/>
              <w:rPr>
                <w:rFonts w:hint="eastAsia"/>
              </w:rPr>
            </w:pPr>
          </w:p>
        </w:tc>
        <w:tc>
          <w:tcPr>
            <w:tcW w:w="1142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46A52BC5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Velmi zajímavé</w:t>
            </w:r>
          </w:p>
        </w:tc>
        <w:tc>
          <w:tcPr>
            <w:tcW w:w="115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498CEE25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Zajímavé</w:t>
            </w:r>
          </w:p>
        </w:tc>
        <w:tc>
          <w:tcPr>
            <w:tcW w:w="136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3E98E984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Průměrné</w:t>
            </w:r>
          </w:p>
        </w:tc>
        <w:tc>
          <w:tcPr>
            <w:tcW w:w="86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0B435242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Nudné</w:t>
            </w:r>
          </w:p>
        </w:tc>
        <w:tc>
          <w:tcPr>
            <w:tcW w:w="988" w:type="dxa"/>
            <w:tcBorders>
              <w:lef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30B777A2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Velmi nudné</w:t>
            </w:r>
          </w:p>
        </w:tc>
      </w:tr>
      <w:tr w:rsidR="00FF0C46" w14:paraId="6456A288" w14:textId="77777777">
        <w:tc>
          <w:tcPr>
            <w:tcW w:w="2154" w:type="dxa"/>
            <w:shd w:val="clear" w:color="auto" w:fill="auto"/>
          </w:tcPr>
          <w:p w14:paraId="73B92496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Judaismus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20BD7EE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0B98FA0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09C7B9B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4E2BFA4B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082DE92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1A9D90CD" w14:textId="77777777">
        <w:tc>
          <w:tcPr>
            <w:tcW w:w="2154" w:type="dxa"/>
            <w:shd w:val="clear" w:color="auto" w:fill="auto"/>
          </w:tcPr>
          <w:p w14:paraId="6AA63709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Hebrejština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059A493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AF84B0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7263294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61336B8C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0CB1C349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27AE59BB" w14:textId="77777777">
        <w:tc>
          <w:tcPr>
            <w:tcW w:w="2154" w:type="dxa"/>
            <w:shd w:val="clear" w:color="auto" w:fill="auto"/>
          </w:tcPr>
          <w:p w14:paraId="29C8D4AD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Všeobecné oblasti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1893C04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7744059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0797224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4C0A250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3C3A67D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</w:tbl>
    <w:p w14:paraId="66B51E5E" w14:textId="77777777" w:rsidR="00FF0C46" w:rsidRDefault="00FF0C46">
      <w:pPr>
        <w:pStyle w:val="RCBody"/>
        <w:spacing w:after="0"/>
        <w:ind w:left="720"/>
        <w:rPr>
          <w:rFonts w:hint="eastAsia"/>
        </w:rPr>
      </w:pPr>
    </w:p>
    <w:p w14:paraId="4D5AE845" w14:textId="7581F1F5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rPr>
          <w:highlight w:val="lightGray"/>
        </w:rPr>
        <w:t>[Zobrazit pouze do 11</w:t>
      </w:r>
      <w:r>
        <w:rPr>
          <w:highlight w:val="lightGray"/>
        </w:rPr>
        <w:t xml:space="preserve">. </w:t>
      </w:r>
      <w:r>
        <w:rPr>
          <w:highlight w:val="lightGray"/>
        </w:rPr>
        <w:t>ročník</w:t>
      </w:r>
      <w:r>
        <w:rPr>
          <w:color w:val="3D3935"/>
          <w:highlight w:val="lightGray"/>
        </w:rPr>
        <w:t>u</w:t>
      </w:r>
      <w:r>
        <w:rPr>
          <w:highlight w:val="lightGray"/>
        </w:rPr>
        <w:t>]</w:t>
      </w:r>
      <w:r>
        <w:t xml:space="preserve"> Co </w:t>
      </w:r>
      <w:r>
        <w:t xml:space="preserve">se týče období od začátku </w:t>
      </w:r>
      <w:r w:rsidR="00D576CE">
        <w:t>pandemie COVID</w:t>
      </w:r>
      <w:r>
        <w:t xml:space="preserve">-19, do jaké míry si myslíte, že vaše vzdělávání zaostávalo? </w:t>
      </w:r>
    </w:p>
    <w:p w14:paraId="338D7D07" w14:textId="77777777" w:rsidR="00FF0C46" w:rsidRDefault="00FF6C7C">
      <w:pPr>
        <w:pStyle w:val="RCBody"/>
        <w:numPr>
          <w:ilvl w:val="1"/>
          <w:numId w:val="1"/>
        </w:numPr>
        <w:spacing w:after="0"/>
        <w:rPr>
          <w:rFonts w:hint="eastAsia"/>
        </w:rPr>
      </w:pPr>
      <w:r>
        <w:t>Vůbec ne</w:t>
      </w:r>
    </w:p>
    <w:p w14:paraId="560246D7" w14:textId="77777777" w:rsidR="00FF0C46" w:rsidRDefault="00FF6C7C">
      <w:pPr>
        <w:pStyle w:val="RCBody"/>
        <w:numPr>
          <w:ilvl w:val="1"/>
          <w:numId w:val="1"/>
        </w:numPr>
        <w:spacing w:after="0"/>
        <w:rPr>
          <w:rFonts w:hint="eastAsia"/>
        </w:rPr>
      </w:pPr>
      <w:r>
        <w:lastRenderedPageBreak/>
        <w:t>Trochu</w:t>
      </w:r>
    </w:p>
    <w:p w14:paraId="30648305" w14:textId="77777777" w:rsidR="00FF0C46" w:rsidRDefault="00FF6C7C">
      <w:pPr>
        <w:pStyle w:val="RCBody"/>
        <w:numPr>
          <w:ilvl w:val="1"/>
          <w:numId w:val="1"/>
        </w:numPr>
        <w:spacing w:after="0"/>
        <w:rPr>
          <w:rFonts w:hint="eastAsia"/>
        </w:rPr>
      </w:pPr>
      <w:r>
        <w:t>Docela ano</w:t>
      </w:r>
    </w:p>
    <w:p w14:paraId="1B031349" w14:textId="77777777" w:rsidR="00FF0C46" w:rsidRDefault="00FF6C7C">
      <w:pPr>
        <w:pStyle w:val="RCBody"/>
        <w:numPr>
          <w:ilvl w:val="1"/>
          <w:numId w:val="1"/>
        </w:numPr>
        <w:spacing w:after="0"/>
        <w:rPr>
          <w:rFonts w:hint="eastAsia"/>
        </w:rPr>
      </w:pPr>
      <w:r>
        <w:t>Velmi</w:t>
      </w:r>
    </w:p>
    <w:p w14:paraId="6007A166" w14:textId="77777777" w:rsidR="00FF0C46" w:rsidRDefault="00FF0C46">
      <w:pPr>
        <w:pStyle w:val="RCBody"/>
        <w:spacing w:after="0"/>
        <w:rPr>
          <w:rFonts w:hint="eastAsia"/>
        </w:rPr>
      </w:pPr>
    </w:p>
    <w:p w14:paraId="1FC7A3A4" w14:textId="77777777" w:rsidR="00FF0C46" w:rsidRDefault="00FF6C7C">
      <w:pPr>
        <w:pStyle w:val="RCBody"/>
        <w:spacing w:after="0"/>
        <w:rPr>
          <w:rFonts w:hint="eastAsia"/>
          <w:b/>
          <w:bCs/>
        </w:rPr>
      </w:pPr>
      <w:r>
        <w:rPr>
          <w:highlight w:val="lightGray"/>
        </w:rPr>
        <w:t xml:space="preserve">[Nezobrazovat pro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</w:t>
      </w:r>
      <w:r>
        <w:rPr>
          <w:b/>
          <w:bCs/>
        </w:rPr>
        <w:t xml:space="preserve">My víme, že v některých židovských školách </w:t>
      </w:r>
      <w:r>
        <w:rPr>
          <w:b/>
          <w:bCs/>
        </w:rPr>
        <w:t>denního studia jsou studenti Židé i příslušníci jiných národů. Rádi bychom lépe pochopili, jak vypadá váš studentský orgán ve škole.</w:t>
      </w:r>
    </w:p>
    <w:p w14:paraId="48DD9F66" w14:textId="77777777" w:rsidR="00FF0C46" w:rsidRDefault="00FF0C46">
      <w:pPr>
        <w:pStyle w:val="RCBody"/>
        <w:spacing w:after="0"/>
        <w:rPr>
          <w:rFonts w:hint="eastAsia"/>
          <w:b/>
          <w:bCs/>
        </w:rPr>
      </w:pPr>
    </w:p>
    <w:p w14:paraId="7938D734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rPr>
          <w:highlight w:val="lightGray"/>
        </w:rPr>
        <w:t xml:space="preserve">[Nezobrazovat pro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Jste Žid/Židovka?</w:t>
      </w:r>
    </w:p>
    <w:p w14:paraId="14A4ED37" w14:textId="77777777" w:rsidR="00FF0C46" w:rsidRDefault="00FF6C7C">
      <w:pPr>
        <w:pStyle w:val="RCBody"/>
        <w:numPr>
          <w:ilvl w:val="1"/>
          <w:numId w:val="3"/>
        </w:numPr>
        <w:spacing w:after="0"/>
        <w:rPr>
          <w:rFonts w:hint="eastAsia"/>
        </w:rPr>
      </w:pPr>
      <w:r>
        <w:t>Ano</w:t>
      </w:r>
    </w:p>
    <w:p w14:paraId="162D0C42" w14:textId="77777777" w:rsidR="00FF0C46" w:rsidRDefault="00FF6C7C">
      <w:pPr>
        <w:pStyle w:val="RCBody"/>
        <w:numPr>
          <w:ilvl w:val="1"/>
          <w:numId w:val="3"/>
        </w:numPr>
        <w:spacing w:after="0"/>
        <w:rPr>
          <w:rFonts w:hint="eastAsia"/>
        </w:rPr>
      </w:pPr>
      <w:r>
        <w:t>Ne</w:t>
      </w:r>
    </w:p>
    <w:p w14:paraId="593BF912" w14:textId="77777777" w:rsidR="00FF0C46" w:rsidRDefault="00FF0C46">
      <w:pPr>
        <w:pStyle w:val="RCBody"/>
        <w:spacing w:after="0"/>
        <w:rPr>
          <w:rFonts w:hint="eastAsia"/>
          <w:b/>
          <w:bCs/>
        </w:rPr>
      </w:pPr>
    </w:p>
    <w:p w14:paraId="6CCF111C" w14:textId="77777777" w:rsidR="00FF0C46" w:rsidRDefault="00FF6C7C">
      <w:pPr>
        <w:pStyle w:val="RCBody"/>
        <w:spacing w:after="0"/>
        <w:rPr>
          <w:rFonts w:hint="eastAsia"/>
        </w:rPr>
      </w:pPr>
      <w:r>
        <w:rPr>
          <w:shd w:val="clear" w:color="auto" w:fill="F9E0DC"/>
        </w:rPr>
        <w:t>[Pokud Q6=Ne, přeskočte na Q14]</w:t>
      </w:r>
    </w:p>
    <w:p w14:paraId="5ED05CC0" w14:textId="77777777" w:rsidR="00FF0C46" w:rsidRDefault="00FF0C46">
      <w:pPr>
        <w:pStyle w:val="RCBody"/>
        <w:spacing w:after="0"/>
        <w:rPr>
          <w:rFonts w:hint="eastAsia"/>
          <w:b/>
          <w:bCs/>
        </w:rPr>
      </w:pPr>
    </w:p>
    <w:p w14:paraId="7A831C12" w14:textId="77777777" w:rsidR="00FF0C46" w:rsidRDefault="00FF6C7C">
      <w:pPr>
        <w:pStyle w:val="RCBody"/>
        <w:spacing w:after="0"/>
        <w:rPr>
          <w:rFonts w:hint="eastAsia"/>
        </w:rPr>
      </w:pPr>
      <w:r>
        <w:rPr>
          <w:highlight w:val="lightGray"/>
        </w:rPr>
        <w:t xml:space="preserve">[Zobrazit pouze pro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</w:t>
      </w:r>
      <w:r>
        <w:rPr>
          <w:b/>
          <w:bCs/>
        </w:rPr>
        <w:t>Nyní má</w:t>
      </w:r>
      <w:r>
        <w:rPr>
          <w:b/>
          <w:bCs/>
        </w:rPr>
        <w:t xml:space="preserve">me pár dotazů týkajících se vašeho života </w:t>
      </w:r>
      <w:ins w:id="0" w:author="Toshiba " w:date="2020-09-20T23:14:00Z">
        <w:r>
          <w:rPr>
            <w:b/>
            <w:bCs/>
          </w:rPr>
          <w:br/>
        </w:r>
      </w:ins>
      <w:r>
        <w:rPr>
          <w:b/>
          <w:bCs/>
        </w:rPr>
        <w:t>v souvislosti s židovstvím.</w:t>
      </w:r>
    </w:p>
    <w:p w14:paraId="12D8D514" w14:textId="77777777" w:rsidR="00FF0C46" w:rsidRDefault="00FF0C46">
      <w:pPr>
        <w:pStyle w:val="RCBody"/>
        <w:spacing w:after="0"/>
        <w:ind w:left="1440"/>
        <w:rPr>
          <w:rFonts w:hint="eastAsia"/>
        </w:rPr>
      </w:pPr>
    </w:p>
    <w:p w14:paraId="23732188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>Uveďte prosím, která z následujících tvrzení u vás platí. Vyberte prosím všechno, co se hodí:</w:t>
      </w:r>
    </w:p>
    <w:p w14:paraId="12DA19E7" w14:textId="77777777" w:rsidR="00FF0C46" w:rsidRDefault="00FF6C7C">
      <w:pPr>
        <w:pStyle w:val="RCBody"/>
        <w:numPr>
          <w:ilvl w:val="1"/>
          <w:numId w:val="3"/>
        </w:numPr>
        <w:spacing w:after="0"/>
        <w:rPr>
          <w:rFonts w:hint="eastAsia"/>
        </w:rPr>
      </w:pPr>
      <w:r>
        <w:t>Měl/a jsem nebo plánuji, že budu mít obřad Bar/</w:t>
      </w:r>
      <w:proofErr w:type="spellStart"/>
      <w:r>
        <w:t>Bat</w:t>
      </w:r>
      <w:proofErr w:type="spellEnd"/>
      <w:r>
        <w:t xml:space="preserve"> </w:t>
      </w:r>
      <w:proofErr w:type="spellStart"/>
      <w:r>
        <w:t>micva</w:t>
      </w:r>
      <w:proofErr w:type="spellEnd"/>
    </w:p>
    <w:p w14:paraId="54206EEF" w14:textId="77777777" w:rsidR="00FF0C46" w:rsidRDefault="00FF6C7C">
      <w:pPr>
        <w:pStyle w:val="RCBody"/>
        <w:numPr>
          <w:ilvl w:val="1"/>
          <w:numId w:val="3"/>
        </w:numPr>
        <w:spacing w:after="0"/>
        <w:rPr>
          <w:rFonts w:hint="eastAsia"/>
        </w:rPr>
      </w:pPr>
      <w:r>
        <w:t xml:space="preserve">Každý rok se účastním </w:t>
      </w:r>
      <w:proofErr w:type="spellStart"/>
      <w:r>
        <w:rPr>
          <w:i/>
          <w:iCs/>
        </w:rPr>
        <w:t>sederové</w:t>
      </w:r>
      <w:proofErr w:type="spellEnd"/>
      <w:r>
        <w:rPr>
          <w:i/>
          <w:iCs/>
        </w:rPr>
        <w:t xml:space="preserve"> ve</w:t>
      </w:r>
      <w:r>
        <w:rPr>
          <w:i/>
          <w:iCs/>
        </w:rPr>
        <w:t>čeře</w:t>
      </w:r>
      <w:r>
        <w:t xml:space="preserve"> během svátku pesach</w:t>
      </w:r>
    </w:p>
    <w:p w14:paraId="7B4CB39E" w14:textId="77777777" w:rsidR="00FF0C46" w:rsidRDefault="00FF6C7C">
      <w:pPr>
        <w:pStyle w:val="RCBody"/>
        <w:numPr>
          <w:ilvl w:val="1"/>
          <w:numId w:val="3"/>
        </w:numPr>
        <w:spacing w:after="0"/>
        <w:rPr>
          <w:rFonts w:hint="eastAsia"/>
        </w:rPr>
      </w:pPr>
      <w:r>
        <w:t>Bydlím v domácnosti, kde se šabat tráví jinak než ostatní dny v týdnu.</w:t>
      </w:r>
    </w:p>
    <w:p w14:paraId="4893AAB6" w14:textId="77777777" w:rsidR="00FF0C46" w:rsidRDefault="00FF6C7C">
      <w:pPr>
        <w:pStyle w:val="RCBody"/>
        <w:numPr>
          <w:ilvl w:val="1"/>
          <w:numId w:val="3"/>
        </w:numPr>
        <w:spacing w:after="0"/>
        <w:rPr>
          <w:rFonts w:hint="eastAsia"/>
        </w:rPr>
      </w:pPr>
      <w:r>
        <w:t>Navštívil/a jsem Izrael</w:t>
      </w:r>
    </w:p>
    <w:p w14:paraId="6408DAC3" w14:textId="77777777" w:rsidR="00FF0C46" w:rsidRDefault="00FF6C7C">
      <w:pPr>
        <w:pStyle w:val="RCBody"/>
        <w:numPr>
          <w:ilvl w:val="1"/>
          <w:numId w:val="3"/>
        </w:numPr>
        <w:spacing w:after="0"/>
        <w:rPr>
          <w:rFonts w:hint="eastAsia"/>
        </w:rPr>
      </w:pPr>
      <w:r>
        <w:t>Rád/a bych navštívil/a Izrael v budoucnosti</w:t>
      </w:r>
    </w:p>
    <w:p w14:paraId="42BD5217" w14:textId="77777777" w:rsidR="00FF0C46" w:rsidRDefault="00FF6C7C">
      <w:pPr>
        <w:pStyle w:val="RCBody"/>
        <w:numPr>
          <w:ilvl w:val="1"/>
          <w:numId w:val="3"/>
        </w:numPr>
        <w:spacing w:after="0"/>
        <w:rPr>
          <w:rFonts w:hint="eastAsia"/>
        </w:rPr>
      </w:pPr>
      <w:r>
        <w:rPr>
          <w:highlight w:val="lightGray"/>
        </w:rPr>
        <w:t xml:space="preserve">[Pro </w:t>
      </w:r>
      <w:proofErr w:type="spellStart"/>
      <w:r>
        <w:rPr>
          <w:highlight w:val="lightGray"/>
        </w:rPr>
        <w:t>LatinAm</w:t>
      </w:r>
      <w:proofErr w:type="spellEnd"/>
      <w:r>
        <w:rPr>
          <w:highlight w:val="lightGray"/>
        </w:rPr>
        <w:t>]</w:t>
      </w:r>
      <w:r>
        <w:t xml:space="preserve"> Mám jednoho rodiče, který se účastní bohoslužby v synagoze nejméně jednou ročn</w:t>
      </w:r>
      <w:r>
        <w:t>ě.</w:t>
      </w:r>
    </w:p>
    <w:p w14:paraId="740321BB" w14:textId="77777777" w:rsidR="00FF0C46" w:rsidRDefault="00FF6C7C">
      <w:pPr>
        <w:pStyle w:val="RCBody"/>
        <w:numPr>
          <w:ilvl w:val="1"/>
          <w:numId w:val="3"/>
        </w:numPr>
        <w:spacing w:after="0"/>
        <w:rPr>
          <w:rFonts w:hint="eastAsia"/>
        </w:rPr>
      </w:pPr>
      <w:r>
        <w:t xml:space="preserve">Mám jednoho rodiče, který se účastní </w:t>
      </w:r>
      <w:r>
        <w:t xml:space="preserve">bohoslužby </w:t>
      </w:r>
      <w:r>
        <w:t xml:space="preserve">v synagoze </w:t>
      </w:r>
      <w:r>
        <w:t xml:space="preserve">nejméně </w:t>
      </w:r>
      <w:r>
        <w:t>jednou měsíčně</w:t>
      </w:r>
    </w:p>
    <w:p w14:paraId="3731F9EC" w14:textId="77777777" w:rsidR="00FF0C46" w:rsidRDefault="00FF0C46">
      <w:pPr>
        <w:pStyle w:val="RCBody"/>
        <w:spacing w:after="0"/>
        <w:ind w:left="1440"/>
        <w:rPr>
          <w:rFonts w:hint="eastAsia"/>
        </w:rPr>
      </w:pPr>
    </w:p>
    <w:p w14:paraId="134D974C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>Kolik let jste se účastnili některé z následujících aktivit?</w:t>
      </w:r>
    </w:p>
    <w:p w14:paraId="22B1F9CE" w14:textId="77777777" w:rsidR="00FF0C46" w:rsidRDefault="00FF6C7C">
      <w:pPr>
        <w:pStyle w:val="RCBody"/>
        <w:spacing w:after="0"/>
        <w:ind w:left="720"/>
        <w:rPr>
          <w:rFonts w:hint="eastAsia"/>
          <w:i/>
          <w:iCs/>
        </w:rPr>
      </w:pPr>
      <w:r>
        <w:rPr>
          <w:i/>
          <w:iCs/>
        </w:rPr>
        <w:t>(Pro sezónní aktivity, například letní tábor, prosím počítejte každou sezónu jako jeden rok)</w:t>
      </w:r>
    </w:p>
    <w:tbl>
      <w:tblPr>
        <w:tblStyle w:val="Mkatabulky"/>
        <w:tblW w:w="9049" w:type="dxa"/>
        <w:tblInd w:w="720" w:type="dxa"/>
        <w:tblLook w:val="04A0" w:firstRow="1" w:lastRow="0" w:firstColumn="1" w:lastColumn="0" w:noHBand="0" w:noVBand="1"/>
      </w:tblPr>
      <w:tblGrid>
        <w:gridCol w:w="4674"/>
        <w:gridCol w:w="901"/>
        <w:gridCol w:w="1170"/>
        <w:gridCol w:w="1008"/>
        <w:gridCol w:w="1296"/>
      </w:tblGrid>
      <w:tr w:rsidR="00FF0C46" w14:paraId="76B29C0B" w14:textId="77777777">
        <w:tc>
          <w:tcPr>
            <w:tcW w:w="4674" w:type="dxa"/>
            <w:shd w:val="clear" w:color="auto" w:fill="auto"/>
          </w:tcPr>
          <w:p w14:paraId="20C91A58" w14:textId="77777777" w:rsidR="00FF0C46" w:rsidRDefault="00FF0C46">
            <w:pPr>
              <w:pStyle w:val="RCBody"/>
              <w:spacing w:after="0"/>
              <w:rPr>
                <w:rFonts w:hint="eastAsia"/>
              </w:rPr>
            </w:pPr>
          </w:p>
        </w:tc>
        <w:tc>
          <w:tcPr>
            <w:tcW w:w="901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5E0478E2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Nikdy</w:t>
            </w:r>
          </w:p>
        </w:tc>
        <w:tc>
          <w:tcPr>
            <w:tcW w:w="117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6C9E6AEA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1 rok </w:t>
            </w:r>
            <w:r>
              <w:rPr>
                <w:color w:val="FFFFFF" w:themeColor="background1"/>
              </w:rPr>
              <w:t>nebo méně</w:t>
            </w:r>
          </w:p>
        </w:tc>
        <w:tc>
          <w:tcPr>
            <w:tcW w:w="10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147873AB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2-3 roky</w:t>
            </w:r>
          </w:p>
        </w:tc>
        <w:tc>
          <w:tcPr>
            <w:tcW w:w="1296" w:type="dxa"/>
            <w:tcBorders>
              <w:lef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6BFA26E2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4 roky nebo déle</w:t>
            </w:r>
          </w:p>
        </w:tc>
      </w:tr>
      <w:tr w:rsidR="00FF0C46" w14:paraId="5EA49766" w14:textId="77777777">
        <w:tc>
          <w:tcPr>
            <w:tcW w:w="4674" w:type="dxa"/>
            <w:shd w:val="clear" w:color="auto" w:fill="auto"/>
          </w:tcPr>
          <w:p w14:paraId="3D193A39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Židovský tábor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0BDB69A9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7B7140C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14:paraId="42CED79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14320989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7D764E87" w14:textId="77777777">
        <w:tc>
          <w:tcPr>
            <w:tcW w:w="4674" w:type="dxa"/>
            <w:shd w:val="clear" w:color="auto" w:fill="auto"/>
          </w:tcPr>
          <w:p w14:paraId="6B50FA98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Židovská skupina mládeže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1CAA918E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69EC3A2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14:paraId="23C40FE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33A2893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71337E96" w14:textId="77777777">
        <w:tc>
          <w:tcPr>
            <w:tcW w:w="4674" w:type="dxa"/>
            <w:shd w:val="clear" w:color="auto" w:fill="auto"/>
          </w:tcPr>
          <w:p w14:paraId="3EAF8B8D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Židovské komunitní centrum/sportovní klub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6F89797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8058A8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14:paraId="579FE47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2C0C5C09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</w:tbl>
    <w:p w14:paraId="5F8C3EF8" w14:textId="77777777" w:rsidR="00FF0C46" w:rsidRDefault="00FF0C46">
      <w:pPr>
        <w:pStyle w:val="RCBody"/>
        <w:spacing w:after="0"/>
        <w:ind w:left="720"/>
        <w:rPr>
          <w:rFonts w:hint="eastAsia"/>
        </w:rPr>
      </w:pPr>
    </w:p>
    <w:p w14:paraId="2258A150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>Jak často...</w:t>
      </w:r>
    </w:p>
    <w:tbl>
      <w:tblPr>
        <w:tblStyle w:val="Mkatabulky"/>
        <w:tblW w:w="9283" w:type="dxa"/>
        <w:tblInd w:w="720" w:type="dxa"/>
        <w:tblLook w:val="04A0" w:firstRow="1" w:lastRow="0" w:firstColumn="1" w:lastColumn="0" w:noHBand="0" w:noVBand="1"/>
      </w:tblPr>
      <w:tblGrid>
        <w:gridCol w:w="4521"/>
        <w:gridCol w:w="892"/>
        <w:gridCol w:w="1197"/>
        <w:gridCol w:w="1407"/>
        <w:gridCol w:w="1266"/>
      </w:tblGrid>
      <w:tr w:rsidR="00FF0C46" w14:paraId="14FFE0EE" w14:textId="77777777">
        <w:tc>
          <w:tcPr>
            <w:tcW w:w="4556" w:type="dxa"/>
            <w:shd w:val="clear" w:color="auto" w:fill="auto"/>
          </w:tcPr>
          <w:p w14:paraId="3D313F26" w14:textId="77777777" w:rsidR="00FF0C46" w:rsidRDefault="00FF0C46">
            <w:pPr>
              <w:pStyle w:val="RCBody"/>
              <w:spacing w:after="0"/>
              <w:rPr>
                <w:rFonts w:hint="eastAsia"/>
              </w:rPr>
            </w:pPr>
          </w:p>
        </w:tc>
        <w:tc>
          <w:tcPr>
            <w:tcW w:w="893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25505A6A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Nikdy</w:t>
            </w:r>
          </w:p>
        </w:tc>
        <w:tc>
          <w:tcPr>
            <w:tcW w:w="114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16A96489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Výjimečně</w:t>
            </w:r>
          </w:p>
        </w:tc>
        <w:tc>
          <w:tcPr>
            <w:tcW w:w="141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7B828EF1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Někdy</w:t>
            </w:r>
          </w:p>
        </w:tc>
        <w:tc>
          <w:tcPr>
            <w:tcW w:w="1273" w:type="dxa"/>
            <w:tcBorders>
              <w:lef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5AB2B613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Často</w:t>
            </w:r>
          </w:p>
        </w:tc>
      </w:tr>
      <w:tr w:rsidR="00FF0C46" w14:paraId="46A0EC2A" w14:textId="77777777">
        <w:tc>
          <w:tcPr>
            <w:tcW w:w="4556" w:type="dxa"/>
            <w:shd w:val="clear" w:color="auto" w:fill="auto"/>
          </w:tcPr>
          <w:p w14:paraId="3764BEC3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Hovoříte o židovských tématech se svými přáteli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2EF71070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73E6B1C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09FE38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60E830B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5DA95587" w14:textId="77777777">
        <w:tc>
          <w:tcPr>
            <w:tcW w:w="4556" w:type="dxa"/>
            <w:shd w:val="clear" w:color="auto" w:fill="auto"/>
          </w:tcPr>
          <w:p w14:paraId="2690D662" w14:textId="663E75BC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 xml:space="preserve">Vykonáváte dobrovolnickou činnost pro </w:t>
            </w:r>
            <w:r>
              <w:t xml:space="preserve">židovskou </w:t>
            </w:r>
            <w:r>
              <w:t>obec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D7D4040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6916982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22D75C1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3AF4D55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5EAC7A98" w14:textId="77777777">
        <w:tc>
          <w:tcPr>
            <w:tcW w:w="4556" w:type="dxa"/>
            <w:shd w:val="clear" w:color="auto" w:fill="auto"/>
          </w:tcPr>
          <w:p w14:paraId="4442FD9A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lastRenderedPageBreak/>
              <w:t>Sledujete zprávy o Izraeli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5907C37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19E2100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08EDDE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53E3A13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62E0658D" w14:textId="77777777">
        <w:tc>
          <w:tcPr>
            <w:tcW w:w="4556" w:type="dxa"/>
            <w:shd w:val="clear" w:color="auto" w:fill="auto"/>
          </w:tcPr>
          <w:p w14:paraId="19E7FB3A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Trávíte šabat jinak než ostatní dny týdnu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39DAA0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02908CB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7E73D92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3D5E39E9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404FFC45" w14:textId="77777777">
        <w:tc>
          <w:tcPr>
            <w:tcW w:w="4556" w:type="dxa"/>
            <w:shd w:val="clear" w:color="auto" w:fill="auto"/>
          </w:tcPr>
          <w:p w14:paraId="55A4BE1E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Hovoříte o židovských tématech se svou rodinou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2C1E745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2761251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54D898C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1469F7B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3E048EFF" w14:textId="77777777">
        <w:tc>
          <w:tcPr>
            <w:tcW w:w="4556" w:type="dxa"/>
            <w:shd w:val="clear" w:color="auto" w:fill="auto"/>
          </w:tcPr>
          <w:p w14:paraId="578DBB08" w14:textId="05379154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 xml:space="preserve">Pracujete jako dobrovolník pro místní </w:t>
            </w:r>
            <w:r>
              <w:t>obec</w:t>
            </w:r>
            <w:r>
              <w:t>, kde žijete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34D052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6CCCCFC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084B571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4D57D7F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52F0149D" w14:textId="77777777">
        <w:tc>
          <w:tcPr>
            <w:tcW w:w="4556" w:type="dxa"/>
            <w:shd w:val="clear" w:color="auto" w:fill="auto"/>
          </w:tcPr>
          <w:p w14:paraId="4FEEA0EE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Modlíte se v synagoze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0A0B19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7FC8B8C0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52649CF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78E70D2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</w:tbl>
    <w:p w14:paraId="5F53B2A9" w14:textId="77777777" w:rsidR="00FF0C46" w:rsidRDefault="00FF0C46">
      <w:pPr>
        <w:pStyle w:val="RCBody"/>
        <w:spacing w:after="0"/>
        <w:ind w:left="720"/>
        <w:rPr>
          <w:rFonts w:hint="eastAsia"/>
        </w:rPr>
      </w:pPr>
    </w:p>
    <w:p w14:paraId="28F9DF41" w14:textId="3FCF09CC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rPr>
          <w:highlight w:val="lightGray"/>
        </w:rPr>
        <w:t>[</w:t>
      </w:r>
      <w:r>
        <w:rPr>
          <w:highlight w:val="lightGray"/>
        </w:rPr>
        <w:t>Zobrazit</w:t>
      </w:r>
      <w:r>
        <w:rPr>
          <w:highlight w:val="lightGray"/>
        </w:rPr>
        <w:t xml:space="preserve"> pouze pro EFI]</w:t>
      </w:r>
      <w:r>
        <w:t xml:space="preserve"> Do jaké míry vám vaši učitelé nebo spolužáci doporučují, abyste se účastnil/a následujících aktivit:</w:t>
      </w:r>
    </w:p>
    <w:tbl>
      <w:tblPr>
        <w:tblStyle w:val="Mkatabulky"/>
        <w:tblW w:w="9355" w:type="dxa"/>
        <w:tblInd w:w="720" w:type="dxa"/>
        <w:tblLook w:val="04A0" w:firstRow="1" w:lastRow="0" w:firstColumn="1" w:lastColumn="0" w:noHBand="0" w:noVBand="1"/>
      </w:tblPr>
      <w:tblGrid>
        <w:gridCol w:w="4764"/>
        <w:gridCol w:w="1170"/>
        <w:gridCol w:w="972"/>
        <w:gridCol w:w="1188"/>
        <w:gridCol w:w="1261"/>
      </w:tblGrid>
      <w:tr w:rsidR="00FF0C46" w14:paraId="3EF21DA2" w14:textId="77777777">
        <w:tc>
          <w:tcPr>
            <w:tcW w:w="4764" w:type="dxa"/>
            <w:shd w:val="clear" w:color="auto" w:fill="auto"/>
          </w:tcPr>
          <w:p w14:paraId="14F67CA2" w14:textId="77777777" w:rsidR="00FF0C46" w:rsidRDefault="00FF0C46">
            <w:pPr>
              <w:pStyle w:val="RCBody"/>
              <w:spacing w:after="0"/>
              <w:rPr>
                <w:rFonts w:hint="eastAsia"/>
              </w:rPr>
            </w:pPr>
          </w:p>
        </w:tc>
        <w:tc>
          <w:tcPr>
            <w:tcW w:w="1170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4F181949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Vůbec ne</w:t>
            </w:r>
          </w:p>
        </w:tc>
        <w:tc>
          <w:tcPr>
            <w:tcW w:w="97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6A8ED577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Trochu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04A02F2B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Docela ano</w:t>
            </w:r>
          </w:p>
        </w:tc>
        <w:tc>
          <w:tcPr>
            <w:tcW w:w="1261" w:type="dxa"/>
            <w:tcBorders>
              <w:lef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103E3E8B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Velmi</w:t>
            </w:r>
          </w:p>
        </w:tc>
      </w:tr>
      <w:tr w:rsidR="00FF0C46" w14:paraId="271E95D8" w14:textId="77777777">
        <w:tc>
          <w:tcPr>
            <w:tcW w:w="4764" w:type="dxa"/>
            <w:shd w:val="clear" w:color="auto" w:fill="auto"/>
          </w:tcPr>
          <w:p w14:paraId="6967A019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Židovský tábor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775CD8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0D5A83D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480BA1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39705FF9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06C28411" w14:textId="77777777">
        <w:tc>
          <w:tcPr>
            <w:tcW w:w="4764" w:type="dxa"/>
            <w:shd w:val="clear" w:color="auto" w:fill="auto"/>
          </w:tcPr>
          <w:p w14:paraId="5B6756C2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Židovská skupina mládeže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67841C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6E7FEE9E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CF20B40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2CA666C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3F16B5D4" w14:textId="77777777">
        <w:tc>
          <w:tcPr>
            <w:tcW w:w="4764" w:type="dxa"/>
            <w:shd w:val="clear" w:color="auto" w:fill="auto"/>
          </w:tcPr>
          <w:p w14:paraId="6F513F7D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Židovské komunitní centrum/sportovní klub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AFD8AE9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0BC6C0B9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2DC35E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350C975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3CF65982" w14:textId="77777777">
        <w:tc>
          <w:tcPr>
            <w:tcW w:w="4764" w:type="dxa"/>
            <w:shd w:val="clear" w:color="auto" w:fill="auto"/>
          </w:tcPr>
          <w:p w14:paraId="654A5BF5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Synagoga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0B6ACF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2B15FC8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584E86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56D4CE2C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</w:tbl>
    <w:p w14:paraId="51D49CCD" w14:textId="77777777" w:rsidR="00FF0C46" w:rsidRDefault="00FF0C46">
      <w:pPr>
        <w:pStyle w:val="RCBody"/>
        <w:spacing w:after="0"/>
        <w:ind w:left="720"/>
        <w:rPr>
          <w:rFonts w:hint="eastAsia"/>
        </w:rPr>
      </w:pPr>
    </w:p>
    <w:p w14:paraId="649056BD" w14:textId="04B7BF7D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rPr>
          <w:highlight w:val="lightGray"/>
        </w:rPr>
        <w:t xml:space="preserve">[Zobrazit pouze do </w:t>
      </w:r>
      <w:r>
        <w:rPr>
          <w:highlight w:val="lightGray"/>
        </w:rPr>
        <w:t xml:space="preserve">11. </w:t>
      </w:r>
      <w:r>
        <w:rPr>
          <w:highlight w:val="lightGray"/>
        </w:rPr>
        <w:t>ročníku</w:t>
      </w:r>
      <w:r>
        <w:rPr>
          <w:highlight w:val="lightGray"/>
        </w:rPr>
        <w:t>]</w:t>
      </w:r>
      <w:r>
        <w:t xml:space="preserve"> </w:t>
      </w:r>
      <w:r>
        <w:t>Uvažujete o tom, že se zúčastníte některé z následujících aktivit někdy po střední škole?</w:t>
      </w:r>
    </w:p>
    <w:tbl>
      <w:tblPr>
        <w:tblStyle w:val="TableGrid1"/>
        <w:tblW w:w="7203" w:type="dxa"/>
        <w:tblInd w:w="720" w:type="dxa"/>
        <w:tblLook w:val="04A0" w:firstRow="1" w:lastRow="0" w:firstColumn="1" w:lastColumn="0" w:noHBand="0" w:noVBand="1"/>
      </w:tblPr>
      <w:tblGrid>
        <w:gridCol w:w="4136"/>
        <w:gridCol w:w="943"/>
        <w:gridCol w:w="855"/>
        <w:gridCol w:w="1269"/>
      </w:tblGrid>
      <w:tr w:rsidR="00FF0C46" w14:paraId="41419891" w14:textId="77777777">
        <w:tc>
          <w:tcPr>
            <w:tcW w:w="4135" w:type="dxa"/>
            <w:shd w:val="clear" w:color="auto" w:fill="auto"/>
          </w:tcPr>
          <w:p w14:paraId="105C6A94" w14:textId="77777777" w:rsidR="00FF0C46" w:rsidRDefault="00FF0C46">
            <w:pPr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943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4471620B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Ano</w:t>
            </w:r>
          </w:p>
        </w:tc>
        <w:tc>
          <w:tcPr>
            <w:tcW w:w="855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4CCB1544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Ne</w:t>
            </w:r>
          </w:p>
        </w:tc>
        <w:tc>
          <w:tcPr>
            <w:tcW w:w="1269" w:type="dxa"/>
            <w:tcBorders>
              <w:lef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25FBA04E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Nejsem si jist/a</w:t>
            </w:r>
          </w:p>
        </w:tc>
      </w:tr>
      <w:tr w:rsidR="00FF0C46" w14:paraId="21D621A7" w14:textId="77777777">
        <w:tc>
          <w:tcPr>
            <w:tcW w:w="4135" w:type="dxa"/>
            <w:shd w:val="clear" w:color="auto" w:fill="auto"/>
          </w:tcPr>
          <w:p w14:paraId="0C86D06A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 xml:space="preserve">Židovský roční program, tzv. „gap </w:t>
            </w:r>
            <w:proofErr w:type="spellStart"/>
            <w:r>
              <w:t>year</w:t>
            </w:r>
            <w:proofErr w:type="spellEnd"/>
            <w:r>
              <w:t xml:space="preserve">“ (rok kdy mladý student cestuje nebo pracuje v </w:t>
            </w:r>
            <w:r>
              <w:t>zahraničí) v Izraeli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2AF62EE7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417216D4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50E2A4B9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2EB019DA" w14:textId="77777777">
        <w:tc>
          <w:tcPr>
            <w:tcW w:w="4135" w:type="dxa"/>
            <w:shd w:val="clear" w:color="auto" w:fill="auto"/>
          </w:tcPr>
          <w:p w14:paraId="2ED5D258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Univerzita v Izraeli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5BF3492B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1F4AD03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142370E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</w:tbl>
    <w:p w14:paraId="34DC8D4C" w14:textId="77777777" w:rsidR="00FF0C46" w:rsidRDefault="00FF0C46">
      <w:pPr>
        <w:pStyle w:val="RCBody"/>
        <w:spacing w:after="0"/>
        <w:ind w:left="720"/>
        <w:rPr>
          <w:rFonts w:hint="eastAsia"/>
        </w:rPr>
      </w:pPr>
    </w:p>
    <w:p w14:paraId="0C2572EE" w14:textId="77777777" w:rsidR="00FF0C46" w:rsidRDefault="00FF6C7C">
      <w:pPr>
        <w:numPr>
          <w:ilvl w:val="0"/>
          <w:numId w:val="1"/>
        </w:numPr>
        <w:rPr>
          <w:rFonts w:eastAsiaTheme="minorEastAsia" w:cstheme="minorBidi" w:hint="eastAsia"/>
          <w:szCs w:val="22"/>
        </w:rPr>
      </w:pPr>
      <w:r>
        <w:t>Kolik toho víte o následujících tématech:</w:t>
      </w:r>
    </w:p>
    <w:tbl>
      <w:tblPr>
        <w:tblStyle w:val="TableGrid1"/>
        <w:tblW w:w="9547" w:type="dxa"/>
        <w:tblInd w:w="720" w:type="dxa"/>
        <w:tblLook w:val="04A0" w:firstRow="1" w:lastRow="0" w:firstColumn="1" w:lastColumn="0" w:noHBand="0" w:noVBand="1"/>
      </w:tblPr>
      <w:tblGrid>
        <w:gridCol w:w="4134"/>
        <w:gridCol w:w="944"/>
        <w:gridCol w:w="1217"/>
        <w:gridCol w:w="1982"/>
        <w:gridCol w:w="1270"/>
      </w:tblGrid>
      <w:tr w:rsidR="00FF0C46" w14:paraId="60A8C237" w14:textId="77777777">
        <w:tc>
          <w:tcPr>
            <w:tcW w:w="4134" w:type="dxa"/>
            <w:shd w:val="clear" w:color="auto" w:fill="auto"/>
          </w:tcPr>
          <w:p w14:paraId="13B6D188" w14:textId="77777777" w:rsidR="00FF0C46" w:rsidRDefault="00FF0C46">
            <w:pPr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944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6791034E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Nic</w:t>
            </w:r>
          </w:p>
        </w:tc>
        <w:tc>
          <w:tcPr>
            <w:tcW w:w="121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4138AA51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Trochu</w:t>
            </w:r>
          </w:p>
        </w:tc>
        <w:tc>
          <w:tcPr>
            <w:tcW w:w="198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35EABD3E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Něco málo</w:t>
            </w:r>
          </w:p>
        </w:tc>
        <w:tc>
          <w:tcPr>
            <w:tcW w:w="1270" w:type="dxa"/>
            <w:tcBorders>
              <w:lef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096AC8DF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Hodně</w:t>
            </w:r>
          </w:p>
        </w:tc>
      </w:tr>
      <w:tr w:rsidR="00FF0C46" w14:paraId="10E631A7" w14:textId="77777777">
        <w:tc>
          <w:tcPr>
            <w:tcW w:w="4134" w:type="dxa"/>
            <w:shd w:val="clear" w:color="auto" w:fill="auto"/>
          </w:tcPr>
          <w:p w14:paraId="452FA274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Židovské rituály a zvyky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F781A4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4D93E87C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3E4AB1B7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2909D0F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26386123" w14:textId="77777777">
        <w:tc>
          <w:tcPr>
            <w:tcW w:w="4134" w:type="dxa"/>
            <w:shd w:val="clear" w:color="auto" w:fill="auto"/>
          </w:tcPr>
          <w:p w14:paraId="6A0B880A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Každodenní život v Izraeli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76EE68F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548FF09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310E89C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15C79F56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05DD5A40" w14:textId="77777777">
        <w:tc>
          <w:tcPr>
            <w:tcW w:w="4134" w:type="dxa"/>
            <w:shd w:val="clear" w:color="auto" w:fill="auto"/>
          </w:tcPr>
          <w:p w14:paraId="5BF34CB6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Židovská kultura (hudba, jídlo, umění apod.)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FD2C985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7489C044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63A1DF7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406043C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6AA7A32C" w14:textId="77777777">
        <w:tc>
          <w:tcPr>
            <w:tcW w:w="4134" w:type="dxa"/>
            <w:shd w:val="clear" w:color="auto" w:fill="auto"/>
          </w:tcPr>
          <w:p w14:paraId="17DC04AC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 xml:space="preserve">Místo Izraele v </w:t>
            </w:r>
            <w:r>
              <w:t>židovské historii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EABEF88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5511255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0DD1B0C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40788589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44386D71" w14:textId="77777777">
        <w:tc>
          <w:tcPr>
            <w:tcW w:w="4134" w:type="dxa"/>
            <w:shd w:val="clear" w:color="auto" w:fill="auto"/>
          </w:tcPr>
          <w:p w14:paraId="3C2BB6FC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Historie židovského života tam, kde bydlíte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417BFE1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4E290EE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182C963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018AC87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4E2FE8C1" w14:textId="77777777">
        <w:tc>
          <w:tcPr>
            <w:tcW w:w="4134" w:type="dxa"/>
            <w:shd w:val="clear" w:color="auto" w:fill="auto"/>
          </w:tcPr>
          <w:p w14:paraId="43CB7273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Izraelská kultura (hudba, jídlo, umění apod.)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EF28861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6966F2F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2D82CB36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0DBAB149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47E4101A" w14:textId="77777777">
        <w:tc>
          <w:tcPr>
            <w:tcW w:w="4134" w:type="dxa"/>
            <w:shd w:val="clear" w:color="auto" w:fill="auto"/>
          </w:tcPr>
          <w:p w14:paraId="1F010689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Důležité dny v židovském roce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564881F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7CC6B246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6DB21D4A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51A957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45E8EE49" w14:textId="77777777">
        <w:tc>
          <w:tcPr>
            <w:tcW w:w="4134" w:type="dxa"/>
            <w:shd w:val="clear" w:color="auto" w:fill="auto"/>
          </w:tcPr>
          <w:p w14:paraId="134A9F8C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 xml:space="preserve">Důležitost Izraele v </w:t>
            </w:r>
            <w:proofErr w:type="spellStart"/>
            <w:r>
              <w:t>Tanachu</w:t>
            </w:r>
            <w:proofErr w:type="spellEnd"/>
          </w:p>
        </w:tc>
        <w:tc>
          <w:tcPr>
            <w:tcW w:w="944" w:type="dxa"/>
            <w:shd w:val="clear" w:color="auto" w:fill="auto"/>
            <w:vAlign w:val="center"/>
          </w:tcPr>
          <w:p w14:paraId="30D77921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554EB477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14:paraId="476E0C07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3D0375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</w:tbl>
    <w:p w14:paraId="140A37E5" w14:textId="77777777" w:rsidR="00FF0C46" w:rsidRDefault="00FF0C46">
      <w:pPr>
        <w:pStyle w:val="RCBody"/>
        <w:spacing w:after="0"/>
        <w:rPr>
          <w:rFonts w:hint="eastAsia"/>
        </w:rPr>
      </w:pPr>
    </w:p>
    <w:p w14:paraId="670F09B5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 xml:space="preserve">Do jaké míry souhlasíte / nesouhlasíte s níže </w:t>
      </w:r>
      <w:r>
        <w:t>uvedenými výroky:</w:t>
      </w:r>
    </w:p>
    <w:tbl>
      <w:tblPr>
        <w:tblStyle w:val="Mkatabulky"/>
        <w:tblW w:w="9733" w:type="dxa"/>
        <w:tblInd w:w="720" w:type="dxa"/>
        <w:tblLook w:val="04A0" w:firstRow="1" w:lastRow="0" w:firstColumn="1" w:lastColumn="0" w:noHBand="0" w:noVBand="1"/>
      </w:tblPr>
      <w:tblGrid>
        <w:gridCol w:w="3224"/>
        <w:gridCol w:w="1407"/>
        <w:gridCol w:w="1434"/>
        <w:gridCol w:w="1300"/>
        <w:gridCol w:w="1191"/>
        <w:gridCol w:w="1177"/>
      </w:tblGrid>
      <w:tr w:rsidR="00FF0C46" w14:paraId="71C56F20" w14:textId="77777777">
        <w:tc>
          <w:tcPr>
            <w:tcW w:w="3451" w:type="dxa"/>
            <w:shd w:val="clear" w:color="auto" w:fill="auto"/>
          </w:tcPr>
          <w:p w14:paraId="46F44377" w14:textId="77777777" w:rsidR="00FF0C46" w:rsidRDefault="00FF0C46">
            <w:pPr>
              <w:pStyle w:val="RCBody"/>
              <w:spacing w:after="0"/>
              <w:rPr>
                <w:rFonts w:hint="eastAsia"/>
              </w:rPr>
            </w:pPr>
          </w:p>
        </w:tc>
        <w:tc>
          <w:tcPr>
            <w:tcW w:w="1342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23CCF67D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Silně nesouhlasím</w:t>
            </w:r>
          </w:p>
        </w:tc>
        <w:tc>
          <w:tcPr>
            <w:tcW w:w="136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0918CD1D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Nesouhlasím</w:t>
            </w:r>
          </w:p>
        </w:tc>
        <w:tc>
          <w:tcPr>
            <w:tcW w:w="132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178191C0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Ani souhlas ani nesouhlas</w:t>
            </w:r>
          </w:p>
        </w:tc>
        <w:tc>
          <w:tcPr>
            <w:tcW w:w="113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60C13FC6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Souhlasím</w:t>
            </w:r>
          </w:p>
        </w:tc>
        <w:tc>
          <w:tcPr>
            <w:tcW w:w="1118" w:type="dxa"/>
            <w:tcBorders>
              <w:lef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70B884A4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Silně souhlasím</w:t>
            </w:r>
          </w:p>
        </w:tc>
      </w:tr>
      <w:tr w:rsidR="00FF0C46" w14:paraId="5E0E30BB" w14:textId="77777777">
        <w:tc>
          <w:tcPr>
            <w:tcW w:w="3451" w:type="dxa"/>
            <w:shd w:val="clear" w:color="auto" w:fill="auto"/>
          </w:tcPr>
          <w:p w14:paraId="3E452007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Cítím silné spojení se svými židovskými kořeny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CEA7AB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4A71C37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963E30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8094B9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7A708EC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665CD0DA" w14:textId="77777777">
        <w:tc>
          <w:tcPr>
            <w:tcW w:w="3451" w:type="dxa"/>
            <w:shd w:val="clear" w:color="auto" w:fill="auto"/>
          </w:tcPr>
          <w:p w14:paraId="61705E75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Chtěl</w:t>
            </w:r>
            <w:r>
              <w:t>/a</w:t>
            </w:r>
            <w:r>
              <w:t xml:space="preserve"> bych </w:t>
            </w:r>
            <w:r>
              <w:t>se dozvědět více informací o judaismu a o svých židovských kořenech.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E4974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128B6FE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A50E23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C02FDAB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9CA70F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42492D7C" w14:textId="77777777">
        <w:tc>
          <w:tcPr>
            <w:tcW w:w="3451" w:type="dxa"/>
            <w:shd w:val="clear" w:color="auto" w:fill="auto"/>
          </w:tcPr>
          <w:p w14:paraId="11C537A8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 xml:space="preserve">Mé studium judaismu patří mezi mé oblíbené předměty 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5F4D03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2BE3CF6E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D996A7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6195C68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9EDC91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3DF32E6F" w14:textId="77777777">
        <w:tc>
          <w:tcPr>
            <w:tcW w:w="3451" w:type="dxa"/>
            <w:shd w:val="clear" w:color="auto" w:fill="auto"/>
          </w:tcPr>
          <w:p w14:paraId="0C62C09F" w14:textId="1839D2DD" w:rsidR="00FF0C46" w:rsidRDefault="00FF6C7C">
            <w:pPr>
              <w:pStyle w:val="RCBody"/>
              <w:spacing w:after="0" w:line="240" w:lineRule="auto"/>
              <w:rPr>
                <w:rFonts w:hint="eastAsia"/>
              </w:rPr>
            </w:pPr>
            <w:r>
              <w:rPr>
                <w:highlight w:val="yellow"/>
              </w:rPr>
              <w:t xml:space="preserve">Cítím odpovědnost za to, že se musím postarat o </w:t>
            </w:r>
            <w:r>
              <w:rPr>
                <w:highlight w:val="yellow"/>
              </w:rPr>
              <w:t>Ž</w:t>
            </w:r>
            <w:r>
              <w:rPr>
                <w:highlight w:val="yellow"/>
              </w:rPr>
              <w:t>idy v nouzi v</w:t>
            </w:r>
            <w:r>
              <w:t xml:space="preserve"> </w:t>
            </w:r>
            <w:r>
              <w:rPr>
                <w:highlight w:val="lightGray"/>
              </w:rPr>
              <w:t>[Země]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43844DAE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45A4F5B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6473175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E54393B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0245C3B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72EFDD89" w14:textId="77777777">
        <w:tc>
          <w:tcPr>
            <w:tcW w:w="3451" w:type="dxa"/>
            <w:shd w:val="clear" w:color="auto" w:fill="auto"/>
          </w:tcPr>
          <w:p w14:paraId="35491A7D" w14:textId="77777777" w:rsidR="00FF0C46" w:rsidRDefault="00FF6C7C">
            <w:pPr>
              <w:pStyle w:val="RCBody"/>
              <w:spacing w:after="0" w:line="240" w:lineRule="auto"/>
              <w:rPr>
                <w:rFonts w:hint="eastAsia"/>
              </w:rPr>
            </w:pPr>
            <w:r>
              <w:t xml:space="preserve">Být studentem židovské školy mi </w:t>
            </w:r>
            <w:r>
              <w:t>dává pocit, že někam patřím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089EFCC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56C13C6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E370659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FFB506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747A77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154F500E" w14:textId="77777777">
        <w:tc>
          <w:tcPr>
            <w:tcW w:w="3451" w:type="dxa"/>
            <w:shd w:val="clear" w:color="auto" w:fill="auto"/>
          </w:tcPr>
          <w:p w14:paraId="7712CD26" w14:textId="77777777" w:rsidR="00FF0C46" w:rsidRDefault="00FF6C7C">
            <w:pPr>
              <w:pStyle w:val="RCBody"/>
              <w:spacing w:after="0" w:line="240" w:lineRule="auto"/>
              <w:rPr>
                <w:rFonts w:hint="eastAsia"/>
              </w:rPr>
            </w:pPr>
            <w:r>
              <w:t>Cítím silný pocit spojení s Izraelem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75518B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06A25D0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1DD7BDF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78A09B0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4694380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61E6CBF8" w14:textId="77777777">
        <w:tc>
          <w:tcPr>
            <w:tcW w:w="3451" w:type="dxa"/>
            <w:shd w:val="clear" w:color="auto" w:fill="auto"/>
          </w:tcPr>
          <w:p w14:paraId="1EBEF8AA" w14:textId="7D5B2174" w:rsidR="00FF0C46" w:rsidRDefault="00FF6C7C">
            <w:pPr>
              <w:pStyle w:val="RCBody"/>
              <w:spacing w:after="0" w:line="240" w:lineRule="auto"/>
              <w:rPr>
                <w:rFonts w:hint="eastAsia"/>
              </w:rPr>
            </w:pPr>
            <w:r>
              <w:t xml:space="preserve">Služby pro </w:t>
            </w:r>
            <w:r>
              <w:t>obec</w:t>
            </w:r>
            <w:r>
              <w:t xml:space="preserve"> a dobrovolnickou práci považuji </w:t>
            </w:r>
            <w:r>
              <w:t>za součást svého židovského života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F56417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4B1B26E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6BB1867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147FCBA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5B3E86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0688EB4B" w14:textId="77777777">
        <w:tc>
          <w:tcPr>
            <w:tcW w:w="3451" w:type="dxa"/>
            <w:shd w:val="clear" w:color="auto" w:fill="auto"/>
          </w:tcPr>
          <w:p w14:paraId="6E2BD729" w14:textId="77777777" w:rsidR="00FF0C46" w:rsidRDefault="00FF6C7C">
            <w:pPr>
              <w:pStyle w:val="RCBody"/>
              <w:spacing w:after="0" w:line="240" w:lineRule="auto"/>
              <w:rPr>
                <w:rFonts w:hint="eastAsia"/>
              </w:rPr>
            </w:pPr>
            <w:r>
              <w:t>Židovské myšlenky o tom, že člověk má být prospěšný (</w:t>
            </w:r>
            <w:r>
              <w:t xml:space="preserve">například </w:t>
            </w:r>
            <w:proofErr w:type="spellStart"/>
            <w:r>
              <w:t>Tikkun</w:t>
            </w:r>
            <w:proofErr w:type="spellEnd"/>
            <w:r>
              <w:t xml:space="preserve"> Olam) mne </w:t>
            </w:r>
            <w:r>
              <w:t>inspirují k tomu, že bych chtěl</w:t>
            </w:r>
            <w:r>
              <w:t>/a</w:t>
            </w:r>
            <w:r>
              <w:t xml:space="preserve"> přispět k tomu, aby byl svět lepším místem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2EA399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0EAFBC02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6CC590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687FC272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8538102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2CF05C37" w14:textId="77777777">
        <w:tc>
          <w:tcPr>
            <w:tcW w:w="3451" w:type="dxa"/>
            <w:shd w:val="clear" w:color="auto" w:fill="auto"/>
          </w:tcPr>
          <w:p w14:paraId="4DB74D40" w14:textId="2C1F4FAF" w:rsidR="00FF0C46" w:rsidRDefault="00FF6C7C">
            <w:pPr>
              <w:pStyle w:val="RCBody"/>
              <w:spacing w:after="0" w:line="240" w:lineRule="auto"/>
              <w:rPr>
                <w:rFonts w:hint="eastAsia"/>
              </w:rPr>
            </w:pPr>
            <w:r>
              <w:t xml:space="preserve">Cítím odpovědnost za to, že se musím </w:t>
            </w:r>
            <w:r>
              <w:t xml:space="preserve">postarat o </w:t>
            </w:r>
            <w:r>
              <w:t>Ž</w:t>
            </w:r>
            <w:r>
              <w:t xml:space="preserve">idy v </w:t>
            </w:r>
            <w:r>
              <w:t>nouzi po celém světě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0C1B622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119113B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5AEFB8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4F4108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22BFF5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7811D892" w14:textId="77777777">
        <w:tc>
          <w:tcPr>
            <w:tcW w:w="3451" w:type="dxa"/>
            <w:shd w:val="clear" w:color="auto" w:fill="auto"/>
          </w:tcPr>
          <w:p w14:paraId="1C0E841F" w14:textId="77777777" w:rsidR="00FF0C46" w:rsidRDefault="00FF6C7C">
            <w:pPr>
              <w:pStyle w:val="RCBody"/>
              <w:spacing w:after="0" w:line="240" w:lineRule="auto"/>
              <w:rPr>
                <w:rFonts w:hint="eastAsia"/>
              </w:rPr>
            </w:pPr>
            <w:r>
              <w:rPr>
                <w:highlight w:val="yellow"/>
              </w:rPr>
              <w:t>Cítím silný pocit spojení s Židy v</w:t>
            </w:r>
            <w:r>
              <w:t xml:space="preserve"> </w:t>
            </w:r>
            <w:r>
              <w:rPr>
                <w:highlight w:val="lightGray"/>
              </w:rPr>
              <w:t>[Země]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3EF607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4153BE52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4B91F9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0CFDA87E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ind w:left="584"/>
              <w:jc w:val="center"/>
              <w:rPr>
                <w:rFonts w:hint="eastAsia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A35ABE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</w:tbl>
    <w:p w14:paraId="5FAE56D8" w14:textId="77777777" w:rsidR="00FF0C46" w:rsidRDefault="00FF0C46">
      <w:pPr>
        <w:pStyle w:val="RCBody"/>
        <w:spacing w:after="0"/>
        <w:rPr>
          <w:rFonts w:hint="eastAsia"/>
        </w:rPr>
      </w:pPr>
    </w:p>
    <w:p w14:paraId="3E467569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 xml:space="preserve">Do jaké míry přispěla vaše škola k </w:t>
      </w:r>
      <w:r>
        <w:t>vašemu/vaší...</w:t>
      </w:r>
    </w:p>
    <w:tbl>
      <w:tblPr>
        <w:tblStyle w:val="Mkatabulky"/>
        <w:tblW w:w="9355" w:type="dxa"/>
        <w:tblInd w:w="720" w:type="dxa"/>
        <w:tblLook w:val="04A0" w:firstRow="1" w:lastRow="0" w:firstColumn="1" w:lastColumn="0" w:noHBand="0" w:noVBand="1"/>
      </w:tblPr>
      <w:tblGrid>
        <w:gridCol w:w="4764"/>
        <w:gridCol w:w="1170"/>
        <w:gridCol w:w="972"/>
        <w:gridCol w:w="1188"/>
        <w:gridCol w:w="1261"/>
      </w:tblGrid>
      <w:tr w:rsidR="00FF0C46" w14:paraId="26E6C41C" w14:textId="77777777">
        <w:tc>
          <w:tcPr>
            <w:tcW w:w="4764" w:type="dxa"/>
            <w:shd w:val="clear" w:color="auto" w:fill="auto"/>
          </w:tcPr>
          <w:p w14:paraId="301307ED" w14:textId="77777777" w:rsidR="00FF0C46" w:rsidRDefault="00FF0C46">
            <w:pPr>
              <w:pStyle w:val="RCBody"/>
              <w:spacing w:after="0"/>
              <w:rPr>
                <w:rFonts w:hint="eastAsia"/>
              </w:rPr>
            </w:pPr>
          </w:p>
        </w:tc>
        <w:tc>
          <w:tcPr>
            <w:tcW w:w="1170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6523CD36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Vůbec ne</w:t>
            </w:r>
          </w:p>
        </w:tc>
        <w:tc>
          <w:tcPr>
            <w:tcW w:w="97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298480B6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Trochu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5B4A95C4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Docela ano</w:t>
            </w:r>
          </w:p>
        </w:tc>
        <w:tc>
          <w:tcPr>
            <w:tcW w:w="1261" w:type="dxa"/>
            <w:tcBorders>
              <w:lef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57605D43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Velmi</w:t>
            </w:r>
          </w:p>
        </w:tc>
      </w:tr>
      <w:tr w:rsidR="00FF0C46" w14:paraId="280F5135" w14:textId="77777777">
        <w:tc>
          <w:tcPr>
            <w:tcW w:w="4764" w:type="dxa"/>
            <w:shd w:val="clear" w:color="auto" w:fill="auto"/>
          </w:tcPr>
          <w:p w14:paraId="7DFE27CE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Znalosti židovského dědictví, rituálů a tradic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A4A0E89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261C6B9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B59820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23DE73DB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62F63030" w14:textId="77777777">
        <w:tc>
          <w:tcPr>
            <w:tcW w:w="4764" w:type="dxa"/>
            <w:shd w:val="clear" w:color="auto" w:fill="auto"/>
          </w:tcPr>
          <w:p w14:paraId="6EAB1E04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Znalosti hebrejštiny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5AB6F6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0CDD5DEC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368CD40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0696D1AB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1B18455D" w14:textId="77777777">
        <w:tc>
          <w:tcPr>
            <w:tcW w:w="4764" w:type="dxa"/>
            <w:shd w:val="clear" w:color="auto" w:fill="auto"/>
          </w:tcPr>
          <w:p w14:paraId="19A37B94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Spojení se zemí, lidmi a státem Izrael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FC8A3F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3F466A2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B645CC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2448E22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1361BEE2" w14:textId="77777777">
        <w:tc>
          <w:tcPr>
            <w:tcW w:w="4764" w:type="dxa"/>
            <w:shd w:val="clear" w:color="auto" w:fill="auto"/>
          </w:tcPr>
          <w:p w14:paraId="0D29C2CD" w14:textId="4840BFD2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 xml:space="preserve">Zapojení do místní židovské </w:t>
            </w:r>
            <w:r>
              <w:t>obce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622E6E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5401CB4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3DFE03E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1EAAA3FC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4C1CC995" w14:textId="77777777">
        <w:tc>
          <w:tcPr>
            <w:tcW w:w="4764" w:type="dxa"/>
            <w:shd w:val="clear" w:color="auto" w:fill="auto"/>
          </w:tcPr>
          <w:p w14:paraId="27E4B0C1" w14:textId="770BAD8F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rPr>
                <w:highlight w:val="lightGray"/>
              </w:rPr>
              <w:t>[Nezobraz</w:t>
            </w:r>
            <w:r>
              <w:rPr>
                <w:highlight w:val="lightGray"/>
              </w:rPr>
              <w:t>ujte</w:t>
            </w:r>
            <w:r>
              <w:rPr>
                <w:highlight w:val="lightGray"/>
              </w:rPr>
              <w:t>, pokud Q6=Ne]</w:t>
            </w:r>
            <w:r>
              <w:t xml:space="preserve"> Pocitu pýchy na židovskou identitu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B5DAEF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240ECF5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735159E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7A8B468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41CEB828" w14:textId="77777777">
        <w:tc>
          <w:tcPr>
            <w:tcW w:w="4764" w:type="dxa"/>
            <w:shd w:val="clear" w:color="auto" w:fill="auto"/>
          </w:tcPr>
          <w:p w14:paraId="076E49C0" w14:textId="160E31BA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Pocit</w:t>
            </w:r>
            <w:r w:rsidR="003B3477">
              <w:t>u</w:t>
            </w:r>
            <w:r>
              <w:t xml:space="preserve"> zodpovědnosti postarat se o Židy, kteří to potřebují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D0FFE7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59A1685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02D381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01CD735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576FEFED" w14:textId="77777777">
        <w:tc>
          <w:tcPr>
            <w:tcW w:w="4764" w:type="dxa"/>
            <w:shd w:val="clear" w:color="auto" w:fill="auto"/>
          </w:tcPr>
          <w:p w14:paraId="327BB16C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lastRenderedPageBreak/>
              <w:t>Zvědavost a zájem o život a dědictví židovského národa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E525360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47556D3B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34C44BB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0FF57AA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54786DAF" w14:textId="77777777">
        <w:tc>
          <w:tcPr>
            <w:tcW w:w="4764" w:type="dxa"/>
            <w:shd w:val="clear" w:color="auto" w:fill="auto"/>
          </w:tcPr>
          <w:p w14:paraId="7C542FF6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rPr>
                <w:highlight w:val="lightGray"/>
              </w:rPr>
              <w:t>[Nezobrazujte, pokud Q6=Ne]</w:t>
            </w:r>
            <w:r>
              <w:t xml:space="preserve"> Plány pro zahrnutí židovských zvyklostí do vaší domácnosti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4C0DA8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358CC8C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5007D8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2EDC4CBB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</w:tbl>
    <w:p w14:paraId="2B14C4EB" w14:textId="77777777" w:rsidR="00FF0C46" w:rsidRDefault="00FF0C46">
      <w:pPr>
        <w:pStyle w:val="RCBody"/>
        <w:spacing w:after="0"/>
        <w:ind w:left="720"/>
        <w:rPr>
          <w:rFonts w:hint="eastAsia"/>
        </w:rPr>
      </w:pPr>
    </w:p>
    <w:p w14:paraId="56D325E4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>Do jaké míry přispěla vaše škola k vašemu/vaší...</w:t>
      </w:r>
    </w:p>
    <w:tbl>
      <w:tblPr>
        <w:tblStyle w:val="Mkatabulky"/>
        <w:tblW w:w="9445" w:type="dxa"/>
        <w:tblInd w:w="720" w:type="dxa"/>
        <w:tblLook w:val="04A0" w:firstRow="1" w:lastRow="0" w:firstColumn="1" w:lastColumn="0" w:noHBand="0" w:noVBand="1"/>
      </w:tblPr>
      <w:tblGrid>
        <w:gridCol w:w="4854"/>
        <w:gridCol w:w="1081"/>
        <w:gridCol w:w="972"/>
        <w:gridCol w:w="1278"/>
        <w:gridCol w:w="1260"/>
      </w:tblGrid>
      <w:tr w:rsidR="00FF0C46" w14:paraId="57293A29" w14:textId="77777777">
        <w:tc>
          <w:tcPr>
            <w:tcW w:w="4854" w:type="dxa"/>
            <w:shd w:val="clear" w:color="auto" w:fill="auto"/>
          </w:tcPr>
          <w:p w14:paraId="7D617058" w14:textId="77777777" w:rsidR="00FF0C46" w:rsidRDefault="00FF0C46">
            <w:pPr>
              <w:pStyle w:val="RCBody"/>
              <w:spacing w:after="0"/>
              <w:rPr>
                <w:rFonts w:hint="eastAsia"/>
              </w:rPr>
            </w:pPr>
          </w:p>
        </w:tc>
        <w:tc>
          <w:tcPr>
            <w:tcW w:w="1081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1E1FDBFA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Vůbec ne</w:t>
            </w:r>
          </w:p>
        </w:tc>
        <w:tc>
          <w:tcPr>
            <w:tcW w:w="97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4746D0F9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Trochu</w:t>
            </w:r>
          </w:p>
        </w:tc>
        <w:tc>
          <w:tcPr>
            <w:tcW w:w="127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02CBC16B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Docela ano</w:t>
            </w:r>
          </w:p>
        </w:tc>
        <w:tc>
          <w:tcPr>
            <w:tcW w:w="1260" w:type="dxa"/>
            <w:tcBorders>
              <w:lef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5DC7DAFE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Velmi</w:t>
            </w:r>
          </w:p>
        </w:tc>
      </w:tr>
      <w:tr w:rsidR="00FF0C46" w14:paraId="6AE29171" w14:textId="77777777">
        <w:tc>
          <w:tcPr>
            <w:tcW w:w="4854" w:type="dxa"/>
            <w:shd w:val="clear" w:color="auto" w:fill="auto"/>
          </w:tcPr>
          <w:p w14:paraId="63A91959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Znalost</w:t>
            </w:r>
            <w:r>
              <w:t>i</w:t>
            </w:r>
            <w:r>
              <w:t xml:space="preserve"> židovských textů (např. Tóra, Orální právo)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93E5F1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18D30DE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3C9769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2D75B9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27C7E90F" w14:textId="77777777">
        <w:tc>
          <w:tcPr>
            <w:tcW w:w="4854" w:type="dxa"/>
            <w:shd w:val="clear" w:color="auto" w:fill="auto"/>
          </w:tcPr>
          <w:p w14:paraId="10F27C1D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rPr>
                <w:highlight w:val="lightGray"/>
              </w:rPr>
              <w:t>[Nezobrazujte, pokud Q6=Ne]</w:t>
            </w:r>
            <w:r>
              <w:t xml:space="preserve"> Trávení šabatu jinak než ostatní dny v týdnu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19012E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4F32858E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03A7DA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EF3BDD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04AC58CE" w14:textId="77777777">
        <w:tc>
          <w:tcPr>
            <w:tcW w:w="4854" w:type="dxa"/>
            <w:shd w:val="clear" w:color="auto" w:fill="auto"/>
          </w:tcPr>
          <w:p w14:paraId="3B449E25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Povědomí o současných událostech v Izraeli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273C609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3E8123E2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B4A5C0E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EBA85C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37A5B9EA" w14:textId="77777777">
        <w:tc>
          <w:tcPr>
            <w:tcW w:w="4854" w:type="dxa"/>
            <w:shd w:val="clear" w:color="auto" w:fill="auto"/>
          </w:tcPr>
          <w:p w14:paraId="62D77B06" w14:textId="399659E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 xml:space="preserve">Pochopení historie vaší místní židovské </w:t>
            </w:r>
            <w:r>
              <w:t>obce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F978B1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73C0D3F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479185E0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4C9AAA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44562751" w14:textId="77777777">
        <w:tc>
          <w:tcPr>
            <w:tcW w:w="4854" w:type="dxa"/>
            <w:shd w:val="clear" w:color="auto" w:fill="auto"/>
          </w:tcPr>
          <w:p w14:paraId="6BDA24A4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Rozvoj vůdčích schopností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ABC913B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1F1C3C6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19462F8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49B4942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3E5EE60C" w14:textId="77777777">
        <w:tc>
          <w:tcPr>
            <w:tcW w:w="4854" w:type="dxa"/>
            <w:shd w:val="clear" w:color="auto" w:fill="auto"/>
          </w:tcPr>
          <w:p w14:paraId="382F2D10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Pocit sounáležitosti s vašimi soukmenovci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4E0821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33EBD74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9AE31E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ABD61D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758585A3" w14:textId="77777777">
        <w:tc>
          <w:tcPr>
            <w:tcW w:w="4854" w:type="dxa"/>
            <w:shd w:val="clear" w:color="auto" w:fill="auto"/>
          </w:tcPr>
          <w:p w14:paraId="59AC20A4" w14:textId="5803C8A3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 xml:space="preserve">Dobrovolnická činnost pro židovskou </w:t>
            </w:r>
            <w:r>
              <w:t>obec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B6D1BF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63D63A7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2C8D53A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4CFDE0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698BCFEA" w14:textId="77777777">
        <w:tc>
          <w:tcPr>
            <w:tcW w:w="4854" w:type="dxa"/>
            <w:shd w:val="clear" w:color="auto" w:fill="auto"/>
          </w:tcPr>
          <w:p w14:paraId="1E64A8EA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rPr>
                <w:highlight w:val="lightGray"/>
              </w:rPr>
              <w:t>[Nezobrazujte, pokud Q6=Ne]</w:t>
            </w:r>
            <w:r>
              <w:t xml:space="preserve"> Modlitba v synagoze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6B0E5A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1B675745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68BA17E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5BF5E2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7E45AFE8" w14:textId="77777777">
        <w:tc>
          <w:tcPr>
            <w:tcW w:w="4854" w:type="dxa"/>
            <w:shd w:val="clear" w:color="auto" w:fill="auto"/>
          </w:tcPr>
          <w:p w14:paraId="33B4245E" w14:textId="2434E743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rPr>
                <w:highlight w:val="yellow"/>
              </w:rPr>
              <w:t xml:space="preserve">Znalosti historie </w:t>
            </w:r>
            <w:r>
              <w:rPr>
                <w:highlight w:val="yellow"/>
              </w:rPr>
              <w:t>Ž</w:t>
            </w:r>
            <w:r>
              <w:rPr>
                <w:highlight w:val="yellow"/>
              </w:rPr>
              <w:t>idů v [Země</w:t>
            </w:r>
            <w:r>
              <w:rPr>
                <w:highlight w:val="yellow"/>
              </w:rPr>
              <w:t>]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0E3F44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641E2DB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4CD9A7A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EAC2CF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5E76405D" w14:textId="77777777">
        <w:tc>
          <w:tcPr>
            <w:tcW w:w="4854" w:type="dxa"/>
            <w:shd w:val="clear" w:color="auto" w:fill="auto"/>
          </w:tcPr>
          <w:p w14:paraId="527A4F9E" w14:textId="77777777" w:rsidR="00FF0C46" w:rsidRDefault="00FF6C7C">
            <w:pPr>
              <w:pStyle w:val="RCBody"/>
              <w:spacing w:after="0"/>
              <w:rPr>
                <w:rFonts w:hint="eastAsia"/>
                <w:highlight w:val="yellow"/>
              </w:rPr>
            </w:pPr>
            <w:r>
              <w:rPr>
                <w:highlight w:val="yellow"/>
              </w:rPr>
              <w:t>Pocit hrdosti na to, že jsem Žid v [Země]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94D2F7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61221A7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45DBF83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B88E99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</w:tbl>
    <w:p w14:paraId="799008F2" w14:textId="77777777" w:rsidR="00FF0C46" w:rsidRDefault="00FF0C46">
      <w:pPr>
        <w:pStyle w:val="RCBody"/>
        <w:spacing w:after="0"/>
        <w:rPr>
          <w:rFonts w:hint="eastAsia"/>
        </w:rPr>
      </w:pPr>
    </w:p>
    <w:p w14:paraId="25B431F6" w14:textId="77777777" w:rsidR="00FF0C46" w:rsidRDefault="00FF6C7C">
      <w:pPr>
        <w:pStyle w:val="RCBody"/>
        <w:spacing w:after="0"/>
        <w:rPr>
          <w:rFonts w:hint="eastAsia"/>
          <w:highlight w:val="red"/>
        </w:rPr>
      </w:pPr>
      <w:r>
        <w:rPr>
          <w:shd w:val="clear" w:color="auto" w:fill="F9E0DC"/>
        </w:rPr>
        <w:t>[Pokud Q6=Ne, přeskočte na Q21]</w:t>
      </w:r>
    </w:p>
    <w:p w14:paraId="0CED8290" w14:textId="77777777" w:rsidR="00FF0C46" w:rsidRDefault="00FF0C46">
      <w:pPr>
        <w:pStyle w:val="RCBody"/>
        <w:spacing w:after="0"/>
        <w:rPr>
          <w:rFonts w:hint="eastAsia"/>
        </w:rPr>
      </w:pPr>
    </w:p>
    <w:p w14:paraId="0EB679C6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 xml:space="preserve">Jak </w:t>
      </w:r>
      <w:r>
        <w:t xml:space="preserve">sebevědomě se cítíte ve </w:t>
      </w:r>
      <w:r>
        <w:t>své schopnosti:</w:t>
      </w:r>
    </w:p>
    <w:tbl>
      <w:tblPr>
        <w:tblStyle w:val="TableGrid1"/>
        <w:tblW w:w="9642" w:type="dxa"/>
        <w:tblInd w:w="720" w:type="dxa"/>
        <w:tblLook w:val="04A0" w:firstRow="1" w:lastRow="0" w:firstColumn="1" w:lastColumn="0" w:noHBand="0" w:noVBand="1"/>
      </w:tblPr>
      <w:tblGrid>
        <w:gridCol w:w="4463"/>
        <w:gridCol w:w="1065"/>
        <w:gridCol w:w="895"/>
        <w:gridCol w:w="1118"/>
        <w:gridCol w:w="840"/>
        <w:gridCol w:w="1261"/>
      </w:tblGrid>
      <w:tr w:rsidR="00FF0C46" w14:paraId="4068E234" w14:textId="77777777">
        <w:tc>
          <w:tcPr>
            <w:tcW w:w="4505" w:type="dxa"/>
            <w:shd w:val="clear" w:color="auto" w:fill="auto"/>
          </w:tcPr>
          <w:p w14:paraId="096A61E5" w14:textId="77777777" w:rsidR="00FF0C46" w:rsidRDefault="00FF0C46">
            <w:pPr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70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513A542C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Vůbec ne</w:t>
            </w:r>
          </w:p>
        </w:tc>
        <w:tc>
          <w:tcPr>
            <w:tcW w:w="84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45BC0ED9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Trochu</w:t>
            </w:r>
          </w:p>
        </w:tc>
        <w:tc>
          <w:tcPr>
            <w:tcW w:w="112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5A928621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Docela ano</w:t>
            </w:r>
          </w:p>
        </w:tc>
        <w:tc>
          <w:tcPr>
            <w:tcW w:w="84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42307E06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Velmi</w:t>
            </w:r>
          </w:p>
        </w:tc>
        <w:tc>
          <w:tcPr>
            <w:tcW w:w="1262" w:type="dxa"/>
            <w:tcBorders>
              <w:left w:val="single" w:sz="4" w:space="0" w:color="FFFFFF"/>
            </w:tcBorders>
            <w:shd w:val="clear" w:color="auto" w:fill="E56A54" w:themeFill="accent3"/>
            <w:vAlign w:val="center"/>
          </w:tcPr>
          <w:p w14:paraId="595F8472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Není relevantní</w:t>
            </w:r>
          </w:p>
        </w:tc>
      </w:tr>
      <w:tr w:rsidR="00FF0C46" w14:paraId="6F506BD0" w14:textId="77777777">
        <w:tc>
          <w:tcPr>
            <w:tcW w:w="4505" w:type="dxa"/>
            <w:shd w:val="clear" w:color="auto" w:fill="auto"/>
          </w:tcPr>
          <w:p w14:paraId="12BAC819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 xml:space="preserve">Popovídat si trochu s lidmi hebrejsky 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229B2D71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362B1108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2D39369A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06F06B7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62" w:type="dxa"/>
            <w:shd w:val="clear" w:color="auto" w:fill="auto"/>
          </w:tcPr>
          <w:p w14:paraId="5058876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6DEEC731" w14:textId="77777777">
        <w:tc>
          <w:tcPr>
            <w:tcW w:w="4505" w:type="dxa"/>
            <w:shd w:val="clear" w:color="auto" w:fill="auto"/>
          </w:tcPr>
          <w:p w14:paraId="7B44F721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Mluvit hebrejsky, když jsem ve třídě požádán/a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1FC9B4D6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182B355C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4CAAC61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4E7D4421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62" w:type="dxa"/>
            <w:shd w:val="clear" w:color="auto" w:fill="auto"/>
          </w:tcPr>
          <w:p w14:paraId="36AB8A8B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42FA3D36" w14:textId="77777777">
        <w:tc>
          <w:tcPr>
            <w:tcW w:w="4505" w:type="dxa"/>
            <w:shd w:val="clear" w:color="auto" w:fill="auto"/>
          </w:tcPr>
          <w:p w14:paraId="7C5C94B0" w14:textId="1C98CB36" w:rsidR="00FF0C46" w:rsidRDefault="00FF6C7C">
            <w:r>
              <w:t>Por</w:t>
            </w:r>
            <w:r>
              <w:t>ozumění filmům/televizním pořadům v hebrejštině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06C127B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3B1E449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133B3BC4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627083E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62" w:type="dxa"/>
            <w:shd w:val="clear" w:color="auto" w:fill="auto"/>
          </w:tcPr>
          <w:p w14:paraId="1181FE0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410F56CA" w14:textId="77777777">
        <w:tc>
          <w:tcPr>
            <w:tcW w:w="4505" w:type="dxa"/>
            <w:shd w:val="clear" w:color="auto" w:fill="auto"/>
          </w:tcPr>
          <w:p w14:paraId="150B1A16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 xml:space="preserve">Recitování neznámého textu z knihy </w:t>
            </w:r>
            <w:proofErr w:type="spellStart"/>
            <w:r>
              <w:rPr>
                <w:i/>
                <w:iCs/>
                <w:szCs w:val="22"/>
              </w:rPr>
              <w:t>sidur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65F46CD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6CFFA248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260196E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2605C673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62" w:type="dxa"/>
            <w:shd w:val="clear" w:color="auto" w:fill="auto"/>
          </w:tcPr>
          <w:p w14:paraId="469AF0A9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774CE058" w14:textId="77777777">
        <w:tc>
          <w:tcPr>
            <w:tcW w:w="4505" w:type="dxa"/>
            <w:shd w:val="clear" w:color="auto" w:fill="auto"/>
          </w:tcPr>
          <w:p w14:paraId="04816398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Vedení modlitby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72D67A6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2921FC56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17DA371A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29809B57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62" w:type="dxa"/>
            <w:shd w:val="clear" w:color="auto" w:fill="auto"/>
          </w:tcPr>
          <w:p w14:paraId="45D4299A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484504E2" w14:textId="77777777">
        <w:tc>
          <w:tcPr>
            <w:tcW w:w="4505" w:type="dxa"/>
            <w:shd w:val="clear" w:color="auto" w:fill="auto"/>
          </w:tcPr>
          <w:p w14:paraId="5B478348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Veřejné</w:t>
            </w:r>
            <w:r>
              <w:t>ho</w:t>
            </w:r>
            <w:r>
              <w:t xml:space="preserve"> čtení z Tóry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61844FF9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2BFCF619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2279F37A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3B7E535B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62" w:type="dxa"/>
            <w:shd w:val="clear" w:color="auto" w:fill="auto"/>
          </w:tcPr>
          <w:p w14:paraId="7850A13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011B17AA" w14:textId="77777777">
        <w:tc>
          <w:tcPr>
            <w:tcW w:w="4505" w:type="dxa"/>
            <w:shd w:val="clear" w:color="auto" w:fill="auto"/>
          </w:tcPr>
          <w:p w14:paraId="1AD9268C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Čtení Tóry nezávisle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17A89789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39CA31F8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1CEBD0B6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1DB292E3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62" w:type="dxa"/>
            <w:shd w:val="clear" w:color="auto" w:fill="auto"/>
          </w:tcPr>
          <w:p w14:paraId="66B9CDDA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7B6C820C" w14:textId="77777777">
        <w:tc>
          <w:tcPr>
            <w:tcW w:w="4505" w:type="dxa"/>
            <w:shd w:val="clear" w:color="auto" w:fill="auto"/>
          </w:tcPr>
          <w:p w14:paraId="076784B7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Lepší porozumění izraelským aktuálním zprávám nebo literatuře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295B1D8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27896AA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5DCC4764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14:paraId="00DB9F8F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262" w:type="dxa"/>
            <w:shd w:val="clear" w:color="auto" w:fill="auto"/>
          </w:tcPr>
          <w:p w14:paraId="0484F30A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</w:tbl>
    <w:p w14:paraId="0CC613A3" w14:textId="77777777" w:rsidR="00FF0C46" w:rsidRDefault="00FF0C46">
      <w:pPr>
        <w:pStyle w:val="RCBody"/>
        <w:spacing w:after="0"/>
        <w:ind w:left="720"/>
        <w:rPr>
          <w:rFonts w:hint="eastAsia"/>
        </w:rPr>
      </w:pPr>
    </w:p>
    <w:p w14:paraId="25EBFF73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>Do jaké míry byste popsali Izrael jako...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405"/>
        <w:gridCol w:w="1086"/>
        <w:gridCol w:w="1086"/>
        <w:gridCol w:w="1121"/>
        <w:gridCol w:w="1104"/>
      </w:tblGrid>
      <w:tr w:rsidR="00FF0C46" w14:paraId="4E2A078A" w14:textId="77777777">
        <w:tc>
          <w:tcPr>
            <w:tcW w:w="4405" w:type="dxa"/>
            <w:shd w:val="clear" w:color="auto" w:fill="auto"/>
          </w:tcPr>
          <w:p w14:paraId="69B3B132" w14:textId="77777777" w:rsidR="00FF0C46" w:rsidRDefault="00FF0C46">
            <w:pPr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2DA1C3E0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Vůbec ne</w:t>
            </w:r>
          </w:p>
        </w:tc>
        <w:tc>
          <w:tcPr>
            <w:tcW w:w="1086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31E433C1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Trochu</w:t>
            </w:r>
          </w:p>
        </w:tc>
        <w:tc>
          <w:tcPr>
            <w:tcW w:w="112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1AA2429D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Docela ano</w:t>
            </w:r>
          </w:p>
        </w:tc>
        <w:tc>
          <w:tcPr>
            <w:tcW w:w="110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5DE25028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Velmi</w:t>
            </w:r>
          </w:p>
        </w:tc>
      </w:tr>
      <w:tr w:rsidR="00FF0C46" w14:paraId="49CE09A6" w14:textId="77777777">
        <w:tc>
          <w:tcPr>
            <w:tcW w:w="4405" w:type="dxa"/>
            <w:shd w:val="clear" w:color="auto" w:fill="auto"/>
          </w:tcPr>
          <w:p w14:paraId="3D702062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lastRenderedPageBreak/>
              <w:t>Spirituální centrum pro Židy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119734FC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70D851C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35C736C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368C921C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06D9EFCE" w14:textId="77777777">
        <w:tc>
          <w:tcPr>
            <w:tcW w:w="4405" w:type="dxa"/>
            <w:shd w:val="clear" w:color="auto" w:fill="auto"/>
          </w:tcPr>
          <w:p w14:paraId="0054F81B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Nebezpečné místo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56BECC45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70AF5033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10A4BAA7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1A99518B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72F139A5" w14:textId="77777777">
        <w:tc>
          <w:tcPr>
            <w:tcW w:w="4405" w:type="dxa"/>
            <w:shd w:val="clear" w:color="auto" w:fill="auto"/>
          </w:tcPr>
          <w:p w14:paraId="71D16F0D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Místo, kde se cítím v bezpečí před anti-semitismem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0A9E2EE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717AEE78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141B7086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7BB8932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6B2BBE1D" w14:textId="77777777">
        <w:tc>
          <w:tcPr>
            <w:tcW w:w="4405" w:type="dxa"/>
            <w:shd w:val="clear" w:color="auto" w:fill="auto"/>
          </w:tcPr>
          <w:p w14:paraId="2B3D5512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Místo pro studium židovské identity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6AF55D31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62050FD8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773DB2CC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15013A71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1B8A1BF1" w14:textId="77777777">
        <w:tc>
          <w:tcPr>
            <w:tcW w:w="4405" w:type="dxa"/>
            <w:shd w:val="clear" w:color="auto" w:fill="auto"/>
          </w:tcPr>
          <w:p w14:paraId="0829602A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Místo, kde je s minoritami zacházeno neférově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365AE807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588413E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5DFD84E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61E14E6A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09D436B6" w14:textId="77777777">
        <w:tc>
          <w:tcPr>
            <w:tcW w:w="4405" w:type="dxa"/>
            <w:shd w:val="clear" w:color="auto" w:fill="auto"/>
          </w:tcPr>
          <w:p w14:paraId="1C5EA174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 xml:space="preserve">Země Bohem </w:t>
            </w:r>
            <w:r>
              <w:t>zaslíbená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75649BC1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2FB8394B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497AC797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0647C16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2857D264" w14:textId="77777777">
        <w:tc>
          <w:tcPr>
            <w:tcW w:w="4405" w:type="dxa"/>
            <w:shd w:val="clear" w:color="auto" w:fill="auto"/>
          </w:tcPr>
          <w:p w14:paraId="2D439BDE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Atraktivní prázdninová destinace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15BF4C86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66E75EFC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5533CD2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3F512DD3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7A0EBF59" w14:textId="77777777">
        <w:tc>
          <w:tcPr>
            <w:tcW w:w="4405" w:type="dxa"/>
            <w:shd w:val="clear" w:color="auto" w:fill="auto"/>
          </w:tcPr>
          <w:p w14:paraId="4C2F1EE5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Domov židovského národa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46C1057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75FC857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739A20F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7AF0919A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7A05DB86" w14:textId="77777777">
        <w:tc>
          <w:tcPr>
            <w:tcW w:w="4405" w:type="dxa"/>
            <w:shd w:val="clear" w:color="auto" w:fill="auto"/>
          </w:tcPr>
          <w:p w14:paraId="22CFA3A8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Místo, kde lidé nejsou tak přátelští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12C63448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58D0763C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5054D1F5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61078F0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</w:tbl>
    <w:p w14:paraId="4DC38C6E" w14:textId="77777777" w:rsidR="00FF0C46" w:rsidRDefault="00FF0C46">
      <w:pPr>
        <w:pStyle w:val="RCBody"/>
        <w:spacing w:after="0"/>
        <w:rPr>
          <w:rFonts w:hint="eastAsia"/>
        </w:rPr>
      </w:pPr>
    </w:p>
    <w:p w14:paraId="61EF2F67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rPr>
          <w:highlight w:val="lightGray"/>
        </w:rPr>
        <w:t xml:space="preserve">[Zobrazit pouze pro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Do jaké míry byste považovali </w:t>
      </w:r>
      <w:r>
        <w:rPr>
          <w:b/>
          <w:bCs/>
        </w:rPr>
        <w:t>Francii</w:t>
      </w:r>
      <w:r>
        <w:t xml:space="preserve"> za…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405"/>
        <w:gridCol w:w="1086"/>
        <w:gridCol w:w="1086"/>
        <w:gridCol w:w="1121"/>
        <w:gridCol w:w="1104"/>
      </w:tblGrid>
      <w:tr w:rsidR="00FF0C46" w14:paraId="6D8E7052" w14:textId="77777777">
        <w:tc>
          <w:tcPr>
            <w:tcW w:w="4405" w:type="dxa"/>
            <w:shd w:val="clear" w:color="auto" w:fill="auto"/>
          </w:tcPr>
          <w:p w14:paraId="2FFA5B49" w14:textId="77777777" w:rsidR="00FF0C46" w:rsidRDefault="00FF0C46">
            <w:pPr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328CC355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Vůbec ne</w:t>
            </w:r>
          </w:p>
        </w:tc>
        <w:tc>
          <w:tcPr>
            <w:tcW w:w="1086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5D2E561D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Trochu</w:t>
            </w:r>
          </w:p>
        </w:tc>
        <w:tc>
          <w:tcPr>
            <w:tcW w:w="112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55AA8641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Docela ano</w:t>
            </w:r>
          </w:p>
        </w:tc>
        <w:tc>
          <w:tcPr>
            <w:tcW w:w="110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09ED3ECA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Velmi</w:t>
            </w:r>
          </w:p>
        </w:tc>
      </w:tr>
      <w:tr w:rsidR="00FF0C46" w14:paraId="74EF618B" w14:textId="77777777">
        <w:tc>
          <w:tcPr>
            <w:tcW w:w="4405" w:type="dxa"/>
            <w:shd w:val="clear" w:color="auto" w:fill="auto"/>
          </w:tcPr>
          <w:p w14:paraId="0C77E8B0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 xml:space="preserve">Spirituální </w:t>
            </w:r>
            <w:r>
              <w:t>centrum pro Židy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6F2654D1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2C90CE9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4A512EDF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2780029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20279A5F" w14:textId="77777777">
        <w:tc>
          <w:tcPr>
            <w:tcW w:w="4405" w:type="dxa"/>
            <w:shd w:val="clear" w:color="auto" w:fill="auto"/>
          </w:tcPr>
          <w:p w14:paraId="1E7E0EC7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Nebezpečné místo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6509B6B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40B477A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6660343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13BEF77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5C9D57D9" w14:textId="77777777">
        <w:tc>
          <w:tcPr>
            <w:tcW w:w="4405" w:type="dxa"/>
            <w:shd w:val="clear" w:color="auto" w:fill="auto"/>
          </w:tcPr>
          <w:p w14:paraId="2A59ECB4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Místo, kde se cítím v bezpečí před anti-semitismem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56DA8616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1856EBE3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59A41A89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079AE705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7D846C7F" w14:textId="77777777">
        <w:tc>
          <w:tcPr>
            <w:tcW w:w="4405" w:type="dxa"/>
            <w:shd w:val="clear" w:color="auto" w:fill="auto"/>
          </w:tcPr>
          <w:p w14:paraId="1B40000B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Místo pro studium židovské identity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014E622B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3718B9A1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4A961D3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7BEAE5F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09CF5DC9" w14:textId="77777777">
        <w:tc>
          <w:tcPr>
            <w:tcW w:w="4405" w:type="dxa"/>
            <w:shd w:val="clear" w:color="auto" w:fill="auto"/>
          </w:tcPr>
          <w:p w14:paraId="5C434071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Místo, kde je s minoritami zacházeno neférově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1B0C1614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39B7CDB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5B5CA8A5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0CBEABB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1AFCDDA3" w14:textId="77777777">
        <w:tc>
          <w:tcPr>
            <w:tcW w:w="4405" w:type="dxa"/>
            <w:shd w:val="clear" w:color="auto" w:fill="auto"/>
          </w:tcPr>
          <w:p w14:paraId="734D9F9D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Atraktivní prázdninová destinace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03F141B3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597226A6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0B41981B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6E750990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79B3B497" w14:textId="77777777">
        <w:tc>
          <w:tcPr>
            <w:tcW w:w="4405" w:type="dxa"/>
            <w:shd w:val="clear" w:color="auto" w:fill="auto"/>
          </w:tcPr>
          <w:p w14:paraId="71CF87A9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 xml:space="preserve">Místo, kde lidé </w:t>
            </w:r>
            <w:r>
              <w:t>nejsou tak přátelští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4194493E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70CAAA4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29F2A4E8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5CAD26BB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</w:tbl>
    <w:p w14:paraId="7E23EAD4" w14:textId="77777777" w:rsidR="00FF0C46" w:rsidRDefault="00FF0C46">
      <w:pPr>
        <w:pStyle w:val="RCBody"/>
        <w:spacing w:after="0"/>
        <w:rPr>
          <w:rFonts w:hint="eastAsia"/>
        </w:rPr>
      </w:pPr>
    </w:p>
    <w:p w14:paraId="42F4CF76" w14:textId="2CB8903D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rPr>
          <w:highlight w:val="lightGray"/>
        </w:rPr>
        <w:t xml:space="preserve">[Zobrazit pouze </w:t>
      </w:r>
      <w:r>
        <w:rPr>
          <w:highlight w:val="lightGray"/>
        </w:rPr>
        <w:t xml:space="preserve">pro 11. </w:t>
      </w:r>
      <w:r>
        <w:rPr>
          <w:highlight w:val="lightGray"/>
        </w:rPr>
        <w:t>ročník</w:t>
      </w:r>
      <w:r>
        <w:rPr>
          <w:highlight w:val="lightGray"/>
        </w:rPr>
        <w:t>]</w:t>
      </w:r>
      <w:r>
        <w:t xml:space="preserve"> Jak důležité </w:t>
      </w:r>
      <w:r>
        <w:t>je každá z níže uvedených skutečností pro vás osobně ve vašem životě?</w:t>
      </w:r>
    </w:p>
    <w:tbl>
      <w:tblPr>
        <w:tblStyle w:val="TableGrid1"/>
        <w:tblW w:w="8275" w:type="dxa"/>
        <w:tblInd w:w="720" w:type="dxa"/>
        <w:tblLook w:val="04A0" w:firstRow="1" w:lastRow="0" w:firstColumn="1" w:lastColumn="0" w:noHBand="0" w:noVBand="1"/>
      </w:tblPr>
      <w:tblGrid>
        <w:gridCol w:w="3421"/>
        <w:gridCol w:w="1087"/>
        <w:gridCol w:w="1085"/>
        <w:gridCol w:w="1122"/>
        <w:gridCol w:w="1560"/>
      </w:tblGrid>
      <w:tr w:rsidR="00FF0C46" w14:paraId="6300D09C" w14:textId="77777777">
        <w:tc>
          <w:tcPr>
            <w:tcW w:w="3421" w:type="dxa"/>
            <w:shd w:val="clear" w:color="auto" w:fill="auto"/>
          </w:tcPr>
          <w:p w14:paraId="44C7B2DD" w14:textId="77777777" w:rsidR="00FF0C46" w:rsidRDefault="00FF0C46">
            <w:pPr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7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3C25AFB0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Vůbec ne</w:t>
            </w:r>
          </w:p>
        </w:tc>
        <w:tc>
          <w:tcPr>
            <w:tcW w:w="1085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0CD1BFE4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Trochu</w:t>
            </w:r>
          </w:p>
        </w:tc>
        <w:tc>
          <w:tcPr>
            <w:tcW w:w="112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65BB5635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Docela ano</w:t>
            </w:r>
          </w:p>
        </w:tc>
        <w:tc>
          <w:tcPr>
            <w:tcW w:w="156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5EE71AED" w14:textId="77777777" w:rsidR="00FF0C46" w:rsidRDefault="00FF6C7C">
            <w:pPr>
              <w:jc w:val="center"/>
              <w:rPr>
                <w:rFonts w:eastAsiaTheme="minorEastAsia" w:cstheme="minorBidi" w:hint="eastAsia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Velmi</w:t>
            </w:r>
          </w:p>
        </w:tc>
      </w:tr>
      <w:tr w:rsidR="00FF0C46" w14:paraId="1B451827" w14:textId="77777777">
        <w:tc>
          <w:tcPr>
            <w:tcW w:w="3421" w:type="dxa"/>
            <w:shd w:val="clear" w:color="auto" w:fill="auto"/>
          </w:tcPr>
          <w:p w14:paraId="314FDAB2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To, že je člověk Židem.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F85B953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28239D1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794F33F4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E891059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2EE640E0" w14:textId="77777777">
        <w:tc>
          <w:tcPr>
            <w:tcW w:w="3421" w:type="dxa"/>
            <w:shd w:val="clear" w:color="auto" w:fill="auto"/>
          </w:tcPr>
          <w:p w14:paraId="44BC4059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 xml:space="preserve">To, že má člověk partnerský vztah s Židem/Židovkou 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4FD684F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0897473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2E94ACE7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8B9E72C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6266F921" w14:textId="77777777">
        <w:tc>
          <w:tcPr>
            <w:tcW w:w="3421" w:type="dxa"/>
            <w:shd w:val="clear" w:color="auto" w:fill="auto"/>
          </w:tcPr>
          <w:p w14:paraId="5253AC90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To, že člověk uzavře sňatek s Židem/Židovkou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F0FEC5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50EA0817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3D452F66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2383C1D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  <w:tr w:rsidR="00FF0C46" w14:paraId="76C634AD" w14:textId="77777777">
        <w:tc>
          <w:tcPr>
            <w:tcW w:w="3421" w:type="dxa"/>
            <w:shd w:val="clear" w:color="auto" w:fill="auto"/>
          </w:tcPr>
          <w:p w14:paraId="2370439A" w14:textId="77777777" w:rsidR="00FF0C46" w:rsidRDefault="00FF6C7C">
            <w:pPr>
              <w:rPr>
                <w:rFonts w:eastAsiaTheme="minorEastAsia" w:cstheme="minorBidi" w:hint="eastAsia"/>
                <w:szCs w:val="22"/>
              </w:rPr>
            </w:pPr>
            <w:r>
              <w:t>To, že člověk vychovává děti jako Židy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4DE31E8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7B2D4547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12C7B73F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2CDA882" w14:textId="77777777" w:rsidR="00FF0C46" w:rsidRDefault="00FF0C46">
            <w:pPr>
              <w:numPr>
                <w:ilvl w:val="0"/>
                <w:numId w:val="2"/>
              </w:numPr>
              <w:jc w:val="center"/>
              <w:rPr>
                <w:rFonts w:eastAsiaTheme="minorEastAsia" w:cstheme="minorBidi" w:hint="eastAsia"/>
                <w:szCs w:val="22"/>
              </w:rPr>
            </w:pPr>
          </w:p>
        </w:tc>
      </w:tr>
    </w:tbl>
    <w:p w14:paraId="2CDFCC8E" w14:textId="77777777" w:rsidR="00FF0C46" w:rsidRDefault="00FF0C46">
      <w:pPr>
        <w:pStyle w:val="RCBody"/>
        <w:spacing w:after="0"/>
        <w:rPr>
          <w:rFonts w:hint="eastAsia"/>
        </w:rPr>
      </w:pPr>
    </w:p>
    <w:p w14:paraId="20B7393B" w14:textId="3F8241C9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rPr>
          <w:highlight w:val="lightGray"/>
        </w:rPr>
        <w:t xml:space="preserve">[Zobrazit pouze </w:t>
      </w:r>
      <w:r>
        <w:rPr>
          <w:highlight w:val="lightGray"/>
        </w:rPr>
        <w:t xml:space="preserve">pro 11. </w:t>
      </w:r>
      <w:r>
        <w:rPr>
          <w:highlight w:val="lightGray"/>
        </w:rPr>
        <w:t>ročník</w:t>
      </w:r>
      <w:r>
        <w:rPr>
          <w:highlight w:val="lightGray"/>
        </w:rPr>
        <w:t>]</w:t>
      </w:r>
      <w:r>
        <w:t xml:space="preserve"> Jak </w:t>
      </w:r>
      <w:r>
        <w:t>si představujete váš život během příštích 10 let? Jaká je pravděpodobnost, že budete dělat nebo budete mít za sebou zkušenost s následujícími aktivitami?</w:t>
      </w:r>
    </w:p>
    <w:tbl>
      <w:tblPr>
        <w:tblStyle w:val="Mkatabulky"/>
        <w:tblW w:w="8923" w:type="dxa"/>
        <w:tblInd w:w="720" w:type="dxa"/>
        <w:tblLook w:val="04A0" w:firstRow="1" w:lastRow="0" w:firstColumn="1" w:lastColumn="0" w:noHBand="0" w:noVBand="1"/>
      </w:tblPr>
      <w:tblGrid>
        <w:gridCol w:w="3271"/>
        <w:gridCol w:w="1884"/>
        <w:gridCol w:w="1884"/>
        <w:gridCol w:w="1884"/>
      </w:tblGrid>
      <w:tr w:rsidR="00FF0C46" w14:paraId="4ED33C27" w14:textId="77777777">
        <w:tc>
          <w:tcPr>
            <w:tcW w:w="3496" w:type="dxa"/>
            <w:shd w:val="clear" w:color="auto" w:fill="auto"/>
          </w:tcPr>
          <w:p w14:paraId="301B5783" w14:textId="77777777" w:rsidR="00FF0C46" w:rsidRDefault="00FF0C46">
            <w:pPr>
              <w:pStyle w:val="RCBody"/>
              <w:spacing w:after="0"/>
              <w:rPr>
                <w:rFonts w:hint="eastAsia"/>
              </w:rPr>
            </w:pPr>
          </w:p>
        </w:tc>
        <w:tc>
          <w:tcPr>
            <w:tcW w:w="1808" w:type="dxa"/>
            <w:tcBorders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23F91695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Nízká pravděpodobnost</w:t>
            </w:r>
          </w:p>
        </w:tc>
        <w:tc>
          <w:tcPr>
            <w:tcW w:w="181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25E40B60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Střední pravděpodobnost</w:t>
            </w:r>
          </w:p>
        </w:tc>
        <w:tc>
          <w:tcPr>
            <w:tcW w:w="1808" w:type="dxa"/>
            <w:tcBorders>
              <w:left w:val="single" w:sz="4" w:space="0" w:color="FFFFFF"/>
            </w:tcBorders>
            <w:shd w:val="clear" w:color="auto" w:fill="007A72" w:themeFill="accent2" w:themeFillShade="BF"/>
            <w:vAlign w:val="center"/>
          </w:tcPr>
          <w:p w14:paraId="38953306" w14:textId="77777777" w:rsidR="00FF0C46" w:rsidRDefault="00FF6C7C">
            <w:pPr>
              <w:pStyle w:val="RCBody"/>
              <w:spacing w:after="0"/>
              <w:jc w:val="center"/>
              <w:rPr>
                <w:rFonts w:hint="eastAsia"/>
                <w:color w:val="FFFFFF" w:themeColor="background1"/>
              </w:rPr>
            </w:pPr>
            <w:r>
              <w:rPr>
                <w:color w:val="FFFFFF" w:themeColor="background1"/>
              </w:rPr>
              <w:t>Vysoká pravděpodobnost</w:t>
            </w:r>
          </w:p>
        </w:tc>
      </w:tr>
      <w:tr w:rsidR="00FF0C46" w14:paraId="07967B34" w14:textId="77777777">
        <w:tc>
          <w:tcPr>
            <w:tcW w:w="3496" w:type="dxa"/>
            <w:shd w:val="clear" w:color="auto" w:fill="auto"/>
          </w:tcPr>
          <w:p w14:paraId="18B78F3E" w14:textId="03229CC2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lastRenderedPageBreak/>
              <w:t xml:space="preserve">Dobrovolnická aktivní činnost pro židovskou </w:t>
            </w:r>
            <w:r>
              <w:t>obec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54FF06A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6AF194C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66A504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4797C0FF" w14:textId="77777777">
        <w:tc>
          <w:tcPr>
            <w:tcW w:w="3496" w:type="dxa"/>
            <w:shd w:val="clear" w:color="auto" w:fill="auto"/>
          </w:tcPr>
          <w:p w14:paraId="33013157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Návštěva Izraele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4FCE99F7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3F57DE2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BEB292F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1CACA0C6" w14:textId="77777777">
        <w:tc>
          <w:tcPr>
            <w:tcW w:w="3496" w:type="dxa"/>
            <w:shd w:val="clear" w:color="auto" w:fill="auto"/>
          </w:tcPr>
          <w:p w14:paraId="23D3D712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 xml:space="preserve">Účast na aktivitách a/nebo </w:t>
            </w:r>
            <w:r>
              <w:t>boho</w:t>
            </w:r>
            <w:r>
              <w:t>službách v synagoze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10EE9E9D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D47B50B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2F92FD4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3E9FDA15" w14:textId="77777777">
        <w:tc>
          <w:tcPr>
            <w:tcW w:w="3496" w:type="dxa"/>
            <w:shd w:val="clear" w:color="auto" w:fill="auto"/>
          </w:tcPr>
          <w:p w14:paraId="25A08DB8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Darování peněz místní židovské organizaci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1B6991C1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C095EA6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E80CF5C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  <w:tr w:rsidR="00FF0C46" w14:paraId="4997D943" w14:textId="77777777">
        <w:tc>
          <w:tcPr>
            <w:tcW w:w="3496" w:type="dxa"/>
            <w:shd w:val="clear" w:color="auto" w:fill="auto"/>
          </w:tcPr>
          <w:p w14:paraId="157E336B" w14:textId="77777777" w:rsidR="00FF0C46" w:rsidRDefault="00FF6C7C">
            <w:pPr>
              <w:pStyle w:val="RCBody"/>
              <w:spacing w:after="0"/>
              <w:rPr>
                <w:rFonts w:hint="eastAsia"/>
              </w:rPr>
            </w:pPr>
            <w:r>
              <w:t>Bydlení v Izraeli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58756E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41DBD40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3F21838" w14:textId="77777777" w:rsidR="00FF0C46" w:rsidRDefault="00FF0C46">
            <w:pPr>
              <w:pStyle w:val="RCBody"/>
              <w:numPr>
                <w:ilvl w:val="0"/>
                <w:numId w:val="2"/>
              </w:numPr>
              <w:spacing w:after="0"/>
              <w:jc w:val="center"/>
              <w:rPr>
                <w:rFonts w:hint="eastAsia"/>
              </w:rPr>
            </w:pPr>
          </w:p>
        </w:tc>
      </w:tr>
    </w:tbl>
    <w:p w14:paraId="6176ACAA" w14:textId="77777777" w:rsidR="00FF0C46" w:rsidRDefault="00FF0C46">
      <w:pPr>
        <w:pStyle w:val="RCBody"/>
        <w:spacing w:after="0"/>
        <w:ind w:left="720"/>
        <w:rPr>
          <w:rFonts w:hint="eastAsia"/>
        </w:rPr>
      </w:pPr>
    </w:p>
    <w:p w14:paraId="20CAE0FC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>Uveďte prosím své pohlaví:</w:t>
      </w:r>
    </w:p>
    <w:p w14:paraId="2225D441" w14:textId="77777777" w:rsidR="00FF0C46" w:rsidRDefault="00FF6C7C">
      <w:pPr>
        <w:pStyle w:val="RCBody"/>
        <w:numPr>
          <w:ilvl w:val="0"/>
          <w:numId w:val="4"/>
        </w:numPr>
        <w:spacing w:after="0"/>
        <w:rPr>
          <w:rFonts w:hint="eastAsia"/>
        </w:rPr>
      </w:pPr>
      <w:r>
        <w:t>Muž</w:t>
      </w:r>
    </w:p>
    <w:p w14:paraId="204C77A4" w14:textId="77777777" w:rsidR="00FF0C46" w:rsidRDefault="00FF6C7C">
      <w:pPr>
        <w:pStyle w:val="RCBody"/>
        <w:numPr>
          <w:ilvl w:val="0"/>
          <w:numId w:val="4"/>
        </w:numPr>
        <w:spacing w:after="0"/>
        <w:rPr>
          <w:rFonts w:hint="eastAsia"/>
        </w:rPr>
      </w:pPr>
      <w:r>
        <w:t>Žena</w:t>
      </w:r>
    </w:p>
    <w:p w14:paraId="309680A2" w14:textId="77777777" w:rsidR="00FF0C46" w:rsidRDefault="00FF6C7C">
      <w:pPr>
        <w:pStyle w:val="RCBody"/>
        <w:numPr>
          <w:ilvl w:val="0"/>
          <w:numId w:val="4"/>
        </w:numPr>
        <w:spacing w:after="0"/>
        <w:rPr>
          <w:rFonts w:hint="eastAsia"/>
        </w:rPr>
      </w:pPr>
      <w:r>
        <w:rPr>
          <w:highlight w:val="lightGray"/>
        </w:rPr>
        <w:t xml:space="preserve">[Nezobrazovat pro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Jiné: ______________________</w:t>
      </w:r>
    </w:p>
    <w:p w14:paraId="18D18738" w14:textId="77777777" w:rsidR="00FF0C46" w:rsidRDefault="00FF0C46">
      <w:pPr>
        <w:pStyle w:val="RCBody"/>
        <w:spacing w:after="0"/>
        <w:ind w:left="720"/>
        <w:rPr>
          <w:rFonts w:hint="eastAsia"/>
        </w:rPr>
      </w:pPr>
    </w:p>
    <w:p w14:paraId="393D23F2" w14:textId="77777777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>Zadejte prosím své datum narození:</w:t>
      </w:r>
    </w:p>
    <w:p w14:paraId="7998C205" w14:textId="61E45EB2" w:rsidR="00FF0C46" w:rsidRDefault="00FF6C7C">
      <w:pPr>
        <w:pStyle w:val="RCBody"/>
        <w:spacing w:after="0"/>
        <w:ind w:left="720"/>
        <w:rPr>
          <w:rFonts w:hint="eastAsia"/>
        </w:rPr>
      </w:pPr>
      <w:r>
        <w:t>Den: [</w:t>
      </w:r>
      <w:r>
        <w:t xml:space="preserve">Rozbalovací </w:t>
      </w:r>
      <w:r>
        <w:t>nabídka</w:t>
      </w:r>
      <w:r>
        <w:t xml:space="preserve"> </w:t>
      </w:r>
      <w:r>
        <w:t>od 1 do 31]</w:t>
      </w:r>
    </w:p>
    <w:p w14:paraId="7458221D" w14:textId="77777777" w:rsidR="00FF0C46" w:rsidRDefault="00FF6C7C">
      <w:pPr>
        <w:pStyle w:val="RCBody"/>
        <w:spacing w:after="0"/>
        <w:ind w:left="720"/>
        <w:rPr>
          <w:rFonts w:hint="eastAsia"/>
        </w:rPr>
      </w:pPr>
      <w:r>
        <w:t>Měsíc: [Rozbalovací nabídka leden, únor, březen, duben, květen, červen, červenec, srpen, září, říjen, listopad, prosinec]</w:t>
      </w:r>
    </w:p>
    <w:p w14:paraId="7421ACBE" w14:textId="77777777" w:rsidR="00FF0C46" w:rsidRDefault="00FF6C7C">
      <w:pPr>
        <w:pStyle w:val="RCBody"/>
        <w:spacing w:after="0"/>
        <w:ind w:left="720"/>
        <w:rPr>
          <w:rFonts w:hint="eastAsia"/>
        </w:rPr>
      </w:pPr>
      <w:r>
        <w:t>Rok: [Rozbalovací nabídka od 2000 do 2011]</w:t>
      </w:r>
      <w:bookmarkStart w:id="1" w:name="_Hlk50286318"/>
      <w:bookmarkEnd w:id="1"/>
    </w:p>
    <w:p w14:paraId="4AECD8C1" w14:textId="77777777" w:rsidR="00FF0C46" w:rsidRDefault="00FF0C46">
      <w:pPr>
        <w:pStyle w:val="RCBody"/>
        <w:spacing w:after="0"/>
        <w:rPr>
          <w:rFonts w:hint="eastAsia"/>
        </w:rPr>
      </w:pPr>
    </w:p>
    <w:p w14:paraId="7B4434F5" w14:textId="6EAEF28D" w:rsidR="00FF0C46" w:rsidRDefault="00FF6C7C">
      <w:pPr>
        <w:pStyle w:val="RCBody"/>
        <w:numPr>
          <w:ilvl w:val="0"/>
          <w:numId w:val="1"/>
        </w:numPr>
        <w:spacing w:after="0"/>
        <w:rPr>
          <w:rFonts w:hint="eastAsia"/>
        </w:rPr>
      </w:pPr>
      <w:r>
        <w:t xml:space="preserve">Uveďte prosím první dvě písmena </w:t>
      </w:r>
      <w:r>
        <w:t xml:space="preserve">vašeho </w:t>
      </w:r>
      <w:r w:rsidRPr="003B3477">
        <w:rPr>
          <w:rFonts w:hint="eastAsia"/>
          <w:b/>
          <w:bCs/>
        </w:rPr>
        <w:t>jména</w:t>
      </w:r>
      <w:r>
        <w:t>: __________</w:t>
      </w:r>
    </w:p>
    <w:p w14:paraId="02B09AD6" w14:textId="77777777" w:rsidR="00FF0C46" w:rsidRDefault="00FF6C7C">
      <w:pPr>
        <w:pStyle w:val="RCBody"/>
        <w:numPr>
          <w:ilvl w:val="0"/>
          <w:numId w:val="1"/>
        </w:numPr>
        <w:rPr>
          <w:rFonts w:hint="eastAsia"/>
        </w:rPr>
      </w:pPr>
      <w:r>
        <w:t xml:space="preserve">Uveďte prosím první dvě písmena vašeho </w:t>
      </w:r>
      <w:r>
        <w:rPr>
          <w:b/>
          <w:bCs/>
        </w:rPr>
        <w:t>příjmení</w:t>
      </w:r>
      <w:r>
        <w:t>: __________</w:t>
      </w:r>
    </w:p>
    <w:p w14:paraId="4C30B2B9" w14:textId="77777777" w:rsidR="00FF0C46" w:rsidRDefault="00FF6C7C">
      <w:pPr>
        <w:pStyle w:val="RCBody"/>
        <w:ind w:left="360"/>
        <w:jc w:val="center"/>
        <w:rPr>
          <w:rFonts w:hint="eastAsia"/>
        </w:rPr>
      </w:pPr>
      <w:r>
        <w:t>* * *</w:t>
      </w:r>
    </w:p>
    <w:p w14:paraId="034538C8" w14:textId="77777777" w:rsidR="00FF0C46" w:rsidRDefault="00FF6C7C">
      <w:pPr>
        <w:pStyle w:val="RCBody"/>
        <w:jc w:val="center"/>
        <w:rPr>
          <w:rFonts w:hint="eastAsia"/>
        </w:rPr>
      </w:pPr>
      <w:r>
        <w:t>Děkujeme vám za to, že jste si udělal/a čas na vyplnění tohoto průzkumu. Vaše o</w:t>
      </w:r>
      <w:r>
        <w:t>dpověď byla zaznamenána.</w:t>
      </w:r>
    </w:p>
    <w:p w14:paraId="11A00569" w14:textId="77777777" w:rsidR="00FF0C46" w:rsidRDefault="00FF0C46">
      <w:pPr>
        <w:pStyle w:val="RCBody"/>
        <w:spacing w:after="0"/>
        <w:ind w:left="720"/>
        <w:rPr>
          <w:rFonts w:hint="eastAsia"/>
        </w:rPr>
      </w:pPr>
    </w:p>
    <w:sectPr w:rsidR="00FF0C46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0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AE3C5" w14:textId="77777777" w:rsidR="00FF6C7C" w:rsidRDefault="00FF6C7C">
      <w:pPr>
        <w:spacing w:line="240" w:lineRule="auto"/>
      </w:pPr>
      <w:r>
        <w:separator/>
      </w:r>
    </w:p>
  </w:endnote>
  <w:endnote w:type="continuationSeparator" w:id="0">
    <w:p w14:paraId="7EDC99C2" w14:textId="77777777" w:rsidR="00FF6C7C" w:rsidRDefault="00FF6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imson">
    <w:altName w:val="Cambria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K Grotesk Pro AltJ">
    <w:altName w:val="Cambria"/>
    <w:charset w:val="EE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K Grotesk Pro Book AltJ">
    <w:altName w:val="Cambria"/>
    <w:charset w:val="EE"/>
    <w:family w:val="roman"/>
    <w:pitch w:val="variable"/>
  </w:font>
  <w:font w:name="Gotham Light">
    <w:altName w:val="Cambria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AA90A" w14:textId="77777777" w:rsidR="00FF0C46" w:rsidRDefault="00FF6C7C">
    <w:pPr>
      <w:pStyle w:val="Zpat"/>
      <w:spacing w:before="120"/>
      <w:jc w:val="center"/>
      <w:rPr>
        <w:rFonts w:hint="eastAsia"/>
      </w:rPr>
    </w:pPr>
    <w:r>
      <w:rPr>
        <w:noProof/>
      </w:rPr>
      <w:drawing>
        <wp:anchor distT="0" distB="0" distL="0" distR="0" simplePos="0" relativeHeight="7" behindDoc="1" locked="0" layoutInCell="1" allowOverlap="1" wp14:anchorId="557EFAC0" wp14:editId="0366689A">
          <wp:simplePos x="0" y="0"/>
          <wp:positionH relativeFrom="column">
            <wp:posOffset>0</wp:posOffset>
          </wp:positionH>
          <wp:positionV relativeFrom="paragraph">
            <wp:posOffset>-135255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K Grotesk Pro Book AltJ" w:hAnsi="HK Grotesk Pro Book AltJ"/>
        <w:color w:val="808080" w:themeColor="background1" w:themeShade="80"/>
        <w:sz w:val="18"/>
        <w:szCs w:val="18"/>
      </w:rPr>
      <w:t xml:space="preserve">      </w:t>
    </w:r>
    <w:r>
      <w:rPr>
        <w:rFonts w:ascii="HK Grotesk Pro AltJ" w:hAnsi="HK Grotesk Pro AltJ" w:cs="Times New Roman"/>
        <w:color w:val="00A499" w:themeColor="accent2"/>
        <w:sz w:val="18"/>
        <w:szCs w:val="18"/>
      </w:rPr>
      <w:fldChar w:fldCharType="begin"/>
    </w:r>
    <w:r>
      <w:rPr>
        <w:rFonts w:ascii="HK Grotesk Pro AltJ" w:hAnsi="HK Grotesk Pro AltJ" w:cs="Times New Roman"/>
        <w:sz w:val="18"/>
        <w:szCs w:val="18"/>
      </w:rPr>
      <w:instrText>PAGE</w:instrText>
    </w:r>
    <w:r>
      <w:rPr>
        <w:rFonts w:ascii="HK Grotesk Pro AltJ" w:hAnsi="HK Grotesk Pro AltJ" w:cs="Times New Roman"/>
        <w:sz w:val="18"/>
        <w:szCs w:val="18"/>
      </w:rPr>
      <w:fldChar w:fldCharType="separate"/>
    </w:r>
    <w:r>
      <w:rPr>
        <w:rFonts w:ascii="HK Grotesk Pro AltJ" w:hAnsi="HK Grotesk Pro AltJ" w:cs="Times New Roman"/>
        <w:sz w:val="18"/>
        <w:szCs w:val="18"/>
      </w:rPr>
      <w:t>6</w:t>
    </w:r>
    <w:r>
      <w:rPr>
        <w:rFonts w:ascii="HK Grotesk Pro AltJ" w:hAnsi="HK Grotesk Pro AltJ" w:cs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5E591" w14:textId="77777777" w:rsidR="00FF0C46" w:rsidRDefault="00FF6C7C">
    <w:pPr>
      <w:pStyle w:val="Zpat"/>
      <w:rPr>
        <w:rFonts w:ascii="Verdana" w:hAnsi="Verdana" w:cs="Times New Roman" w:hint="eastAsia"/>
        <w:color w:val="808080" w:themeColor="background1" w:themeShade="80"/>
        <w:sz w:val="18"/>
        <w:szCs w:val="18"/>
      </w:rPr>
    </w:pPr>
    <w:r>
      <w:rPr>
        <w:rFonts w:ascii="Verdana" w:hAnsi="Verdana" w:cs="Times New Roman"/>
        <w:noProof/>
        <w:color w:val="808080" w:themeColor="background1" w:themeShade="80"/>
        <w:sz w:val="18"/>
        <w:szCs w:val="18"/>
      </w:rPr>
      <w:drawing>
        <wp:anchor distT="0" distB="0" distL="0" distR="0" simplePos="0" relativeHeight="9" behindDoc="1" locked="0" layoutInCell="1" allowOverlap="1" wp14:anchorId="5A50A506" wp14:editId="62D7BD74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763BC" w14:textId="77777777" w:rsidR="00FF6C7C" w:rsidRDefault="00FF6C7C">
      <w:pPr>
        <w:spacing w:line="240" w:lineRule="auto"/>
      </w:pPr>
      <w:r>
        <w:separator/>
      </w:r>
    </w:p>
  </w:footnote>
  <w:footnote w:type="continuationSeparator" w:id="0">
    <w:p w14:paraId="764D3776" w14:textId="77777777" w:rsidR="00FF6C7C" w:rsidRDefault="00FF6C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05420" w14:textId="77777777" w:rsidR="00FF0C46" w:rsidRDefault="00FF0C46">
    <w:pPr>
      <w:pStyle w:val="Zhlav"/>
      <w:ind w:left="-1440"/>
      <w:rPr>
        <w:rFonts w:hint="eastAsia"/>
      </w:rPr>
    </w:pPr>
  </w:p>
  <w:p w14:paraId="579802BA" w14:textId="77777777" w:rsidR="00FF0C46" w:rsidRDefault="00FF0C46"/>
  <w:p w14:paraId="7DAD6EC3" w14:textId="77777777" w:rsidR="00FF0C46" w:rsidRDefault="00FF0C46"/>
  <w:p w14:paraId="017F1CD7" w14:textId="77777777" w:rsidR="00FF0C46" w:rsidRDefault="00FF0C46"/>
  <w:p w14:paraId="04820A19" w14:textId="77777777" w:rsidR="00FF0C46" w:rsidRDefault="00FF0C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35988" w14:textId="77777777" w:rsidR="00FF0C46" w:rsidRDefault="00FF0C46">
    <w:pPr>
      <w:pStyle w:val="Zhlav"/>
      <w:ind w:left="-1440"/>
      <w:rPr>
        <w:rFonts w:hint="eastAsia"/>
      </w:rPr>
    </w:pPr>
  </w:p>
  <w:p w14:paraId="606E9B7C" w14:textId="77777777" w:rsidR="00FF0C46" w:rsidRDefault="00FF0C46">
    <w:pPr>
      <w:rPr>
        <w:rFonts w:ascii="Gotham Light" w:hAnsi="Gotham Light"/>
      </w:rPr>
    </w:pPr>
  </w:p>
  <w:p w14:paraId="0E4FBF2A" w14:textId="77777777" w:rsidR="00FF0C46" w:rsidRDefault="00FF6C7C">
    <w:pPr>
      <w:pStyle w:val="ClientName"/>
    </w:pPr>
    <w:r>
      <w:rPr>
        <w:noProof/>
      </w:rPr>
      <w:drawing>
        <wp:anchor distT="0" distB="0" distL="0" distR="0" simplePos="0" relativeHeight="8" behindDoc="1" locked="0" layoutInCell="1" allowOverlap="1" wp14:anchorId="0AC78F0D" wp14:editId="24C7948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615" cy="51816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72615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GOI Ministerstvo pro diasporu</w:t>
    </w:r>
  </w:p>
  <w:p w14:paraId="24655CF1" w14:textId="77777777" w:rsidR="00FF0C46" w:rsidRDefault="00FF6C7C">
    <w:pPr>
      <w:pStyle w:val="ProjectName"/>
    </w:pPr>
    <w:proofErr w:type="spellStart"/>
    <w:r>
      <w:t>Unit.Ed</w:t>
    </w:r>
    <w:proofErr w:type="spellEnd"/>
    <w:r>
      <w:t xml:space="preserve"> hodnocení</w:t>
    </w:r>
  </w:p>
  <w:p w14:paraId="5FAB433E" w14:textId="77777777" w:rsidR="00FF0C46" w:rsidRDefault="00FF6C7C">
    <w:pPr>
      <w:pStyle w:val="ProjectName"/>
    </w:pPr>
    <w:r>
      <w:t>13. září, 2020</w:t>
    </w:r>
  </w:p>
  <w:p w14:paraId="483F9C7B" w14:textId="77777777" w:rsidR="00FF0C46" w:rsidRDefault="00FF6C7C">
    <w:r>
      <w:rPr>
        <w:noProof/>
      </w:rPr>
      <w:drawing>
        <wp:anchor distT="0" distB="0" distL="0" distR="0" simplePos="0" relativeHeight="2" behindDoc="1" locked="0" layoutInCell="1" allowOverlap="1" wp14:anchorId="179AD338" wp14:editId="29A5D7B3">
          <wp:simplePos x="0" y="0"/>
          <wp:positionH relativeFrom="column">
            <wp:posOffset>0</wp:posOffset>
          </wp:positionH>
          <wp:positionV relativeFrom="paragraph">
            <wp:posOffset>132080</wp:posOffset>
          </wp:positionV>
          <wp:extent cx="6033770" cy="13652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033770" cy="136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25ED2"/>
    <w:multiLevelType w:val="multilevel"/>
    <w:tmpl w:val="C6565DE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3B311D"/>
    <w:multiLevelType w:val="multilevel"/>
    <w:tmpl w:val="A50C2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0678A"/>
    <w:multiLevelType w:val="multilevel"/>
    <w:tmpl w:val="EF46130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8D56609"/>
    <w:multiLevelType w:val="multilevel"/>
    <w:tmpl w:val="611AC13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9EE2E70"/>
    <w:multiLevelType w:val="multilevel"/>
    <w:tmpl w:val="584E1DD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D214FC0"/>
    <w:multiLevelType w:val="multilevel"/>
    <w:tmpl w:val="6F880C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D824488"/>
    <w:multiLevelType w:val="multilevel"/>
    <w:tmpl w:val="D012CA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0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C46"/>
    <w:rsid w:val="003B3477"/>
    <w:rsid w:val="00D01DC9"/>
    <w:rsid w:val="00D576CE"/>
    <w:rsid w:val="00FF0C46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2E4A6"/>
  <w15:docId w15:val="{F830D11A-1B35-49EB-BCCF-25920A553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next w:val="RCBody"/>
    <w:qFormat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Nadpis1">
    <w:name w:val="heading 1"/>
    <w:next w:val="RCBody"/>
    <w:link w:val="Nadpis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CE2B18"/>
  </w:style>
  <w:style w:type="character" w:customStyle="1" w:styleId="ZpatChar">
    <w:name w:val="Zápatí Char"/>
    <w:basedOn w:val="Standardnpsmoodstavce"/>
    <w:link w:val="Zpat"/>
    <w:uiPriority w:val="99"/>
    <w:qFormat/>
    <w:rsid w:val="00CE2B18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2B18"/>
    <w:rPr>
      <w:rFonts w:ascii="Lucida Grande" w:hAnsi="Lucida Grande" w:cs="Lucida Grande"/>
      <w:sz w:val="18"/>
      <w:szCs w:val="18"/>
    </w:rPr>
  </w:style>
  <w:style w:type="character" w:customStyle="1" w:styleId="Internetovodkaz">
    <w:name w:val="Internetový odkaz"/>
    <w:basedOn w:val="Standardnpsmoodstavce"/>
    <w:uiPriority w:val="99"/>
    <w:unhideWhenUsed/>
    <w:rsid w:val="00533535"/>
    <w:rPr>
      <w:color w:val="0085AD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qFormat/>
    <w:rsid w:val="00533535"/>
    <w:rPr>
      <w:color w:val="5C068C" w:themeColor="followedHyperlink"/>
      <w:u w:val="single"/>
    </w:rPr>
  </w:style>
  <w:style w:type="character" w:styleId="Zstupntext">
    <w:name w:val="Placeholder Text"/>
    <w:basedOn w:val="Standardnpsmoodstavce"/>
    <w:uiPriority w:val="99"/>
    <w:semiHidden/>
    <w:qFormat/>
    <w:rsid w:val="000B3222"/>
    <w:rPr>
      <w:color w:val="808080"/>
    </w:rPr>
  </w:style>
  <w:style w:type="character" w:customStyle="1" w:styleId="DocumentTitleChar">
    <w:name w:val="Document Title Char"/>
    <w:basedOn w:val="Standardnpsmoodstavce"/>
    <w:link w:val="DocumentTitle"/>
    <w:qFormat/>
    <w:rsid w:val="00757A08"/>
    <w:rPr>
      <w:rFonts w:ascii="HK Grotesk Pro AltJ" w:eastAsia="Times New Roman" w:hAnsi="HK Grotesk Pro AltJ" w:cs="Times New Roman"/>
      <w:b w:val="0"/>
      <w:color w:val="5C068C" w:themeColor="accent1"/>
      <w:sz w:val="36"/>
      <w:szCs w:val="36"/>
    </w:rPr>
  </w:style>
  <w:style w:type="character" w:customStyle="1" w:styleId="ProjectNameChar">
    <w:name w:val="Project Name Char"/>
    <w:basedOn w:val="Standardnpsmoodstavce"/>
    <w:link w:val="ProjectName"/>
    <w:qFormat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Standardnpsmoodstavce"/>
    <w:link w:val="ClientName"/>
    <w:qFormat/>
    <w:rsid w:val="00757A08"/>
    <w:rPr>
      <w:rFonts w:ascii="HK Grotesk Pro AltJ" w:eastAsia="Times New Roman" w:hAnsi="HK Grotesk Pro AltJ" w:cs="Times New Roman"/>
      <w:b/>
      <w:color w:val="3D3935" w:themeColor="text1"/>
      <w:sz w:val="22"/>
      <w:szCs w:val="28"/>
    </w:rPr>
  </w:style>
  <w:style w:type="character" w:customStyle="1" w:styleId="RCBodyChar">
    <w:name w:val="RC Body Char"/>
    <w:basedOn w:val="Standardnpsmoodstavce"/>
    <w:link w:val="RCBody"/>
    <w:qFormat/>
    <w:rsid w:val="009A7C80"/>
    <w:rPr>
      <w:rFonts w:ascii="Crimson" w:hAnsi="Crimson"/>
      <w:color w:val="3D3935" w:themeColor="text1"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DC5C91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character" w:customStyle="1" w:styleId="RCQuoteChar">
    <w:name w:val="RC Quote Char"/>
    <w:basedOn w:val="Standardnpsmoodstavce"/>
    <w:link w:val="RCQuote"/>
    <w:qFormat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character" w:customStyle="1" w:styleId="RCCaptionChar">
    <w:name w:val="RC Caption Char"/>
    <w:basedOn w:val="Standardnpsmoodstavce"/>
    <w:link w:val="RCCaption"/>
    <w:qFormat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sid w:val="007D3C05"/>
    <w:rPr>
      <w:vertAlign w:val="superscript"/>
    </w:rPr>
  </w:style>
  <w:style w:type="character" w:customStyle="1" w:styleId="RC-FootnoteChar">
    <w:name w:val="RC-Footnote Char"/>
    <w:basedOn w:val="TextpoznpodarouChar"/>
    <w:qFormat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C03E09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paragraph" w:styleId="Zpat">
    <w:name w:val="footer"/>
    <w:basedOn w:val="Normln"/>
    <w:link w:val="Zpat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2B18"/>
    <w:rPr>
      <w:rFonts w:ascii="Lucida Grande" w:hAnsi="Lucida Grande" w:cs="Lucida Grande"/>
      <w:sz w:val="18"/>
      <w:szCs w:val="18"/>
    </w:rPr>
  </w:style>
  <w:style w:type="paragraph" w:styleId="Normlnweb">
    <w:name w:val="Normal (Web)"/>
    <w:basedOn w:val="Normln"/>
    <w:uiPriority w:val="99"/>
    <w:unhideWhenUsed/>
    <w:qFormat/>
    <w:rsid w:val="009A06F8"/>
    <w:pPr>
      <w:spacing w:beforeAutospacing="1" w:afterAutospacing="1"/>
    </w:pPr>
  </w:style>
  <w:style w:type="paragraph" w:styleId="Odstavecseseznamem">
    <w:name w:val="List Paragraph"/>
    <w:basedOn w:val="Normln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paragraph" w:customStyle="1" w:styleId="DocumentTitle">
    <w:name w:val="Document Title"/>
    <w:basedOn w:val="Normln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color w:val="5C068C" w:themeColor="accent1"/>
      <w:sz w:val="36"/>
      <w:szCs w:val="36"/>
    </w:rPr>
  </w:style>
  <w:style w:type="paragraph" w:customStyle="1" w:styleId="ProjectName">
    <w:name w:val="Project Name"/>
    <w:basedOn w:val="Normln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color w:val="3D3935" w:themeColor="text1"/>
      <w:sz w:val="22"/>
    </w:rPr>
  </w:style>
  <w:style w:type="paragraph" w:customStyle="1" w:styleId="RCBody">
    <w:name w:val="RC Body"/>
    <w:basedOn w:val="Normln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paragraph" w:customStyle="1" w:styleId="RCQuote">
    <w:name w:val="RC Quote"/>
    <w:basedOn w:val="Normln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paragraph" w:customStyle="1" w:styleId="RCCaption">
    <w:name w:val="RC Caption"/>
    <w:next w:val="Normln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lang w:bidi="he-I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paragraph" w:customStyle="1" w:styleId="RC-Footnote">
    <w:name w:val="RC-Footnote"/>
    <w:basedOn w:val="Textpoznpodarou"/>
    <w:qFormat/>
    <w:rsid w:val="007D3C05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C03E09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C03E09"/>
    <w:rPr>
      <w:b/>
      <w:bCs/>
    </w:rPr>
  </w:style>
  <w:style w:type="table" w:styleId="Mkatabulky">
    <w:name w:val="Table Grid"/>
    <w:basedOn w:val="Normlntabulka"/>
    <w:uiPriority w:val="39"/>
    <w:rsid w:val="0016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236E7D"/>
    <w:rPr>
      <w:sz w:val="22"/>
      <w:szCs w:val="22"/>
    </w:rPr>
    <w:tblPr>
      <w:tblStyleRowBandSize w:val="1"/>
      <w:tblStyleColBandSize w:val="1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C068C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C068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">
    <w:name w:val="Table Grid1"/>
    <w:basedOn w:val="Normlntabulka"/>
    <w:uiPriority w:val="39"/>
    <w:rsid w:val="00C03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haron@rosovconsultin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C84FEF-24DC-4B23-808C-13E57A658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1253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Ventura Graphic Design</Company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Nettie Aharon</dc:creator>
  <dc:description/>
  <cp:lastModifiedBy>Zuzana Suchá</cp:lastModifiedBy>
  <cp:revision>11</cp:revision>
  <cp:lastPrinted>2018-11-06T23:22:00Z</cp:lastPrinted>
  <dcterms:created xsi:type="dcterms:W3CDTF">2020-09-07T08:49:00Z</dcterms:created>
  <dcterms:modified xsi:type="dcterms:W3CDTF">2020-09-21T11:55:00Z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Ventura Graphic Design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