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B70E3" w14:textId="77777777" w:rsidR="00DC1374" w:rsidRDefault="00DC1374" w:rsidP="00FD7D87">
      <w:pPr>
        <w:pStyle w:val="CommentText"/>
        <w:rPr>
          <w:b/>
          <w:sz w:val="22"/>
          <w:szCs w:val="22"/>
        </w:rPr>
      </w:pPr>
      <w:r>
        <w:rPr>
          <w:b/>
          <w:bCs/>
        </w:rPr>
        <w:t>Do institutional investors stabilize stock returns? Evidence from emerging IPO markets</w:t>
      </w:r>
    </w:p>
    <w:p w14:paraId="6A469D83" w14:textId="77777777" w:rsidR="00DC1374" w:rsidRDefault="00DC1374" w:rsidP="00FD7D87">
      <w:pPr>
        <w:pStyle w:val="CommentText"/>
        <w:rPr>
          <w:b/>
          <w:sz w:val="22"/>
          <w:szCs w:val="22"/>
        </w:rPr>
      </w:pPr>
    </w:p>
    <w:p w14:paraId="32159DC1" w14:textId="77777777" w:rsidR="00FD7D87" w:rsidRPr="00EC2AC2" w:rsidRDefault="00FD7D87" w:rsidP="00FD7D87">
      <w:pPr>
        <w:pStyle w:val="CommentText"/>
        <w:rPr>
          <w:sz w:val="22"/>
          <w:szCs w:val="22"/>
        </w:rPr>
      </w:pPr>
      <w:r w:rsidRPr="00EC2AC2">
        <w:rPr>
          <w:b/>
          <w:sz w:val="22"/>
          <w:szCs w:val="22"/>
        </w:rPr>
        <w:t>Author</w:t>
      </w:r>
      <w:r w:rsidRPr="00EC2AC2">
        <w:rPr>
          <w:sz w:val="22"/>
          <w:szCs w:val="22"/>
        </w:rPr>
        <w:t>: Dr. Konpanas Dumrongwong</w:t>
      </w:r>
    </w:p>
    <w:p w14:paraId="0251D5ED" w14:textId="77777777" w:rsidR="00FD7D87" w:rsidRPr="00EC2AC2" w:rsidRDefault="00FD7D87" w:rsidP="00FD7D87">
      <w:pPr>
        <w:pStyle w:val="CommentText"/>
        <w:rPr>
          <w:sz w:val="22"/>
          <w:szCs w:val="22"/>
        </w:rPr>
      </w:pPr>
      <w:r w:rsidRPr="00EC2AC2">
        <w:rPr>
          <w:b/>
          <w:sz w:val="22"/>
          <w:szCs w:val="22"/>
        </w:rPr>
        <w:t>Affiliation</w:t>
      </w:r>
      <w:r w:rsidRPr="00EC2AC2">
        <w:rPr>
          <w:sz w:val="22"/>
          <w:szCs w:val="22"/>
        </w:rPr>
        <w:t>: Thammasat University</w:t>
      </w:r>
      <w:r w:rsidR="0014444C">
        <w:rPr>
          <w:sz w:val="22"/>
          <w:szCs w:val="22"/>
        </w:rPr>
        <w:t>, Thailand</w:t>
      </w:r>
    </w:p>
    <w:p w14:paraId="18888C4A" w14:textId="1B6AED41" w:rsidR="00FD7D87" w:rsidRDefault="003A017E" w:rsidP="00FD7D87">
      <w:pPr>
        <w:pStyle w:val="CommentText"/>
        <w:rPr>
          <w:rStyle w:val="Hyperlink"/>
          <w:sz w:val="22"/>
          <w:szCs w:val="22"/>
        </w:rPr>
      </w:pPr>
      <w:ins w:id="0" w:author="Mephisto D" w:date="2019-11-10T12:47:00Z">
        <w:r>
          <w:rPr>
            <w:b/>
            <w:sz w:val="22"/>
            <w:szCs w:val="22"/>
          </w:rPr>
          <w:t>E</w:t>
        </w:r>
      </w:ins>
      <w:del w:id="1" w:author="Mephisto D" w:date="2019-11-10T12:47:00Z">
        <w:r w:rsidR="00FD7D87" w:rsidRPr="00EC2AC2" w:rsidDel="003A017E">
          <w:rPr>
            <w:b/>
            <w:sz w:val="22"/>
            <w:szCs w:val="22"/>
          </w:rPr>
          <w:delText>e</w:delText>
        </w:r>
      </w:del>
      <w:r w:rsidR="00FD7D87" w:rsidRPr="00EC2AC2">
        <w:rPr>
          <w:b/>
          <w:sz w:val="22"/>
          <w:szCs w:val="22"/>
        </w:rPr>
        <w:t>mail address</w:t>
      </w:r>
      <w:r w:rsidR="00FD7D87" w:rsidRPr="00EC2AC2">
        <w:rPr>
          <w:sz w:val="22"/>
          <w:szCs w:val="22"/>
        </w:rPr>
        <w:t xml:space="preserve">: </w:t>
      </w:r>
      <w:hyperlink r:id="rId4" w:history="1">
        <w:r w:rsidR="00FD7D87" w:rsidRPr="00EC2AC2">
          <w:rPr>
            <w:rStyle w:val="Hyperlink"/>
            <w:sz w:val="22"/>
            <w:szCs w:val="22"/>
          </w:rPr>
          <w:t>konpanas@tbs.tu.ac.th</w:t>
        </w:r>
      </w:hyperlink>
    </w:p>
    <w:p w14:paraId="497AA649" w14:textId="77777777" w:rsidR="0014444C" w:rsidRPr="00EC2AC2" w:rsidRDefault="0014444C" w:rsidP="00FD7D87">
      <w:pPr>
        <w:pStyle w:val="CommentText"/>
        <w:rPr>
          <w:rStyle w:val="Hyperlink"/>
          <w:sz w:val="22"/>
          <w:szCs w:val="22"/>
        </w:rPr>
      </w:pPr>
    </w:p>
    <w:p w14:paraId="014A203B" w14:textId="1F599483" w:rsidR="00FD7D87" w:rsidRPr="00EC2AC2" w:rsidRDefault="00FD7D87" w:rsidP="00FD7D87">
      <w:pPr>
        <w:pStyle w:val="CommentText"/>
        <w:rPr>
          <w:b/>
          <w:color w:val="000000" w:themeColor="text1"/>
          <w:sz w:val="22"/>
          <w:szCs w:val="22"/>
        </w:rPr>
      </w:pPr>
      <w:del w:id="2" w:author="Mephisto D" w:date="2019-11-06T10:41:00Z">
        <w:r w:rsidRPr="00EC2AC2" w:rsidDel="0055209A">
          <w:rPr>
            <w:rStyle w:val="Hyperlink"/>
            <w:b/>
            <w:color w:val="000000" w:themeColor="text1"/>
            <w:sz w:val="22"/>
            <w:szCs w:val="22"/>
            <w:u w:val="none"/>
          </w:rPr>
          <w:delText xml:space="preserve">Structured </w:delText>
        </w:r>
        <w:commentRangeStart w:id="3"/>
        <w:r w:rsidRPr="00EC2AC2" w:rsidDel="0055209A">
          <w:rPr>
            <w:rStyle w:val="Hyperlink"/>
            <w:b/>
            <w:color w:val="000000" w:themeColor="text1"/>
            <w:sz w:val="22"/>
            <w:szCs w:val="22"/>
            <w:u w:val="none"/>
          </w:rPr>
          <w:delText>a</w:delText>
        </w:r>
      </w:del>
      <w:ins w:id="4" w:author="Mephisto D" w:date="2019-11-06T10:41:00Z">
        <w:r w:rsidR="0055209A">
          <w:rPr>
            <w:rStyle w:val="Hyperlink"/>
            <w:b/>
            <w:color w:val="000000" w:themeColor="text1"/>
            <w:sz w:val="22"/>
            <w:szCs w:val="22"/>
            <w:u w:val="none"/>
          </w:rPr>
          <w:t>A</w:t>
        </w:r>
      </w:ins>
      <w:r w:rsidRPr="00EC2AC2">
        <w:rPr>
          <w:rStyle w:val="Hyperlink"/>
          <w:b/>
          <w:color w:val="000000" w:themeColor="text1"/>
          <w:sz w:val="22"/>
          <w:szCs w:val="22"/>
          <w:u w:val="none"/>
        </w:rPr>
        <w:t>bstract</w:t>
      </w:r>
      <w:commentRangeEnd w:id="3"/>
      <w:r w:rsidR="003A017E">
        <w:rPr>
          <w:rStyle w:val="CommentReference"/>
        </w:rPr>
        <w:commentReference w:id="3"/>
      </w:r>
    </w:p>
    <w:p w14:paraId="13C32584" w14:textId="77777777" w:rsidR="00FD7D87" w:rsidRPr="00FD7D87" w:rsidRDefault="00FD7D87" w:rsidP="00FD7D87">
      <w:pPr>
        <w:rPr>
          <w:b/>
          <w:bCs/>
          <w:lang w:val="en-US"/>
        </w:rPr>
      </w:pPr>
      <w:r w:rsidRPr="00FD7D87">
        <w:rPr>
          <w:b/>
          <w:bCs/>
          <w:lang w:val="en-US"/>
        </w:rPr>
        <w:t>Purpose</w:t>
      </w:r>
    </w:p>
    <w:p w14:paraId="408307A1" w14:textId="77777777" w:rsidR="00FD7D87" w:rsidRPr="00FD7D87" w:rsidRDefault="00FD7D87" w:rsidP="00FD7D87">
      <w:pPr>
        <w:ind w:firstLine="720"/>
        <w:rPr>
          <w:lang w:val="en-US"/>
        </w:rPr>
      </w:pPr>
      <w:r w:rsidRPr="00FD7D87">
        <w:rPr>
          <w:lang w:val="en-US"/>
        </w:rPr>
        <w:t xml:space="preserve">The objective of this research is twofold: to investigate how </w:t>
      </w:r>
      <w:bookmarkStart w:id="6" w:name="_Hlk23494285"/>
      <w:r w:rsidRPr="00FD7D87">
        <w:rPr>
          <w:lang w:val="en-US"/>
        </w:rPr>
        <w:t xml:space="preserve">institutional ownership </w:t>
      </w:r>
      <w:bookmarkEnd w:id="6"/>
      <w:r w:rsidRPr="00FD7D87">
        <w:rPr>
          <w:lang w:val="en-US"/>
        </w:rPr>
        <w:t>is related to the stock return volatility of IPOs in an emerging market, and to examine the relationship between institutional ownership and underpricing</w:t>
      </w:r>
      <w:r>
        <w:rPr>
          <w:lang w:val="en-US"/>
        </w:rPr>
        <w:t>.</w:t>
      </w:r>
    </w:p>
    <w:p w14:paraId="7DC8862F" w14:textId="77777777" w:rsidR="00FD7D87" w:rsidRPr="00FD7D87" w:rsidRDefault="00FD7D87" w:rsidP="00FD7D87">
      <w:pPr>
        <w:rPr>
          <w:b/>
          <w:bCs/>
          <w:lang w:val="en-US"/>
        </w:rPr>
      </w:pPr>
      <w:r w:rsidRPr="00FD7D87">
        <w:rPr>
          <w:b/>
          <w:bCs/>
          <w:lang w:val="en-US"/>
        </w:rPr>
        <w:t>Design</w:t>
      </w:r>
    </w:p>
    <w:p w14:paraId="10D0C7BE" w14:textId="77777777" w:rsidR="00FD7D87" w:rsidRPr="00FD7D87" w:rsidRDefault="00FD7D87" w:rsidP="00FD7D87">
      <w:pPr>
        <w:rPr>
          <w:lang w:val="en-US"/>
        </w:rPr>
      </w:pPr>
      <w:r w:rsidRPr="00FD7D87">
        <w:rPr>
          <w:b/>
          <w:bCs/>
          <w:lang w:val="en-US"/>
        </w:rPr>
        <w:tab/>
      </w:r>
      <w:r w:rsidRPr="00FD7D87">
        <w:rPr>
          <w:lang w:val="en-US"/>
        </w:rPr>
        <w:t>This paper investigates the</w:t>
      </w:r>
      <w:r w:rsidR="00EC2AC2">
        <w:rPr>
          <w:lang w:val="en-US"/>
        </w:rPr>
        <w:t>se</w:t>
      </w:r>
      <w:r w:rsidRPr="00FD7D87">
        <w:rPr>
          <w:lang w:val="en-US"/>
        </w:rPr>
        <w:t xml:space="preserve"> relationships using White</w:t>
      </w:r>
      <w:r w:rsidR="00EC2AC2">
        <w:rPr>
          <w:lang w:val="en-US"/>
        </w:rPr>
        <w:t>’s (1980)</w:t>
      </w:r>
      <w:r w:rsidRPr="00FD7D87">
        <w:rPr>
          <w:lang w:val="en-US"/>
        </w:rPr>
        <w:t xml:space="preserve"> regression and 2x3 portfolios sorted by firm size and institutional holdings. The regression </w:t>
      </w:r>
      <w:commentRangeStart w:id="7"/>
      <w:commentRangeStart w:id="8"/>
      <w:r w:rsidR="0014444C">
        <w:rPr>
          <w:lang w:val="en-US"/>
        </w:rPr>
        <w:t>method</w:t>
      </w:r>
      <w:commentRangeEnd w:id="7"/>
      <w:r w:rsidR="0014444C">
        <w:rPr>
          <w:rStyle w:val="CommentReference"/>
          <w:lang w:val="en-US" w:bidi="th-TH"/>
        </w:rPr>
        <w:commentReference w:id="7"/>
      </w:r>
      <w:commentRangeEnd w:id="8"/>
      <w:r w:rsidR="00FE3234">
        <w:rPr>
          <w:rStyle w:val="CommentReference"/>
          <w:lang w:val="en-US" w:bidi="th-TH"/>
        </w:rPr>
        <w:commentReference w:id="8"/>
      </w:r>
      <w:r w:rsidR="0014444C">
        <w:rPr>
          <w:lang w:val="en-US"/>
        </w:rPr>
        <w:t xml:space="preserve"> </w:t>
      </w:r>
      <w:r w:rsidRPr="00FD7D87">
        <w:rPr>
          <w:lang w:val="en-US"/>
        </w:rPr>
        <w:t xml:space="preserve">examines the relationships across firms with different characteristics such as </w:t>
      </w:r>
      <w:commentRangeStart w:id="9"/>
      <w:commentRangeStart w:id="10"/>
      <w:r w:rsidRPr="00FD7D87">
        <w:rPr>
          <w:lang w:val="en-US"/>
        </w:rPr>
        <w:t>size</w:t>
      </w:r>
      <w:commentRangeEnd w:id="9"/>
      <w:r w:rsidR="0014444C">
        <w:rPr>
          <w:rStyle w:val="CommentReference"/>
          <w:lang w:val="en-US" w:bidi="th-TH"/>
        </w:rPr>
        <w:commentReference w:id="9"/>
      </w:r>
      <w:commentRangeEnd w:id="10"/>
      <w:r w:rsidR="00FE3234">
        <w:rPr>
          <w:rStyle w:val="CommentReference"/>
          <w:lang w:val="en-US" w:bidi="th-TH"/>
        </w:rPr>
        <w:commentReference w:id="10"/>
      </w:r>
      <w:r w:rsidRPr="00FD7D87">
        <w:rPr>
          <w:lang w:val="en-US"/>
        </w:rPr>
        <w:t>, stock price, growth potential and type of investors. The data chosen for this sample cover the new equity issuances listed on the Thailand Stock Exchange (SET) for the period 2001–2019.</w:t>
      </w:r>
    </w:p>
    <w:p w14:paraId="348B7182" w14:textId="77777777" w:rsidR="00FD7D87" w:rsidRPr="00FD7D87" w:rsidRDefault="00FD7D87" w:rsidP="00FD7D87">
      <w:pPr>
        <w:rPr>
          <w:b/>
          <w:bCs/>
          <w:lang w:val="en-US"/>
        </w:rPr>
      </w:pPr>
      <w:r w:rsidRPr="00FD7D87">
        <w:rPr>
          <w:b/>
          <w:bCs/>
          <w:lang w:val="en-US"/>
        </w:rPr>
        <w:t>Findings</w:t>
      </w:r>
    </w:p>
    <w:p w14:paraId="648E4584" w14:textId="68AF2D08" w:rsidR="00FD7D87" w:rsidRPr="00FD7D87" w:rsidRDefault="00FD7D87" w:rsidP="00FD7D87">
      <w:pPr>
        <w:ind w:firstLine="720"/>
        <w:rPr>
          <w:lang w:val="en-US"/>
        </w:rPr>
      </w:pPr>
      <w:r w:rsidRPr="00FD7D87">
        <w:rPr>
          <w:lang w:val="en-US"/>
        </w:rPr>
        <w:t xml:space="preserve">The empirical results suggest that </w:t>
      </w:r>
      <w:bookmarkStart w:id="11" w:name="_Hlk23494443"/>
      <w:r w:rsidRPr="00FD7D87">
        <w:rPr>
          <w:lang w:val="en-US"/>
        </w:rPr>
        <w:t>institutional ownership is negatively associated with initial stock return volatility</w:t>
      </w:r>
      <w:bookmarkEnd w:id="11"/>
      <w:r w:rsidRPr="00FD7D87">
        <w:rPr>
          <w:lang w:val="en-US"/>
        </w:rPr>
        <w:t xml:space="preserve">. This highlights the importance of institutional investors in maintaining stability in emerging stock markets. </w:t>
      </w:r>
      <w:proofErr w:type="spellStart"/>
      <w:ins w:id="12" w:author="Mephisto D" w:date="2019-11-06T09:45:00Z">
        <w:r w:rsidR="00FE3234">
          <w:t>Additionally</w:t>
        </w:r>
        <w:proofErr w:type="spellEnd"/>
        <w:r w:rsidR="00FE3234">
          <w:t xml:space="preserve">, </w:t>
        </w:r>
        <w:proofErr w:type="spellStart"/>
        <w:r w:rsidR="00FE3234">
          <w:t>it</w:t>
        </w:r>
        <w:proofErr w:type="spellEnd"/>
        <w:r w:rsidR="00FE3234">
          <w:t xml:space="preserve"> </w:t>
        </w:r>
        <w:proofErr w:type="spellStart"/>
        <w:r w:rsidR="00FE3234">
          <w:t>was</w:t>
        </w:r>
        <w:proofErr w:type="spellEnd"/>
        <w:r w:rsidR="00FE3234">
          <w:t xml:space="preserve"> </w:t>
        </w:r>
        <w:proofErr w:type="spellStart"/>
        <w:r w:rsidR="00FE3234">
          <w:t>found</w:t>
        </w:r>
        <w:proofErr w:type="spellEnd"/>
        <w:r w:rsidR="00FE3234">
          <w:t xml:space="preserve"> </w:t>
        </w:r>
        <w:proofErr w:type="spellStart"/>
        <w:r w:rsidR="00FE3234">
          <w:t>that</w:t>
        </w:r>
        <w:proofErr w:type="spellEnd"/>
        <w:r w:rsidR="00FE3234">
          <w:t xml:space="preserve"> </w:t>
        </w:r>
        <w:proofErr w:type="spellStart"/>
        <w:r w:rsidR="00FE3234">
          <w:t>institutional</w:t>
        </w:r>
        <w:proofErr w:type="spellEnd"/>
        <w:r w:rsidR="00FE3234">
          <w:t xml:space="preserve"> holding and underpricing are </w:t>
        </w:r>
        <w:proofErr w:type="spellStart"/>
        <w:r w:rsidR="00FE3234">
          <w:t>negatively</w:t>
        </w:r>
        <w:proofErr w:type="spellEnd"/>
        <w:r w:rsidR="00FE3234">
          <w:t xml:space="preserve"> </w:t>
        </w:r>
        <w:proofErr w:type="spellStart"/>
        <w:r w:rsidR="00FE3234">
          <w:t>correlated</w:t>
        </w:r>
      </w:ins>
      <w:commentRangeStart w:id="13"/>
      <w:commentRangeStart w:id="14"/>
      <w:proofErr w:type="spellEnd"/>
      <w:del w:id="15" w:author="Mephisto D" w:date="2019-11-06T09:45:00Z">
        <w:r w:rsidRPr="00FD7D87" w:rsidDel="00FE3234">
          <w:rPr>
            <w:lang w:val="en-US"/>
          </w:rPr>
          <w:delText>Additionally</w:delText>
        </w:r>
        <w:commentRangeEnd w:id="13"/>
        <w:r w:rsidR="00737FB2" w:rsidDel="00FE3234">
          <w:rPr>
            <w:rStyle w:val="CommentReference"/>
            <w:lang w:val="en-US" w:bidi="th-TH"/>
          </w:rPr>
          <w:commentReference w:id="13"/>
        </w:r>
        <w:commentRangeEnd w:id="14"/>
        <w:r w:rsidR="00FE3234" w:rsidDel="00FE3234">
          <w:rPr>
            <w:rStyle w:val="CommentReference"/>
            <w:lang w:val="en-US" w:bidi="th-TH"/>
          </w:rPr>
          <w:commentReference w:id="14"/>
        </w:r>
        <w:r w:rsidRPr="00FD7D87" w:rsidDel="00FE3234">
          <w:rPr>
            <w:lang w:val="en-US"/>
          </w:rPr>
          <w:delText>, it was found that institutional ownership is negatively associated with initial return</w:delText>
        </w:r>
      </w:del>
      <w:r w:rsidRPr="00FD7D87">
        <w:rPr>
          <w:lang w:val="en-US"/>
        </w:rPr>
        <w:t xml:space="preserve">. The results are robust </w:t>
      </w:r>
      <w:r w:rsidR="0014444C">
        <w:rPr>
          <w:lang w:val="en-US"/>
        </w:rPr>
        <w:t xml:space="preserve">after controlling for </w:t>
      </w:r>
      <w:r w:rsidRPr="00FD7D87">
        <w:rPr>
          <w:lang w:val="en-US"/>
        </w:rPr>
        <w:t xml:space="preserve">potential </w:t>
      </w:r>
      <w:commentRangeStart w:id="16"/>
      <w:commentRangeStart w:id="17"/>
      <w:r w:rsidRPr="00FD7D87">
        <w:rPr>
          <w:lang w:val="en-US"/>
        </w:rPr>
        <w:t>heteroskedasticity</w:t>
      </w:r>
      <w:commentRangeEnd w:id="16"/>
      <w:r w:rsidR="00737FB2">
        <w:rPr>
          <w:rStyle w:val="CommentReference"/>
          <w:lang w:val="en-US" w:bidi="th-TH"/>
        </w:rPr>
        <w:commentReference w:id="16"/>
      </w:r>
      <w:commentRangeEnd w:id="17"/>
      <w:r w:rsidR="00FE3234">
        <w:rPr>
          <w:rStyle w:val="CommentReference"/>
          <w:lang w:val="en-US" w:bidi="th-TH"/>
        </w:rPr>
        <w:commentReference w:id="17"/>
      </w:r>
      <w:r w:rsidRPr="00FD7D87">
        <w:rPr>
          <w:lang w:val="en-US"/>
        </w:rPr>
        <w:t xml:space="preserve"> and differences in firm characteristics. </w:t>
      </w:r>
    </w:p>
    <w:p w14:paraId="410DC91F" w14:textId="77777777" w:rsidR="00FD7D87" w:rsidRDefault="00FD7D87" w:rsidP="00FD7D87">
      <w:pPr>
        <w:rPr>
          <w:b/>
          <w:bCs/>
        </w:rPr>
      </w:pPr>
      <w:r>
        <w:rPr>
          <w:b/>
          <w:bCs/>
        </w:rPr>
        <w:t>Value</w:t>
      </w:r>
    </w:p>
    <w:p w14:paraId="48E980E1" w14:textId="77777777" w:rsidR="00292EFA" w:rsidRDefault="00FD7D87" w:rsidP="00FD7D87">
      <w:pPr>
        <w:rPr>
          <w:lang w:val="en-US"/>
        </w:rPr>
      </w:pPr>
      <w:r>
        <w:rPr>
          <w:b/>
          <w:bCs/>
        </w:rPr>
        <w:tab/>
      </w:r>
      <w:r w:rsidRPr="00FD7D87">
        <w:rPr>
          <w:lang w:val="en-US"/>
        </w:rPr>
        <w:t>To the best knowledge of the author, this paper is the first to study the relationship between institutional investors and volatility in Thai IPOs and hence provides a deeper understanding of how investors influence the price formation and volatility of stock prices in emerging markets. Furthermore, besides academics, the results presented in this paper could be useful for market regulators and policymakers in designing future market regulations to efficiently stabilize equity markets.</w:t>
      </w:r>
    </w:p>
    <w:p w14:paraId="410210AE" w14:textId="77777777" w:rsidR="00DC1374" w:rsidRDefault="00DC1374" w:rsidP="00FD7D87">
      <w:pPr>
        <w:rPr>
          <w:lang w:val="en-US"/>
        </w:rPr>
      </w:pPr>
    </w:p>
    <w:p w14:paraId="0746ADFE" w14:textId="77777777" w:rsidR="00DC1374" w:rsidRPr="00DC1374" w:rsidRDefault="00DC1374" w:rsidP="00DC1374">
      <w:pPr>
        <w:rPr>
          <w:lang w:val="en-US"/>
        </w:rPr>
      </w:pPr>
      <w:r w:rsidRPr="00DC1374">
        <w:rPr>
          <w:b/>
          <w:lang w:val="en-US"/>
        </w:rPr>
        <w:t>Keywords</w:t>
      </w:r>
      <w:del w:id="18" w:author="Mephisto D" w:date="2019-11-06T10:43:00Z">
        <w:r w:rsidRPr="00DC1374" w:rsidDel="0055209A">
          <w:rPr>
            <w:lang w:val="en-US"/>
          </w:rPr>
          <w:delText>:</w:delText>
        </w:r>
      </w:del>
      <w:r w:rsidRPr="00DC1374">
        <w:rPr>
          <w:lang w:val="en-US"/>
        </w:rPr>
        <w:t xml:space="preserve"> Institutional investors, </w:t>
      </w:r>
      <w:r w:rsidR="002710F9">
        <w:rPr>
          <w:lang w:val="en-US"/>
        </w:rPr>
        <w:t xml:space="preserve">information asymmetry, </w:t>
      </w:r>
      <w:commentRangeStart w:id="19"/>
      <w:commentRangeStart w:id="20"/>
      <w:r w:rsidR="002710F9">
        <w:rPr>
          <w:lang w:val="en-US"/>
        </w:rPr>
        <w:t>v</w:t>
      </w:r>
      <w:r w:rsidRPr="00DC1374">
        <w:rPr>
          <w:lang w:val="en-US"/>
        </w:rPr>
        <w:t>olatility</w:t>
      </w:r>
      <w:commentRangeEnd w:id="19"/>
      <w:r w:rsidR="002710F9">
        <w:rPr>
          <w:rStyle w:val="CommentReference"/>
          <w:lang w:val="en-US" w:bidi="th-TH"/>
        </w:rPr>
        <w:commentReference w:id="19"/>
      </w:r>
      <w:commentRangeEnd w:id="20"/>
      <w:r w:rsidR="00FE3234">
        <w:rPr>
          <w:rStyle w:val="CommentReference"/>
          <w:lang w:val="en-US" w:bidi="th-TH"/>
        </w:rPr>
        <w:commentReference w:id="20"/>
      </w:r>
    </w:p>
    <w:p w14:paraId="3D8DA764" w14:textId="5B1A01A6" w:rsidR="00DC1374" w:rsidRPr="0055209A" w:rsidRDefault="0055209A" w:rsidP="00DC1374">
      <w:pPr>
        <w:pStyle w:val="CommentText"/>
        <w:rPr>
          <w:b/>
          <w:bCs/>
          <w:sz w:val="22"/>
          <w:szCs w:val="28"/>
          <w:rPrChange w:id="21" w:author="Mephisto D" w:date="2019-11-06T10:43:00Z">
            <w:rPr/>
          </w:rPrChange>
        </w:rPr>
      </w:pPr>
      <w:ins w:id="22" w:author="Mephisto D" w:date="2019-11-06T10:43:00Z">
        <w:r w:rsidRPr="0055209A">
          <w:rPr>
            <w:b/>
            <w:bCs/>
            <w:sz w:val="22"/>
            <w:szCs w:val="28"/>
            <w:rPrChange w:id="23" w:author="Mephisto D" w:date="2019-11-06T10:43:00Z">
              <w:rPr/>
            </w:rPrChange>
          </w:rPr>
          <w:t xml:space="preserve">Paper Type </w:t>
        </w:r>
        <w:r w:rsidRPr="0055209A">
          <w:rPr>
            <w:sz w:val="22"/>
            <w:szCs w:val="28"/>
            <w:rPrChange w:id="24" w:author="Mephisto D" w:date="2019-11-06T10:43:00Z">
              <w:rPr>
                <w:b/>
                <w:bCs/>
                <w:sz w:val="22"/>
                <w:szCs w:val="28"/>
              </w:rPr>
            </w:rPrChange>
          </w:rPr>
          <w:t>Research paper</w:t>
        </w:r>
      </w:ins>
    </w:p>
    <w:p w14:paraId="7E5B710E" w14:textId="77777777" w:rsidR="00DC1374" w:rsidRPr="00FD7D87" w:rsidRDefault="00DC1374" w:rsidP="00DC1374">
      <w:pPr>
        <w:rPr>
          <w:lang w:val="en-US"/>
        </w:rPr>
      </w:pPr>
      <w:r w:rsidRPr="00FE3234">
        <w:rPr>
          <w:b/>
          <w:lang w:val="en-US"/>
          <w:rPrChange w:id="25" w:author="Mephisto D" w:date="2019-11-06T09:46:00Z">
            <w:rPr>
              <w:b/>
              <w:i/>
              <w:iCs/>
              <w:lang w:val="en-US"/>
            </w:rPr>
          </w:rPrChange>
        </w:rPr>
        <w:t xml:space="preserve">JEL </w:t>
      </w:r>
      <w:commentRangeStart w:id="26"/>
      <w:commentRangeStart w:id="27"/>
      <w:r w:rsidRPr="00FE3234">
        <w:rPr>
          <w:b/>
          <w:lang w:val="en-US"/>
          <w:rPrChange w:id="28" w:author="Mephisto D" w:date="2019-11-06T09:46:00Z">
            <w:rPr>
              <w:b/>
              <w:i/>
              <w:iCs/>
              <w:lang w:val="en-US"/>
            </w:rPr>
          </w:rPrChange>
        </w:rPr>
        <w:t>Classification</w:t>
      </w:r>
      <w:commentRangeEnd w:id="26"/>
      <w:r w:rsidRPr="00FE3234">
        <w:rPr>
          <w:rStyle w:val="CommentReference"/>
          <w:lang w:val="en-US" w:bidi="th-TH"/>
        </w:rPr>
        <w:commentReference w:id="26"/>
      </w:r>
      <w:commentRangeEnd w:id="27"/>
      <w:r w:rsidR="00FE3234" w:rsidRPr="00FE3234">
        <w:rPr>
          <w:rStyle w:val="CommentReference"/>
          <w:lang w:val="en-US" w:bidi="th-TH"/>
        </w:rPr>
        <w:commentReference w:id="27"/>
      </w:r>
      <w:r w:rsidRPr="00FE3234">
        <w:rPr>
          <w:lang w:val="en-US"/>
        </w:rPr>
        <w:t>:</w:t>
      </w:r>
      <w:r w:rsidRPr="00DC1374">
        <w:rPr>
          <w:lang w:val="en-US"/>
        </w:rPr>
        <w:t xml:space="preserve"> G14, G23, G32</w:t>
      </w:r>
    </w:p>
    <w:sectPr w:rsidR="00DC1374" w:rsidRPr="00FD7D87">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Mephisto D" w:date="2019-11-10T12:48:00Z" w:initials="MD">
    <w:p w14:paraId="701CA0CA" w14:textId="6F5DB316" w:rsidR="003A017E" w:rsidRDefault="003A017E">
      <w:pPr>
        <w:pStyle w:val="CommentText"/>
      </w:pPr>
      <w:r>
        <w:rPr>
          <w:rStyle w:val="CommentReference"/>
        </w:rPr>
        <w:annotationRef/>
      </w:r>
      <w:r>
        <w:t>Changed to Abstract to follow the formats found in sample articles.</w:t>
      </w:r>
      <w:bookmarkStart w:id="5" w:name="_GoBack"/>
      <w:bookmarkEnd w:id="5"/>
    </w:p>
  </w:comment>
  <w:comment w:id="7" w:author="Mathieu" w:date="2019-11-04T13:45:00Z" w:initials="M">
    <w:p w14:paraId="150D1C1A" w14:textId="77777777" w:rsidR="0014444C" w:rsidRDefault="0014444C">
      <w:pPr>
        <w:pStyle w:val="CommentText"/>
      </w:pPr>
      <w:r>
        <w:rPr>
          <w:rStyle w:val="CommentReference"/>
        </w:rPr>
        <w:annotationRef/>
      </w:r>
      <w:r>
        <w:t>I have added ‘method’.</w:t>
      </w:r>
    </w:p>
  </w:comment>
  <w:comment w:id="8" w:author="Mephisto D" w:date="2019-11-06T09:44:00Z" w:initials="MD">
    <w:p w14:paraId="03DF1901" w14:textId="7D25763E" w:rsidR="00FE3234" w:rsidRDefault="00FE3234">
      <w:pPr>
        <w:pStyle w:val="CommentText"/>
      </w:pPr>
      <w:r>
        <w:rPr>
          <w:rStyle w:val="CommentReference"/>
        </w:rPr>
        <w:annotationRef/>
      </w:r>
      <w:r>
        <w:t>OK</w:t>
      </w:r>
    </w:p>
  </w:comment>
  <w:comment w:id="9" w:author="Mathieu" w:date="2019-11-04T13:56:00Z" w:initials="M">
    <w:p w14:paraId="32FBC838" w14:textId="77777777" w:rsidR="0014444C" w:rsidRDefault="0014444C">
      <w:pPr>
        <w:pStyle w:val="CommentText"/>
      </w:pPr>
      <w:r>
        <w:rPr>
          <w:rStyle w:val="CommentReference"/>
        </w:rPr>
        <w:annotationRef/>
      </w:r>
      <w:r w:rsidR="002710F9">
        <w:t>H</w:t>
      </w:r>
      <w:r>
        <w:t>ere we can simply say ‘size’ and not ‘firm size’ to avoid repeating the word ‘firm’.</w:t>
      </w:r>
    </w:p>
  </w:comment>
  <w:comment w:id="10" w:author="Mephisto D" w:date="2019-11-06T09:44:00Z" w:initials="MD">
    <w:p w14:paraId="21361E9D" w14:textId="581D0BDC" w:rsidR="00FE3234" w:rsidRDefault="00FE3234">
      <w:pPr>
        <w:pStyle w:val="CommentText"/>
      </w:pPr>
      <w:r>
        <w:rPr>
          <w:rStyle w:val="CommentReference"/>
        </w:rPr>
        <w:annotationRef/>
      </w:r>
      <w:r>
        <w:t>OK</w:t>
      </w:r>
    </w:p>
  </w:comment>
  <w:comment w:id="13" w:author="Mathieu" w:date="2019-11-04T13:56:00Z" w:initials="M">
    <w:p w14:paraId="003CDDB8" w14:textId="77777777" w:rsidR="00737FB2" w:rsidRDefault="00737FB2">
      <w:pPr>
        <w:pStyle w:val="CommentText"/>
      </w:pPr>
      <w:r>
        <w:rPr>
          <w:rStyle w:val="CommentReference"/>
        </w:rPr>
        <w:annotationRef/>
      </w:r>
      <w:r>
        <w:t xml:space="preserve">For me, this is not an additional point about the second aspect of your research, which concerns the phenomenon of underpricing. </w:t>
      </w:r>
      <w:r w:rsidR="002710F9">
        <w:t>A</w:t>
      </w:r>
      <w:r>
        <w:t xml:space="preserve">re </w:t>
      </w:r>
      <w:r w:rsidR="002710F9">
        <w:t xml:space="preserve">you not </w:t>
      </w:r>
      <w:r>
        <w:t>repeating here what you have alr</w:t>
      </w:r>
      <w:r w:rsidR="002710F9">
        <w:t>eady said in the first sentence? Should it be something like ‘Additionally, it was found that institutional holding and underpricing are negatively correlated’. Or something like this?</w:t>
      </w:r>
    </w:p>
  </w:comment>
  <w:comment w:id="14" w:author="Mephisto D" w:date="2019-11-06T09:45:00Z" w:initials="MD">
    <w:p w14:paraId="5BB199EA" w14:textId="196B646D" w:rsidR="00FE3234" w:rsidRDefault="00FE3234">
      <w:pPr>
        <w:pStyle w:val="CommentText"/>
      </w:pPr>
      <w:r>
        <w:rPr>
          <w:rStyle w:val="CommentReference"/>
        </w:rPr>
        <w:annotationRef/>
      </w:r>
      <w:r>
        <w:t>Accepted. That’s what I intended to say! :D</w:t>
      </w:r>
    </w:p>
  </w:comment>
  <w:comment w:id="16" w:author="Mathieu" w:date="2019-11-04T12:08:00Z" w:initials="M">
    <w:p w14:paraId="3A12995C" w14:textId="77777777" w:rsidR="00737FB2" w:rsidRDefault="00737FB2">
      <w:pPr>
        <w:pStyle w:val="CommentText"/>
      </w:pPr>
      <w:r>
        <w:rPr>
          <w:rStyle w:val="CommentReference"/>
        </w:rPr>
        <w:annotationRef/>
      </w:r>
      <w:r>
        <w:t>The wording was: “</w:t>
      </w:r>
      <w:r w:rsidRPr="00FD7D87">
        <w:t>The results are robust</w:t>
      </w:r>
      <w:r>
        <w:t xml:space="preserve"> to</w:t>
      </w:r>
      <w:r w:rsidRPr="00FD7D87">
        <w:t xml:space="preserve"> potential heteroskedasticity</w:t>
      </w:r>
      <w:r>
        <w:rPr>
          <w:rStyle w:val="CommentReference"/>
        </w:rPr>
        <w:annotationRef/>
      </w:r>
      <w:r w:rsidRPr="00FD7D87">
        <w:t xml:space="preserve"> and differences in firm characteristics</w:t>
      </w:r>
      <w:r>
        <w:t>.” This was not clear for me. I have changed the wording, please check that this is what you meant.</w:t>
      </w:r>
    </w:p>
  </w:comment>
  <w:comment w:id="17" w:author="Mephisto D" w:date="2019-11-06T09:45:00Z" w:initials="MD">
    <w:p w14:paraId="235F73D5" w14:textId="3EC2E0B2" w:rsidR="00FE3234" w:rsidRDefault="00FE3234">
      <w:pPr>
        <w:pStyle w:val="CommentText"/>
      </w:pPr>
      <w:r>
        <w:rPr>
          <w:rStyle w:val="CommentReference"/>
        </w:rPr>
        <w:annotationRef/>
      </w:r>
      <w:r>
        <w:t>Accepted</w:t>
      </w:r>
      <w:r w:rsidR="003A017E">
        <w:t xml:space="preserve"> the proposed text</w:t>
      </w:r>
      <w:r>
        <w:t xml:space="preserve">. </w:t>
      </w:r>
      <w:proofErr w:type="gramStart"/>
      <w:r>
        <w:t>Yes</w:t>
      </w:r>
      <w:proofErr w:type="gramEnd"/>
      <w:r>
        <w:t xml:space="preserve"> this is what I meant </w:t>
      </w:r>
      <w:r>
        <w:rPr>
          <w:rFonts w:ascii="Segoe UI Emoji" w:eastAsia="Segoe UI Emoji" w:hAnsi="Segoe UI Emoji" w:cs="Segoe UI Emoji"/>
        </w:rPr>
        <w:t>😊</w:t>
      </w:r>
    </w:p>
  </w:comment>
  <w:comment w:id="19" w:author="Mathieu" w:date="2019-11-04T13:55:00Z" w:initials="M">
    <w:p w14:paraId="76923D21" w14:textId="77777777" w:rsidR="002710F9" w:rsidRDefault="002710F9">
      <w:pPr>
        <w:pStyle w:val="CommentText"/>
      </w:pPr>
      <w:r>
        <w:rPr>
          <w:rStyle w:val="CommentReference"/>
        </w:rPr>
        <w:annotationRef/>
      </w:r>
      <w:r>
        <w:t>I think that only the first keyword in the list needs an initial capital letter, please check this.</w:t>
      </w:r>
    </w:p>
  </w:comment>
  <w:comment w:id="20" w:author="Mephisto D" w:date="2019-11-06T09:46:00Z" w:initials="MD">
    <w:p w14:paraId="0C8D1D30" w14:textId="52B0AE36" w:rsidR="00FE3234" w:rsidRDefault="00FE3234">
      <w:pPr>
        <w:pStyle w:val="CommentText"/>
      </w:pPr>
      <w:r>
        <w:rPr>
          <w:rStyle w:val="CommentReference"/>
        </w:rPr>
        <w:annotationRef/>
      </w:r>
      <w:r>
        <w:t>Accepted.</w:t>
      </w:r>
    </w:p>
  </w:comment>
  <w:comment w:id="26" w:author="Mathieu" w:date="2019-11-04T12:10:00Z" w:initials="M">
    <w:p w14:paraId="634019FD" w14:textId="77777777" w:rsidR="00DC1374" w:rsidRDefault="00DC1374">
      <w:pPr>
        <w:pStyle w:val="CommentText"/>
      </w:pPr>
      <w:r>
        <w:rPr>
          <w:rStyle w:val="CommentReference"/>
        </w:rPr>
        <w:annotationRef/>
      </w:r>
      <w:r>
        <w:t>Does this need to be in italics? Please check.</w:t>
      </w:r>
    </w:p>
  </w:comment>
  <w:comment w:id="27" w:author="Mephisto D" w:date="2019-11-06T09:46:00Z" w:initials="MD">
    <w:p w14:paraId="5F18341E" w14:textId="16C3838A" w:rsidR="00FE3234" w:rsidRDefault="00FE3234">
      <w:pPr>
        <w:pStyle w:val="CommentText"/>
      </w:pPr>
      <w:r>
        <w:rPr>
          <w:rStyle w:val="CommentReference"/>
        </w:rPr>
        <w:annotationRef/>
      </w:r>
      <w:r>
        <w:t>Thanks. No need to be italicized. Formatted.</w:t>
      </w:r>
      <w:r w:rsidR="0055209A">
        <w:t xml:space="preserve"> Based from the sample published article, I think they needs to be at the bottom of the page</w:t>
      </w:r>
      <w:r w:rsidR="003A017E">
        <w:t xml:space="preserve"> or removed entirely.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01CA0CA" w15:done="0"/>
  <w15:commentEx w15:paraId="150D1C1A" w15:done="0"/>
  <w15:commentEx w15:paraId="03DF1901" w15:paraIdParent="150D1C1A" w15:done="0"/>
  <w15:commentEx w15:paraId="32FBC838" w15:done="0"/>
  <w15:commentEx w15:paraId="21361E9D" w15:paraIdParent="32FBC838" w15:done="0"/>
  <w15:commentEx w15:paraId="003CDDB8" w15:done="0"/>
  <w15:commentEx w15:paraId="5BB199EA" w15:paraIdParent="003CDDB8" w15:done="0"/>
  <w15:commentEx w15:paraId="3A12995C" w15:done="0"/>
  <w15:commentEx w15:paraId="235F73D5" w15:paraIdParent="3A12995C" w15:done="0"/>
  <w15:commentEx w15:paraId="76923D21" w15:done="0"/>
  <w15:commentEx w15:paraId="0C8D1D30" w15:paraIdParent="76923D21" w15:done="0"/>
  <w15:commentEx w15:paraId="634019FD" w15:done="0"/>
  <w15:commentEx w15:paraId="5F18341E" w15:paraIdParent="634019F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1CA0CA" w16cid:durableId="2172858E"/>
  <w16cid:commentId w16cid:paraId="150D1C1A" w16cid:durableId="216D146B"/>
  <w16cid:commentId w16cid:paraId="03DF1901" w16cid:durableId="216D1471"/>
  <w16cid:commentId w16cid:paraId="32FBC838" w16cid:durableId="216D146C"/>
  <w16cid:commentId w16cid:paraId="21361E9D" w16cid:durableId="216D1474"/>
  <w16cid:commentId w16cid:paraId="003CDDB8" w16cid:durableId="216D146D"/>
  <w16cid:commentId w16cid:paraId="5BB199EA" w16cid:durableId="216D149C"/>
  <w16cid:commentId w16cid:paraId="3A12995C" w16cid:durableId="216D146E"/>
  <w16cid:commentId w16cid:paraId="235F73D5" w16cid:durableId="216D14CB"/>
  <w16cid:commentId w16cid:paraId="76923D21" w16cid:durableId="216D146F"/>
  <w16cid:commentId w16cid:paraId="0C8D1D30" w16cid:durableId="216D14E0"/>
  <w16cid:commentId w16cid:paraId="634019FD" w16cid:durableId="216D1470"/>
  <w16cid:commentId w16cid:paraId="5F18341E" w16cid:durableId="216D14E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ephisto D">
    <w15:presenceInfo w15:providerId="Windows Live" w15:userId="4718f3fc904f74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D87"/>
    <w:rsid w:val="0014444C"/>
    <w:rsid w:val="002710F9"/>
    <w:rsid w:val="002833F4"/>
    <w:rsid w:val="00292EFA"/>
    <w:rsid w:val="003A017E"/>
    <w:rsid w:val="0055209A"/>
    <w:rsid w:val="00737FB2"/>
    <w:rsid w:val="0079403A"/>
    <w:rsid w:val="00B92E85"/>
    <w:rsid w:val="00C42FBF"/>
    <w:rsid w:val="00DC1374"/>
    <w:rsid w:val="00EC2AC2"/>
    <w:rsid w:val="00FD7D87"/>
    <w:rsid w:val="00FE323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0723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FD7D87"/>
    <w:pPr>
      <w:spacing w:line="240" w:lineRule="auto"/>
    </w:pPr>
    <w:rPr>
      <w:sz w:val="20"/>
      <w:szCs w:val="25"/>
      <w:lang w:val="en-US" w:bidi="th-TH"/>
    </w:rPr>
  </w:style>
  <w:style w:type="character" w:customStyle="1" w:styleId="CommentTextChar">
    <w:name w:val="Comment Text Char"/>
    <w:basedOn w:val="DefaultParagraphFont"/>
    <w:link w:val="CommentText"/>
    <w:uiPriority w:val="99"/>
    <w:semiHidden/>
    <w:rsid w:val="00FD7D87"/>
    <w:rPr>
      <w:sz w:val="20"/>
      <w:szCs w:val="25"/>
      <w:lang w:val="en-US" w:bidi="th-TH"/>
    </w:rPr>
  </w:style>
  <w:style w:type="character" w:styleId="Hyperlink">
    <w:name w:val="Hyperlink"/>
    <w:basedOn w:val="DefaultParagraphFont"/>
    <w:uiPriority w:val="99"/>
    <w:unhideWhenUsed/>
    <w:rsid w:val="00FD7D87"/>
    <w:rPr>
      <w:color w:val="0000FF" w:themeColor="hyperlink"/>
      <w:u w:val="single"/>
    </w:rPr>
  </w:style>
  <w:style w:type="character" w:styleId="CommentReference">
    <w:name w:val="annotation reference"/>
    <w:basedOn w:val="DefaultParagraphFont"/>
    <w:uiPriority w:val="99"/>
    <w:semiHidden/>
    <w:unhideWhenUsed/>
    <w:rsid w:val="00FD7D87"/>
    <w:rPr>
      <w:sz w:val="16"/>
      <w:szCs w:val="16"/>
    </w:rPr>
  </w:style>
  <w:style w:type="paragraph" w:styleId="BalloonText">
    <w:name w:val="Balloon Text"/>
    <w:basedOn w:val="Normal"/>
    <w:link w:val="BalloonTextChar"/>
    <w:uiPriority w:val="99"/>
    <w:semiHidden/>
    <w:unhideWhenUsed/>
    <w:rsid w:val="00FD7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D87"/>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737FB2"/>
    <w:rPr>
      <w:b/>
      <w:bCs/>
      <w:szCs w:val="20"/>
      <w:lang w:val="fr-FR" w:bidi="ar-SA"/>
    </w:rPr>
  </w:style>
  <w:style w:type="character" w:customStyle="1" w:styleId="CommentSubjectChar">
    <w:name w:val="Comment Subject Char"/>
    <w:basedOn w:val="CommentTextChar"/>
    <w:link w:val="CommentSubject"/>
    <w:uiPriority w:val="99"/>
    <w:semiHidden/>
    <w:rsid w:val="00737FB2"/>
    <w:rPr>
      <w:b/>
      <w:bCs/>
      <w:sz w:val="20"/>
      <w:szCs w:val="20"/>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hyperlink" Target="mailto:konpanas@tbs.tu.ac.th" TargetMode="Externa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Mathieu</dc:creator>
  <cp:lastModifiedBy>Mephisto D</cp:lastModifiedBy>
  <cp:revision>2</cp:revision>
  <dcterms:created xsi:type="dcterms:W3CDTF">2019-11-10T05:48:00Z</dcterms:created>
  <dcterms:modified xsi:type="dcterms:W3CDTF">2019-11-10T05:48:00Z</dcterms:modified>
</cp:coreProperties>
</file>