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69F869" w14:textId="0245E59C" w:rsidR="00D1648C" w:rsidRDefault="00D1648C" w:rsidP="00D1648C">
      <w:pPr>
        <w:shd w:val="clear" w:color="auto" w:fill="FFFFFF"/>
        <w:bidi/>
        <w:spacing w:line="209" w:lineRule="atLeast"/>
        <w:rPr>
          <w:rFonts w:asciiTheme="minorBidi" w:eastAsia="Times New Roman" w:hAnsiTheme="minorBidi"/>
          <w:color w:val="222222"/>
          <w:sz w:val="24"/>
          <w:szCs w:val="24"/>
        </w:rPr>
      </w:pPr>
    </w:p>
    <w:p w14:paraId="4E863B7B" w14:textId="1099C780" w:rsidR="000B19EF" w:rsidRPr="000B19EF" w:rsidRDefault="000B19EF" w:rsidP="000B19EF">
      <w:pPr>
        <w:shd w:val="clear" w:color="auto" w:fill="FFFFFF"/>
        <w:bidi/>
        <w:spacing w:line="209" w:lineRule="atLeast"/>
        <w:jc w:val="center"/>
        <w:rPr>
          <w:rFonts w:asciiTheme="minorBidi" w:eastAsia="Times New Roman" w:hAnsiTheme="minorBidi"/>
          <w:b/>
          <w:bCs/>
          <w:color w:val="222222"/>
          <w:sz w:val="28"/>
          <w:szCs w:val="28"/>
          <w:rtl/>
        </w:rPr>
      </w:pPr>
      <w:r w:rsidRPr="000B19EF">
        <w:rPr>
          <w:rFonts w:asciiTheme="minorBidi" w:eastAsia="Times New Roman" w:hAnsiTheme="minorBidi" w:hint="cs"/>
          <w:b/>
          <w:bCs/>
          <w:color w:val="222222"/>
          <w:sz w:val="28"/>
          <w:szCs w:val="28"/>
          <w:rtl/>
        </w:rPr>
        <w:t xml:space="preserve">טופס </w:t>
      </w:r>
      <w:r>
        <w:rPr>
          <w:rFonts w:asciiTheme="minorBidi" w:eastAsia="Times New Roman" w:hAnsiTheme="minorBidi" w:hint="cs"/>
          <w:b/>
          <w:bCs/>
          <w:color w:val="222222"/>
          <w:sz w:val="28"/>
          <w:szCs w:val="28"/>
          <w:rtl/>
        </w:rPr>
        <w:t xml:space="preserve">הגשת </w:t>
      </w:r>
      <w:r w:rsidRPr="000B19EF">
        <w:rPr>
          <w:rFonts w:asciiTheme="minorBidi" w:eastAsia="Times New Roman" w:hAnsiTheme="minorBidi" w:hint="cs"/>
          <w:b/>
          <w:bCs/>
          <w:color w:val="222222"/>
          <w:sz w:val="28"/>
          <w:szCs w:val="28"/>
          <w:rtl/>
        </w:rPr>
        <w:t>פרויקט גמר</w:t>
      </w:r>
      <w:r w:rsidR="00914BAF">
        <w:rPr>
          <w:rFonts w:asciiTheme="minorBidi" w:eastAsia="Times New Roman" w:hAnsiTheme="minorBidi" w:hint="cs"/>
          <w:b/>
          <w:bCs/>
          <w:color w:val="222222"/>
          <w:sz w:val="28"/>
          <w:szCs w:val="28"/>
          <w:rtl/>
        </w:rPr>
        <w:t xml:space="preserve"> לאתר תערוכת בוגרים 2021</w:t>
      </w:r>
    </w:p>
    <w:p w14:paraId="622CA0D1" w14:textId="4F2293CC" w:rsidR="000B19EF" w:rsidRPr="00156ED0" w:rsidRDefault="000B19EF" w:rsidP="000B19EF">
      <w:pPr>
        <w:shd w:val="clear" w:color="auto" w:fill="FFFFFF"/>
        <w:bidi/>
        <w:spacing w:line="209" w:lineRule="atLeast"/>
        <w:rPr>
          <w:rFonts w:asciiTheme="minorBidi" w:eastAsia="Times New Roman" w:hAnsiTheme="minorBidi"/>
          <w:color w:val="222222"/>
          <w:sz w:val="24"/>
          <w:szCs w:val="24"/>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340"/>
        <w:gridCol w:w="2070"/>
        <w:gridCol w:w="2430"/>
      </w:tblGrid>
      <w:tr w:rsidR="005E1F2E" w:rsidRPr="00156ED0" w14:paraId="5576064C" w14:textId="77777777" w:rsidTr="000B19EF">
        <w:trPr>
          <w:trHeight w:val="368"/>
          <w:jc w:val="center"/>
        </w:trPr>
        <w:tc>
          <w:tcPr>
            <w:tcW w:w="1795" w:type="dxa"/>
            <w:tcBorders>
              <w:bottom w:val="double" w:sz="4" w:space="0" w:color="auto"/>
              <w:right w:val="double" w:sz="4" w:space="0" w:color="auto"/>
            </w:tcBorders>
            <w:shd w:val="clear" w:color="auto" w:fill="E0E0E0"/>
            <w:tcMar>
              <w:left w:w="57" w:type="dxa"/>
              <w:right w:w="57" w:type="dxa"/>
            </w:tcMar>
            <w:vAlign w:val="center"/>
          </w:tcPr>
          <w:p w14:paraId="359982FA" w14:textId="5B463747" w:rsidR="005E1F2E" w:rsidRPr="005E1F2E" w:rsidRDefault="005E1F2E" w:rsidP="0052589D">
            <w:pPr>
              <w:spacing w:line="300" w:lineRule="exact"/>
              <w:ind w:right="540"/>
              <w:rPr>
                <w:rFonts w:asciiTheme="minorBidi" w:hAnsiTheme="minorBidi"/>
                <w:b/>
                <w:bCs/>
                <w:sz w:val="24"/>
                <w:szCs w:val="24"/>
              </w:rPr>
            </w:pPr>
            <w:r w:rsidRPr="005E1F2E">
              <w:rPr>
                <w:rFonts w:asciiTheme="minorBidi" w:hAnsiTheme="minorBidi"/>
                <w:b/>
                <w:bCs/>
                <w:sz w:val="24"/>
                <w:szCs w:val="24"/>
              </w:rPr>
              <w:t>First Name</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340" w:type="dxa"/>
            <w:tcBorders>
              <w:left w:val="double" w:sz="4" w:space="0" w:color="auto"/>
              <w:bottom w:val="double" w:sz="4" w:space="0" w:color="auto"/>
            </w:tcBorders>
            <w:vAlign w:val="center"/>
          </w:tcPr>
          <w:p w14:paraId="58985790" w14:textId="5984A1AB" w:rsidR="005E1F2E" w:rsidRPr="00156ED0" w:rsidRDefault="009764FC" w:rsidP="0052589D">
            <w:pPr>
              <w:spacing w:line="300" w:lineRule="exact"/>
              <w:ind w:right="540"/>
              <w:rPr>
                <w:rFonts w:asciiTheme="minorBidi" w:hAnsiTheme="minorBidi"/>
                <w:sz w:val="20"/>
                <w:szCs w:val="20"/>
                <w:rtl/>
              </w:rPr>
            </w:pPr>
            <w:r>
              <w:rPr>
                <w:rFonts w:asciiTheme="minorBidi" w:hAnsiTheme="minorBidi"/>
                <w:sz w:val="20"/>
                <w:szCs w:val="20"/>
              </w:rPr>
              <w:t>Adi</w:t>
            </w:r>
          </w:p>
        </w:tc>
        <w:tc>
          <w:tcPr>
            <w:tcW w:w="2070" w:type="dxa"/>
            <w:tcBorders>
              <w:left w:val="double" w:sz="4" w:space="0" w:color="auto"/>
              <w:bottom w:val="double" w:sz="4" w:space="0" w:color="auto"/>
              <w:right w:val="double" w:sz="4" w:space="0" w:color="auto"/>
            </w:tcBorders>
            <w:shd w:val="clear" w:color="auto" w:fill="D9D9D9" w:themeFill="background1" w:themeFillShade="D9"/>
          </w:tcPr>
          <w:p w14:paraId="5B33130E" w14:textId="73A4F52F"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hint="cs"/>
                <w:b/>
                <w:bCs/>
                <w:sz w:val="24"/>
                <w:szCs w:val="24"/>
                <w:rtl/>
              </w:rPr>
              <w:t>שם פרטי</w:t>
            </w:r>
            <w:r>
              <w:rPr>
                <w:rFonts w:asciiTheme="minorBidi" w:hAnsiTheme="minorBidi"/>
                <w:b/>
                <w:bCs/>
                <w:sz w:val="24"/>
                <w:szCs w:val="24"/>
              </w:rPr>
              <w:t xml:space="preserve"> </w:t>
            </w:r>
            <w:r w:rsidRPr="00156ED0">
              <w:rPr>
                <w:rFonts w:asciiTheme="minorBidi" w:hAnsiTheme="minorBidi"/>
                <w:color w:val="000000"/>
                <w:sz w:val="20"/>
                <w:szCs w:val="20"/>
              </w:rPr>
              <w:t>→</w:t>
            </w:r>
            <w:r>
              <w:rPr>
                <w:rFonts w:asciiTheme="minorBidi" w:hAnsiTheme="minorBidi"/>
                <w:b/>
                <w:bCs/>
                <w:sz w:val="24"/>
                <w:szCs w:val="24"/>
              </w:rPr>
              <w:t xml:space="preserve"> </w:t>
            </w:r>
          </w:p>
        </w:tc>
        <w:tc>
          <w:tcPr>
            <w:tcW w:w="2430" w:type="dxa"/>
            <w:tcBorders>
              <w:left w:val="double" w:sz="4" w:space="0" w:color="auto"/>
              <w:bottom w:val="double" w:sz="4" w:space="0" w:color="auto"/>
            </w:tcBorders>
            <w:vAlign w:val="center"/>
          </w:tcPr>
          <w:p w14:paraId="054F7CDE" w14:textId="2BB444BD" w:rsidR="005E1F2E" w:rsidRPr="0052589D" w:rsidRDefault="009764FC" w:rsidP="0052589D">
            <w:pPr>
              <w:spacing w:line="300" w:lineRule="exact"/>
              <w:ind w:right="540"/>
              <w:rPr>
                <w:rFonts w:asciiTheme="minorBidi" w:hAnsiTheme="minorBidi"/>
                <w:b/>
                <w:bCs/>
                <w:rtl/>
              </w:rPr>
            </w:pPr>
            <w:r>
              <w:rPr>
                <w:rFonts w:asciiTheme="minorBidi" w:hAnsiTheme="minorBidi" w:hint="cs"/>
                <w:b/>
                <w:bCs/>
                <w:rtl/>
              </w:rPr>
              <w:t>עדי</w:t>
            </w:r>
          </w:p>
        </w:tc>
      </w:tr>
      <w:tr w:rsidR="005E1F2E" w:rsidRPr="00156ED0" w14:paraId="7DAD33D9" w14:textId="77777777" w:rsidTr="000B19EF">
        <w:trPr>
          <w:trHeight w:val="254"/>
          <w:jc w:val="center"/>
        </w:trPr>
        <w:tc>
          <w:tcPr>
            <w:tcW w:w="179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BDC6D8C" w14:textId="6ECA92A1" w:rsidR="005E1F2E" w:rsidRPr="005E1F2E" w:rsidRDefault="005E1F2E" w:rsidP="0052589D">
            <w:pPr>
              <w:spacing w:line="300" w:lineRule="exact"/>
              <w:ind w:right="540"/>
              <w:rPr>
                <w:rFonts w:asciiTheme="minorBidi" w:hAnsiTheme="minorBidi"/>
                <w:b/>
                <w:bCs/>
                <w:sz w:val="24"/>
                <w:szCs w:val="24"/>
                <w:rtl/>
              </w:rPr>
            </w:pPr>
            <w:r w:rsidRPr="005E1F2E">
              <w:rPr>
                <w:rFonts w:asciiTheme="minorBidi" w:hAnsiTheme="minorBidi"/>
                <w:b/>
                <w:bCs/>
                <w:sz w:val="24"/>
                <w:szCs w:val="24"/>
              </w:rPr>
              <w:t xml:space="preserve">Last Name </w:t>
            </w:r>
            <w:r w:rsidRPr="00156ED0">
              <w:rPr>
                <w:rFonts w:asciiTheme="minorBidi" w:hAnsiTheme="minorBidi"/>
                <w:color w:val="000000"/>
                <w:sz w:val="20"/>
                <w:szCs w:val="20"/>
              </w:rPr>
              <w:t>→</w:t>
            </w:r>
          </w:p>
        </w:tc>
        <w:tc>
          <w:tcPr>
            <w:tcW w:w="2340" w:type="dxa"/>
            <w:tcBorders>
              <w:top w:val="double" w:sz="4" w:space="0" w:color="auto"/>
              <w:left w:val="double" w:sz="4" w:space="0" w:color="auto"/>
              <w:bottom w:val="double" w:sz="4" w:space="0" w:color="auto"/>
            </w:tcBorders>
            <w:vAlign w:val="center"/>
          </w:tcPr>
          <w:p w14:paraId="7AB9661A" w14:textId="66BF78F7" w:rsidR="005E1F2E" w:rsidRPr="00156ED0" w:rsidRDefault="009764FC" w:rsidP="0052589D">
            <w:pPr>
              <w:spacing w:line="300" w:lineRule="exact"/>
              <w:ind w:right="540"/>
              <w:rPr>
                <w:rFonts w:asciiTheme="minorBidi" w:hAnsiTheme="minorBidi"/>
                <w:rtl/>
              </w:rPr>
            </w:pPr>
            <w:r>
              <w:rPr>
                <w:rFonts w:asciiTheme="minorBidi" w:hAnsiTheme="minorBidi"/>
              </w:rPr>
              <w:t>Fayerberger</w:t>
            </w:r>
          </w:p>
        </w:tc>
        <w:tc>
          <w:tcPr>
            <w:tcW w:w="207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50726A2" w14:textId="70AB4775" w:rsidR="005E1F2E" w:rsidRPr="005E1F2E" w:rsidRDefault="005E1F2E" w:rsidP="005E1F2E">
            <w:pPr>
              <w:spacing w:line="300" w:lineRule="exact"/>
              <w:ind w:right="540"/>
              <w:rPr>
                <w:rFonts w:asciiTheme="minorBidi" w:hAnsiTheme="minorBidi"/>
                <w:b/>
                <w:bCs/>
                <w:sz w:val="24"/>
                <w:szCs w:val="24"/>
                <w:rtl/>
              </w:rPr>
            </w:pPr>
            <w:r>
              <w:rPr>
                <w:rFonts w:asciiTheme="minorBidi" w:hAnsiTheme="minorBidi" w:hint="cs"/>
                <w:b/>
                <w:bCs/>
                <w:sz w:val="24"/>
                <w:szCs w:val="24"/>
                <w:rtl/>
              </w:rPr>
              <w:t>שם משפחה</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2430" w:type="dxa"/>
            <w:tcBorders>
              <w:top w:val="double" w:sz="4" w:space="0" w:color="auto"/>
              <w:left w:val="double" w:sz="4" w:space="0" w:color="auto"/>
              <w:bottom w:val="double" w:sz="4" w:space="0" w:color="auto"/>
            </w:tcBorders>
            <w:vAlign w:val="center"/>
          </w:tcPr>
          <w:p w14:paraId="47FADAEB" w14:textId="2D059D08" w:rsidR="005E1F2E" w:rsidRPr="00156ED0" w:rsidRDefault="009764FC" w:rsidP="0052589D">
            <w:pPr>
              <w:spacing w:line="300" w:lineRule="exact"/>
              <w:ind w:right="540"/>
              <w:rPr>
                <w:rFonts w:asciiTheme="minorBidi" w:hAnsiTheme="minorBidi"/>
                <w:rtl/>
              </w:rPr>
            </w:pPr>
            <w:r>
              <w:rPr>
                <w:rFonts w:asciiTheme="minorBidi" w:hAnsiTheme="minorBidi" w:hint="cs"/>
                <w:rtl/>
              </w:rPr>
              <w:t>פיירברגר</w:t>
            </w:r>
          </w:p>
        </w:tc>
      </w:tr>
    </w:tbl>
    <w:p w14:paraId="15E1308E" w14:textId="675F1E3F" w:rsidR="00914BAF" w:rsidRDefault="00914BAF" w:rsidP="00914BAF">
      <w:pPr>
        <w:shd w:val="clear" w:color="auto" w:fill="FFFFFF"/>
        <w:bidi/>
        <w:spacing w:line="209" w:lineRule="atLeast"/>
        <w:jc w:val="righ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914BAF" w:rsidRPr="00156ED0" w14:paraId="327E1F65"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7C8FE2E" w14:textId="55F70C12" w:rsidR="00914BAF" w:rsidRPr="00156ED0" w:rsidRDefault="00914BAF"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Email </w:t>
            </w:r>
            <w:r w:rsidRPr="00156ED0">
              <w:rPr>
                <w:rFonts w:asciiTheme="minorBidi" w:hAnsiTheme="minorBidi"/>
                <w:b/>
                <w:bCs/>
                <w:sz w:val="24"/>
                <w:szCs w:val="24"/>
              </w:rPr>
              <w:t>Address</w:t>
            </w:r>
            <w:r>
              <w:rPr>
                <w:rFonts w:asciiTheme="minorBidi" w:hAnsiTheme="minorBidi"/>
                <w:b/>
                <w:bCs/>
                <w:sz w:val="24"/>
                <w:szCs w:val="24"/>
              </w:rPr>
              <w:t xml:space="preserve"> →</w:t>
            </w:r>
          </w:p>
        </w:tc>
        <w:tc>
          <w:tcPr>
            <w:tcW w:w="5530" w:type="dxa"/>
            <w:tcBorders>
              <w:top w:val="double" w:sz="4" w:space="0" w:color="auto"/>
              <w:left w:val="double" w:sz="4" w:space="0" w:color="auto"/>
              <w:bottom w:val="double" w:sz="4" w:space="0" w:color="auto"/>
            </w:tcBorders>
            <w:vAlign w:val="center"/>
          </w:tcPr>
          <w:p w14:paraId="54CC08E5" w14:textId="337A4761" w:rsidR="00914BAF" w:rsidRPr="00156ED0" w:rsidRDefault="009764FC" w:rsidP="00691EAD">
            <w:pPr>
              <w:bidi/>
              <w:spacing w:line="300" w:lineRule="exact"/>
              <w:ind w:right="540"/>
              <w:rPr>
                <w:rFonts w:asciiTheme="minorBidi" w:hAnsiTheme="minorBidi"/>
              </w:rPr>
            </w:pPr>
            <w:r>
              <w:rPr>
                <w:rFonts w:asciiTheme="minorBidi" w:hAnsiTheme="minorBidi"/>
              </w:rPr>
              <w:t>Fayeradi21@gmail.com</w:t>
            </w:r>
          </w:p>
        </w:tc>
      </w:tr>
      <w:tr w:rsidR="00914BAF" w:rsidRPr="00156ED0" w14:paraId="746E1B19" w14:textId="77777777" w:rsidTr="00691EAD">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48F803D8" w14:textId="77777777" w:rsidR="002F15C9" w:rsidRDefault="002F15C9" w:rsidP="00691EAD">
            <w:pPr>
              <w:spacing w:line="300" w:lineRule="exact"/>
              <w:ind w:right="540"/>
              <w:rPr>
                <w:rFonts w:asciiTheme="minorBidi" w:hAnsiTheme="minorBidi"/>
                <w:b/>
                <w:bCs/>
                <w:color w:val="FF0000"/>
                <w:sz w:val="20"/>
                <w:szCs w:val="20"/>
              </w:rPr>
            </w:pPr>
            <w:r w:rsidRPr="000B19EF">
              <w:rPr>
                <w:rFonts w:asciiTheme="minorBidi" w:hAnsiTheme="minorBidi"/>
                <w:b/>
                <w:bCs/>
                <w:color w:val="FF0000"/>
                <w:sz w:val="24"/>
                <w:szCs w:val="24"/>
              </w:rPr>
              <w:t>(Optional!)</w:t>
            </w:r>
            <w:r w:rsidRPr="000B19EF">
              <w:rPr>
                <w:rFonts w:asciiTheme="minorBidi" w:hAnsiTheme="minorBidi"/>
                <w:b/>
                <w:bCs/>
                <w:color w:val="FF0000"/>
                <w:sz w:val="20"/>
                <w:szCs w:val="20"/>
                <w:rtl/>
              </w:rPr>
              <w:t xml:space="preserve"> </w:t>
            </w:r>
          </w:p>
          <w:p w14:paraId="2AB2A5FA" w14:textId="51B647A8" w:rsidR="00914BAF"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Pr>
              <w:t>Please attach a passport-style photo of yourself</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tcBorders>
            <w:vAlign w:val="center"/>
          </w:tcPr>
          <w:p w14:paraId="423D627B" w14:textId="77777777" w:rsidR="00914BAF" w:rsidRDefault="00914BAF" w:rsidP="00691EAD">
            <w:pPr>
              <w:bidi/>
              <w:spacing w:line="300" w:lineRule="exact"/>
              <w:ind w:right="540"/>
              <w:rPr>
                <w:rFonts w:asciiTheme="minorBidi" w:hAnsiTheme="minorBidi"/>
              </w:rPr>
            </w:pPr>
          </w:p>
          <w:p w14:paraId="0C6398BA" w14:textId="2D5267DD" w:rsidR="00914BAF" w:rsidRDefault="00914BAF" w:rsidP="00914BAF">
            <w:pPr>
              <w:bidi/>
              <w:spacing w:line="300" w:lineRule="exact"/>
              <w:ind w:right="540"/>
              <w:rPr>
                <w:rFonts w:asciiTheme="minorBidi" w:hAnsiTheme="minorBidi"/>
                <w:rtl/>
              </w:rPr>
            </w:pPr>
          </w:p>
          <w:p w14:paraId="4D67447A" w14:textId="0DBAE932" w:rsidR="006E1FB1" w:rsidRDefault="006E1FB1" w:rsidP="006E1FB1">
            <w:pPr>
              <w:bidi/>
              <w:spacing w:line="300" w:lineRule="exact"/>
              <w:ind w:right="540"/>
              <w:rPr>
                <w:rFonts w:asciiTheme="minorBidi" w:hAnsiTheme="minorBidi"/>
                <w:rtl/>
              </w:rPr>
            </w:pPr>
          </w:p>
          <w:p w14:paraId="5690D3B7" w14:textId="77777777" w:rsidR="006E1FB1" w:rsidRDefault="006E1FB1" w:rsidP="006E1FB1">
            <w:pPr>
              <w:bidi/>
              <w:spacing w:line="300" w:lineRule="exact"/>
              <w:ind w:right="540"/>
              <w:rPr>
                <w:rFonts w:asciiTheme="minorBidi" w:hAnsiTheme="minorBidi"/>
                <w:rtl/>
              </w:rPr>
            </w:pPr>
          </w:p>
          <w:p w14:paraId="701040D8" w14:textId="77777777" w:rsidR="00914BAF" w:rsidRDefault="00914BAF" w:rsidP="00914BAF">
            <w:pPr>
              <w:bidi/>
              <w:spacing w:line="300" w:lineRule="exact"/>
              <w:ind w:right="540"/>
              <w:rPr>
                <w:rFonts w:asciiTheme="minorBidi" w:hAnsiTheme="minorBidi"/>
              </w:rPr>
            </w:pPr>
          </w:p>
          <w:p w14:paraId="2605D42F" w14:textId="4A00E6D4" w:rsidR="00914BAF" w:rsidRDefault="00914BAF" w:rsidP="00914BAF">
            <w:pPr>
              <w:bidi/>
              <w:spacing w:line="300" w:lineRule="exact"/>
              <w:ind w:right="540"/>
              <w:rPr>
                <w:rFonts w:asciiTheme="minorBidi" w:hAnsiTheme="minorBidi"/>
              </w:rPr>
            </w:pPr>
          </w:p>
          <w:p w14:paraId="2296209E" w14:textId="19DD567D" w:rsidR="00914BAF" w:rsidRPr="00156ED0" w:rsidRDefault="006E1FB1" w:rsidP="00914BAF">
            <w:pPr>
              <w:bidi/>
              <w:spacing w:line="300" w:lineRule="exact"/>
              <w:ind w:right="540"/>
              <w:rPr>
                <w:rFonts w:asciiTheme="minorBidi" w:hAnsiTheme="minorBidi"/>
                <w:rtl/>
              </w:rPr>
            </w:pPr>
            <w:r>
              <w:rPr>
                <w:rFonts w:asciiTheme="minorBidi" w:hAnsiTheme="minorBidi"/>
                <w:noProof/>
              </w:rPr>
              <w:drawing>
                <wp:inline distT="0" distB="0" distL="0" distR="0" wp14:anchorId="5B4BCBD4" wp14:editId="05D77CBB">
                  <wp:extent cx="1255395" cy="1617345"/>
                  <wp:effectExtent l="0" t="0" r="1905" b="190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5395" cy="1617345"/>
                          </a:xfrm>
                          <a:prstGeom prst="rect">
                            <a:avLst/>
                          </a:prstGeom>
                          <a:noFill/>
                          <a:ln>
                            <a:noFill/>
                          </a:ln>
                        </pic:spPr>
                      </pic:pic>
                    </a:graphicData>
                  </a:graphic>
                </wp:inline>
              </w:drawing>
            </w:r>
          </w:p>
        </w:tc>
      </w:tr>
    </w:tbl>
    <w:p w14:paraId="2BC514CB" w14:textId="77777777" w:rsidR="00914BAF" w:rsidRPr="00156ED0" w:rsidRDefault="00914BAF" w:rsidP="00914BAF">
      <w:pPr>
        <w:shd w:val="clear" w:color="auto" w:fill="FFFFFF"/>
        <w:bidi/>
        <w:spacing w:line="209" w:lineRule="atLeast"/>
        <w:rPr>
          <w:rFonts w:asciiTheme="minorBidi" w:eastAsia="Times New Roman" w:hAnsiTheme="minorBidi"/>
          <w:color w:val="22222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5530"/>
      </w:tblGrid>
      <w:tr w:rsidR="0046029A" w:rsidRPr="00156ED0" w14:paraId="2782373A" w14:textId="413E540B" w:rsidTr="0046029A">
        <w:trPr>
          <w:trHeight w:val="245"/>
          <w:jc w:val="center"/>
        </w:trPr>
        <w:tc>
          <w:tcPr>
            <w:tcW w:w="3100"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290B37A8" w14:textId="01498C38" w:rsidR="0046029A" w:rsidRPr="00156ED0" w:rsidRDefault="00914BAF" w:rsidP="00691EAD">
            <w:pPr>
              <w:spacing w:line="300" w:lineRule="exact"/>
              <w:ind w:right="540"/>
              <w:rPr>
                <w:rFonts w:asciiTheme="minorBidi" w:hAnsiTheme="minorBidi"/>
                <w:b/>
                <w:bCs/>
                <w:sz w:val="24"/>
                <w:szCs w:val="24"/>
              </w:rPr>
            </w:pPr>
            <w:r w:rsidRPr="00156ED0">
              <w:rPr>
                <w:rFonts w:asciiTheme="minorBidi" w:hAnsiTheme="minorBidi"/>
                <w:b/>
                <w:bCs/>
                <w:sz w:val="24"/>
                <w:szCs w:val="24"/>
                <w:rtl/>
              </w:rPr>
              <w:t>מסלול התמחות</w:t>
            </w:r>
            <w:r w:rsidRPr="00156ED0">
              <w:rPr>
                <w:rFonts w:asciiTheme="minorBidi" w:hAnsiTheme="minorBidi"/>
                <w:b/>
                <w:bCs/>
                <w:color w:val="000000"/>
                <w:sz w:val="24"/>
                <w:szCs w:val="24"/>
              </w:rPr>
              <w:t xml:space="preserve"> </w:t>
            </w:r>
            <w:r w:rsidRPr="00156ED0">
              <w:rPr>
                <w:rFonts w:asciiTheme="minorBidi" w:hAnsiTheme="minorBidi"/>
                <w:color w:val="000000"/>
                <w:sz w:val="20"/>
                <w:szCs w:val="20"/>
              </w:rPr>
              <w:t>→</w:t>
            </w:r>
            <w:r>
              <w:rPr>
                <w:rFonts w:asciiTheme="minorBidi" w:hAnsiTheme="minorBidi"/>
                <w:b/>
                <w:bCs/>
                <w:color w:val="000000"/>
                <w:sz w:val="24"/>
                <w:szCs w:val="24"/>
              </w:rPr>
              <w:t xml:space="preserve">    </w:t>
            </w:r>
          </w:p>
        </w:tc>
        <w:tc>
          <w:tcPr>
            <w:tcW w:w="5530" w:type="dxa"/>
            <w:tcBorders>
              <w:top w:val="double" w:sz="4" w:space="0" w:color="auto"/>
              <w:left w:val="double" w:sz="4" w:space="0" w:color="auto"/>
              <w:bottom w:val="double" w:sz="4" w:space="0" w:color="auto"/>
            </w:tcBorders>
            <w:vAlign w:val="center"/>
          </w:tcPr>
          <w:p w14:paraId="0F2B0DBB" w14:textId="327489EA" w:rsidR="0046029A" w:rsidRPr="00156ED0" w:rsidRDefault="009764FC" w:rsidP="009764FC">
            <w:pPr>
              <w:bidi/>
              <w:spacing w:line="300" w:lineRule="exact"/>
              <w:ind w:right="540"/>
              <w:jc w:val="right"/>
              <w:rPr>
                <w:rFonts w:asciiTheme="minorBidi" w:hAnsiTheme="minorBidi"/>
                <w:rtl/>
              </w:rPr>
            </w:pPr>
            <w:r>
              <w:rPr>
                <w:rFonts w:asciiTheme="minorBidi" w:hAnsiTheme="minorBidi" w:hint="cs"/>
                <w:rtl/>
              </w:rPr>
              <w:t>שימור</w:t>
            </w:r>
          </w:p>
        </w:tc>
      </w:tr>
      <w:tr w:rsidR="0046029A" w:rsidRPr="00156ED0" w14:paraId="1279B79A" w14:textId="77777777" w:rsidTr="0046029A">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50CBBC8B" w14:textId="2AB11B82" w:rsidR="0046029A"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הסטודיו</w:t>
            </w:r>
            <w:r>
              <w:rPr>
                <w:rFonts w:asciiTheme="minorBidi" w:hAnsiTheme="minorBidi"/>
                <w:b/>
                <w:bCs/>
                <w:sz w:val="24"/>
                <w:szCs w:val="24"/>
              </w:rPr>
              <w:t xml:space="preserve"> </w:t>
            </w:r>
            <w:r w:rsidR="002F15C9">
              <w:rPr>
                <w:rFonts w:asciiTheme="minorBidi" w:hAnsiTheme="minorBidi" w:hint="cs"/>
                <w:b/>
                <w:bCs/>
                <w:sz w:val="24"/>
                <w:szCs w:val="24"/>
                <w:rtl/>
              </w:rPr>
              <w:t xml:space="preserve"> </w:t>
            </w:r>
            <w:r>
              <w:rPr>
                <w:rFonts w:asciiTheme="minorBidi" w:hAnsiTheme="minorBidi" w:hint="cs"/>
                <w:b/>
                <w:bCs/>
                <w:sz w:val="24"/>
                <w:szCs w:val="24"/>
                <w:rtl/>
              </w:rPr>
              <w:t>כותרת</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330CF0AC" w14:textId="5BD43D3B" w:rsidR="0046029A" w:rsidRPr="00156ED0" w:rsidRDefault="009764FC" w:rsidP="009764FC">
            <w:pPr>
              <w:spacing w:line="300" w:lineRule="exact"/>
              <w:ind w:right="540"/>
              <w:rPr>
                <w:rFonts w:asciiTheme="minorBidi" w:hAnsiTheme="minorBidi"/>
              </w:rPr>
            </w:pPr>
            <w:r>
              <w:rPr>
                <w:rFonts w:asciiTheme="minorBidi" w:hAnsiTheme="minorBidi" w:hint="cs"/>
                <w:rtl/>
              </w:rPr>
              <w:t>מרחב תודעה וקיימות</w:t>
            </w:r>
          </w:p>
        </w:tc>
      </w:tr>
      <w:tr w:rsidR="005E1F2E" w:rsidRPr="00156ED0" w14:paraId="551D419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7F913C51" w14:textId="2A5113B3" w:rsidR="005E1F2E" w:rsidRPr="00156ED0" w:rsidRDefault="000B19EF" w:rsidP="00691EAD">
            <w:pPr>
              <w:spacing w:line="300" w:lineRule="exact"/>
              <w:ind w:right="540"/>
              <w:rPr>
                <w:rFonts w:asciiTheme="minorBidi" w:hAnsiTheme="minorBidi"/>
                <w:b/>
                <w:bCs/>
                <w:sz w:val="24"/>
                <w:szCs w:val="24"/>
              </w:rPr>
            </w:pPr>
            <w:r>
              <w:rPr>
                <w:rFonts w:asciiTheme="minorBidi" w:hAnsiTheme="minorBidi" w:hint="cs"/>
                <w:b/>
                <w:bCs/>
                <w:sz w:val="24"/>
                <w:szCs w:val="24"/>
                <w:rtl/>
              </w:rPr>
              <w:t>מנחים</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01C3F1BB" w14:textId="0C28B9F9" w:rsidR="005E1F2E" w:rsidRPr="00156ED0" w:rsidRDefault="009764FC" w:rsidP="00691EAD">
            <w:pPr>
              <w:spacing w:line="300" w:lineRule="exact"/>
              <w:ind w:right="540"/>
              <w:rPr>
                <w:rFonts w:asciiTheme="minorBidi" w:hAnsiTheme="minorBidi"/>
                <w:rtl/>
              </w:rPr>
            </w:pPr>
            <w:r>
              <w:rPr>
                <w:rFonts w:asciiTheme="minorBidi" w:hAnsiTheme="minorBidi" w:hint="cs"/>
                <w:rtl/>
              </w:rPr>
              <w:t>ארכ' שמעיה צרפתי וארכ' ישי וול</w:t>
            </w:r>
          </w:p>
        </w:tc>
      </w:tr>
      <w:tr w:rsidR="000B19EF" w:rsidRPr="00156ED0" w14:paraId="4DB0A41D"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6AFB2A35" w14:textId="1A64A4A3" w:rsidR="000B19EF" w:rsidRDefault="000B19EF" w:rsidP="00691EAD">
            <w:pPr>
              <w:spacing w:line="300" w:lineRule="exact"/>
              <w:ind w:right="540"/>
              <w:rPr>
                <w:rFonts w:asciiTheme="minorBidi" w:hAnsiTheme="minorBidi"/>
                <w:b/>
                <w:bCs/>
                <w:sz w:val="24"/>
                <w:szCs w:val="24"/>
                <w:rtl/>
              </w:rPr>
            </w:pPr>
            <w:r>
              <w:rPr>
                <w:rFonts w:asciiTheme="minorBidi" w:hAnsiTheme="minorBidi" w:hint="cs"/>
                <w:b/>
                <w:bCs/>
                <w:sz w:val="24"/>
                <w:szCs w:val="24"/>
                <w:rtl/>
              </w:rPr>
              <w:t>מנחי מחקר</w:t>
            </w:r>
            <w:r>
              <w:rPr>
                <w:rFonts w:asciiTheme="minorBidi" w:hAnsiTheme="minorBidi"/>
                <w:b/>
                <w:bCs/>
                <w:sz w:val="24"/>
                <w:szCs w:val="24"/>
              </w:rPr>
              <w:t xml:space="preserve"> </w:t>
            </w:r>
            <w:r w:rsidRPr="00156ED0">
              <w:rPr>
                <w:rFonts w:asciiTheme="minorBidi" w:hAnsiTheme="minorBidi"/>
                <w:color w:val="000000"/>
                <w:sz w:val="20"/>
                <w:szCs w:val="20"/>
              </w:rPr>
              <w:t>→</w:t>
            </w:r>
          </w:p>
        </w:tc>
        <w:tc>
          <w:tcPr>
            <w:tcW w:w="5530" w:type="dxa"/>
            <w:tcBorders>
              <w:top w:val="double" w:sz="4" w:space="0" w:color="auto"/>
              <w:left w:val="double" w:sz="4" w:space="0" w:color="auto"/>
              <w:bottom w:val="double" w:sz="4" w:space="0" w:color="auto"/>
              <w:right w:val="single" w:sz="4" w:space="0" w:color="auto"/>
            </w:tcBorders>
            <w:vAlign w:val="center"/>
          </w:tcPr>
          <w:p w14:paraId="408F1F4D" w14:textId="03565685" w:rsidR="000B19EF" w:rsidRPr="00156ED0" w:rsidRDefault="009764FC" w:rsidP="00691EAD">
            <w:pPr>
              <w:spacing w:line="300" w:lineRule="exact"/>
              <w:ind w:right="540"/>
              <w:rPr>
                <w:rFonts w:asciiTheme="minorBidi" w:hAnsiTheme="minorBidi"/>
                <w:rtl/>
              </w:rPr>
            </w:pPr>
            <w:r>
              <w:rPr>
                <w:rFonts w:asciiTheme="minorBidi" w:hAnsiTheme="minorBidi" w:hint="cs"/>
                <w:rtl/>
              </w:rPr>
              <w:t>ד"ר אור אלכסנדרוביץ' וארכ' אלעד הורן</w:t>
            </w:r>
          </w:p>
        </w:tc>
      </w:tr>
      <w:tr w:rsidR="000B19EF" w:rsidRPr="00156ED0" w14:paraId="3781A94F" w14:textId="77777777" w:rsidTr="005E1F2E">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747CB12" w14:textId="77777777" w:rsidR="00914BA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יועצים מקצועיים</w:t>
            </w:r>
          </w:p>
          <w:p w14:paraId="597A0366" w14:textId="38463DF7" w:rsidR="000B19EF" w:rsidRDefault="00914BAF" w:rsidP="00914BAF">
            <w:pPr>
              <w:spacing w:after="0" w:line="300" w:lineRule="exact"/>
              <w:ind w:right="540"/>
              <w:rPr>
                <w:rFonts w:asciiTheme="minorBidi" w:hAnsiTheme="minorBidi"/>
                <w:b/>
                <w:bCs/>
                <w:sz w:val="24"/>
                <w:szCs w:val="24"/>
                <w:rtl/>
              </w:rPr>
            </w:pPr>
            <w:r>
              <w:rPr>
                <w:rFonts w:asciiTheme="minorBidi" w:hAnsiTheme="minorBidi" w:hint="cs"/>
                <w:b/>
                <w:bCs/>
                <w:sz w:val="24"/>
                <w:szCs w:val="24"/>
                <w:rtl/>
              </w:rPr>
              <w:t xml:space="preserve"> </w:t>
            </w:r>
            <w:r w:rsidRPr="00914BAF">
              <w:rPr>
                <w:rFonts w:asciiTheme="minorBidi" w:hAnsiTheme="minorBidi" w:hint="cs"/>
                <w:b/>
                <w:bCs/>
                <w:color w:val="FF0000"/>
                <w:sz w:val="24"/>
                <w:szCs w:val="24"/>
                <w:rtl/>
              </w:rPr>
              <w:t>(במידה ויש</w:t>
            </w:r>
            <w:r>
              <w:rPr>
                <w:rFonts w:asciiTheme="minorBidi" w:hAnsiTheme="minorBidi" w:hint="cs"/>
                <w:b/>
                <w:bCs/>
                <w:color w:val="FF0000"/>
                <w:sz w:val="24"/>
                <w:szCs w:val="24"/>
                <w:rtl/>
              </w:rPr>
              <w:t>!</w:t>
            </w:r>
            <w:r w:rsidRPr="00914BAF">
              <w:rPr>
                <w:rFonts w:asciiTheme="minorBidi" w:hAnsiTheme="minorBidi" w:hint="cs"/>
                <w:b/>
                <w:bCs/>
                <w:color w:val="FF0000"/>
                <w:sz w:val="24"/>
                <w:szCs w:val="24"/>
                <w:rtl/>
              </w:rPr>
              <w:t>)</w:t>
            </w:r>
          </w:p>
        </w:tc>
        <w:tc>
          <w:tcPr>
            <w:tcW w:w="5530" w:type="dxa"/>
            <w:tcBorders>
              <w:top w:val="double" w:sz="4" w:space="0" w:color="auto"/>
              <w:left w:val="double" w:sz="4" w:space="0" w:color="auto"/>
              <w:bottom w:val="double" w:sz="4" w:space="0" w:color="auto"/>
              <w:right w:val="single" w:sz="4" w:space="0" w:color="auto"/>
            </w:tcBorders>
            <w:vAlign w:val="center"/>
          </w:tcPr>
          <w:p w14:paraId="38E154DE" w14:textId="6E005333" w:rsidR="00914BAF" w:rsidRPr="00156ED0" w:rsidRDefault="00914BAF" w:rsidP="00691EAD">
            <w:pPr>
              <w:spacing w:line="300" w:lineRule="exact"/>
              <w:ind w:right="540"/>
              <w:rPr>
                <w:rFonts w:asciiTheme="minorBidi" w:hAnsiTheme="minorBidi"/>
              </w:rPr>
            </w:pPr>
          </w:p>
        </w:tc>
      </w:tr>
      <w:tr w:rsidR="00914BAF" w:rsidRPr="00156ED0" w14:paraId="6F63499C" w14:textId="77777777" w:rsidTr="00914BAF">
        <w:trPr>
          <w:trHeight w:val="245"/>
          <w:jc w:val="center"/>
        </w:trPr>
        <w:tc>
          <w:tcPr>
            <w:tcW w:w="3100" w:type="dxa"/>
            <w:tcBorders>
              <w:top w:val="double" w:sz="4" w:space="0" w:color="auto"/>
              <w:left w:val="single" w:sz="4" w:space="0" w:color="auto"/>
              <w:bottom w:val="double" w:sz="4" w:space="0" w:color="auto"/>
              <w:right w:val="double" w:sz="4" w:space="0" w:color="auto"/>
            </w:tcBorders>
            <w:shd w:val="clear" w:color="auto" w:fill="E0E0E0"/>
            <w:tcMar>
              <w:left w:w="57" w:type="dxa"/>
              <w:right w:w="57" w:type="dxa"/>
            </w:tcMar>
            <w:vAlign w:val="center"/>
          </w:tcPr>
          <w:p w14:paraId="1FC3A893" w14:textId="18A91C58" w:rsidR="00914BAF" w:rsidRPr="00914BAF" w:rsidRDefault="002F15C9" w:rsidP="00691EAD">
            <w:pPr>
              <w:spacing w:line="300" w:lineRule="exact"/>
              <w:ind w:right="540"/>
              <w:rPr>
                <w:rFonts w:asciiTheme="minorBidi" w:hAnsiTheme="minorBidi"/>
                <w:b/>
                <w:bCs/>
                <w:sz w:val="24"/>
                <w:szCs w:val="24"/>
              </w:rPr>
            </w:pPr>
            <w:r>
              <w:rPr>
                <w:rFonts w:asciiTheme="minorBidi" w:hAnsiTheme="minorBidi"/>
                <w:b/>
                <w:bCs/>
                <w:sz w:val="24"/>
                <w:szCs w:val="24"/>
              </w:rPr>
              <w:t xml:space="preserve"> </w:t>
            </w:r>
            <w:r>
              <w:rPr>
                <w:rFonts w:asciiTheme="minorBidi" w:hAnsiTheme="minorBidi" w:hint="cs"/>
                <w:b/>
                <w:bCs/>
                <w:sz w:val="24"/>
                <w:szCs w:val="24"/>
                <w:rtl/>
              </w:rPr>
              <w:t xml:space="preserve"> קישור ל</w:t>
            </w:r>
            <w:r w:rsidR="00914BAF">
              <w:rPr>
                <w:rFonts w:asciiTheme="minorBidi" w:hAnsiTheme="minorBidi" w:hint="cs"/>
                <w:b/>
                <w:bCs/>
                <w:sz w:val="24"/>
                <w:szCs w:val="24"/>
                <w:rtl/>
              </w:rPr>
              <w:t xml:space="preserve">תיק עבודות דיגיטאלי  </w:t>
            </w:r>
            <w:r w:rsidR="00914BAF" w:rsidRPr="00914BAF">
              <w:rPr>
                <w:rFonts w:asciiTheme="minorBidi" w:hAnsiTheme="minorBidi" w:hint="cs"/>
                <w:b/>
                <w:bCs/>
                <w:color w:val="FF0000"/>
                <w:sz w:val="24"/>
                <w:szCs w:val="24"/>
                <w:rtl/>
              </w:rPr>
              <w:t>(במידה ויש</w:t>
            </w:r>
            <w:r w:rsidR="00914BAF">
              <w:rPr>
                <w:rFonts w:asciiTheme="minorBidi" w:hAnsiTheme="minorBidi" w:hint="cs"/>
                <w:b/>
                <w:bCs/>
                <w:color w:val="FF0000"/>
                <w:sz w:val="24"/>
                <w:szCs w:val="24"/>
                <w:rtl/>
              </w:rPr>
              <w:t>!</w:t>
            </w:r>
            <w:r w:rsidR="00914BAF" w:rsidRPr="00914BAF">
              <w:rPr>
                <w:rFonts w:asciiTheme="minorBidi" w:hAnsiTheme="minorBidi" w:hint="cs"/>
                <w:b/>
                <w:bCs/>
                <w:color w:val="FF0000"/>
                <w:sz w:val="24"/>
                <w:szCs w:val="24"/>
                <w:rtl/>
              </w:rPr>
              <w:t>)</w:t>
            </w:r>
            <w:r w:rsidR="00914BAF" w:rsidRPr="00914BAF">
              <w:rPr>
                <w:rFonts w:asciiTheme="minorBidi" w:hAnsiTheme="minorBidi"/>
                <w:b/>
                <w:bCs/>
                <w:sz w:val="24"/>
                <w:szCs w:val="24"/>
              </w:rPr>
              <w:t xml:space="preserve"> </w:t>
            </w:r>
          </w:p>
          <w:p w14:paraId="3026C640" w14:textId="77777777" w:rsidR="00914BAF" w:rsidRPr="00156ED0" w:rsidRDefault="00914BAF" w:rsidP="00691EAD">
            <w:pPr>
              <w:spacing w:line="300" w:lineRule="exact"/>
              <w:ind w:right="540"/>
              <w:rPr>
                <w:rFonts w:asciiTheme="minorBidi" w:hAnsiTheme="minorBidi"/>
                <w:b/>
                <w:bCs/>
                <w:sz w:val="24"/>
                <w:szCs w:val="24"/>
              </w:rPr>
            </w:pPr>
            <w:r w:rsidRPr="00914BAF">
              <w:rPr>
                <w:rFonts w:asciiTheme="minorBidi" w:hAnsiTheme="minorBidi"/>
                <w:b/>
                <w:bCs/>
                <w:sz w:val="24"/>
                <w:szCs w:val="24"/>
              </w:rPr>
              <w:t>(Website Links) →</w:t>
            </w:r>
          </w:p>
        </w:tc>
        <w:tc>
          <w:tcPr>
            <w:tcW w:w="5530" w:type="dxa"/>
            <w:tcBorders>
              <w:top w:val="double" w:sz="4" w:space="0" w:color="auto"/>
              <w:left w:val="double" w:sz="4" w:space="0" w:color="auto"/>
              <w:bottom w:val="double" w:sz="4" w:space="0" w:color="auto"/>
              <w:right w:val="single" w:sz="4" w:space="0" w:color="auto"/>
            </w:tcBorders>
            <w:vAlign w:val="center"/>
          </w:tcPr>
          <w:p w14:paraId="5A905D97" w14:textId="77777777" w:rsidR="00914BAF" w:rsidRPr="00156ED0" w:rsidRDefault="00914BAF" w:rsidP="00691EAD">
            <w:pPr>
              <w:spacing w:line="300" w:lineRule="exact"/>
              <w:ind w:right="540"/>
              <w:rPr>
                <w:rFonts w:asciiTheme="minorBidi" w:hAnsiTheme="minorBidi"/>
              </w:rPr>
            </w:pPr>
          </w:p>
        </w:tc>
      </w:tr>
    </w:tbl>
    <w:p w14:paraId="114A1B51" w14:textId="7687233B" w:rsidR="000B19EF" w:rsidRDefault="000B19EF" w:rsidP="000B19EF">
      <w:pPr>
        <w:tabs>
          <w:tab w:val="num" w:pos="0"/>
        </w:tabs>
        <w:bidi/>
        <w:spacing w:line="360" w:lineRule="auto"/>
        <w:rPr>
          <w:rFonts w:asciiTheme="minorBidi" w:hAnsiTheme="minorBidi"/>
          <w:rtl/>
        </w:rPr>
      </w:pPr>
    </w:p>
    <w:p w14:paraId="395F954E" w14:textId="77777777" w:rsidR="00914BAF" w:rsidRPr="00156ED0" w:rsidRDefault="00914BAF" w:rsidP="00914BAF">
      <w:pPr>
        <w:tabs>
          <w:tab w:val="num" w:pos="0"/>
        </w:tabs>
        <w:bidi/>
        <w:spacing w:line="360" w:lineRule="auto"/>
        <w:rPr>
          <w:rFonts w:asciiTheme="minorBidi" w:hAnsiTheme="min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46029A" w:rsidRPr="00156ED0" w14:paraId="52050BC0"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73D84522" w14:textId="77777777" w:rsidR="00762D92" w:rsidRDefault="00762D92" w:rsidP="00762D92">
            <w:pPr>
              <w:spacing w:after="0" w:line="300" w:lineRule="exact"/>
              <w:ind w:right="540"/>
              <w:rPr>
                <w:rFonts w:asciiTheme="minorBidi" w:hAnsiTheme="minorBidi"/>
                <w:b/>
                <w:bCs/>
                <w:sz w:val="24"/>
                <w:szCs w:val="24"/>
                <w:rtl/>
              </w:rPr>
            </w:pPr>
            <w:r>
              <w:rPr>
                <w:rFonts w:asciiTheme="minorBidi" w:hAnsiTheme="minorBidi" w:hint="cs"/>
                <w:b/>
                <w:bCs/>
                <w:sz w:val="24"/>
                <w:szCs w:val="24"/>
                <w:rtl/>
              </w:rPr>
              <w:t>כותרת הפרויקט</w:t>
            </w:r>
          </w:p>
          <w:p w14:paraId="15DB2635" w14:textId="4AE10E6E" w:rsidR="0046029A" w:rsidRPr="00156ED0" w:rsidRDefault="00762D92" w:rsidP="00691EAD">
            <w:pPr>
              <w:spacing w:line="300" w:lineRule="exact"/>
              <w:ind w:right="540"/>
              <w:rPr>
                <w:rFonts w:asciiTheme="minorBidi" w:hAnsiTheme="minorBidi"/>
                <w:b/>
                <w:bCs/>
                <w:sz w:val="24"/>
                <w:szCs w:val="24"/>
              </w:rPr>
            </w:pPr>
            <w:r>
              <w:rPr>
                <w:rFonts w:asciiTheme="minorBidi" w:hAnsiTheme="minorBidi" w:hint="cs"/>
                <w:b/>
                <w:bCs/>
                <w:sz w:val="24"/>
                <w:szCs w:val="24"/>
                <w:rtl/>
              </w:rPr>
              <w:t xml:space="preserve"> (עברית)</w:t>
            </w:r>
            <w:r w:rsidR="0046029A" w:rsidRPr="00156ED0">
              <w:rPr>
                <w:rFonts w:asciiTheme="minorBidi" w:hAnsiTheme="minorBidi"/>
                <w:b/>
                <w:bCs/>
                <w:sz w:val="24"/>
                <w:szCs w:val="24"/>
                <w:rtl/>
              </w:rPr>
              <w:t xml:space="preserve"> </w:t>
            </w:r>
            <w:r w:rsidR="0046029A" w:rsidRPr="00156ED0">
              <w:rPr>
                <w:rFonts w:asciiTheme="minorBidi" w:hAnsiTheme="minorBidi"/>
                <w:b/>
                <w:bCs/>
                <w:sz w:val="24"/>
                <w:szCs w:val="24"/>
              </w:rPr>
              <w:t xml:space="preserve"> </w:t>
            </w:r>
            <w:r w:rsidR="00156ED0"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13557F65" w14:textId="67B63021" w:rsidR="0046029A" w:rsidRPr="00156ED0" w:rsidRDefault="0046029A" w:rsidP="00762D92">
            <w:pPr>
              <w:bidi/>
              <w:spacing w:line="300" w:lineRule="exact"/>
              <w:ind w:right="540"/>
              <w:rPr>
                <w:rFonts w:asciiTheme="minorBidi" w:hAnsiTheme="minorBidi"/>
              </w:rPr>
            </w:pPr>
          </w:p>
        </w:tc>
      </w:tr>
      <w:tr w:rsidR="00156ED0" w:rsidRPr="00156ED0" w14:paraId="34D5FFBA"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494F9498" w14:textId="77777777" w:rsidR="00156ED0" w:rsidRDefault="00156ED0" w:rsidP="00156ED0">
            <w:pPr>
              <w:bidi/>
              <w:spacing w:line="300" w:lineRule="exact"/>
              <w:ind w:right="540"/>
              <w:jc w:val="center"/>
              <w:rPr>
                <w:rFonts w:asciiTheme="minorBidi" w:hAnsiTheme="minorBidi"/>
                <w:b/>
                <w:bCs/>
                <w:sz w:val="24"/>
                <w:szCs w:val="24"/>
                <w:rtl/>
              </w:rPr>
            </w:pPr>
            <w:r w:rsidRPr="00156ED0">
              <w:rPr>
                <w:rFonts w:asciiTheme="minorBidi" w:hAnsiTheme="minorBidi"/>
                <w:b/>
                <w:bCs/>
                <w:sz w:val="24"/>
                <w:szCs w:val="24"/>
                <w:rtl/>
              </w:rPr>
              <w:t>תקציר בעברית</w:t>
            </w:r>
          </w:p>
          <w:p w14:paraId="196D9A74" w14:textId="0A78CA2A"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tl/>
              </w:rPr>
              <w:t xml:space="preserve"> </w:t>
            </w:r>
            <w:r w:rsidRPr="00156ED0">
              <w:rPr>
                <w:rFonts w:asciiTheme="minorBidi" w:hAnsiTheme="minorBidi"/>
                <w:sz w:val="24"/>
                <w:szCs w:val="24"/>
                <w:rtl/>
              </w:rPr>
              <w:t xml:space="preserve">(נא לצרף </w:t>
            </w:r>
            <w:r>
              <w:rPr>
                <w:rFonts w:asciiTheme="minorBidi" w:hAnsiTheme="minorBidi" w:hint="cs"/>
                <w:sz w:val="24"/>
                <w:szCs w:val="24"/>
                <w:rtl/>
              </w:rPr>
              <w:t>למטה</w:t>
            </w:r>
            <w:r w:rsidRPr="00156ED0">
              <w:rPr>
                <w:rFonts w:asciiTheme="minorBidi" w:hAnsiTheme="minorBidi"/>
                <w:sz w:val="24"/>
                <w:szCs w:val="24"/>
                <w:rtl/>
              </w:rPr>
              <w:t xml:space="preserve"> תקציר בהיקף של 250- 350 מילים</w:t>
            </w:r>
            <w:r w:rsidRPr="00156ED0">
              <w:rPr>
                <w:rFonts w:asciiTheme="minorBidi" w:hAnsiTheme="minorBidi"/>
                <w:sz w:val="24"/>
                <w:szCs w:val="24"/>
              </w:rPr>
              <w:t>(</w:t>
            </w:r>
          </w:p>
        </w:tc>
      </w:tr>
    </w:tbl>
    <w:p w14:paraId="7C9140B2" w14:textId="77777777" w:rsidR="009764FC" w:rsidRDefault="009764FC" w:rsidP="009764FC">
      <w:pPr>
        <w:pStyle w:val="BasicParagraph"/>
        <w:suppressAutoHyphens/>
        <w:bidi/>
        <w:spacing w:after="113"/>
        <w:jc w:val="both"/>
        <w:rPr>
          <w:rFonts w:asciiTheme="minorBidi" w:hAnsiTheme="minorBidi"/>
          <w:rtl/>
          <w:lang w:val="en-US"/>
        </w:rPr>
      </w:pPr>
    </w:p>
    <w:p w14:paraId="57556A43" w14:textId="77777777" w:rsidR="003349EC" w:rsidRDefault="003349EC" w:rsidP="003349EC">
      <w:pPr>
        <w:pStyle w:val="BasicParagraph"/>
        <w:suppressAutoHyphens/>
        <w:bidi/>
        <w:spacing w:after="113"/>
        <w:jc w:val="both"/>
        <w:rPr>
          <w:rFonts w:ascii="Hadassah Friedlaender" w:hAnsi="Hadassah Friedlaender" w:cs="Hadassah Friedlaender"/>
          <w:spacing w:val="2"/>
          <w:sz w:val="20"/>
          <w:szCs w:val="20"/>
          <w:rtl/>
        </w:rPr>
      </w:pPr>
      <w:bookmarkStart w:id="0" w:name="_Hlk80007352"/>
      <w:r>
        <w:rPr>
          <w:rFonts w:ascii="Hadassah Friedlaender" w:hAnsi="Hadassah Friedlaender" w:cs="Hadassah Friedlaender"/>
          <w:spacing w:val="2"/>
          <w:sz w:val="20"/>
          <w:szCs w:val="20"/>
          <w:rtl/>
        </w:rPr>
        <w:t>הת</w:t>
      </w:r>
      <w:r>
        <w:rPr>
          <w:rFonts w:ascii="Hadassah Friedlaender" w:hAnsi="Hadassah Friedlaender" w:cs="Hadassah Friedlaender" w:hint="cs"/>
          <w:spacing w:val="2"/>
          <w:sz w:val="20"/>
          <w:szCs w:val="20"/>
          <w:rtl/>
          <w:lang w:val="en-US"/>
        </w:rPr>
        <w:t>רחבות</w:t>
      </w:r>
      <w:r>
        <w:rPr>
          <w:rFonts w:ascii="Hadassah Friedlaender" w:hAnsi="Hadassah Friedlaender" w:cs="Hadassah Friedlaender"/>
          <w:spacing w:val="2"/>
          <w:sz w:val="20"/>
          <w:szCs w:val="20"/>
          <w:rtl/>
        </w:rPr>
        <w:t xml:space="preserve"> ערים אל השוליים, הקמת קניוני ענק ומעבר אוכלוסייה אמידה אל פרברי העיר הובילו להידרדרות  של מרכזי ערים רבות. הדעיכה באה לידי ביטוי בעיקר בהיחלשות כלכלית, פגיעה בשכבות החלשות ויציאת אזורי המסחר מהעיר. אחד הסימפטומים לדעיכה היה סגירת בתי הקולנוע העירוניים אשר היוו נדבך תרבותי מהותי ושימשו כמקום מפגש עירוני. בתי הקולנוע היו מהמבנים הבולטים במרכז העיר, ולכן אני סבורה שיהוו חלק חשוב בתקומתו. הם היו מבנים גדולים, מרשימים, ובמיקום אסטרטגי. עצם קיום תכונות אלו מאפשר שימוש מחודש בפריסתם המרחבית כקטליזטור להחייאת מרכז העיר, מבלי להשתמש בתכלית המקורית שלהם.</w:t>
      </w:r>
    </w:p>
    <w:p w14:paraId="02DA7578" w14:textId="77777777" w:rsidR="003349EC" w:rsidRDefault="003349EC" w:rsidP="003349EC">
      <w:pPr>
        <w:pStyle w:val="BasicParagraph"/>
        <w:suppressAutoHyphens/>
        <w:bidi/>
        <w:spacing w:after="340"/>
        <w:jc w:val="both"/>
        <w:rPr>
          <w:rFonts w:ascii="Hadassah Friedlaender" w:hAnsi="Hadassah Friedlaender" w:cs="Hadassah Friedlaender"/>
          <w:spacing w:val="2"/>
          <w:sz w:val="20"/>
          <w:szCs w:val="20"/>
          <w:rtl/>
        </w:rPr>
      </w:pPr>
      <w:r>
        <w:rPr>
          <w:rFonts w:ascii="Hadassah Friedlaender" w:hAnsi="Hadassah Friedlaender" w:cs="Hadassah Friedlaender"/>
          <w:spacing w:val="2"/>
          <w:sz w:val="20"/>
          <w:szCs w:val="20"/>
          <w:rtl/>
        </w:rPr>
        <w:t>אסטרטגיית התכנון מסתכלת על בתי הקולנוע כשכבה נוספת המשלימה את המוקדים הקיימים ב</w:t>
      </w:r>
      <w:r>
        <w:rPr>
          <w:rFonts w:ascii="Hadassah Friedlaender" w:hAnsi="Hadassah Friedlaender" w:cs="Hadassah Friedlaender" w:hint="cs"/>
          <w:spacing w:val="2"/>
          <w:sz w:val="20"/>
          <w:szCs w:val="20"/>
          <w:rtl/>
          <w:lang w:val="en-US"/>
        </w:rPr>
        <w:t>מרכז העיר</w:t>
      </w:r>
      <w:r>
        <w:rPr>
          <w:rFonts w:ascii="Hadassah Friedlaender" w:hAnsi="Hadassah Friedlaender" w:cs="Hadassah Friedlaender"/>
          <w:spacing w:val="2"/>
          <w:sz w:val="20"/>
          <w:szCs w:val="20"/>
          <w:rtl/>
        </w:rPr>
        <w:t xml:space="preserve">. מיקומם ההיסטורי משמש למוקדים ציבוריים עבור תושבי </w:t>
      </w:r>
      <w:r>
        <w:rPr>
          <w:rFonts w:ascii="Hadassah Friedlaender" w:hAnsi="Hadassah Friedlaender" w:cs="Hadassah Friedlaender" w:hint="cs"/>
          <w:spacing w:val="2"/>
          <w:sz w:val="20"/>
          <w:szCs w:val="20"/>
          <w:rtl/>
        </w:rPr>
        <w:t xml:space="preserve">האזור </w:t>
      </w:r>
      <w:r>
        <w:rPr>
          <w:rFonts w:ascii="Hadassah Friedlaender" w:hAnsi="Hadassah Friedlaender" w:cs="Hadassah Friedlaender"/>
          <w:spacing w:val="2"/>
          <w:sz w:val="20"/>
          <w:szCs w:val="20"/>
          <w:rtl/>
        </w:rPr>
        <w:t xml:space="preserve">ותושבי העיר כולה. ההתערבות מתבטאת בשלושה רבדים: הרובד הקרקעי, המתייחס לחיבורים הרגליים בין בתי הקולנוע לבין עצמם ולמוקדים </w:t>
      </w:r>
      <w:r>
        <w:rPr>
          <w:rFonts w:ascii="Hadassah Friedlaender" w:hAnsi="Hadassah Friedlaender" w:cs="Hadassah Friedlaender" w:hint="cs"/>
          <w:spacing w:val="2"/>
          <w:sz w:val="20"/>
          <w:szCs w:val="20"/>
          <w:rtl/>
          <w:lang w:val="en-US"/>
        </w:rPr>
        <w:t>חשובים במרכז העיר</w:t>
      </w:r>
      <w:r>
        <w:rPr>
          <w:rFonts w:ascii="Hadassah Friedlaender" w:hAnsi="Hadassah Friedlaender" w:cs="Hadassah Friedlaender"/>
          <w:spacing w:val="2"/>
          <w:sz w:val="20"/>
          <w:szCs w:val="20"/>
          <w:rtl/>
        </w:rPr>
        <w:t xml:space="preserve">. הרובד האווירי, המתייחס לקשרי מבט בין בתי הקולנוע על ידי מגדלי תצפית הממוקמים בגג המבנים, כשביום משמשים כאזורי תצפית ובלילה גם לתאורה לילית. הרובד השלישי הוא תוספות למבנים הקיימים, ולמבנים נוספים שהושפעו מבתי הקולנוע בעבר. הפרויקט מעניק לבתי הקולנוע פרשנות מחודשת על ידי התאמתם לחיים העכשוויים ושמירה על זהותם, תוך איזון בין השניים.  איזון זה בא לידי ביטוי בשמירה על תפקוד החלל המקורי וצורתו, יצירת מצבים חדשים של הקרנה וצפייה, והפיכת המבנים הקיימים לחללי חוץ בנויים המאפשרים את חיבורם לרחוב. </w:t>
      </w:r>
    </w:p>
    <w:p w14:paraId="11D92A01" w14:textId="77777777" w:rsidR="003349EC" w:rsidRDefault="003349EC" w:rsidP="003349EC">
      <w:pPr>
        <w:jc w:val="right"/>
      </w:pPr>
      <w:r>
        <w:rPr>
          <w:rFonts w:ascii="Hadassah Friedlaender" w:hAnsi="Hadassah Friedlaender" w:cs="Hadassah Friedlaender"/>
          <w:spacing w:val="2"/>
          <w:sz w:val="20"/>
          <w:szCs w:val="20"/>
          <w:rtl/>
        </w:rPr>
        <w:t>הפרויקט בוחן את הפוטנציאל של הפריסה המרחבית של בתי הקולנוע בשכונת הדר בחיפה, שבעבר היוותה את מרכזה התוסס של העיר; זאת במטרה לחזק את תפקידה העירוני, החברתי והתרבותי של השכונה וליצור מערך ציבורי קולקטיבי חזק. בתי הקולנוע היוו חלק בלתי נפרד מהסצנה העירונית של מרכזי הערים, ומעבר לצפייה בסרט - היה להם תפקיד חברתי קולקטיבי. ניצול מוקדי בתי הקולנוע, שהוכיחו עצמם בעבר והפיכתם למרחבים ציבוריים פתוחים יובילו להחייאת תפקידו העירוני והתרבותי של מרכז העיר שדעך, יצרו הזדמנויות מרחביות חדשות להתקהלות וישמרו את התפקיד הקולקטיבי של בתי הקולנוע בעבר.</w:t>
      </w:r>
    </w:p>
    <w:bookmarkEnd w:id="0"/>
    <w:p w14:paraId="5D91B4ED" w14:textId="4AA2BBFC" w:rsidR="0046029A" w:rsidRPr="00156ED0" w:rsidRDefault="0046029A" w:rsidP="00156ED0">
      <w:pPr>
        <w:bidi/>
        <w:spacing w:line="360" w:lineRule="auto"/>
        <w:rPr>
          <w:rFonts w:asciiTheme="minorBidi" w:hAnsiTheme="minorBidi"/>
          <w:sz w:val="24"/>
          <w:szCs w:val="24"/>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5534"/>
      </w:tblGrid>
      <w:tr w:rsidR="00156ED0" w:rsidRPr="00156ED0" w14:paraId="0542F5AB" w14:textId="77777777" w:rsidTr="00156ED0">
        <w:trPr>
          <w:trHeight w:val="245"/>
          <w:jc w:val="center"/>
        </w:trPr>
        <w:tc>
          <w:tcPr>
            <w:tcW w:w="3055" w:type="dxa"/>
            <w:tcBorders>
              <w:top w:val="double" w:sz="4" w:space="0" w:color="auto"/>
              <w:bottom w:val="double" w:sz="4" w:space="0" w:color="auto"/>
              <w:right w:val="double" w:sz="4" w:space="0" w:color="auto"/>
            </w:tcBorders>
            <w:shd w:val="clear" w:color="auto" w:fill="E0E0E0"/>
            <w:tcMar>
              <w:left w:w="57" w:type="dxa"/>
              <w:right w:w="57" w:type="dxa"/>
            </w:tcMar>
            <w:vAlign w:val="center"/>
          </w:tcPr>
          <w:p w14:paraId="54DAF147" w14:textId="0F339FC2" w:rsidR="00156ED0" w:rsidRPr="00156ED0" w:rsidRDefault="00156ED0" w:rsidP="00691EAD">
            <w:pPr>
              <w:spacing w:line="300" w:lineRule="exact"/>
              <w:ind w:right="540"/>
              <w:rPr>
                <w:rFonts w:asciiTheme="minorBidi" w:hAnsiTheme="minorBidi"/>
                <w:b/>
                <w:bCs/>
                <w:sz w:val="24"/>
                <w:szCs w:val="24"/>
              </w:rPr>
            </w:pPr>
            <w:r w:rsidRPr="00156ED0">
              <w:rPr>
                <w:rFonts w:asciiTheme="minorBidi" w:hAnsiTheme="minorBidi"/>
                <w:b/>
                <w:bCs/>
                <w:color w:val="000000"/>
                <w:sz w:val="24"/>
                <w:szCs w:val="24"/>
              </w:rPr>
              <w:t>Title of project</w:t>
            </w:r>
            <w:r w:rsidRPr="00156ED0">
              <w:rPr>
                <w:rFonts w:asciiTheme="minorBidi" w:hAnsiTheme="minorBidi"/>
                <w:color w:val="000000"/>
                <w:sz w:val="20"/>
                <w:szCs w:val="20"/>
              </w:rPr>
              <w:t xml:space="preserve"> </w:t>
            </w:r>
            <w:r w:rsidR="00762D92">
              <w:rPr>
                <w:rFonts w:asciiTheme="minorBidi" w:hAnsiTheme="minorBidi"/>
                <w:color w:val="000000"/>
                <w:sz w:val="20"/>
                <w:szCs w:val="20"/>
              </w:rPr>
              <w:t>(</w:t>
            </w:r>
            <w:r w:rsidR="00762D92" w:rsidRPr="00156ED0">
              <w:rPr>
                <w:rFonts w:asciiTheme="minorBidi" w:hAnsiTheme="minorBidi"/>
                <w:b/>
                <w:bCs/>
                <w:sz w:val="24"/>
                <w:szCs w:val="24"/>
              </w:rPr>
              <w:t>English</w:t>
            </w:r>
            <w:r w:rsidR="00762D92">
              <w:rPr>
                <w:rFonts w:asciiTheme="minorBidi" w:hAnsiTheme="minorBidi"/>
                <w:color w:val="000000"/>
                <w:sz w:val="20"/>
                <w:szCs w:val="20"/>
              </w:rPr>
              <w:t xml:space="preserve">) </w:t>
            </w:r>
            <w:r w:rsidRPr="00156ED0">
              <w:rPr>
                <w:rFonts w:asciiTheme="minorBidi" w:hAnsiTheme="minorBidi"/>
                <w:color w:val="000000"/>
                <w:sz w:val="20"/>
                <w:szCs w:val="20"/>
              </w:rPr>
              <w:t>→</w:t>
            </w:r>
          </w:p>
        </w:tc>
        <w:tc>
          <w:tcPr>
            <w:tcW w:w="5534" w:type="dxa"/>
            <w:tcBorders>
              <w:top w:val="double" w:sz="4" w:space="0" w:color="auto"/>
              <w:left w:val="double" w:sz="4" w:space="0" w:color="auto"/>
              <w:bottom w:val="double" w:sz="4" w:space="0" w:color="auto"/>
            </w:tcBorders>
            <w:vAlign w:val="center"/>
          </w:tcPr>
          <w:p w14:paraId="6E671FFC" w14:textId="77777777" w:rsidR="00156ED0" w:rsidRPr="00156ED0" w:rsidRDefault="00156ED0" w:rsidP="00691EAD">
            <w:pPr>
              <w:spacing w:line="300" w:lineRule="exact"/>
              <w:ind w:right="540"/>
              <w:rPr>
                <w:rFonts w:asciiTheme="minorBidi" w:hAnsiTheme="minorBidi"/>
              </w:rPr>
            </w:pPr>
          </w:p>
        </w:tc>
      </w:tr>
      <w:tr w:rsidR="00156ED0" w:rsidRPr="00156ED0" w14:paraId="5C515929" w14:textId="77777777" w:rsidTr="00156ED0">
        <w:trPr>
          <w:trHeight w:val="407"/>
          <w:jc w:val="center"/>
        </w:trPr>
        <w:tc>
          <w:tcPr>
            <w:tcW w:w="8589" w:type="dxa"/>
            <w:gridSpan w:val="2"/>
            <w:tcBorders>
              <w:top w:val="double" w:sz="4" w:space="0" w:color="auto"/>
              <w:bottom w:val="double" w:sz="4" w:space="0" w:color="auto"/>
              <w:right w:val="double" w:sz="4" w:space="0" w:color="auto"/>
            </w:tcBorders>
            <w:shd w:val="clear" w:color="auto" w:fill="E0E0E0"/>
            <w:tcMar>
              <w:left w:w="57" w:type="dxa"/>
              <w:right w:w="57" w:type="dxa"/>
            </w:tcMar>
            <w:vAlign w:val="center"/>
          </w:tcPr>
          <w:p w14:paraId="609D4A7E" w14:textId="77777777" w:rsidR="00156ED0" w:rsidRPr="00156ED0" w:rsidRDefault="00156ED0" w:rsidP="00691EAD">
            <w:pPr>
              <w:bidi/>
              <w:spacing w:line="300" w:lineRule="exact"/>
              <w:ind w:right="540"/>
              <w:jc w:val="center"/>
              <w:rPr>
                <w:rFonts w:asciiTheme="minorBidi" w:hAnsiTheme="minorBidi"/>
                <w:b/>
                <w:bCs/>
                <w:sz w:val="24"/>
                <w:szCs w:val="24"/>
              </w:rPr>
            </w:pPr>
            <w:r w:rsidRPr="00156ED0">
              <w:rPr>
                <w:rFonts w:asciiTheme="minorBidi" w:hAnsiTheme="minorBidi"/>
                <w:b/>
                <w:bCs/>
                <w:sz w:val="24"/>
                <w:szCs w:val="24"/>
              </w:rPr>
              <w:t xml:space="preserve">English Abstract </w:t>
            </w:r>
          </w:p>
          <w:p w14:paraId="05FD2A6D" w14:textId="56F063BB" w:rsidR="00156ED0" w:rsidRPr="00156ED0" w:rsidRDefault="00156ED0" w:rsidP="00156ED0">
            <w:pPr>
              <w:bidi/>
              <w:spacing w:line="300" w:lineRule="exact"/>
              <w:ind w:right="540"/>
              <w:jc w:val="center"/>
              <w:rPr>
                <w:rFonts w:asciiTheme="minorBidi" w:hAnsiTheme="minorBidi"/>
                <w:b/>
                <w:bCs/>
                <w:sz w:val="24"/>
                <w:szCs w:val="24"/>
              </w:rPr>
            </w:pPr>
            <w:r w:rsidRPr="00156ED0">
              <w:rPr>
                <w:rFonts w:asciiTheme="minorBidi" w:hAnsiTheme="minorBidi"/>
                <w:sz w:val="24"/>
                <w:szCs w:val="24"/>
              </w:rPr>
              <w:lastRenderedPageBreak/>
              <w:t>(Please attach an abstract of up to 350 words)</w:t>
            </w:r>
          </w:p>
        </w:tc>
      </w:tr>
    </w:tbl>
    <w:p w14:paraId="60128125" w14:textId="24DA9F5F" w:rsidR="00156ED0" w:rsidRDefault="00156ED0" w:rsidP="00156ED0">
      <w:pPr>
        <w:pStyle w:val="ListParagraph"/>
        <w:bidi/>
        <w:spacing w:line="360" w:lineRule="auto"/>
        <w:jc w:val="right"/>
        <w:rPr>
          <w:rFonts w:asciiTheme="minorBidi" w:hAnsiTheme="minorBidi"/>
          <w:sz w:val="24"/>
          <w:szCs w:val="24"/>
          <w:rtl/>
        </w:rPr>
      </w:pPr>
    </w:p>
    <w:p w14:paraId="6F1CFBF0" w14:textId="0D3C68A3" w:rsidR="00886700" w:rsidRDefault="00886700" w:rsidP="00886700">
      <w:r>
        <w:t>The expansion of cities to their margins, establishment of giant malls and migration of an affluent population to the city suburbs</w:t>
      </w:r>
      <w:del w:id="1" w:author="merav" w:date="2021-09-24T12:43:00Z">
        <w:r w:rsidDel="00EB0DAF">
          <w:delText>,</w:delText>
        </w:r>
      </w:del>
      <w:r>
        <w:t xml:space="preserve"> have led to the </w:t>
      </w:r>
      <w:r w:rsidRPr="003318F4">
        <w:t>deterioration of many city centers</w:t>
      </w:r>
      <w:r>
        <w:t xml:space="preserve">. This </w:t>
      </w:r>
      <w:r w:rsidRPr="00F34CC5">
        <w:t xml:space="preserve">decline </w:t>
      </w:r>
      <w:del w:id="2" w:author="merav" w:date="2021-09-24T12:44:00Z">
        <w:r w:rsidDel="00EB0DAF">
          <w:delText>was</w:delText>
        </w:r>
        <w:r w:rsidRPr="00F34CC5" w:rsidDel="00EB0DAF">
          <w:delText xml:space="preserve"> </w:delText>
        </w:r>
      </w:del>
      <w:ins w:id="3" w:author="merav" w:date="2021-09-24T12:44:00Z">
        <w:r w:rsidR="00EB0DAF">
          <w:t>has</w:t>
        </w:r>
        <w:r w:rsidR="00EB0DAF" w:rsidRPr="00F34CC5">
          <w:t xml:space="preserve"> </w:t>
        </w:r>
      </w:ins>
      <w:r w:rsidRPr="00F34CC5">
        <w:t xml:space="preserve">mainly </w:t>
      </w:r>
      <w:del w:id="4" w:author="merav" w:date="2021-09-24T12:44:00Z">
        <w:r w:rsidDel="00EB0DAF">
          <w:delText xml:space="preserve">reflected </w:delText>
        </w:r>
      </w:del>
      <w:ins w:id="5" w:author="merav" w:date="2021-09-24T12:44:00Z">
        <w:r w:rsidR="00EB0DAF">
          <w:t>manifested</w:t>
        </w:r>
      </w:ins>
      <w:ins w:id="6" w:author="merav" w:date="2021-09-24T12:45:00Z">
        <w:r w:rsidR="00EB0DAF">
          <w:t xml:space="preserve"> </w:t>
        </w:r>
      </w:ins>
      <w:r>
        <w:t>in</w:t>
      </w:r>
      <w:r w:rsidRPr="00F34CC5">
        <w:t xml:space="preserve"> economic weakening, </w:t>
      </w:r>
      <w:ins w:id="7" w:author="merav" w:date="2021-09-24T12:45:00Z">
        <w:r w:rsidR="00EB0DAF">
          <w:t xml:space="preserve">negative impacts on </w:t>
        </w:r>
      </w:ins>
      <w:del w:id="8" w:author="merav" w:date="2021-09-24T12:45:00Z">
        <w:r w:rsidDel="00EB0DAF">
          <w:delText>harming</w:delText>
        </w:r>
        <w:r w:rsidRPr="00F34CC5" w:rsidDel="00EB0DAF">
          <w:delText xml:space="preserve"> the </w:delText>
        </w:r>
      </w:del>
      <w:r w:rsidRPr="00F34CC5">
        <w:t xml:space="preserve">weaker </w:t>
      </w:r>
      <w:r>
        <w:t>populations</w:t>
      </w:r>
      <w:r w:rsidRPr="00F34CC5">
        <w:t xml:space="preserve"> and the exit of commercial areas from the city</w:t>
      </w:r>
      <w:r>
        <w:t xml:space="preserve">. One </w:t>
      </w:r>
      <w:ins w:id="9" w:author="merav" w:date="2021-09-24T12:46:00Z">
        <w:r w:rsidR="00EB0DAF">
          <w:t xml:space="preserve">symptom of this decline has been </w:t>
        </w:r>
      </w:ins>
      <w:del w:id="10" w:author="merav" w:date="2021-09-24T12:46:00Z">
        <w:r w:rsidDel="00EB0DAF">
          <w:delText xml:space="preserve">of the Decline's symptoms was </w:delText>
        </w:r>
      </w:del>
      <w:r>
        <w:t>the closure of urban movie theaters</w:t>
      </w:r>
      <w:ins w:id="11" w:author="merav" w:date="2021-09-24T12:47:00Z">
        <w:r w:rsidR="00EB0DAF">
          <w:t>,</w:t>
        </w:r>
      </w:ins>
      <w:r>
        <w:t xml:space="preserve"> </w:t>
      </w:r>
      <w:r w:rsidRPr="00F34CC5">
        <w:t xml:space="preserve">which </w:t>
      </w:r>
      <w:del w:id="12" w:author="merav" w:date="2021-09-24T12:47:00Z">
        <w:r w:rsidRPr="00F34CC5" w:rsidDel="00EB0DAF">
          <w:delText xml:space="preserve">were </w:delText>
        </w:r>
      </w:del>
      <w:ins w:id="13" w:author="merav" w:date="2021-09-24T12:47:00Z">
        <w:r w:rsidR="00EB0DAF">
          <w:t xml:space="preserve">had been </w:t>
        </w:r>
      </w:ins>
      <w:r w:rsidRPr="00F34CC5">
        <w:t xml:space="preserve">a fundamental cultural </w:t>
      </w:r>
      <w:ins w:id="14" w:author="merav" w:date="2021-09-24T12:51:00Z">
        <w:r w:rsidR="00E176F3">
          <w:t>element</w:t>
        </w:r>
      </w:ins>
      <w:ins w:id="15" w:author="merav" w:date="2021-09-24T12:47:00Z">
        <w:r w:rsidR="00EB0DAF">
          <w:t xml:space="preserve"> </w:t>
        </w:r>
      </w:ins>
      <w:del w:id="16" w:author="merav" w:date="2021-09-24T12:47:00Z">
        <w:r w:rsidRPr="00F34CC5" w:rsidDel="00EB0DAF">
          <w:delText xml:space="preserve">aspect </w:delText>
        </w:r>
      </w:del>
      <w:r w:rsidRPr="00F34CC5">
        <w:t xml:space="preserve">and </w:t>
      </w:r>
      <w:del w:id="17" w:author="merav" w:date="2021-09-24T12:47:00Z">
        <w:r w:rsidRPr="00F34CC5" w:rsidDel="00EB0DAF">
          <w:delText xml:space="preserve">served as </w:delText>
        </w:r>
      </w:del>
      <w:r w:rsidRPr="00F34CC5">
        <w:t>an urban meeting place</w:t>
      </w:r>
      <w:r>
        <w:t xml:space="preserve">. </w:t>
      </w:r>
      <w:del w:id="18" w:author="merav" w:date="2021-09-24T12:48:00Z">
        <w:r w:rsidDel="00EB0DAF">
          <w:delText>The m</w:delText>
        </w:r>
      </w:del>
      <w:ins w:id="19" w:author="merav" w:date="2021-09-24T12:48:00Z">
        <w:r w:rsidR="00EB0DAF">
          <w:t>M</w:t>
        </w:r>
      </w:ins>
      <w:r>
        <w:t xml:space="preserve">ovie theaters were </w:t>
      </w:r>
      <w:ins w:id="20" w:author="merav" w:date="2021-09-24T12:48:00Z">
        <w:r w:rsidR="00EB0DAF">
          <w:t xml:space="preserve">once </w:t>
        </w:r>
      </w:ins>
      <w:r>
        <w:t>among the most prominent buildings in the city center, so</w:t>
      </w:r>
      <w:del w:id="21" w:author="merav" w:date="2021-09-24T12:48:00Z">
        <w:r w:rsidDel="00EB0DAF">
          <w:delText>,</w:delText>
        </w:r>
      </w:del>
      <w:r>
        <w:t xml:space="preserve"> I believe they will be an important part of its revival. They were </w:t>
      </w:r>
      <w:ins w:id="22" w:author="merav" w:date="2021-09-24T12:49:00Z">
        <w:r w:rsidR="00EB0DAF">
          <w:t xml:space="preserve">large, </w:t>
        </w:r>
      </w:ins>
      <w:r>
        <w:t xml:space="preserve">impressive </w:t>
      </w:r>
      <w:del w:id="23" w:author="merav" w:date="2021-09-24T12:49:00Z">
        <w:r w:rsidDel="00EB0DAF">
          <w:delText xml:space="preserve">large </w:delText>
        </w:r>
      </w:del>
      <w:r>
        <w:t>buildings</w:t>
      </w:r>
      <w:ins w:id="24" w:author="merav" w:date="2021-09-24T12:49:00Z">
        <w:r w:rsidR="00EB0DAF">
          <w:t>,</w:t>
        </w:r>
      </w:ins>
      <w:r>
        <w:t xml:space="preserve"> </w:t>
      </w:r>
      <w:del w:id="25" w:author="merav" w:date="2021-09-24T12:49:00Z">
        <w:r w:rsidRPr="001F6015" w:rsidDel="00EB0DAF">
          <w:delText xml:space="preserve">and </w:delText>
        </w:r>
      </w:del>
      <w:r w:rsidRPr="001F6015">
        <w:t>strategically located</w:t>
      </w:r>
      <w:r>
        <w:t xml:space="preserve">. </w:t>
      </w:r>
      <w:r w:rsidRPr="001F6015">
        <w:t>The very existence of these features</w:t>
      </w:r>
      <w:del w:id="26" w:author="merav" w:date="2021-09-24T12:53:00Z">
        <w:r w:rsidDel="00E7076E">
          <w:delText xml:space="preserve"> allows</w:delText>
        </w:r>
      </w:del>
      <w:ins w:id="27" w:author="merav" w:date="2021-09-24T12:53:00Z">
        <w:r w:rsidR="00E7076E">
          <w:t xml:space="preserve"> enables </w:t>
        </w:r>
      </w:ins>
      <w:ins w:id="28" w:author="merav" w:date="2021-09-24T12:52:00Z">
        <w:r w:rsidR="00E7076E">
          <w:t>the</w:t>
        </w:r>
      </w:ins>
      <w:r>
        <w:t xml:space="preserve"> reuse of their spatial layout as a catalyst for reviving the city center, without</w:t>
      </w:r>
      <w:del w:id="29" w:author="merav" w:date="2021-09-24T12:57:00Z">
        <w:r w:rsidDel="00E7076E">
          <w:delText xml:space="preserve"> using </w:delText>
        </w:r>
      </w:del>
      <w:ins w:id="30" w:author="merav" w:date="2021-09-24T12:57:00Z">
        <w:r w:rsidR="00E7076E">
          <w:t xml:space="preserve"> reintroducing </w:t>
        </w:r>
      </w:ins>
      <w:r>
        <w:t xml:space="preserve">their original function. </w:t>
      </w:r>
    </w:p>
    <w:p w14:paraId="45FA0F50" w14:textId="3474F314" w:rsidR="00886700" w:rsidRDefault="00886700" w:rsidP="00886700">
      <w:pPr>
        <w:rPr>
          <w:rtl/>
        </w:rPr>
      </w:pPr>
      <w:r w:rsidRPr="00825F0C">
        <w:t xml:space="preserve">The planning strategy looks at </w:t>
      </w:r>
      <w:del w:id="31" w:author="merav" w:date="2021-09-24T12:57:00Z">
        <w:r w:rsidRPr="00825F0C" w:rsidDel="00C874C8">
          <w:delText xml:space="preserve">the </w:delText>
        </w:r>
      </w:del>
      <w:r>
        <w:t>movie theaters</w:t>
      </w:r>
      <w:r w:rsidRPr="00825F0C">
        <w:t xml:space="preserve"> as an additional layer that complements the existing </w:t>
      </w:r>
      <w:r>
        <w:t>focal points</w:t>
      </w:r>
      <w:r w:rsidRPr="00825F0C">
        <w:t xml:space="preserve"> </w:t>
      </w:r>
      <w:r>
        <w:t>of</w:t>
      </w:r>
      <w:r w:rsidRPr="00825F0C">
        <w:t xml:space="preserve"> the </w:t>
      </w:r>
      <w:r>
        <w:t xml:space="preserve">city center. </w:t>
      </w:r>
      <w:r w:rsidRPr="00534F97">
        <w:t>Their historic location</w:t>
      </w:r>
      <w:r>
        <w:t>s</w:t>
      </w:r>
      <w:r w:rsidRPr="00534F97">
        <w:t xml:space="preserve"> serv</w:t>
      </w:r>
      <w:r>
        <w:t>e</w:t>
      </w:r>
      <w:r w:rsidRPr="00534F97">
        <w:t xml:space="preserve"> as public </w:t>
      </w:r>
      <w:r>
        <w:t>spaces</w:t>
      </w:r>
      <w:r w:rsidRPr="00534F97">
        <w:t xml:space="preserve"> for residents of the area and </w:t>
      </w:r>
      <w:del w:id="32" w:author="merav" w:date="2021-09-24T12:57:00Z">
        <w:r w:rsidRPr="00534F97" w:rsidDel="00C874C8">
          <w:delText xml:space="preserve">residents </w:delText>
        </w:r>
      </w:del>
      <w:r w:rsidRPr="00534F97">
        <w:t>of the entire city</w:t>
      </w:r>
      <w:r>
        <w:t xml:space="preserve">. </w:t>
      </w:r>
      <w:r w:rsidRPr="00534F97">
        <w:t xml:space="preserve">The intervention is expressed </w:t>
      </w:r>
      <w:del w:id="33" w:author="merav" w:date="2021-09-24T12:58:00Z">
        <w:r w:rsidRPr="00534F97" w:rsidDel="00C874C8">
          <w:delText xml:space="preserve">on </w:delText>
        </w:r>
      </w:del>
      <w:ins w:id="34" w:author="merav" w:date="2021-09-24T12:58:00Z">
        <w:r w:rsidR="00C874C8">
          <w:t>across</w:t>
        </w:r>
        <w:r w:rsidR="00C874C8" w:rsidRPr="00534F97">
          <w:t xml:space="preserve"> </w:t>
        </w:r>
      </w:ins>
      <w:r w:rsidRPr="00534F97">
        <w:t xml:space="preserve">three </w:t>
      </w:r>
      <w:r>
        <w:t>strata</w:t>
      </w:r>
      <w:r w:rsidRPr="00534F97">
        <w:t xml:space="preserve">: the ground </w:t>
      </w:r>
      <w:r>
        <w:t>stratum</w:t>
      </w:r>
      <w:r w:rsidRPr="00534F97">
        <w:t>, which refers to</w:t>
      </w:r>
      <w:del w:id="35" w:author="merav" w:date="2021-09-24T12:59:00Z">
        <w:r w:rsidRPr="00534F97" w:rsidDel="00791EF2">
          <w:delText xml:space="preserve"> the </w:delText>
        </w:r>
        <w:r w:rsidDel="00791EF2">
          <w:delText>on-foot</w:delText>
        </w:r>
        <w:r w:rsidRPr="00534F97" w:rsidDel="00791EF2">
          <w:delText xml:space="preserve"> </w:delText>
        </w:r>
      </w:del>
      <w:ins w:id="36" w:author="merav" w:date="2021-09-24T12:59:00Z">
        <w:r w:rsidR="00791EF2">
          <w:t xml:space="preserve"> pedestrian </w:t>
        </w:r>
      </w:ins>
      <w:r w:rsidRPr="00534F97">
        <w:t xml:space="preserve">connections between the </w:t>
      </w:r>
      <w:r>
        <w:t>movie theaters</w:t>
      </w:r>
      <w:r w:rsidRPr="00534F97">
        <w:t xml:space="preserve"> and to other </w:t>
      </w:r>
      <w:r>
        <w:t>important parts</w:t>
      </w:r>
      <w:r w:rsidRPr="00534F97">
        <w:t xml:space="preserve"> in the </w:t>
      </w:r>
      <w:r>
        <w:t xml:space="preserve">city center. The ariel stratum refers to </w:t>
      </w:r>
      <w:del w:id="37" w:author="merav" w:date="2021-09-24T13:00:00Z">
        <w:r w:rsidDel="00791EF2">
          <w:delText xml:space="preserve">the perspective points </w:delText>
        </w:r>
      </w:del>
      <w:ins w:id="38" w:author="merav" w:date="2021-09-24T13:00:00Z">
        <w:r w:rsidR="00791EF2">
          <w:t xml:space="preserve">visual connections </w:t>
        </w:r>
      </w:ins>
      <w:r>
        <w:t xml:space="preserve">between the </w:t>
      </w:r>
      <w:del w:id="39" w:author="merav" w:date="2021-09-24T13:00:00Z">
        <w:r w:rsidDel="00791EF2">
          <w:delText>M</w:delText>
        </w:r>
      </w:del>
      <w:ins w:id="40" w:author="merav" w:date="2021-09-24T13:00:00Z">
        <w:r w:rsidR="00791EF2">
          <w:t>m</w:t>
        </w:r>
      </w:ins>
      <w:r>
        <w:t xml:space="preserve">ovie theaters by </w:t>
      </w:r>
      <w:ins w:id="41" w:author="merav" w:date="2021-09-24T13:01:00Z">
        <w:r w:rsidR="00791EF2">
          <w:t xml:space="preserve">means of </w:t>
        </w:r>
      </w:ins>
      <w:r>
        <w:t xml:space="preserve">observation points </w:t>
      </w:r>
      <w:r>
        <w:t>located on the</w:t>
      </w:r>
      <w:ins w:id="42" w:author="merav" w:date="2021-09-24T13:04:00Z">
        <w:r w:rsidR="00791EF2">
          <w:t>ir</w:t>
        </w:r>
      </w:ins>
      <w:r>
        <w:t xml:space="preserve"> </w:t>
      </w:r>
      <w:r>
        <w:t>roofs</w:t>
      </w:r>
      <w:del w:id="43" w:author="merav" w:date="2021-09-24T13:01:00Z">
        <w:r w:rsidDel="00791EF2">
          <w:delText xml:space="preserve"> of the buildings</w:delText>
        </w:r>
      </w:del>
      <w:r>
        <w:t xml:space="preserve">, </w:t>
      </w:r>
      <w:del w:id="44" w:author="merav" w:date="2021-09-24T13:01:00Z">
        <w:r w:rsidDel="00791EF2">
          <w:delText>while during the day it</w:delText>
        </w:r>
      </w:del>
      <w:ins w:id="45" w:author="merav" w:date="2021-09-24T13:01:00Z">
        <w:r w:rsidR="00791EF2">
          <w:t>wh</w:t>
        </w:r>
      </w:ins>
      <w:ins w:id="46" w:author="merav" w:date="2021-09-24T13:02:00Z">
        <w:r w:rsidR="00791EF2">
          <w:t>ich</w:t>
        </w:r>
      </w:ins>
      <w:r>
        <w:t xml:space="preserve"> function</w:t>
      </w:r>
      <w:del w:id="47" w:author="merav" w:date="2021-09-24T13:02:00Z">
        <w:r w:rsidDel="00791EF2">
          <w:delText>s</w:delText>
        </w:r>
      </w:del>
      <w:r>
        <w:t xml:space="preserve"> as observation areas </w:t>
      </w:r>
      <w:ins w:id="48" w:author="merav" w:date="2021-09-24T13:02:00Z">
        <w:r w:rsidR="00791EF2">
          <w:t xml:space="preserve">in the daytime </w:t>
        </w:r>
      </w:ins>
      <w:r>
        <w:t xml:space="preserve">and </w:t>
      </w:r>
      <w:del w:id="49" w:author="merav" w:date="2021-09-24T13:02:00Z">
        <w:r w:rsidDel="00791EF2">
          <w:delText xml:space="preserve">at night </w:delText>
        </w:r>
      </w:del>
      <w:r>
        <w:t xml:space="preserve">also </w:t>
      </w:r>
      <w:ins w:id="50" w:author="merav" w:date="2021-09-24T13:03:00Z">
        <w:r w:rsidR="00791EF2">
          <w:t xml:space="preserve">provide </w:t>
        </w:r>
      </w:ins>
      <w:ins w:id="51" w:author="merav" w:date="2021-09-24T13:04:00Z">
        <w:r w:rsidR="00791EF2">
          <w:t xml:space="preserve">nighttime </w:t>
        </w:r>
      </w:ins>
      <w:del w:id="52" w:author="merav" w:date="2021-09-24T13:02:00Z">
        <w:r w:rsidDel="00791EF2">
          <w:delText xml:space="preserve">for night </w:delText>
        </w:r>
      </w:del>
      <w:r>
        <w:t>light</w:t>
      </w:r>
      <w:del w:id="53" w:author="merav" w:date="2021-09-24T13:03:00Z">
        <w:r w:rsidDel="00791EF2">
          <w:delText>n</w:delText>
        </w:r>
      </w:del>
      <w:r>
        <w:t xml:space="preserve">ing. </w:t>
      </w:r>
      <w:r w:rsidRPr="005F1030">
        <w:t xml:space="preserve">The third </w:t>
      </w:r>
      <w:r>
        <w:t>stratum</w:t>
      </w:r>
      <w:r w:rsidRPr="005F1030">
        <w:t xml:space="preserve"> </w:t>
      </w:r>
      <w:del w:id="54" w:author="merav" w:date="2021-09-24T13:05:00Z">
        <w:r w:rsidRPr="005F1030" w:rsidDel="00791EF2">
          <w:delText xml:space="preserve">is </w:delText>
        </w:r>
      </w:del>
      <w:ins w:id="55" w:author="merav" w:date="2021-09-24T13:05:00Z">
        <w:r w:rsidR="00791EF2">
          <w:t>entails</w:t>
        </w:r>
        <w:r w:rsidR="00791EF2" w:rsidRPr="005F1030">
          <w:t xml:space="preserve"> </w:t>
        </w:r>
      </w:ins>
      <w:r w:rsidRPr="005F1030">
        <w:t>additions to existing buildings</w:t>
      </w:r>
      <w:del w:id="56" w:author="merav" w:date="2021-09-24T13:06:00Z">
        <w:r w:rsidRPr="005F1030" w:rsidDel="00222945">
          <w:delText>,</w:delText>
        </w:r>
      </w:del>
      <w:r w:rsidRPr="005F1030">
        <w:t xml:space="preserve"> and to other buildings </w:t>
      </w:r>
      <w:del w:id="57" w:author="merav" w:date="2021-09-24T13:06:00Z">
        <w:r w:rsidRPr="005F1030" w:rsidDel="00222945">
          <w:delText xml:space="preserve">that have been </w:delText>
        </w:r>
      </w:del>
      <w:r w:rsidRPr="005F1030">
        <w:t xml:space="preserve">affected by </w:t>
      </w:r>
      <w:r>
        <w:t>the movie theat</w:t>
      </w:r>
      <w:ins w:id="58" w:author="merav" w:date="2021-09-24T13:12:00Z">
        <w:r w:rsidR="00561369">
          <w:t>e</w:t>
        </w:r>
      </w:ins>
      <w:r>
        <w:t>r</w:t>
      </w:r>
      <w:del w:id="59" w:author="merav" w:date="2021-09-24T13:12:00Z">
        <w:r w:rsidDel="00561369">
          <w:delText>e</w:delText>
        </w:r>
      </w:del>
      <w:r>
        <w:t>s</w:t>
      </w:r>
      <w:r w:rsidRPr="005F1030">
        <w:t xml:space="preserve"> in the past</w:t>
      </w:r>
      <w:r>
        <w:t xml:space="preserve">. </w:t>
      </w:r>
      <w:r w:rsidRPr="00F24981">
        <w:t xml:space="preserve">The project gives </w:t>
      </w:r>
      <w:r>
        <w:t>movie theat</w:t>
      </w:r>
      <w:ins w:id="60" w:author="merav" w:date="2021-09-24T13:12:00Z">
        <w:r w:rsidR="00561369">
          <w:t>e</w:t>
        </w:r>
      </w:ins>
      <w:r>
        <w:t>r</w:t>
      </w:r>
      <w:del w:id="61" w:author="merav" w:date="2021-09-24T13:12:00Z">
        <w:r w:rsidDel="00561369">
          <w:delText>e</w:delText>
        </w:r>
      </w:del>
      <w:r>
        <w:t>s</w:t>
      </w:r>
      <w:r w:rsidRPr="00F24981">
        <w:t xml:space="preserve"> a new interpretation by adapting them to contemporary life and preserving their identity, while balancing the two</w:t>
      </w:r>
      <w:r>
        <w:t xml:space="preserve">. </w:t>
      </w:r>
      <w:r w:rsidRPr="00EF0DC5">
        <w:t>This balance is reflected in the preservation of the original space's function</w:t>
      </w:r>
      <w:ins w:id="62" w:author="merav" w:date="2021-09-24T13:13:00Z">
        <w:r w:rsidR="00561369">
          <w:t>ing</w:t>
        </w:r>
      </w:ins>
      <w:r w:rsidRPr="00EF0DC5">
        <w:t xml:space="preserve"> and shape, the creation of new </w:t>
      </w:r>
      <w:r>
        <w:t>concepts</w:t>
      </w:r>
      <w:r w:rsidRPr="00EF0DC5">
        <w:t xml:space="preserve"> of projection and viewing, and the transformation of existing buildings into built-up outdoor spaces that allow them to be connected to the street</w:t>
      </w:r>
      <w:r>
        <w:t xml:space="preserve">. </w:t>
      </w:r>
    </w:p>
    <w:p w14:paraId="252A43E9" w14:textId="468EBADE" w:rsidR="00886700" w:rsidRDefault="00886700" w:rsidP="00561369">
      <w:r w:rsidRPr="00EF0DC5">
        <w:rPr>
          <w:rFonts w:cs="Arial"/>
        </w:rPr>
        <w:t xml:space="preserve">The project examines the potential of the spatial layout of </w:t>
      </w:r>
      <w:del w:id="63" w:author="merav" w:date="2021-09-24T13:08:00Z">
        <w:r w:rsidRPr="00EF0DC5" w:rsidDel="00561369">
          <w:rPr>
            <w:rFonts w:cs="Arial"/>
          </w:rPr>
          <w:delText xml:space="preserve">the </w:delText>
        </w:r>
      </w:del>
      <w:r>
        <w:rPr>
          <w:rFonts w:cs="Arial"/>
        </w:rPr>
        <w:t>movie theat</w:t>
      </w:r>
      <w:ins w:id="64" w:author="merav" w:date="2021-09-24T13:08:00Z">
        <w:r w:rsidR="00561369">
          <w:rPr>
            <w:rFonts w:cs="Arial"/>
          </w:rPr>
          <w:t>e</w:t>
        </w:r>
      </w:ins>
      <w:r>
        <w:rPr>
          <w:rFonts w:cs="Arial"/>
        </w:rPr>
        <w:t>r</w:t>
      </w:r>
      <w:del w:id="65" w:author="merav" w:date="2021-09-24T13:08:00Z">
        <w:r w:rsidDel="00561369">
          <w:rPr>
            <w:rFonts w:cs="Arial"/>
          </w:rPr>
          <w:delText>e</w:delText>
        </w:r>
      </w:del>
      <w:r>
        <w:rPr>
          <w:rFonts w:cs="Arial"/>
        </w:rPr>
        <w:t>s</w:t>
      </w:r>
      <w:r w:rsidRPr="00EF0DC5">
        <w:rPr>
          <w:rFonts w:cs="Arial"/>
        </w:rPr>
        <w:t xml:space="preserve"> in the Hadar neighborhood of Haifa, which used to be the vibrant center of the city</w:t>
      </w:r>
      <w:del w:id="66" w:author="merav" w:date="2021-09-24T13:09:00Z">
        <w:r w:rsidRPr="00EF0DC5" w:rsidDel="00561369">
          <w:rPr>
            <w:rFonts w:cs="Arial"/>
          </w:rPr>
          <w:delText>;</w:delText>
        </w:r>
      </w:del>
      <w:ins w:id="67" w:author="merav" w:date="2021-09-24T13:09:00Z">
        <w:r w:rsidR="00561369">
          <w:rPr>
            <w:rFonts w:cs="Arial"/>
          </w:rPr>
          <w:t>.</w:t>
        </w:r>
      </w:ins>
      <w:r w:rsidRPr="00EF0DC5">
        <w:rPr>
          <w:rFonts w:cs="Arial"/>
        </w:rPr>
        <w:t xml:space="preserve"> Th</w:t>
      </w:r>
      <w:r>
        <w:rPr>
          <w:rFonts w:cs="Arial"/>
        </w:rPr>
        <w:t>e idea</w:t>
      </w:r>
      <w:r w:rsidRPr="00EF0DC5">
        <w:rPr>
          <w:rFonts w:cs="Arial"/>
        </w:rPr>
        <w:t xml:space="preserve"> is</w:t>
      </w:r>
      <w:r>
        <w:rPr>
          <w:rFonts w:cs="Arial"/>
        </w:rPr>
        <w:t xml:space="preserve"> to</w:t>
      </w:r>
      <w:r w:rsidRPr="00EF0DC5">
        <w:rPr>
          <w:rFonts w:cs="Arial"/>
        </w:rPr>
        <w:t xml:space="preserve"> strengthen the urban, social and cultural role of the neighborhood and create a strong collective public system</w:t>
      </w:r>
      <w:r>
        <w:rPr>
          <w:rFonts w:cs="Arial"/>
        </w:rPr>
        <w:t xml:space="preserve">. </w:t>
      </w:r>
      <w:r w:rsidRPr="00CD42BE">
        <w:rPr>
          <w:rFonts w:cs="Arial"/>
        </w:rPr>
        <w:t xml:space="preserve">The </w:t>
      </w:r>
      <w:r>
        <w:rPr>
          <w:rFonts w:cs="Arial"/>
        </w:rPr>
        <w:t>movie theaters</w:t>
      </w:r>
      <w:r w:rsidRPr="00CD42BE">
        <w:rPr>
          <w:rFonts w:cs="Arial"/>
        </w:rPr>
        <w:t xml:space="preserve"> were an integral part of the urban scene of the city centers, and beyond </w:t>
      </w:r>
      <w:del w:id="68" w:author="merav" w:date="2021-09-24T13:10:00Z">
        <w:r w:rsidRPr="00CD42BE" w:rsidDel="00561369">
          <w:rPr>
            <w:rFonts w:cs="Arial"/>
          </w:rPr>
          <w:delText xml:space="preserve">watching </w:delText>
        </w:r>
        <w:r w:rsidDel="00561369">
          <w:rPr>
            <w:rFonts w:cs="Arial"/>
          </w:rPr>
          <w:delText>a</w:delText>
        </w:r>
        <w:r w:rsidRPr="00CD42BE" w:rsidDel="00561369">
          <w:rPr>
            <w:rFonts w:cs="Arial"/>
          </w:rPr>
          <w:delText xml:space="preserve"> film</w:delText>
        </w:r>
      </w:del>
      <w:ins w:id="69" w:author="merav" w:date="2021-09-24T13:10:00Z">
        <w:r w:rsidR="00561369">
          <w:rPr>
            <w:rFonts w:cs="Arial"/>
          </w:rPr>
          <w:t>screening films,</w:t>
        </w:r>
      </w:ins>
      <w:r w:rsidRPr="00CD42BE">
        <w:rPr>
          <w:rFonts w:cs="Arial"/>
        </w:rPr>
        <w:t xml:space="preserve"> </w:t>
      </w:r>
      <w:del w:id="70" w:author="merav" w:date="2021-09-24T13:10:00Z">
        <w:r w:rsidRPr="00CD42BE" w:rsidDel="00561369">
          <w:rPr>
            <w:rFonts w:cs="Arial"/>
          </w:rPr>
          <w:delText xml:space="preserve">- </w:delText>
        </w:r>
      </w:del>
      <w:r w:rsidRPr="00CD42BE">
        <w:rPr>
          <w:rFonts w:cs="Arial"/>
        </w:rPr>
        <w:t>they had a</w:t>
      </w:r>
      <w:r>
        <w:rPr>
          <w:rFonts w:cs="Arial"/>
        </w:rPr>
        <w:t xml:space="preserve">n important </w:t>
      </w:r>
      <w:r w:rsidRPr="00CD42BE">
        <w:rPr>
          <w:rFonts w:cs="Arial"/>
        </w:rPr>
        <w:t>collective social role.</w:t>
      </w:r>
      <w:r>
        <w:rPr>
          <w:rFonts w:cs="Arial"/>
        </w:rPr>
        <w:t xml:space="preserve"> </w:t>
      </w:r>
      <w:r w:rsidRPr="0044026D">
        <w:t xml:space="preserve">Utilizing the </w:t>
      </w:r>
      <w:r>
        <w:t>movie theaters' locations</w:t>
      </w:r>
      <w:r w:rsidRPr="0044026D">
        <w:t>, which have proven themselves</w:t>
      </w:r>
      <w:r>
        <w:t xml:space="preserve"> successful</w:t>
      </w:r>
      <w:r w:rsidRPr="0044026D">
        <w:t xml:space="preserve"> in the past</w:t>
      </w:r>
      <w:ins w:id="71" w:author="merav" w:date="2021-09-24T13:10:00Z">
        <w:r w:rsidR="00561369">
          <w:t>,</w:t>
        </w:r>
      </w:ins>
      <w:r w:rsidRPr="0044026D">
        <w:t xml:space="preserve"> and </w:t>
      </w:r>
      <w:r>
        <w:t>converting</w:t>
      </w:r>
      <w:r w:rsidRPr="0044026D">
        <w:t xml:space="preserve"> them into open public spaces will lead to the </w:t>
      </w:r>
      <w:r>
        <w:t>r</w:t>
      </w:r>
      <w:r w:rsidRPr="0044026D">
        <w:t xml:space="preserve">evitalization of the fading urban and cultural role of the city center, </w:t>
      </w:r>
      <w:del w:id="72" w:author="merav" w:date="2021-09-24T13:11:00Z">
        <w:r w:rsidDel="00561369">
          <w:delText>w</w:delText>
        </w:r>
      </w:del>
      <w:ins w:id="73" w:author="merav" w:date="2021-09-24T13:11:00Z">
        <w:r w:rsidR="00561369">
          <w:t>t</w:t>
        </w:r>
      </w:ins>
      <w:r>
        <w:t xml:space="preserve">hereby </w:t>
      </w:r>
      <w:r w:rsidRPr="0044026D">
        <w:t xml:space="preserve">creating new spatial opportunities for crowds and preserving the collective role </w:t>
      </w:r>
      <w:r>
        <w:t>that movie theat</w:t>
      </w:r>
      <w:del w:id="74" w:author="merav" w:date="2021-09-24T13:11:00Z">
        <w:r w:rsidDel="00561369">
          <w:delText>r</w:delText>
        </w:r>
      </w:del>
      <w:r>
        <w:t>e</w:t>
      </w:r>
      <w:ins w:id="75" w:author="merav" w:date="2021-09-24T13:11:00Z">
        <w:r w:rsidR="00561369">
          <w:t>r</w:t>
        </w:r>
      </w:ins>
      <w:r>
        <w:t>s held</w:t>
      </w:r>
      <w:r w:rsidRPr="0044026D">
        <w:t xml:space="preserve"> in the past</w:t>
      </w:r>
      <w:r>
        <w:t>.</w:t>
      </w:r>
      <w:r>
        <w:rPr>
          <w:rFonts w:cs="Arial"/>
        </w:rPr>
        <w:t xml:space="preserve"> </w:t>
      </w:r>
    </w:p>
    <w:p w14:paraId="7220CB1D" w14:textId="76722A1F" w:rsidR="00886700" w:rsidRPr="00886700" w:rsidRDefault="00886700" w:rsidP="00886700">
      <w:pPr>
        <w:pStyle w:val="ListParagraph"/>
        <w:bidi/>
        <w:spacing w:line="360" w:lineRule="auto"/>
        <w:jc w:val="right"/>
        <w:rPr>
          <w:rFonts w:asciiTheme="minorBidi" w:hAnsiTheme="minorBidi"/>
          <w:sz w:val="24"/>
          <w:szCs w:val="24"/>
          <w:rtl/>
        </w:rPr>
      </w:pPr>
    </w:p>
    <w:sectPr w:rsidR="00886700" w:rsidRPr="00886700">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217046" w14:textId="77777777" w:rsidR="00BC6BFC" w:rsidRDefault="00BC6BFC" w:rsidP="00737C9C">
      <w:pPr>
        <w:spacing w:after="0" w:line="240" w:lineRule="auto"/>
      </w:pPr>
      <w:r>
        <w:separator/>
      </w:r>
    </w:p>
  </w:endnote>
  <w:endnote w:type="continuationSeparator" w:id="0">
    <w:p w14:paraId="15F3A227" w14:textId="77777777" w:rsidR="00BC6BFC" w:rsidRDefault="00BC6BFC" w:rsidP="00737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Hadassah Friedlaender">
    <w:panose1 w:val="02020603050405020304"/>
    <w:charset w:val="00"/>
    <w:family w:val="roman"/>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D8138" w14:textId="77777777" w:rsidR="00BC6BFC" w:rsidRDefault="00BC6BFC" w:rsidP="00737C9C">
      <w:pPr>
        <w:spacing w:after="0" w:line="240" w:lineRule="auto"/>
      </w:pPr>
      <w:r>
        <w:separator/>
      </w:r>
    </w:p>
  </w:footnote>
  <w:footnote w:type="continuationSeparator" w:id="0">
    <w:p w14:paraId="4BB835B0" w14:textId="77777777" w:rsidR="00BC6BFC" w:rsidRDefault="00BC6BFC" w:rsidP="00737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B5DD" w14:textId="77777777" w:rsidR="00BE7A03" w:rsidRDefault="00BE7A03" w:rsidP="00D2760A">
    <w:pPr>
      <w:pStyle w:val="Header"/>
      <w:jc w:val="center"/>
      <w:rPr>
        <w:rtl/>
      </w:rPr>
    </w:pPr>
  </w:p>
  <w:p w14:paraId="24B71B4B" w14:textId="2B8FAE30" w:rsidR="00737C9C" w:rsidRDefault="00737C9C" w:rsidP="00D2760A">
    <w:pPr>
      <w:pStyle w:val="Header"/>
      <w:jc w:val="center"/>
      <w:rPr>
        <w:rtl/>
      </w:rPr>
    </w:pPr>
    <w:r>
      <w:rPr>
        <w:rFonts w:eastAsia="Calibri" w:cs="Arial"/>
        <w:noProof/>
        <w:color w:val="0000FF"/>
      </w:rPr>
      <w:drawing>
        <wp:inline distT="0" distB="0" distL="0" distR="0" wp14:anchorId="24138B33" wp14:editId="7B1F19EB">
          <wp:extent cx="338415" cy="38290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373" cy="390778"/>
                  </a:xfrm>
                  <a:prstGeom prst="rect">
                    <a:avLst/>
                  </a:prstGeom>
                  <a:noFill/>
                  <a:ln>
                    <a:noFill/>
                  </a:ln>
                </pic:spPr>
              </pic:pic>
            </a:graphicData>
          </a:graphic>
        </wp:inline>
      </w:drawing>
    </w:r>
  </w:p>
  <w:p w14:paraId="0A16D92C" w14:textId="0344A06A" w:rsidR="00D2760A" w:rsidRDefault="00BE7A03" w:rsidP="00D2760A">
    <w:pPr>
      <w:spacing w:after="0" w:line="240" w:lineRule="auto"/>
      <w:ind w:hanging="117"/>
      <w:rPr>
        <w:rFonts w:ascii="Arial" w:eastAsia="Calibri" w:hAnsi="Arial" w:cs="Arial"/>
        <w:rtl/>
      </w:rPr>
    </w:pPr>
    <w:r>
      <w:rPr>
        <w:rFonts w:ascii="Aharoni" w:eastAsia="Calibri" w:hAnsi="Aharoni" w:cs="Aharoni"/>
        <w:rtl/>
      </w:rPr>
      <w:t xml:space="preserve">   </w:t>
    </w:r>
    <w:r>
      <w:rPr>
        <w:rFonts w:ascii="Arial" w:eastAsia="Calibri" w:hAnsi="Arial" w:cs="Arial"/>
        <w:rtl/>
      </w:rPr>
      <w:t xml:space="preserve">          </w:t>
    </w:r>
    <w:r>
      <w:rPr>
        <w:rFonts w:ascii="Arial" w:eastAsia="Calibri" w:hAnsi="Arial" w:cs="Arial"/>
      </w:rPr>
      <w:t xml:space="preserve">      </w:t>
    </w:r>
    <w:r>
      <w:rPr>
        <w:rFonts w:ascii="Arial" w:eastAsia="Calibri" w:hAnsi="Arial" w:cs="Arial"/>
        <w:rtl/>
      </w:rPr>
      <w:t xml:space="preserve">  </w:t>
    </w:r>
    <w:r w:rsidR="00D2760A">
      <w:rPr>
        <w:rFonts w:ascii="Arial" w:eastAsia="Calibri" w:hAnsi="Arial" w:cs="Arial" w:hint="cs"/>
        <w:rtl/>
      </w:rPr>
      <w:t xml:space="preserve"> </w:t>
    </w:r>
    <w:r>
      <w:rPr>
        <w:rFonts w:ascii="Arial" w:eastAsia="Calibri" w:hAnsi="Arial" w:cs="Arial" w:hint="cs"/>
        <w:rtl/>
      </w:rPr>
      <w:t xml:space="preserve">   </w:t>
    </w:r>
    <w:r>
      <w:rPr>
        <w:rFonts w:ascii="Arial" w:eastAsia="Calibri" w:hAnsi="Arial" w:cs="Arial"/>
        <w:rtl/>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D2760A" w14:paraId="7318D87D" w14:textId="77777777" w:rsidTr="00D2760A">
      <w:tc>
        <w:tcPr>
          <w:tcW w:w="4315" w:type="dxa"/>
        </w:tcPr>
        <w:p w14:paraId="55756383" w14:textId="1AFCB567" w:rsidR="00D2760A" w:rsidRDefault="00BE7A03" w:rsidP="00D2760A">
          <w:pPr>
            <w:ind w:hanging="117"/>
            <w:rPr>
              <w:rFonts w:ascii="Arial" w:eastAsia="Calibri" w:hAnsi="Arial" w:cs="Arial"/>
            </w:rPr>
          </w:pPr>
          <w:r>
            <w:rPr>
              <w:rFonts w:ascii="Arial" w:eastAsia="Calibri" w:hAnsi="Arial" w:cs="Arial"/>
              <w:rtl/>
            </w:rPr>
            <w:t xml:space="preserve"> </w:t>
          </w:r>
          <w:r>
            <w:rPr>
              <w:rFonts w:ascii="Arial" w:eastAsia="Calibri" w:hAnsi="Arial" w:cs="Arial"/>
            </w:rPr>
            <w:t xml:space="preserve"> </w:t>
          </w:r>
          <w:r w:rsidR="00D2760A" w:rsidRPr="00BE7A03">
            <w:rPr>
              <w:rFonts w:ascii="Aharoni" w:eastAsia="Calibri" w:hAnsi="Aharoni" w:cs="Aharoni"/>
              <w:sz w:val="16"/>
              <w:szCs w:val="16"/>
            </w:rPr>
            <w:t>TECHNION</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ISRAEL</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 INSTITUTE</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 xml:space="preserve">OF </w:t>
          </w:r>
          <w:r w:rsidR="00D2760A">
            <w:rPr>
              <w:rFonts w:ascii="Aharoni" w:eastAsia="Calibri" w:hAnsi="Aharoni" w:cs="Aharoni" w:hint="cs"/>
              <w:sz w:val="16"/>
              <w:szCs w:val="16"/>
              <w:rtl/>
            </w:rPr>
            <w:t xml:space="preserve">  </w:t>
          </w:r>
          <w:r w:rsidR="00D2760A" w:rsidRPr="00BE7A03">
            <w:rPr>
              <w:rFonts w:ascii="Aharoni" w:eastAsia="Calibri" w:hAnsi="Aharoni" w:cs="Aharoni"/>
              <w:sz w:val="16"/>
              <w:szCs w:val="16"/>
            </w:rPr>
            <w:t>TECHNOLOGY</w:t>
          </w:r>
          <w:r w:rsidR="00D2760A">
            <w:rPr>
              <w:rFonts w:ascii="Aharoni" w:eastAsia="Calibri" w:hAnsi="Aharoni" w:cs="Aharoni"/>
              <w:sz w:val="18"/>
              <w:szCs w:val="18"/>
              <w:rtl/>
            </w:rPr>
            <w:t xml:space="preserve">  </w:t>
          </w:r>
        </w:p>
        <w:p w14:paraId="3E17E6CD" w14:textId="5A467E3C" w:rsidR="00D2760A" w:rsidRDefault="00D2760A" w:rsidP="00D2760A">
          <w:pPr>
            <w:rPr>
              <w:rFonts w:ascii="Arial" w:eastAsia="Calibri" w:hAnsi="Arial" w:cs="Arial"/>
              <w:sz w:val="18"/>
              <w:szCs w:val="18"/>
            </w:rPr>
          </w:pPr>
          <w:r>
            <w:rPr>
              <w:rFonts w:ascii="Aharoni" w:eastAsia="Calibri" w:hAnsi="Aharoni" w:cs="Aharoni"/>
              <w:b/>
              <w:bCs/>
              <w:sz w:val="16"/>
              <w:szCs w:val="16"/>
            </w:rPr>
            <w:t>FACULTY OF ARCHITECTURE AND TOWN PLANNING</w:t>
          </w:r>
          <w:r>
            <w:rPr>
              <w:rFonts w:ascii="Aharoni" w:eastAsia="Calibri" w:hAnsi="Aharoni" w:cs="Aharoni"/>
              <w:sz w:val="16"/>
              <w:szCs w:val="16"/>
              <w:rtl/>
            </w:rPr>
            <w:t xml:space="preserve"> </w:t>
          </w:r>
          <w:r>
            <w:rPr>
              <w:rFonts w:ascii="Aharoni" w:eastAsia="Calibri" w:hAnsi="Aharoni" w:cs="Aharoni" w:hint="cs"/>
              <w:sz w:val="16"/>
              <w:szCs w:val="16"/>
              <w:rtl/>
            </w:rPr>
            <w:t xml:space="preserve"> </w:t>
          </w:r>
        </w:p>
      </w:tc>
      <w:tc>
        <w:tcPr>
          <w:tcW w:w="4315" w:type="dxa"/>
        </w:tcPr>
        <w:p w14:paraId="19E0735A" w14:textId="77777777" w:rsidR="00D2760A" w:rsidRDefault="00D2760A" w:rsidP="00D2760A">
          <w:pPr>
            <w:bidi/>
            <w:ind w:hanging="117"/>
            <w:rPr>
              <w:rFonts w:ascii="Aharoni" w:eastAsia="Calibri" w:hAnsi="Aharoni" w:cs="Aharoni"/>
              <w:rtl/>
            </w:rPr>
          </w:pPr>
          <w:r>
            <w:rPr>
              <w:rFonts w:ascii="Aharoni" w:eastAsia="Calibri" w:hAnsi="Aharoni" w:cs="Aharoni"/>
              <w:rtl/>
            </w:rPr>
            <w:t>הטכניון</w:t>
          </w:r>
          <w:r>
            <w:rPr>
              <w:rFonts w:ascii="Aharoni" w:eastAsia="Calibri" w:hAnsi="Aharoni" w:cs="Aharoni" w:hint="cs"/>
              <w:rtl/>
            </w:rPr>
            <w:t xml:space="preserve">  -</w:t>
          </w:r>
          <w:r>
            <w:rPr>
              <w:rFonts w:ascii="Aharoni" w:eastAsia="Calibri" w:hAnsi="Aharoni" w:cs="Aharoni"/>
              <w:rtl/>
            </w:rPr>
            <w:t xml:space="preserve">  מכון</w:t>
          </w:r>
          <w:r>
            <w:rPr>
              <w:rFonts w:ascii="Aharoni" w:eastAsia="Calibri" w:hAnsi="Aharoni" w:cs="Aharoni" w:hint="cs"/>
              <w:rtl/>
            </w:rPr>
            <w:t xml:space="preserve"> </w:t>
          </w:r>
          <w:r>
            <w:rPr>
              <w:rFonts w:ascii="Aharoni" w:eastAsia="Calibri" w:hAnsi="Aharoni" w:cs="Aharoni"/>
              <w:rtl/>
            </w:rPr>
            <w:t xml:space="preserve"> טכנולוגי</w:t>
          </w:r>
          <w:r>
            <w:rPr>
              <w:rFonts w:ascii="Aharoni" w:eastAsia="Calibri" w:hAnsi="Aharoni" w:cs="Aharoni" w:hint="cs"/>
              <w:rtl/>
            </w:rPr>
            <w:t xml:space="preserve">  </w:t>
          </w:r>
          <w:r>
            <w:rPr>
              <w:rFonts w:ascii="Aharoni" w:eastAsia="Calibri" w:hAnsi="Aharoni" w:cs="Aharoni"/>
              <w:rtl/>
            </w:rPr>
            <w:t xml:space="preserve"> לישראל</w:t>
          </w:r>
          <w:r>
            <w:rPr>
              <w:rFonts w:ascii="Aharoni" w:eastAsia="Calibri" w:hAnsi="Aharoni" w:cs="Aharoni" w:hint="cs"/>
              <w:rtl/>
            </w:rPr>
            <w:t xml:space="preserve">                                                            </w:t>
          </w:r>
        </w:p>
        <w:p w14:paraId="52B5FCDD" w14:textId="77777777" w:rsidR="00D2760A" w:rsidRDefault="00D2760A" w:rsidP="00D2760A">
          <w:pPr>
            <w:bidi/>
            <w:ind w:left="-36" w:hanging="90"/>
            <w:rPr>
              <w:rFonts w:ascii="Arial" w:eastAsia="Calibri" w:hAnsi="Arial" w:cs="Arial"/>
              <w:rtl/>
            </w:rPr>
          </w:pPr>
          <w:r>
            <w:rPr>
              <w:rFonts w:ascii="Aharoni" w:eastAsia="Calibri" w:hAnsi="Aharoni" w:cs="Aharoni"/>
              <w:rtl/>
            </w:rPr>
            <w:t>הפקולטה לארכיטקטורה ובינוי ערים</w:t>
          </w:r>
          <w:r>
            <w:rPr>
              <w:rFonts w:ascii="Arial" w:eastAsia="Calibri" w:hAnsi="Arial" w:cs="Arial"/>
              <w:rtl/>
            </w:rPr>
            <w:t xml:space="preserve">      </w:t>
          </w:r>
          <w:r>
            <w:rPr>
              <w:rFonts w:ascii="Arial" w:eastAsia="Calibri" w:hAnsi="Arial" w:cs="Arial" w:hint="cs"/>
              <w:rtl/>
            </w:rPr>
            <w:t xml:space="preserve">   </w:t>
          </w:r>
          <w:r>
            <w:rPr>
              <w:rFonts w:ascii="Arial" w:eastAsia="Calibri" w:hAnsi="Arial" w:cs="Arial"/>
              <w:rtl/>
            </w:rPr>
            <w:t xml:space="preserve">  </w:t>
          </w:r>
          <w:r>
            <w:rPr>
              <w:rFonts w:ascii="Arial" w:eastAsia="Calibri" w:hAnsi="Arial" w:cs="Arial"/>
            </w:rPr>
            <w:t xml:space="preserve">   </w:t>
          </w:r>
        </w:p>
        <w:p w14:paraId="35FE2D33" w14:textId="77777777" w:rsidR="00D2760A" w:rsidRDefault="00D2760A" w:rsidP="00D2760A">
          <w:pPr>
            <w:rPr>
              <w:rFonts w:ascii="Arial" w:eastAsia="Calibri" w:hAnsi="Arial" w:cs="Arial"/>
              <w:sz w:val="18"/>
              <w:szCs w:val="18"/>
            </w:rPr>
          </w:pPr>
        </w:p>
      </w:tc>
    </w:tr>
  </w:tbl>
  <w:p w14:paraId="421A252E" w14:textId="77777777" w:rsidR="00BE7A03" w:rsidRDefault="00BE7A03" w:rsidP="00D27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34FEB"/>
    <w:multiLevelType w:val="multilevel"/>
    <w:tmpl w:val="663A35AC"/>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erav">
    <w15:presenceInfo w15:providerId="None" w15:userId="mera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WyNDKxNLCwsLC0MDVQ0lEKTi0uzszPAymwrAUAYvRA7iwAAAA="/>
    <w:docVar w:name="dgnword-docGUID" w:val="{B5D8F371-7BF2-4641-A91F-A18605F4F316}"/>
    <w:docVar w:name="dgnword-eventsink" w:val="1311421102976"/>
  </w:docVars>
  <w:rsids>
    <w:rsidRoot w:val="008C2AC2"/>
    <w:rsid w:val="0004288E"/>
    <w:rsid w:val="00042AA9"/>
    <w:rsid w:val="000655BA"/>
    <w:rsid w:val="0007660A"/>
    <w:rsid w:val="000A1AA1"/>
    <w:rsid w:val="000B19EF"/>
    <w:rsid w:val="000B3672"/>
    <w:rsid w:val="000B598C"/>
    <w:rsid w:val="000F57BF"/>
    <w:rsid w:val="00101ABD"/>
    <w:rsid w:val="00110D86"/>
    <w:rsid w:val="0012190C"/>
    <w:rsid w:val="00122838"/>
    <w:rsid w:val="00126AAE"/>
    <w:rsid w:val="001435B5"/>
    <w:rsid w:val="00156ED0"/>
    <w:rsid w:val="001964EA"/>
    <w:rsid w:val="001E01CC"/>
    <w:rsid w:val="001E29B9"/>
    <w:rsid w:val="00222945"/>
    <w:rsid w:val="00233374"/>
    <w:rsid w:val="0024573F"/>
    <w:rsid w:val="002666C6"/>
    <w:rsid w:val="002941E0"/>
    <w:rsid w:val="002C6396"/>
    <w:rsid w:val="002D1A84"/>
    <w:rsid w:val="002F15C9"/>
    <w:rsid w:val="003349EC"/>
    <w:rsid w:val="00384E65"/>
    <w:rsid w:val="0039181A"/>
    <w:rsid w:val="003A1336"/>
    <w:rsid w:val="003A6AF5"/>
    <w:rsid w:val="003E1278"/>
    <w:rsid w:val="003E1D43"/>
    <w:rsid w:val="004155C2"/>
    <w:rsid w:val="00435E95"/>
    <w:rsid w:val="00443A48"/>
    <w:rsid w:val="004511E2"/>
    <w:rsid w:val="0046029A"/>
    <w:rsid w:val="00461E13"/>
    <w:rsid w:val="004801F3"/>
    <w:rsid w:val="004D36D1"/>
    <w:rsid w:val="004F4D2A"/>
    <w:rsid w:val="00506DFA"/>
    <w:rsid w:val="0052589D"/>
    <w:rsid w:val="005348F2"/>
    <w:rsid w:val="00543991"/>
    <w:rsid w:val="00561369"/>
    <w:rsid w:val="00571142"/>
    <w:rsid w:val="005845FB"/>
    <w:rsid w:val="00587DA8"/>
    <w:rsid w:val="00597409"/>
    <w:rsid w:val="005A41FF"/>
    <w:rsid w:val="005D18E3"/>
    <w:rsid w:val="005D576F"/>
    <w:rsid w:val="005E1F2E"/>
    <w:rsid w:val="00610774"/>
    <w:rsid w:val="00626DDA"/>
    <w:rsid w:val="006419DA"/>
    <w:rsid w:val="0065115C"/>
    <w:rsid w:val="00690ADD"/>
    <w:rsid w:val="006A4197"/>
    <w:rsid w:val="006A79F0"/>
    <w:rsid w:val="006B2C55"/>
    <w:rsid w:val="006E1FB1"/>
    <w:rsid w:val="006F0271"/>
    <w:rsid w:val="007067FC"/>
    <w:rsid w:val="00737C9C"/>
    <w:rsid w:val="00762D92"/>
    <w:rsid w:val="00763FCC"/>
    <w:rsid w:val="00785442"/>
    <w:rsid w:val="00791EF2"/>
    <w:rsid w:val="00792175"/>
    <w:rsid w:val="00793D0B"/>
    <w:rsid w:val="007B2D43"/>
    <w:rsid w:val="007C2891"/>
    <w:rsid w:val="007D415D"/>
    <w:rsid w:val="007D4628"/>
    <w:rsid w:val="00801DAD"/>
    <w:rsid w:val="00831E36"/>
    <w:rsid w:val="00841967"/>
    <w:rsid w:val="00886700"/>
    <w:rsid w:val="00892ED0"/>
    <w:rsid w:val="008A430B"/>
    <w:rsid w:val="008C2AC2"/>
    <w:rsid w:val="008C69AC"/>
    <w:rsid w:val="008E142A"/>
    <w:rsid w:val="00914BAF"/>
    <w:rsid w:val="00923D76"/>
    <w:rsid w:val="0096519D"/>
    <w:rsid w:val="00966ECA"/>
    <w:rsid w:val="009764FC"/>
    <w:rsid w:val="00991C11"/>
    <w:rsid w:val="009C23AA"/>
    <w:rsid w:val="009F63FC"/>
    <w:rsid w:val="00A90C1F"/>
    <w:rsid w:val="00A97B46"/>
    <w:rsid w:val="00AE5875"/>
    <w:rsid w:val="00AF6D75"/>
    <w:rsid w:val="00B045D6"/>
    <w:rsid w:val="00B2122E"/>
    <w:rsid w:val="00B2652D"/>
    <w:rsid w:val="00B666F6"/>
    <w:rsid w:val="00BA76CE"/>
    <w:rsid w:val="00BB704E"/>
    <w:rsid w:val="00BC6BFC"/>
    <w:rsid w:val="00BE7A03"/>
    <w:rsid w:val="00BF26CB"/>
    <w:rsid w:val="00C42E7F"/>
    <w:rsid w:val="00C73D8C"/>
    <w:rsid w:val="00C874C8"/>
    <w:rsid w:val="00CD2E96"/>
    <w:rsid w:val="00CF2962"/>
    <w:rsid w:val="00CF7EDE"/>
    <w:rsid w:val="00D1648C"/>
    <w:rsid w:val="00D22168"/>
    <w:rsid w:val="00D2760A"/>
    <w:rsid w:val="00D460DC"/>
    <w:rsid w:val="00D53C16"/>
    <w:rsid w:val="00D860B6"/>
    <w:rsid w:val="00DA47D7"/>
    <w:rsid w:val="00DF17D6"/>
    <w:rsid w:val="00E07FBE"/>
    <w:rsid w:val="00E176F3"/>
    <w:rsid w:val="00E23AE7"/>
    <w:rsid w:val="00E4201D"/>
    <w:rsid w:val="00E7076E"/>
    <w:rsid w:val="00E932F1"/>
    <w:rsid w:val="00EB0DAF"/>
    <w:rsid w:val="00EE36B7"/>
    <w:rsid w:val="00F17F02"/>
    <w:rsid w:val="00F64167"/>
    <w:rsid w:val="00F86546"/>
    <w:rsid w:val="00F95390"/>
    <w:rsid w:val="00FA770C"/>
    <w:rsid w:val="00FC7177"/>
    <w:rsid w:val="00FE1663"/>
    <w:rsid w:val="00FF0152"/>
    <w:rsid w:val="00FF1C5D"/>
    <w:rsid w:val="00FF3E8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8A3AF"/>
  <w15:chartTrackingRefBased/>
  <w15:docId w15:val="{4DA81CB2-89B9-469E-9FB0-AADCA5F3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5FB"/>
  </w:style>
  <w:style w:type="paragraph" w:styleId="Heading3">
    <w:name w:val="heading 3"/>
    <w:basedOn w:val="Normal"/>
    <w:link w:val="Heading3Char"/>
    <w:uiPriority w:val="9"/>
    <w:qFormat/>
    <w:rsid w:val="004602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737C9C"/>
  </w:style>
  <w:style w:type="paragraph" w:styleId="Footer">
    <w:name w:val="footer"/>
    <w:basedOn w:val="Normal"/>
    <w:link w:val="FooterChar"/>
    <w:uiPriority w:val="99"/>
    <w:unhideWhenUsed/>
    <w:rsid w:val="00737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37C9C"/>
  </w:style>
  <w:style w:type="table" w:styleId="TableGrid">
    <w:name w:val="Table Grid"/>
    <w:basedOn w:val="TableNormal"/>
    <w:uiPriority w:val="39"/>
    <w:rsid w:val="009C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45FB"/>
    <w:pPr>
      <w:suppressAutoHyphens/>
      <w:ind w:left="720"/>
      <w:contextualSpacing/>
    </w:pPr>
  </w:style>
  <w:style w:type="character" w:customStyle="1" w:styleId="Heading3Char">
    <w:name w:val="Heading 3 Char"/>
    <w:basedOn w:val="DefaultParagraphFont"/>
    <w:link w:val="Heading3"/>
    <w:uiPriority w:val="9"/>
    <w:rsid w:val="0046029A"/>
    <w:rPr>
      <w:rFonts w:ascii="Times New Roman" w:eastAsia="Times New Roman" w:hAnsi="Times New Roman" w:cs="Times New Roman"/>
      <w:b/>
      <w:bCs/>
      <w:sz w:val="27"/>
      <w:szCs w:val="27"/>
    </w:rPr>
  </w:style>
  <w:style w:type="paragraph" w:customStyle="1" w:styleId="BasicParagraph">
    <w:name w:val="[Basic Paragraph]"/>
    <w:basedOn w:val="Normal"/>
    <w:uiPriority w:val="99"/>
    <w:rsid w:val="009764FC"/>
    <w:pPr>
      <w:autoSpaceDE w:val="0"/>
      <w:autoSpaceDN w:val="0"/>
      <w:adjustRightInd w:val="0"/>
      <w:spacing w:after="0"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776226">
      <w:bodyDiv w:val="1"/>
      <w:marLeft w:val="0"/>
      <w:marRight w:val="0"/>
      <w:marTop w:val="0"/>
      <w:marBottom w:val="0"/>
      <w:divBdr>
        <w:top w:val="none" w:sz="0" w:space="0" w:color="auto"/>
        <w:left w:val="none" w:sz="0" w:space="0" w:color="auto"/>
        <w:bottom w:val="none" w:sz="0" w:space="0" w:color="auto"/>
        <w:right w:val="none" w:sz="0" w:space="0" w:color="auto"/>
      </w:divBdr>
    </w:div>
    <w:div w:id="1390302734">
      <w:bodyDiv w:val="1"/>
      <w:marLeft w:val="0"/>
      <w:marRight w:val="0"/>
      <w:marTop w:val="0"/>
      <w:marBottom w:val="0"/>
      <w:divBdr>
        <w:top w:val="none" w:sz="0" w:space="0" w:color="auto"/>
        <w:left w:val="none" w:sz="0" w:space="0" w:color="auto"/>
        <w:bottom w:val="none" w:sz="0" w:space="0" w:color="auto"/>
        <w:right w:val="none" w:sz="0" w:space="0" w:color="auto"/>
      </w:divBdr>
      <w:divsChild>
        <w:div w:id="1090662052">
          <w:marLeft w:val="0"/>
          <w:marRight w:val="0"/>
          <w:marTop w:val="0"/>
          <w:marBottom w:val="0"/>
          <w:divBdr>
            <w:top w:val="none" w:sz="0" w:space="0" w:color="auto"/>
            <w:left w:val="none" w:sz="0" w:space="0" w:color="auto"/>
            <w:bottom w:val="none" w:sz="0" w:space="0" w:color="auto"/>
            <w:right w:val="none" w:sz="0" w:space="0" w:color="auto"/>
          </w:divBdr>
        </w:div>
        <w:div w:id="1621648263">
          <w:marLeft w:val="0"/>
          <w:marRight w:val="0"/>
          <w:marTop w:val="0"/>
          <w:marBottom w:val="0"/>
          <w:divBdr>
            <w:top w:val="none" w:sz="0" w:space="0" w:color="auto"/>
            <w:left w:val="none" w:sz="0" w:space="0" w:color="auto"/>
            <w:bottom w:val="none" w:sz="0" w:space="0" w:color="auto"/>
            <w:right w:val="none" w:sz="0" w:space="0" w:color="auto"/>
          </w:divBdr>
        </w:div>
      </w:divsChild>
    </w:div>
    <w:div w:id="1520461562">
      <w:bodyDiv w:val="1"/>
      <w:marLeft w:val="0"/>
      <w:marRight w:val="0"/>
      <w:marTop w:val="0"/>
      <w:marBottom w:val="0"/>
      <w:divBdr>
        <w:top w:val="none" w:sz="0" w:space="0" w:color="auto"/>
        <w:left w:val="none" w:sz="0" w:space="0" w:color="auto"/>
        <w:bottom w:val="none" w:sz="0" w:space="0" w:color="auto"/>
        <w:right w:val="none" w:sz="0" w:space="0" w:color="auto"/>
      </w:divBdr>
    </w:div>
    <w:div w:id="1760179592">
      <w:bodyDiv w:val="1"/>
      <w:marLeft w:val="0"/>
      <w:marRight w:val="0"/>
      <w:marTop w:val="0"/>
      <w:marBottom w:val="0"/>
      <w:divBdr>
        <w:top w:val="none" w:sz="0" w:space="0" w:color="auto"/>
        <w:left w:val="none" w:sz="0" w:space="0" w:color="auto"/>
        <w:bottom w:val="none" w:sz="0" w:space="0" w:color="auto"/>
        <w:right w:val="none" w:sz="0" w:space="0" w:color="auto"/>
      </w:divBdr>
      <w:divsChild>
        <w:div w:id="1575775720">
          <w:marLeft w:val="0"/>
          <w:marRight w:val="0"/>
          <w:marTop w:val="0"/>
          <w:marBottom w:val="0"/>
          <w:divBdr>
            <w:top w:val="none" w:sz="0" w:space="0" w:color="auto"/>
            <w:left w:val="none" w:sz="0" w:space="0" w:color="auto"/>
            <w:bottom w:val="none" w:sz="0" w:space="0" w:color="auto"/>
            <w:right w:val="none" w:sz="0" w:space="0" w:color="auto"/>
          </w:divBdr>
        </w:div>
        <w:div w:id="448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leibu</dc:creator>
  <cp:keywords/>
  <dc:description/>
  <cp:lastModifiedBy>merav</cp:lastModifiedBy>
  <cp:revision>10</cp:revision>
  <dcterms:created xsi:type="dcterms:W3CDTF">2021-09-24T09:38:00Z</dcterms:created>
  <dcterms:modified xsi:type="dcterms:W3CDTF">2021-09-24T10:13:00Z</dcterms:modified>
</cp:coreProperties>
</file>