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DF99E1" w14:textId="5D057D54" w:rsidR="004A1C20" w:rsidRPr="00353666" w:rsidRDefault="004A1C20" w:rsidP="004A1C20">
      <w:pPr>
        <w:pStyle w:val="CommentText"/>
        <w:rPr>
          <w:b/>
          <w:sz w:val="24"/>
          <w:szCs w:val="24"/>
        </w:rPr>
      </w:pPr>
      <w:r w:rsidRPr="00353666">
        <w:rPr>
          <w:b/>
          <w:bCs/>
          <w:sz w:val="22"/>
          <w:szCs w:val="28"/>
        </w:rPr>
        <w:t>Do institutional investors stabilize stock returns? Evidence from emerging IPO market</w:t>
      </w:r>
      <w:ins w:id="0" w:author="Mephisto D" w:date="2020-04-10T21:03:00Z">
        <w:r w:rsidR="00690AD1">
          <w:rPr>
            <w:b/>
            <w:bCs/>
            <w:sz w:val="22"/>
            <w:szCs w:val="28"/>
          </w:rPr>
          <w:t>s</w:t>
        </w:r>
      </w:ins>
      <w:del w:id="1" w:author="Mephisto D" w:date="2020-04-10T21:03:00Z">
        <w:r w:rsidRPr="00353666" w:rsidDel="00690AD1">
          <w:rPr>
            <w:b/>
            <w:bCs/>
            <w:sz w:val="22"/>
            <w:szCs w:val="28"/>
          </w:rPr>
          <w:delText>s</w:delText>
        </w:r>
      </w:del>
    </w:p>
    <w:p w14:paraId="1B1EFD38" w14:textId="77777777" w:rsidR="004A1C20" w:rsidRDefault="004A1C20" w:rsidP="004A1C20">
      <w:pPr>
        <w:pStyle w:val="CommentText"/>
        <w:rPr>
          <w:b/>
          <w:sz w:val="22"/>
          <w:szCs w:val="22"/>
        </w:rPr>
      </w:pPr>
    </w:p>
    <w:p w14:paraId="099F17AB" w14:textId="77777777" w:rsidR="004A1C20" w:rsidRPr="004A1C20" w:rsidRDefault="004A1C20" w:rsidP="004A1C20">
      <w:pPr>
        <w:pStyle w:val="CommentText"/>
        <w:rPr>
          <w:b/>
          <w:color w:val="000000" w:themeColor="text1"/>
          <w:sz w:val="22"/>
          <w:szCs w:val="22"/>
        </w:rPr>
      </w:pPr>
      <w:r w:rsidRPr="00F264ED">
        <w:rPr>
          <w:rStyle w:val="Hyperlink"/>
          <w:b/>
          <w:color w:val="000000" w:themeColor="text1"/>
          <w:sz w:val="22"/>
          <w:szCs w:val="22"/>
          <w:u w:val="none"/>
        </w:rPr>
        <w:t>Abstract</w:t>
      </w:r>
    </w:p>
    <w:p w14:paraId="375BB797" w14:textId="77777777" w:rsidR="004A1C20" w:rsidRPr="00FD7D87" w:rsidRDefault="004A1C20" w:rsidP="004A1C20">
      <w:pPr>
        <w:rPr>
          <w:b/>
          <w:bCs/>
        </w:rPr>
      </w:pPr>
      <w:r w:rsidRPr="00FD7D87">
        <w:rPr>
          <w:b/>
          <w:bCs/>
        </w:rPr>
        <w:t>Purpose</w:t>
      </w:r>
    </w:p>
    <w:p w14:paraId="549EE5BC" w14:textId="77777777" w:rsidR="004A1C20" w:rsidRPr="00FD7D87" w:rsidRDefault="004A1C20" w:rsidP="004A1C20">
      <w:pPr>
        <w:ind w:firstLine="720"/>
      </w:pPr>
      <w:r w:rsidRPr="00FD7D87">
        <w:t>The objective of this research is twofold: to investigate how institutional ownership is related to the stock return volatility of IPOs in an emerging market, and to examine the relationship between institutional ownership and underpricing</w:t>
      </w:r>
      <w:r>
        <w:t>.</w:t>
      </w:r>
    </w:p>
    <w:p w14:paraId="6EE03AE1" w14:textId="77777777" w:rsidR="004A1C20" w:rsidRPr="00FD7D87" w:rsidRDefault="004A1C20" w:rsidP="004A1C20">
      <w:pPr>
        <w:rPr>
          <w:b/>
          <w:bCs/>
        </w:rPr>
      </w:pPr>
      <w:r w:rsidRPr="00FD7D87">
        <w:rPr>
          <w:b/>
          <w:bCs/>
        </w:rPr>
        <w:t>Design</w:t>
      </w:r>
    </w:p>
    <w:p w14:paraId="2B3FC4EC" w14:textId="378F8F93" w:rsidR="004A1C20" w:rsidRPr="00FD7D87" w:rsidRDefault="004A1C20" w:rsidP="004A1C20">
      <w:r w:rsidRPr="00FD7D87">
        <w:rPr>
          <w:b/>
          <w:bCs/>
        </w:rPr>
        <w:tab/>
      </w:r>
      <w:r w:rsidRPr="00FD7D87">
        <w:t>This paper investigates the</w:t>
      </w:r>
      <w:r>
        <w:t>se</w:t>
      </w:r>
      <w:r w:rsidRPr="00FD7D87">
        <w:t xml:space="preserve"> relationships using White</w:t>
      </w:r>
      <w:r>
        <w:t>’s (1980)</w:t>
      </w:r>
      <w:r w:rsidRPr="00FD7D87">
        <w:t xml:space="preserve"> regression and 2x3 portfolios sorted by firm size and institutional holdings. The regression </w:t>
      </w:r>
      <w:r>
        <w:t xml:space="preserve">method </w:t>
      </w:r>
      <w:r w:rsidRPr="00FD7D87">
        <w:t>examines the relationships across firms with different characteristics such as size, stock price, growth potential</w:t>
      </w:r>
      <w:ins w:id="2" w:author="Mephisto D" w:date="2020-04-08T16:51:00Z">
        <w:r w:rsidR="00E92941">
          <w:t xml:space="preserve">, </w:t>
        </w:r>
        <w:r w:rsidR="00E92941" w:rsidRPr="00E92941">
          <w:rPr>
            <w:color w:val="00B050"/>
            <w:rPrChange w:id="3" w:author="Mephisto D" w:date="2020-04-08T16:51:00Z">
              <w:rPr/>
            </w:rPrChange>
          </w:rPr>
          <w:t>firm age</w:t>
        </w:r>
      </w:ins>
      <w:r w:rsidRPr="00FD7D87">
        <w:t xml:space="preserve"> and type of investors. The data chosen for this sample cover the new equity issuances listed on the Thailand Stock Exchange (SET) for the period 2001–2019.</w:t>
      </w:r>
    </w:p>
    <w:p w14:paraId="48725CE3" w14:textId="77777777" w:rsidR="004A1C20" w:rsidRPr="00FD7D87" w:rsidRDefault="004A1C20" w:rsidP="004A1C20">
      <w:pPr>
        <w:rPr>
          <w:b/>
          <w:bCs/>
        </w:rPr>
      </w:pPr>
      <w:r w:rsidRPr="00FD7D87">
        <w:rPr>
          <w:b/>
          <w:bCs/>
        </w:rPr>
        <w:t>Findings</w:t>
      </w:r>
    </w:p>
    <w:p w14:paraId="6662516C" w14:textId="77777777" w:rsidR="004A1C20" w:rsidRPr="00FD7D87" w:rsidRDefault="004A1C20" w:rsidP="004A1C20">
      <w:pPr>
        <w:ind w:firstLine="720"/>
      </w:pPr>
      <w:r w:rsidRPr="00FD7D87">
        <w:t xml:space="preserve">The empirical results suggest that institutional ownership is negatively associated with initial stock return volatility. This highlights the importance of institutional investors in maintaining stability in emerging stock markets. </w:t>
      </w:r>
      <w:r>
        <w:t>Additionally, it was found that institutional holding and underpricing are negatively correlated</w:t>
      </w:r>
      <w:r w:rsidRPr="00FD7D87">
        <w:t xml:space="preserve">. The results are robust </w:t>
      </w:r>
      <w:r>
        <w:t xml:space="preserve">after controlling for </w:t>
      </w:r>
      <w:r w:rsidRPr="00FD7D87">
        <w:t xml:space="preserve">potential heteroskedasticity and differences in firm characteristics. </w:t>
      </w:r>
    </w:p>
    <w:p w14:paraId="64DA77B8" w14:textId="77777777" w:rsidR="004A1C20" w:rsidRDefault="004A1C20" w:rsidP="004A1C20">
      <w:pPr>
        <w:rPr>
          <w:b/>
          <w:bCs/>
        </w:rPr>
      </w:pPr>
      <w:r>
        <w:rPr>
          <w:b/>
          <w:bCs/>
        </w:rPr>
        <w:t>Value</w:t>
      </w:r>
    </w:p>
    <w:p w14:paraId="2C2FC5BB" w14:textId="77777777" w:rsidR="004A1C20" w:rsidRDefault="004A1C20" w:rsidP="004A1C20">
      <w:r>
        <w:rPr>
          <w:b/>
          <w:bCs/>
        </w:rPr>
        <w:tab/>
      </w:r>
      <w:r w:rsidRPr="00FD7D87">
        <w:t>To the best knowledge of the author, this paper is the first to study the relationship between institutional investors and volatility in Thai IPOs and hence provides a deeper understanding of how investors influence the price formation and volatility of stock prices in emerging markets. Furthermore, besides academics, the results presented in this paper could be useful for market regulators and policymakers in designing future market regulations to efficiently stabilize equity markets.</w:t>
      </w:r>
    </w:p>
    <w:p w14:paraId="3FC16263" w14:textId="77777777" w:rsidR="004A1C20" w:rsidRDefault="004A1C20" w:rsidP="004A1C20"/>
    <w:p w14:paraId="78E8466E" w14:textId="77777777" w:rsidR="004A1C20" w:rsidRPr="00DC1374" w:rsidRDefault="004A1C20" w:rsidP="004A1C20">
      <w:r w:rsidRPr="00DC1374">
        <w:rPr>
          <w:b/>
        </w:rPr>
        <w:t>Keywords</w:t>
      </w:r>
      <w:r w:rsidRPr="00DC1374">
        <w:t xml:space="preserve"> Institutional investors, </w:t>
      </w:r>
      <w:r>
        <w:t>information asymmetry, v</w:t>
      </w:r>
      <w:r w:rsidRPr="00DC1374">
        <w:t>olatility</w:t>
      </w:r>
    </w:p>
    <w:p w14:paraId="01E2DB55" w14:textId="77777777" w:rsidR="004A1C20" w:rsidRPr="00353666" w:rsidRDefault="004A1C20" w:rsidP="004A1C20">
      <w:pPr>
        <w:pStyle w:val="CommentText"/>
        <w:rPr>
          <w:b/>
          <w:bCs/>
          <w:sz w:val="22"/>
          <w:szCs w:val="28"/>
        </w:rPr>
      </w:pPr>
      <w:r w:rsidRPr="00353666">
        <w:rPr>
          <w:b/>
          <w:bCs/>
          <w:sz w:val="22"/>
          <w:szCs w:val="28"/>
        </w:rPr>
        <w:t xml:space="preserve">Paper Type </w:t>
      </w:r>
      <w:r w:rsidRPr="00353666">
        <w:rPr>
          <w:sz w:val="22"/>
          <w:szCs w:val="28"/>
        </w:rPr>
        <w:t>Research paper</w:t>
      </w:r>
    </w:p>
    <w:p w14:paraId="7704F89C" w14:textId="6BC91F39" w:rsidR="004A1C20" w:rsidRDefault="004A1C20" w:rsidP="004A1C20">
      <w:r w:rsidRPr="00353666">
        <w:rPr>
          <w:b/>
        </w:rPr>
        <w:t>JEL Classification</w:t>
      </w:r>
      <w:r w:rsidRPr="00FE3234">
        <w:t>:</w:t>
      </w:r>
      <w:r w:rsidRPr="00DC1374">
        <w:t xml:space="preserve"> G14, G23, G32</w:t>
      </w:r>
    </w:p>
    <w:p w14:paraId="1DBFAC0B" w14:textId="5D37EFD8" w:rsidR="004A1C20" w:rsidRDefault="004A1C20" w:rsidP="004A1C20"/>
    <w:p w14:paraId="45F9271B" w14:textId="025E1765" w:rsidR="004A1C20" w:rsidRDefault="004A1C20" w:rsidP="004A1C20"/>
    <w:p w14:paraId="6EB43656" w14:textId="77777777" w:rsidR="004A1C20" w:rsidRPr="00FD7D87" w:rsidRDefault="004A1C20" w:rsidP="004A1C20"/>
    <w:p w14:paraId="45364374" w14:textId="07B2C260" w:rsidR="00AD5E09" w:rsidRDefault="00CD6C08" w:rsidP="00AD5E09">
      <w:pPr>
        <w:rPr>
          <w:b/>
          <w:bCs/>
        </w:rPr>
      </w:pPr>
      <w:r>
        <w:rPr>
          <w:b/>
          <w:bCs/>
        </w:rPr>
        <w:lastRenderedPageBreak/>
        <w:t xml:space="preserve">1. </w:t>
      </w:r>
      <w:r w:rsidR="00AD5E09" w:rsidRPr="00AD5E09">
        <w:rPr>
          <w:b/>
          <w:bCs/>
        </w:rPr>
        <w:t>Introduction</w:t>
      </w:r>
    </w:p>
    <w:p w14:paraId="0AD54CA9" w14:textId="070AFE7D" w:rsidR="005250F8" w:rsidRDefault="00FD50D1" w:rsidP="00E92AD6">
      <w:r>
        <w:rPr>
          <w:b/>
          <w:bCs/>
        </w:rPr>
        <w:tab/>
      </w:r>
      <w:r w:rsidR="00574B33">
        <w:t xml:space="preserve">Institutional </w:t>
      </w:r>
      <w:r w:rsidR="00AE6AEA">
        <w:t>investors</w:t>
      </w:r>
      <w:r w:rsidR="00574B33">
        <w:t xml:space="preserve"> who manage</w:t>
      </w:r>
      <w:r w:rsidR="00753151">
        <w:t xml:space="preserve"> and own</w:t>
      </w:r>
      <w:r w:rsidR="00574B33">
        <w:t xml:space="preserve"> large portion</w:t>
      </w:r>
      <w:r w:rsidR="00753151">
        <w:t>s</w:t>
      </w:r>
      <w:r w:rsidR="00574B33">
        <w:t xml:space="preserve"> of US and emerging market equities are viewed </w:t>
      </w:r>
      <w:r w:rsidR="00D211C0">
        <w:t>among</w:t>
      </w:r>
      <w:r w:rsidR="00574B33">
        <w:t xml:space="preserve"> managers, directors, and regulators as </w:t>
      </w:r>
      <w:r w:rsidR="00AF7CF6">
        <w:t xml:space="preserve">highly </w:t>
      </w:r>
      <w:r w:rsidR="00574B33">
        <w:t>important market participants (</w:t>
      </w:r>
      <w:proofErr w:type="spellStart"/>
      <w:r w:rsidR="00574B33">
        <w:t>Parrino</w:t>
      </w:r>
      <w:proofErr w:type="spellEnd"/>
      <w:r w:rsidR="00AF7CF6">
        <w:t xml:space="preserve"> </w:t>
      </w:r>
      <w:r w:rsidR="00AF7CF6" w:rsidRPr="00AF7CF6">
        <w:rPr>
          <w:i/>
        </w:rPr>
        <w:t>et al.</w:t>
      </w:r>
      <w:r w:rsidR="00574B33">
        <w:t>, 2003; Graham</w:t>
      </w:r>
      <w:r w:rsidR="00AF7CF6">
        <w:t xml:space="preserve"> </w:t>
      </w:r>
      <w:r w:rsidR="00AF7CF6" w:rsidRPr="00AF7CF6">
        <w:rPr>
          <w:i/>
        </w:rPr>
        <w:t>et al.</w:t>
      </w:r>
      <w:r w:rsidR="00574B33" w:rsidRPr="00AF7CF6">
        <w:t xml:space="preserve">, </w:t>
      </w:r>
      <w:r w:rsidR="00574B33">
        <w:t>2005). Although institutional investors exhibit heterogeneous investment and trading strategies (</w:t>
      </w:r>
      <w:proofErr w:type="spellStart"/>
      <w:r w:rsidR="00574B33">
        <w:t>Bushee</w:t>
      </w:r>
      <w:proofErr w:type="spellEnd"/>
      <w:r w:rsidR="00574B33">
        <w:t xml:space="preserve"> and Noe, 2000</w:t>
      </w:r>
      <w:r w:rsidR="007F0EBE">
        <w:t xml:space="preserve">; </w:t>
      </w:r>
      <w:proofErr w:type="spellStart"/>
      <w:r w:rsidR="007F0EBE">
        <w:t>Gillan</w:t>
      </w:r>
      <w:proofErr w:type="spellEnd"/>
      <w:r w:rsidR="007F0EBE">
        <w:t xml:space="preserve"> and Starks, 2000</w:t>
      </w:r>
      <w:r w:rsidR="00574B33">
        <w:t xml:space="preserve">), little is known about </w:t>
      </w:r>
      <w:r w:rsidR="00D211C0">
        <w:t>the ways in which they</w:t>
      </w:r>
      <w:r w:rsidR="00574B33">
        <w:t xml:space="preserve"> impact firms' trading environment</w:t>
      </w:r>
      <w:r w:rsidR="007F225F">
        <w:t>s</w:t>
      </w:r>
      <w:r w:rsidR="0020481D">
        <w:t xml:space="preserve"> and public information production</w:t>
      </w:r>
      <w:r w:rsidR="00574B33">
        <w:t>.</w:t>
      </w:r>
      <w:r w:rsidR="007F0EBE">
        <w:t xml:space="preserve"> </w:t>
      </w:r>
      <w:r w:rsidR="00753151">
        <w:t>Given that a firm's information</w:t>
      </w:r>
      <w:r w:rsidR="004C0360">
        <w:t xml:space="preserve"> environment</w:t>
      </w:r>
      <w:r w:rsidR="00753151">
        <w:t xml:space="preserve"> affects investment, </w:t>
      </w:r>
      <w:r w:rsidR="0020481D">
        <w:t xml:space="preserve">liquidity and </w:t>
      </w:r>
      <w:r w:rsidR="00753151">
        <w:t xml:space="preserve">risk, understanding </w:t>
      </w:r>
      <w:r w:rsidR="00DF4B8C">
        <w:t xml:space="preserve">the influence of </w:t>
      </w:r>
      <w:r w:rsidR="00753151">
        <w:t>institutional investor</w:t>
      </w:r>
      <w:r w:rsidR="00DF4B8C">
        <w:t>s</w:t>
      </w:r>
      <w:r w:rsidR="00FB6E58">
        <w:t xml:space="preserve"> </w:t>
      </w:r>
      <w:r w:rsidR="00753151">
        <w:t xml:space="preserve">on this </w:t>
      </w:r>
      <w:r w:rsidR="00A27AA0">
        <w:t xml:space="preserve">information </w:t>
      </w:r>
      <w:r w:rsidR="004C0360">
        <w:t>environment</w:t>
      </w:r>
      <w:r w:rsidR="00753151">
        <w:t xml:space="preserve"> has important implications</w:t>
      </w:r>
      <w:r w:rsidR="008B187D">
        <w:t xml:space="preserve"> for capital market</w:t>
      </w:r>
      <w:r w:rsidR="007B2D95">
        <w:t>s</w:t>
      </w:r>
      <w:r w:rsidR="00753151">
        <w:t xml:space="preserve"> (Grossman and Stiglitz, 1980; </w:t>
      </w:r>
      <w:proofErr w:type="spellStart"/>
      <w:r w:rsidR="00753151">
        <w:t>Verrecchia</w:t>
      </w:r>
      <w:proofErr w:type="spellEnd"/>
      <w:r w:rsidR="00753151">
        <w:t xml:space="preserve">, 1983; Myers and </w:t>
      </w:r>
      <w:proofErr w:type="spellStart"/>
      <w:r w:rsidR="00753151">
        <w:t>Majluf</w:t>
      </w:r>
      <w:proofErr w:type="spellEnd"/>
      <w:r w:rsidR="00753151">
        <w:t>, 1984</w:t>
      </w:r>
      <w:r w:rsidR="00EA2D50">
        <w:t xml:space="preserve">; </w:t>
      </w:r>
      <w:r w:rsidR="00F54F3C">
        <w:t>Boone and White</w:t>
      </w:r>
      <w:r w:rsidR="00DB5E32">
        <w:t>,</w:t>
      </w:r>
      <w:r w:rsidR="00F54F3C">
        <w:t xml:space="preserve"> 2015</w:t>
      </w:r>
      <w:r w:rsidR="00753151">
        <w:t xml:space="preserve">). </w:t>
      </w:r>
    </w:p>
    <w:p w14:paraId="2EE78803" w14:textId="253E4038" w:rsidR="00E92AD6" w:rsidRDefault="00753151" w:rsidP="005250F8">
      <w:pPr>
        <w:ind w:firstLine="720"/>
      </w:pPr>
      <w:r w:rsidRPr="00753151">
        <w:t xml:space="preserve">Prior research </w:t>
      </w:r>
      <w:r w:rsidR="00F8722E">
        <w:t xml:space="preserve">has established </w:t>
      </w:r>
      <w:r w:rsidRPr="00753151">
        <w:t xml:space="preserve">a </w:t>
      </w:r>
      <w:r w:rsidR="00EA2D50">
        <w:t>relationship</w:t>
      </w:r>
      <w:r w:rsidRPr="00753151">
        <w:t xml:space="preserve"> between institutional ownership and the information environment (Healy</w:t>
      </w:r>
      <w:r w:rsidR="00AF7CF6">
        <w:t xml:space="preserve"> </w:t>
      </w:r>
      <w:r w:rsidR="00AF7CF6" w:rsidRPr="00AF7CF6">
        <w:rPr>
          <w:i/>
        </w:rPr>
        <w:t>et al.</w:t>
      </w:r>
      <w:r>
        <w:t xml:space="preserve">, 1999; </w:t>
      </w:r>
      <w:proofErr w:type="spellStart"/>
      <w:r>
        <w:t>Bushee</w:t>
      </w:r>
      <w:proofErr w:type="spellEnd"/>
      <w:r>
        <w:t xml:space="preserve"> and Noe, 2000; Ajinkya</w:t>
      </w:r>
      <w:r w:rsidR="00AF7CF6">
        <w:t xml:space="preserve"> </w:t>
      </w:r>
      <w:r w:rsidR="00AF7CF6" w:rsidRPr="00AF7CF6">
        <w:rPr>
          <w:i/>
        </w:rPr>
        <w:t>et al.</w:t>
      </w:r>
      <w:r>
        <w:t>, 2005)</w:t>
      </w:r>
      <w:r w:rsidR="007E159C">
        <w:t>.</w:t>
      </w:r>
      <w:r w:rsidR="007F0EBE">
        <w:t xml:space="preserve"> </w:t>
      </w:r>
      <w:r w:rsidR="007E159C">
        <w:t>I</w:t>
      </w:r>
      <w:r w:rsidR="007F0EBE">
        <w:t xml:space="preserve">t has been proposed that </w:t>
      </w:r>
      <w:r w:rsidR="007F0EBE" w:rsidRPr="007F0EBE">
        <w:t xml:space="preserve">higher institutional ownership is associated </w:t>
      </w:r>
      <w:r w:rsidR="00BB4D7A">
        <w:t xml:space="preserve">with </w:t>
      </w:r>
      <w:r w:rsidR="007F0EBE" w:rsidRPr="007F0EBE">
        <w:t>lower information asymmetry</w:t>
      </w:r>
      <w:r w:rsidR="00B93FE5">
        <w:t>,</w:t>
      </w:r>
      <w:r w:rsidR="005250F8">
        <w:t xml:space="preserve"> </w:t>
      </w:r>
      <w:r w:rsidR="00B93FE5">
        <w:t xml:space="preserve">because </w:t>
      </w:r>
      <w:r w:rsidR="005250F8">
        <w:t xml:space="preserve">more information </w:t>
      </w:r>
      <w:r w:rsidR="00B93FE5">
        <w:t xml:space="preserve">is </w:t>
      </w:r>
      <w:r w:rsidR="005250F8">
        <w:t>provided to the market in</w:t>
      </w:r>
      <w:r w:rsidR="00BF56C5">
        <w:t xml:space="preserve"> </w:t>
      </w:r>
      <w:r w:rsidR="007E159C">
        <w:t>terms</w:t>
      </w:r>
      <w:r w:rsidR="00BF56C5">
        <w:t xml:space="preserve"> </w:t>
      </w:r>
      <w:r w:rsidR="005250F8">
        <w:t xml:space="preserve">of </w:t>
      </w:r>
      <w:r w:rsidR="005250F8" w:rsidRPr="007F0EBE">
        <w:t xml:space="preserve">greater management disclosure, analyst </w:t>
      </w:r>
      <w:r w:rsidR="005250F8">
        <w:t>coverage</w:t>
      </w:r>
      <w:r w:rsidR="005250F8" w:rsidRPr="007F0EBE">
        <w:t>, and liquidity</w:t>
      </w:r>
      <w:r w:rsidR="0092183C">
        <w:t xml:space="preserve"> (Boone and White, 2015)</w:t>
      </w:r>
      <w:r w:rsidR="005250F8">
        <w:t xml:space="preserve">. </w:t>
      </w:r>
    </w:p>
    <w:p w14:paraId="16748C17" w14:textId="54F45FA4" w:rsidR="000E4CFC" w:rsidRDefault="00145824">
      <w:pPr>
        <w:ind w:firstLine="720"/>
      </w:pPr>
      <w:r>
        <w:t xml:space="preserve">If </w:t>
      </w:r>
      <w:r w:rsidR="00BF56C5">
        <w:t xml:space="preserve">institutional ownership and information asymmetry </w:t>
      </w:r>
      <w:r>
        <w:t>are</w:t>
      </w:r>
      <w:r w:rsidR="00BF56C5">
        <w:t xml:space="preserve"> </w:t>
      </w:r>
      <w:r w:rsidR="00FB6E58">
        <w:t>cor</w:t>
      </w:r>
      <w:r w:rsidR="00BF56C5">
        <w:t xml:space="preserve">related, it is logical to investigate the relationship in </w:t>
      </w:r>
      <w:r>
        <w:t>an</w:t>
      </w:r>
      <w:r w:rsidR="00BF56C5">
        <w:t xml:space="preserve"> environment </w:t>
      </w:r>
      <w:r>
        <w:t>that involves</w:t>
      </w:r>
      <w:r w:rsidR="00BF56C5">
        <w:t xml:space="preserve"> information asymmetry. </w:t>
      </w:r>
      <w:r>
        <w:t xml:space="preserve">An </w:t>
      </w:r>
      <w:r w:rsidR="00CD7F8E">
        <w:t>i</w:t>
      </w:r>
      <w:r w:rsidR="00BF56C5">
        <w:t>nitial public offering</w:t>
      </w:r>
      <w:r w:rsidR="00EA2D50">
        <w:t xml:space="preserve"> (IPO)</w:t>
      </w:r>
      <w:r w:rsidR="00BF56C5">
        <w:t xml:space="preserve"> </w:t>
      </w:r>
      <w:r>
        <w:t>provides such a context; indeed, this type of</w:t>
      </w:r>
      <w:r w:rsidR="0092183C">
        <w:t xml:space="preserve"> corporate </w:t>
      </w:r>
      <w:r>
        <w:t>evolution</w:t>
      </w:r>
      <w:r w:rsidR="0092183C">
        <w:t xml:space="preserve"> has been </w:t>
      </w:r>
      <w:r w:rsidR="007F1563">
        <w:t>connected with the presence</w:t>
      </w:r>
      <w:r w:rsidR="00243927">
        <w:t xml:space="preserve"> of a</w:t>
      </w:r>
      <w:r w:rsidR="0092183C">
        <w:t xml:space="preserve"> </w:t>
      </w:r>
      <w:r w:rsidR="00EA2D50">
        <w:t xml:space="preserve">high degree of </w:t>
      </w:r>
      <w:r w:rsidR="0092183C">
        <w:t xml:space="preserve">information asymmetry. </w:t>
      </w:r>
      <w:r w:rsidR="00413C37">
        <w:t>Much</w:t>
      </w:r>
      <w:r w:rsidR="00E92AD6" w:rsidRPr="00E92AD6">
        <w:t xml:space="preserve"> </w:t>
      </w:r>
      <w:r w:rsidR="007F1563">
        <w:t>of the literature</w:t>
      </w:r>
      <w:r w:rsidR="00EA2D50" w:rsidRPr="00E92AD6">
        <w:t xml:space="preserve"> </w:t>
      </w:r>
      <w:r w:rsidR="004C0360">
        <w:t>posit</w:t>
      </w:r>
      <w:r w:rsidR="00413C37">
        <w:t>s</w:t>
      </w:r>
      <w:r w:rsidR="00E92AD6" w:rsidRPr="00E92AD6">
        <w:t xml:space="preserve"> that </w:t>
      </w:r>
      <w:r w:rsidR="00EA2D50">
        <w:t xml:space="preserve">information asymmetry </w:t>
      </w:r>
      <w:r w:rsidR="00D82BF0">
        <w:t xml:space="preserve">is an important factor </w:t>
      </w:r>
      <w:r w:rsidR="007F1563">
        <w:t>in driving</w:t>
      </w:r>
      <w:r w:rsidR="00EA2D50">
        <w:t xml:space="preserve"> the </w:t>
      </w:r>
      <w:r w:rsidR="00206F04">
        <w:t xml:space="preserve">initial </w:t>
      </w:r>
      <w:r w:rsidR="00EA2D50">
        <w:t xml:space="preserve">returns </w:t>
      </w:r>
      <w:r w:rsidR="00D82BF0">
        <w:t>of IPOs</w:t>
      </w:r>
      <w:r w:rsidR="00EA2D50">
        <w:t xml:space="preserve"> upwards</w:t>
      </w:r>
      <w:r w:rsidR="002167A6">
        <w:t>, a phenomenon which is known</w:t>
      </w:r>
      <w:r w:rsidR="00EA2D50">
        <w:t xml:space="preserve"> as </w:t>
      </w:r>
      <w:proofErr w:type="gramStart"/>
      <w:r w:rsidR="00E92AD6">
        <w:t>underpricing</w:t>
      </w:r>
      <w:r w:rsidR="000E4CFC">
        <w:t>[</w:t>
      </w:r>
      <w:proofErr w:type="gramEnd"/>
      <w:r w:rsidR="000E4CFC">
        <w:t xml:space="preserve">1]. Indeed, over the past few decades, researchers have shown that underpricing </w:t>
      </w:r>
      <w:r w:rsidR="000E4CFC" w:rsidRPr="00E92AD6">
        <w:t xml:space="preserve">is </w:t>
      </w:r>
      <w:r w:rsidR="000E4CFC">
        <w:t>caused by information asymmetry (</w:t>
      </w:r>
      <w:bookmarkStart w:id="4" w:name="_Hlk37445683"/>
      <w:r w:rsidR="000E4CFC" w:rsidRPr="00766D3E">
        <w:t>Rock, 1986</w:t>
      </w:r>
      <w:r w:rsidR="000E4CFC">
        <w:t>;</w:t>
      </w:r>
      <w:r w:rsidR="000E4CFC" w:rsidRPr="00766D3E">
        <w:t xml:space="preserve"> Allen and Faulhaber, 1989; Benveniste and Spindt,1989; Grinblatt and Hwang, 1989</w:t>
      </w:r>
      <w:r w:rsidR="000E4CFC">
        <w:t>;</w:t>
      </w:r>
      <w:r w:rsidR="000E4CFC" w:rsidRPr="00766D3E">
        <w:t xml:space="preserve"> Welch, 1992</w:t>
      </w:r>
      <w:r w:rsidR="000E4CFC">
        <w:t>;</w:t>
      </w:r>
      <w:r w:rsidR="000E4CFC" w:rsidRPr="00766D3E">
        <w:t xml:space="preserve"> Aggarwal</w:t>
      </w:r>
      <w:r w:rsidR="000E4CFC">
        <w:t xml:space="preserve"> </w:t>
      </w:r>
      <w:r w:rsidR="000E4CFC" w:rsidRPr="00AF7CF6">
        <w:rPr>
          <w:i/>
        </w:rPr>
        <w:t>et al.</w:t>
      </w:r>
      <w:r w:rsidR="000E4CFC" w:rsidRPr="00766D3E">
        <w:t>, 2002</w:t>
      </w:r>
      <w:r w:rsidR="000E4CFC">
        <w:t xml:space="preserve">b; </w:t>
      </w:r>
      <w:r w:rsidR="000E4CFC" w:rsidRPr="00D4660A">
        <w:t>Chun</w:t>
      </w:r>
      <w:r w:rsidR="000E4CFC">
        <w:t xml:space="preserve">g </w:t>
      </w:r>
      <w:r w:rsidR="000E4CFC" w:rsidRPr="00AF7CF6">
        <w:rPr>
          <w:i/>
        </w:rPr>
        <w:t>et al.</w:t>
      </w:r>
      <w:r w:rsidR="000E4CFC">
        <w:t xml:space="preserve">, </w:t>
      </w:r>
      <w:r w:rsidR="000E4CFC" w:rsidRPr="00D4660A">
        <w:t>2017</w:t>
      </w:r>
      <w:bookmarkEnd w:id="4"/>
      <w:r w:rsidR="000E4CFC" w:rsidRPr="008E6B6B">
        <w:t xml:space="preserve">). </w:t>
      </w:r>
    </w:p>
    <w:p w14:paraId="399EEED2" w14:textId="3FB6C0DA" w:rsidR="000E4CFC" w:rsidRPr="008E6B6B" w:rsidRDefault="000E4CFC">
      <w:pPr>
        <w:ind w:firstLine="720"/>
      </w:pPr>
      <w:r>
        <w:t xml:space="preserve">In IPO </w:t>
      </w:r>
      <w:r w:rsidRPr="008E6B6B">
        <w:t>literature</w:t>
      </w:r>
      <w:r>
        <w:t>, it is widely held that</w:t>
      </w:r>
      <w:r w:rsidRPr="008E6B6B">
        <w:t xml:space="preserve"> stock return volatility and underpricing are co</w:t>
      </w:r>
      <w:r>
        <w:t>r</w:t>
      </w:r>
      <w:r w:rsidRPr="008E6B6B">
        <w:t>related</w:t>
      </w:r>
      <w:r>
        <w:t>[2]</w:t>
      </w:r>
      <w:r w:rsidRPr="008E6B6B">
        <w:t>,</w:t>
      </w:r>
      <w:r>
        <w:t xml:space="preserve"> </w:t>
      </w:r>
      <w:r w:rsidRPr="008E6B6B">
        <w:t>and that the volatility</w:t>
      </w:r>
      <w:r>
        <w:t xml:space="preserve"> of</w:t>
      </w:r>
      <w:r w:rsidRPr="008E6B6B">
        <w:t xml:space="preserve"> IPO</w:t>
      </w:r>
      <w:r>
        <w:t xml:space="preserve"> initial returns is</w:t>
      </w:r>
      <w:r w:rsidRPr="008E6B6B">
        <w:t xml:space="preserve"> often used as a proxy for </w:t>
      </w:r>
      <w:r>
        <w:t xml:space="preserve">information asymmetry, i.e. </w:t>
      </w:r>
      <w:r w:rsidRPr="008E6B6B">
        <w:t xml:space="preserve">uncertainty </w:t>
      </w:r>
      <w:r>
        <w:t>(</w:t>
      </w:r>
      <w:r w:rsidRPr="008E6B6B">
        <w:t>Ritter</w:t>
      </w:r>
      <w:r>
        <w:t>,</w:t>
      </w:r>
      <w:r w:rsidRPr="008E6B6B">
        <w:t xml:space="preserve"> 1984</w:t>
      </w:r>
      <w:r>
        <w:t>;</w:t>
      </w:r>
      <w:r w:rsidRPr="008E6B6B">
        <w:t xml:space="preserve"> Bhagat and Frost </w:t>
      </w:r>
      <w:r>
        <w:t>,</w:t>
      </w:r>
      <w:r w:rsidRPr="008E6B6B">
        <w:t>1986</w:t>
      </w:r>
      <w:r>
        <w:t>;</w:t>
      </w:r>
      <w:r w:rsidRPr="008E6B6B">
        <w:t xml:space="preserve"> Booth and Smith</w:t>
      </w:r>
      <w:r>
        <w:t>,</w:t>
      </w:r>
      <w:r w:rsidRPr="008E6B6B">
        <w:t xml:space="preserve"> 1986</w:t>
      </w:r>
      <w:r>
        <w:t>;</w:t>
      </w:r>
      <w:r w:rsidRPr="008E6B6B">
        <w:t xml:space="preserve"> Miller and Reilly</w:t>
      </w:r>
      <w:r>
        <w:t>,</w:t>
      </w:r>
      <w:r w:rsidRPr="008E6B6B">
        <w:t xml:space="preserve"> 1987</w:t>
      </w:r>
      <w:r>
        <w:t>;</w:t>
      </w:r>
      <w:r w:rsidRPr="008E6B6B">
        <w:t xml:space="preserve"> Barry</w:t>
      </w:r>
      <w:r>
        <w:t xml:space="preserve"> </w:t>
      </w:r>
      <w:r w:rsidRPr="00AF7CF6">
        <w:rPr>
          <w:i/>
        </w:rPr>
        <w:t>et al.</w:t>
      </w:r>
      <w:r w:rsidRPr="008E6B6B">
        <w:t>, 1990</w:t>
      </w:r>
      <w:r>
        <w:t>;</w:t>
      </w:r>
      <w:r w:rsidRPr="008E6B6B">
        <w:t xml:space="preserve"> Hansen and Torregrosa</w:t>
      </w:r>
      <w:r>
        <w:t>,</w:t>
      </w:r>
      <w:r w:rsidRPr="008E6B6B">
        <w:t xml:space="preserve"> 1992</w:t>
      </w:r>
      <w:r>
        <w:t>;</w:t>
      </w:r>
      <w:r w:rsidRPr="008E6B6B">
        <w:t xml:space="preserve"> Wang</w:t>
      </w:r>
      <w:r>
        <w:t xml:space="preserve"> </w:t>
      </w:r>
      <w:r w:rsidRPr="00AF7CF6">
        <w:rPr>
          <w:i/>
        </w:rPr>
        <w:t>et al.</w:t>
      </w:r>
      <w:r w:rsidRPr="008E6B6B">
        <w:t>,</w:t>
      </w:r>
      <w:r>
        <w:t xml:space="preserve"> </w:t>
      </w:r>
      <w:r w:rsidRPr="008E6B6B">
        <w:t>1992</w:t>
      </w:r>
      <w:r>
        <w:t>;</w:t>
      </w:r>
      <w:r w:rsidRPr="008E6B6B">
        <w:t xml:space="preserve"> Aggarwal</w:t>
      </w:r>
      <w:r>
        <w:t>,</w:t>
      </w:r>
      <w:r w:rsidRPr="008E6B6B">
        <w:t xml:space="preserve"> 2000</w:t>
      </w:r>
      <w:r>
        <w:t>;</w:t>
      </w:r>
      <w:r w:rsidRPr="008E6B6B">
        <w:t xml:space="preserve"> Ellis </w:t>
      </w:r>
      <w:r w:rsidRPr="00AF7CF6">
        <w:rPr>
          <w:i/>
        </w:rPr>
        <w:t>et al.</w:t>
      </w:r>
      <w:r>
        <w:rPr>
          <w:i/>
        </w:rPr>
        <w:t xml:space="preserve">, </w:t>
      </w:r>
      <w:r w:rsidRPr="008E6B6B">
        <w:t>2000</w:t>
      </w:r>
      <w:r>
        <w:t>;</w:t>
      </w:r>
      <w:r w:rsidRPr="008E6B6B">
        <w:t xml:space="preserve"> Habib and Ljungqvist</w:t>
      </w:r>
      <w:r>
        <w:t>,</w:t>
      </w:r>
      <w:r w:rsidRPr="008E6B6B">
        <w:t xml:space="preserve"> 2001</w:t>
      </w:r>
      <w:r>
        <w:t>;</w:t>
      </w:r>
      <w:r w:rsidRPr="008E6B6B">
        <w:t xml:space="preserve"> </w:t>
      </w:r>
      <w:r>
        <w:t xml:space="preserve">and </w:t>
      </w:r>
      <w:r w:rsidRPr="008E6B6B">
        <w:t>Hansen</w:t>
      </w:r>
      <w:r>
        <w:t>,</w:t>
      </w:r>
      <w:r w:rsidRPr="008E6B6B">
        <w:t xml:space="preserve"> 2001).</w:t>
      </w:r>
      <w:r>
        <w:t xml:space="preserve"> These previous studies lay the foundation for this paper, as they suggest that future research involving the volatility of IPOs should be reviewed in the context of information asymmetry. </w:t>
      </w:r>
    </w:p>
    <w:p w14:paraId="0D1E5D34" w14:textId="5D88F0A3" w:rsidR="000E4CFC" w:rsidRPr="00541E24" w:rsidRDefault="000E4CFC" w:rsidP="00541E24">
      <w:pPr>
        <w:ind w:firstLine="720"/>
      </w:pPr>
      <w:r w:rsidRPr="005237BA">
        <w:t xml:space="preserve">Prior research </w:t>
      </w:r>
      <w:r>
        <w:t>about</w:t>
      </w:r>
      <w:r w:rsidRPr="005237BA">
        <w:t xml:space="preserve"> the relationship between institutional </w:t>
      </w:r>
      <w:r>
        <w:t>holdings</w:t>
      </w:r>
      <w:r w:rsidRPr="005237BA">
        <w:t xml:space="preserve"> and volatility </w:t>
      </w:r>
      <w:r>
        <w:t>is</w:t>
      </w:r>
      <w:r w:rsidRPr="005237BA">
        <w:t xml:space="preserve"> broadly categorized into two school</w:t>
      </w:r>
      <w:r>
        <w:t>s</w:t>
      </w:r>
      <w:r w:rsidRPr="005237BA">
        <w:t xml:space="preserve"> of thought. On </w:t>
      </w:r>
      <w:ins w:id="5" w:author="Mathieu" w:date="2020-04-19T10:39:00Z">
        <w:r w:rsidR="009D2F7D">
          <w:t xml:space="preserve">the </w:t>
        </w:r>
      </w:ins>
      <w:r w:rsidRPr="005237BA">
        <w:t>one hand, it is hypothesized that</w:t>
      </w:r>
      <w:r>
        <w:t xml:space="preserve"> if</w:t>
      </w:r>
      <w:r w:rsidRPr="005237BA">
        <w:t xml:space="preserve"> institutional investors play a stabilizing role in financial markets, an increase in institutional holdings should result in a decrease in volatility. The </w:t>
      </w:r>
      <w:r>
        <w:t>rationale</w:t>
      </w:r>
      <w:r w:rsidRPr="005237BA">
        <w:t xml:space="preserve"> behind this hypothesi</w:t>
      </w:r>
      <w:r>
        <w:t>s</w:t>
      </w:r>
      <w:r w:rsidRPr="005237BA">
        <w:t xml:space="preserve"> is that greater institutional ownership impl</w:t>
      </w:r>
      <w:r>
        <w:t>ies</w:t>
      </w:r>
      <w:r w:rsidRPr="005237BA">
        <w:t xml:space="preserve"> greater information gathering and</w:t>
      </w:r>
      <w:r>
        <w:t>/or</w:t>
      </w:r>
      <w:r w:rsidRPr="005237BA">
        <w:t xml:space="preserve"> </w:t>
      </w:r>
      <w:r>
        <w:t xml:space="preserve">less significant </w:t>
      </w:r>
      <w:r w:rsidRPr="005237BA">
        <w:t>information assessment errors</w:t>
      </w:r>
      <w:r>
        <w:t>. I</w:t>
      </w:r>
      <w:r w:rsidRPr="005237BA">
        <w:t>nstitutional investors are typically viewed as rational</w:t>
      </w:r>
      <w:r>
        <w:t xml:space="preserve"> investors who have access to more information</w:t>
      </w:r>
      <w:r w:rsidRPr="005237BA">
        <w:t xml:space="preserve"> than individual investors (</w:t>
      </w:r>
      <w:r>
        <w:t xml:space="preserve">hence, they should be </w:t>
      </w:r>
      <w:r w:rsidRPr="005237BA">
        <w:t xml:space="preserve">less subject to noise trading). </w:t>
      </w:r>
      <w:r>
        <w:t>The</w:t>
      </w:r>
      <w:r w:rsidRPr="005237BA">
        <w:t xml:space="preserve"> literature support</w:t>
      </w:r>
      <w:r>
        <w:t>s</w:t>
      </w:r>
      <w:r w:rsidRPr="005237BA">
        <w:t xml:space="preserve"> this view and document</w:t>
      </w:r>
      <w:r>
        <w:t>s</w:t>
      </w:r>
      <w:r w:rsidRPr="005237BA">
        <w:t xml:space="preserve"> that higher institutional ownership is associated with lower information asymmetry</w:t>
      </w:r>
      <w:r>
        <w:t xml:space="preserve"> and lower return volatility (</w:t>
      </w:r>
      <w:r w:rsidRPr="00051004">
        <w:t>Foucault</w:t>
      </w:r>
      <w:r>
        <w:t xml:space="preserve"> </w:t>
      </w:r>
      <w:r w:rsidRPr="00297DDC">
        <w:rPr>
          <w:i/>
        </w:rPr>
        <w:t>et al.</w:t>
      </w:r>
      <w:r>
        <w:t xml:space="preserve">, 2011; </w:t>
      </w:r>
      <w:r w:rsidRPr="005237BA">
        <w:t>Boone and White</w:t>
      </w:r>
      <w:r>
        <w:t>,</w:t>
      </w:r>
      <w:r w:rsidRPr="005237BA">
        <w:t xml:space="preserve"> 2015).</w:t>
      </w:r>
    </w:p>
    <w:p w14:paraId="027490E1" w14:textId="54F2FE23" w:rsidR="000E4CFC" w:rsidRPr="000B4951" w:rsidRDefault="000E4CFC">
      <w:pPr>
        <w:ind w:firstLine="720"/>
      </w:pPr>
      <w:r w:rsidRPr="00850AD3">
        <w:lastRenderedPageBreak/>
        <w:t xml:space="preserve">On the other hand, </w:t>
      </w:r>
      <w:r w:rsidRPr="00F264ED">
        <w:rPr>
          <w:color w:val="00B050"/>
          <w:rPrChange w:id="6" w:author="Mephisto D" w:date="2020-04-08T15:25:00Z">
            <w:rPr/>
          </w:rPrChange>
        </w:rPr>
        <w:t xml:space="preserve">some researchers argue that the relationship between institutional </w:t>
      </w:r>
      <w:del w:id="7" w:author="Mephisto D" w:date="2020-04-08T17:12:00Z">
        <w:r w:rsidRPr="00F264ED" w:rsidDel="00EB43C8">
          <w:rPr>
            <w:color w:val="00B050"/>
            <w:rPrChange w:id="8" w:author="Mephisto D" w:date="2020-04-08T15:25:00Z">
              <w:rPr/>
            </w:rPrChange>
          </w:rPr>
          <w:delText xml:space="preserve">investors </w:delText>
        </w:r>
      </w:del>
      <w:ins w:id="9" w:author="Mephisto D" w:date="2020-04-08T17:12:00Z">
        <w:r w:rsidR="00EB43C8">
          <w:rPr>
            <w:color w:val="00B050"/>
          </w:rPr>
          <w:t>investors</w:t>
        </w:r>
        <w:r w:rsidR="00EB43C8" w:rsidRPr="00F264ED">
          <w:rPr>
            <w:color w:val="00B050"/>
            <w:rPrChange w:id="10" w:author="Mephisto D" w:date="2020-04-08T15:25:00Z">
              <w:rPr/>
            </w:rPrChange>
          </w:rPr>
          <w:t xml:space="preserve"> </w:t>
        </w:r>
      </w:ins>
      <w:r w:rsidRPr="00F264ED">
        <w:rPr>
          <w:color w:val="00B050"/>
          <w:rPrChange w:id="11" w:author="Mephisto D" w:date="2020-04-08T15:25:00Z">
            <w:rPr/>
          </w:rPrChange>
        </w:rPr>
        <w:t>and volatility must be positive</w:t>
      </w:r>
      <w:ins w:id="12" w:author="Mephisto D" w:date="2020-04-08T16:59:00Z">
        <w:r w:rsidR="006066C7">
          <w:rPr>
            <w:color w:val="00B050"/>
          </w:rPr>
          <w:t xml:space="preserve"> due to</w:t>
        </w:r>
      </w:ins>
      <w:ins w:id="13" w:author="Mephisto D" w:date="2020-04-08T16:56:00Z">
        <w:r w:rsidR="006066C7">
          <w:rPr>
            <w:color w:val="00B050"/>
          </w:rPr>
          <w:t xml:space="preserve"> </w:t>
        </w:r>
      </w:ins>
      <w:ins w:id="14" w:author="Mephisto D" w:date="2020-04-08T16:57:00Z">
        <w:r w:rsidR="006066C7">
          <w:rPr>
            <w:color w:val="00B050"/>
          </w:rPr>
          <w:t xml:space="preserve">trading </w:t>
        </w:r>
      </w:ins>
      <w:ins w:id="15" w:author="Mephisto D" w:date="2020-04-08T16:56:00Z">
        <w:r w:rsidR="006066C7">
          <w:rPr>
            <w:color w:val="00B050"/>
          </w:rPr>
          <w:t>momentum</w:t>
        </w:r>
      </w:ins>
      <w:del w:id="16" w:author="Mephisto D" w:date="2020-04-08T16:56:00Z">
        <w:r w:rsidRPr="00F264ED" w:rsidDel="006066C7">
          <w:rPr>
            <w:color w:val="00B050"/>
            <w:rPrChange w:id="17" w:author="Mephisto D" w:date="2020-04-08T15:25:00Z">
              <w:rPr/>
            </w:rPrChange>
          </w:rPr>
          <w:delText>.</w:delText>
        </w:r>
      </w:del>
      <w:ins w:id="18" w:author="Mephisto D" w:date="2020-04-08T16:56:00Z">
        <w:r w:rsidR="006066C7">
          <w:rPr>
            <w:color w:val="00B050"/>
          </w:rPr>
          <w:t>.</w:t>
        </w:r>
      </w:ins>
      <w:r w:rsidRPr="00F264ED">
        <w:rPr>
          <w:color w:val="00B050"/>
          <w:rPrChange w:id="19" w:author="Mephisto D" w:date="2020-04-08T15:25:00Z">
            <w:rPr/>
          </w:rPrChange>
        </w:rPr>
        <w:t xml:space="preserve"> For example, </w:t>
      </w:r>
      <w:proofErr w:type="spellStart"/>
      <w:r w:rsidRPr="00F264ED">
        <w:rPr>
          <w:color w:val="00B050"/>
          <w:rPrChange w:id="20" w:author="Mephisto D" w:date="2020-04-08T15:25:00Z">
            <w:rPr/>
          </w:rPrChange>
        </w:rPr>
        <w:t>Sias’s</w:t>
      </w:r>
      <w:proofErr w:type="spellEnd"/>
      <w:r w:rsidRPr="00F264ED">
        <w:rPr>
          <w:color w:val="00B050"/>
          <w:rPrChange w:id="21" w:author="Mephisto D" w:date="2020-04-08T15:25:00Z">
            <w:rPr/>
          </w:rPrChange>
        </w:rPr>
        <w:t xml:space="preserve"> (1996) empirical analysis found a positive contemporaneous association between the level of institutional ownership and </w:t>
      </w:r>
      <w:del w:id="22" w:author="Mathieu" w:date="2020-04-19T10:42:00Z">
        <w:r w:rsidRPr="00F264ED" w:rsidDel="009D2F7D">
          <w:rPr>
            <w:color w:val="00B050"/>
            <w:rPrChange w:id="23" w:author="Mephisto D" w:date="2020-04-08T15:25:00Z">
              <w:rPr/>
            </w:rPrChange>
          </w:rPr>
          <w:delText xml:space="preserve">security </w:delText>
        </w:r>
      </w:del>
      <w:r w:rsidRPr="00F264ED">
        <w:rPr>
          <w:color w:val="00B050"/>
          <w:rPrChange w:id="24" w:author="Mephisto D" w:date="2020-04-08T15:25:00Z">
            <w:rPr/>
          </w:rPrChange>
        </w:rPr>
        <w:t xml:space="preserve">return volatility </w:t>
      </w:r>
      <w:ins w:id="25" w:author="Mathieu" w:date="2020-04-19T10:42:00Z">
        <w:r w:rsidR="009D2F7D">
          <w:rPr>
            <w:color w:val="00B050"/>
          </w:rPr>
          <w:t xml:space="preserve">for a given security </w:t>
        </w:r>
      </w:ins>
      <w:r w:rsidRPr="00F264ED">
        <w:rPr>
          <w:color w:val="00B050"/>
          <w:rPrChange w:id="26" w:author="Mephisto D" w:date="2020-04-08T15:25:00Z">
            <w:rPr/>
          </w:rPrChange>
        </w:rPr>
        <w:t>after accounting for capitalization. Indeed, some evidence suggests that institutional investors follow a momentum strategy (</w:t>
      </w:r>
      <w:ins w:id="27" w:author="Mephisto D" w:date="2020-04-10T11:05:00Z">
        <w:r w:rsidR="00856946">
          <w:rPr>
            <w:color w:val="00B050"/>
          </w:rPr>
          <w:t xml:space="preserve">Grinblatt </w:t>
        </w:r>
        <w:r w:rsidR="00856946" w:rsidRPr="00856946">
          <w:rPr>
            <w:i/>
            <w:iCs/>
            <w:color w:val="00B050"/>
            <w:rPrChange w:id="28" w:author="Mephisto D" w:date="2020-04-10T11:05:00Z">
              <w:rPr>
                <w:color w:val="00B050"/>
              </w:rPr>
            </w:rPrChange>
          </w:rPr>
          <w:t>et al.</w:t>
        </w:r>
      </w:ins>
      <w:ins w:id="29" w:author="Mathieu" w:date="2020-04-19T10:43:00Z">
        <w:r w:rsidR="009D2F7D">
          <w:rPr>
            <w:i/>
            <w:iCs/>
            <w:color w:val="00B050"/>
          </w:rPr>
          <w:t>,</w:t>
        </w:r>
      </w:ins>
      <w:ins w:id="30" w:author="Mephisto D" w:date="2020-04-10T11:05:00Z">
        <w:r w:rsidR="00856946">
          <w:rPr>
            <w:color w:val="00B050"/>
          </w:rPr>
          <w:t xml:space="preserve"> 1995</w:t>
        </w:r>
      </w:ins>
      <w:ins w:id="31" w:author="Mathieu" w:date="2020-04-19T10:43:00Z">
        <w:r w:rsidR="009D2F7D">
          <w:rPr>
            <w:color w:val="00B050"/>
          </w:rPr>
          <w:t>;</w:t>
        </w:r>
      </w:ins>
      <w:ins w:id="32" w:author="Mephisto D" w:date="2020-04-10T11:05:00Z">
        <w:del w:id="33" w:author="Mathieu" w:date="2020-04-19T10:43:00Z">
          <w:r w:rsidR="00856946" w:rsidDel="009D2F7D">
            <w:rPr>
              <w:color w:val="00B050"/>
            </w:rPr>
            <w:delText>,</w:delText>
          </w:r>
        </w:del>
        <w:r w:rsidR="00856946">
          <w:rPr>
            <w:color w:val="00B050"/>
          </w:rPr>
          <w:t xml:space="preserve"> </w:t>
        </w:r>
      </w:ins>
      <w:r w:rsidRPr="00856946">
        <w:rPr>
          <w:color w:val="00B050"/>
          <w:rPrChange w:id="34" w:author="Mephisto D" w:date="2020-04-10T11:06:00Z">
            <w:rPr/>
          </w:rPrChange>
        </w:rPr>
        <w:t xml:space="preserve">Grinblatt and </w:t>
      </w:r>
      <w:proofErr w:type="spellStart"/>
      <w:r w:rsidRPr="00856946">
        <w:rPr>
          <w:color w:val="00B050"/>
          <w:rPrChange w:id="35" w:author="Mephisto D" w:date="2020-04-10T11:06:00Z">
            <w:rPr/>
          </w:rPrChange>
        </w:rPr>
        <w:t>Keloharju</w:t>
      </w:r>
      <w:proofErr w:type="spellEnd"/>
      <w:ins w:id="36" w:author="editor" w:date="2020-04-20T12:48:00Z">
        <w:r w:rsidR="00EA4D83">
          <w:rPr>
            <w:color w:val="00B050"/>
          </w:rPr>
          <w:t>,</w:t>
        </w:r>
      </w:ins>
      <w:del w:id="37" w:author="Mathieu" w:date="2020-04-16T13:45:00Z">
        <w:r w:rsidRPr="00856946" w:rsidDel="00CE0B14">
          <w:rPr>
            <w:color w:val="00B050"/>
            <w:rPrChange w:id="38" w:author="Mephisto D" w:date="2020-04-10T11:06:00Z">
              <w:rPr/>
            </w:rPrChange>
          </w:rPr>
          <w:delText>,</w:delText>
        </w:r>
      </w:del>
      <w:r w:rsidRPr="00856946">
        <w:rPr>
          <w:color w:val="00B050"/>
          <w:rPrChange w:id="39" w:author="Mephisto D" w:date="2020-04-10T11:06:00Z">
            <w:rPr/>
          </w:rPrChange>
        </w:rPr>
        <w:t xml:space="preserve"> 2000</w:t>
      </w:r>
      <w:ins w:id="40" w:author="Mathieu" w:date="2020-04-19T10:44:00Z">
        <w:r w:rsidR="009D2F7D">
          <w:rPr>
            <w:color w:val="00B050"/>
          </w:rPr>
          <w:t>;</w:t>
        </w:r>
      </w:ins>
      <w:ins w:id="41" w:author="Mephisto D" w:date="2020-04-10T10:02:00Z">
        <w:del w:id="42" w:author="Mathieu" w:date="2020-04-19T10:44:00Z">
          <w:r w:rsidR="00287E74" w:rsidRPr="00856946" w:rsidDel="009D2F7D">
            <w:rPr>
              <w:color w:val="00B050"/>
              <w:rPrChange w:id="43" w:author="Mephisto D" w:date="2020-04-10T11:06:00Z">
                <w:rPr>
                  <w:color w:val="FF0000"/>
                </w:rPr>
              </w:rPrChange>
            </w:rPr>
            <w:delText>,</w:delText>
          </w:r>
        </w:del>
        <w:r w:rsidR="00287E74" w:rsidRPr="00856946">
          <w:rPr>
            <w:color w:val="00B050"/>
            <w:rPrChange w:id="44" w:author="Mephisto D" w:date="2020-04-10T11:06:00Z">
              <w:rPr>
                <w:color w:val="FF0000"/>
              </w:rPr>
            </w:rPrChange>
          </w:rPr>
          <w:t xml:space="preserve"> </w:t>
        </w:r>
      </w:ins>
      <w:ins w:id="45" w:author="Mephisto D" w:date="2020-04-10T10:07:00Z">
        <w:r w:rsidR="00AC516D" w:rsidRPr="00856946">
          <w:rPr>
            <w:rFonts w:cstheme="minorHAnsi"/>
            <w:color w:val="00B050"/>
            <w:szCs w:val="22"/>
          </w:rPr>
          <w:t xml:space="preserve">Badrinath and </w:t>
        </w:r>
        <w:proofErr w:type="spellStart"/>
        <w:r w:rsidR="00AC516D" w:rsidRPr="00856946">
          <w:rPr>
            <w:rFonts w:cstheme="minorHAnsi"/>
            <w:color w:val="00B050"/>
            <w:szCs w:val="22"/>
          </w:rPr>
          <w:t>Wahal</w:t>
        </w:r>
      </w:ins>
      <w:proofErr w:type="spellEnd"/>
      <w:ins w:id="46" w:author="Mathieu" w:date="2020-04-19T10:44:00Z">
        <w:r w:rsidR="009D2F7D">
          <w:rPr>
            <w:rFonts w:cstheme="minorHAnsi"/>
            <w:color w:val="00B050"/>
            <w:szCs w:val="22"/>
          </w:rPr>
          <w:t>,</w:t>
        </w:r>
      </w:ins>
      <w:ins w:id="47" w:author="Mephisto D" w:date="2020-04-10T10:07:00Z">
        <w:r w:rsidR="00AC516D" w:rsidRPr="00856946">
          <w:rPr>
            <w:rFonts w:cstheme="minorHAnsi"/>
            <w:color w:val="00B050"/>
            <w:szCs w:val="22"/>
          </w:rPr>
          <w:t xml:space="preserve"> 2002</w:t>
        </w:r>
      </w:ins>
      <w:ins w:id="48" w:author="Mathieu" w:date="2020-04-19T10:44:00Z">
        <w:r w:rsidR="009D2F7D">
          <w:rPr>
            <w:rFonts w:cstheme="minorHAnsi"/>
            <w:color w:val="00B050"/>
            <w:szCs w:val="22"/>
          </w:rPr>
          <w:t>;</w:t>
        </w:r>
      </w:ins>
      <w:ins w:id="49" w:author="Mephisto D" w:date="2020-04-10T10:27:00Z">
        <w:del w:id="50" w:author="Mathieu" w:date="2020-04-19T10:44:00Z">
          <w:r w:rsidR="005C2B2B" w:rsidRPr="00856946" w:rsidDel="009D2F7D">
            <w:rPr>
              <w:rFonts w:cstheme="minorHAnsi"/>
              <w:color w:val="00B050"/>
              <w:szCs w:val="22"/>
            </w:rPr>
            <w:delText>,</w:delText>
          </w:r>
        </w:del>
        <w:r w:rsidR="005C2B2B" w:rsidRPr="00856946">
          <w:rPr>
            <w:rFonts w:cstheme="minorHAnsi"/>
            <w:color w:val="00B050"/>
            <w:szCs w:val="22"/>
          </w:rPr>
          <w:t xml:space="preserve"> Sias</w:t>
        </w:r>
      </w:ins>
      <w:ins w:id="51" w:author="Mathieu" w:date="2020-04-19T10:44:00Z">
        <w:r w:rsidR="009D2F7D">
          <w:rPr>
            <w:rFonts w:cstheme="minorHAnsi"/>
            <w:color w:val="00B050"/>
            <w:szCs w:val="22"/>
          </w:rPr>
          <w:t>,</w:t>
        </w:r>
      </w:ins>
      <w:ins w:id="52" w:author="Mephisto D" w:date="2020-04-10T10:27:00Z">
        <w:r w:rsidR="005C2B2B" w:rsidRPr="00856946">
          <w:rPr>
            <w:rFonts w:cstheme="minorHAnsi"/>
            <w:color w:val="00B050"/>
            <w:szCs w:val="22"/>
          </w:rPr>
          <w:t xml:space="preserve"> 2007</w:t>
        </w:r>
      </w:ins>
      <w:ins w:id="53" w:author="Mathieu" w:date="2020-04-19T10:44:00Z">
        <w:r w:rsidR="009D2F7D">
          <w:rPr>
            <w:rFonts w:cstheme="minorHAnsi"/>
            <w:color w:val="00B050"/>
            <w:szCs w:val="22"/>
          </w:rPr>
          <w:t>;</w:t>
        </w:r>
      </w:ins>
      <w:ins w:id="54" w:author="Mephisto D" w:date="2020-04-10T12:41:00Z">
        <w:del w:id="55" w:author="Mathieu" w:date="2020-04-19T10:44:00Z">
          <w:r w:rsidR="00EB4451" w:rsidDel="009D2F7D">
            <w:rPr>
              <w:rFonts w:cstheme="minorHAnsi"/>
              <w:color w:val="00B050"/>
              <w:szCs w:val="22"/>
            </w:rPr>
            <w:delText>,</w:delText>
          </w:r>
        </w:del>
        <w:r w:rsidR="00EB4451">
          <w:rPr>
            <w:rFonts w:cstheme="minorHAnsi"/>
            <w:color w:val="00B050"/>
            <w:szCs w:val="22"/>
          </w:rPr>
          <w:t xml:space="preserve"> </w:t>
        </w:r>
      </w:ins>
      <w:proofErr w:type="spellStart"/>
      <w:ins w:id="56" w:author="Mephisto D" w:date="2020-04-10T12:47:00Z">
        <w:r w:rsidR="00356D6D" w:rsidRPr="00EB4451">
          <w:rPr>
            <w:rFonts w:cstheme="minorHAnsi"/>
            <w:color w:val="00B050"/>
            <w:szCs w:val="22"/>
          </w:rPr>
          <w:t>Baltzer</w:t>
        </w:r>
        <w:proofErr w:type="spellEnd"/>
        <w:r w:rsidR="00356D6D">
          <w:rPr>
            <w:rFonts w:cstheme="minorHAnsi"/>
            <w:color w:val="00B050"/>
            <w:szCs w:val="22"/>
          </w:rPr>
          <w:t xml:space="preserve"> </w:t>
        </w:r>
        <w:r w:rsidR="00356D6D" w:rsidRPr="00356D6D">
          <w:rPr>
            <w:rFonts w:cstheme="minorHAnsi"/>
            <w:i/>
            <w:iCs/>
            <w:color w:val="00B050"/>
            <w:szCs w:val="22"/>
            <w:rPrChange w:id="57" w:author="Mephisto D" w:date="2020-04-10T12:47:00Z">
              <w:rPr>
                <w:rFonts w:cstheme="minorHAnsi"/>
                <w:color w:val="00B050"/>
                <w:szCs w:val="22"/>
              </w:rPr>
            </w:rPrChange>
          </w:rPr>
          <w:t>et al.</w:t>
        </w:r>
      </w:ins>
      <w:ins w:id="58" w:author="Mathieu" w:date="2020-04-19T10:44:00Z">
        <w:r w:rsidR="009D2F7D">
          <w:rPr>
            <w:rFonts w:cstheme="minorHAnsi"/>
            <w:i/>
            <w:iCs/>
            <w:color w:val="00B050"/>
            <w:szCs w:val="22"/>
          </w:rPr>
          <w:t>,</w:t>
        </w:r>
      </w:ins>
      <w:ins w:id="59" w:author="Mephisto D" w:date="2020-04-10T12:47:00Z">
        <w:r w:rsidR="00356D6D">
          <w:rPr>
            <w:rFonts w:cstheme="minorHAnsi"/>
            <w:color w:val="00B050"/>
            <w:szCs w:val="22"/>
          </w:rPr>
          <w:t xml:space="preserve"> 2019,</w:t>
        </w:r>
      </w:ins>
      <w:ins w:id="60" w:author="Mephisto D" w:date="2020-04-10T10:27:00Z">
        <w:r w:rsidR="005C2B2B" w:rsidRPr="00856946">
          <w:rPr>
            <w:rFonts w:cstheme="minorHAnsi"/>
            <w:color w:val="00B050"/>
            <w:szCs w:val="22"/>
          </w:rPr>
          <w:t xml:space="preserve"> among</w:t>
        </w:r>
      </w:ins>
      <w:ins w:id="61" w:author="Mephisto D" w:date="2020-04-10T10:28:00Z">
        <w:r w:rsidR="005C2B2B" w:rsidRPr="00856946">
          <w:rPr>
            <w:rFonts w:cstheme="minorHAnsi"/>
            <w:color w:val="00B050"/>
            <w:szCs w:val="22"/>
          </w:rPr>
          <w:t xml:space="preserve"> others</w:t>
        </w:r>
      </w:ins>
      <w:r w:rsidRPr="00856946">
        <w:rPr>
          <w:color w:val="00B050"/>
          <w:rPrChange w:id="62" w:author="Mephisto D" w:date="2020-04-10T11:06:00Z">
            <w:rPr/>
          </w:rPrChange>
        </w:rPr>
        <w:t xml:space="preserve">), and that momentum trading increases stock return volatility (De Long </w:t>
      </w:r>
      <w:r w:rsidRPr="00856946">
        <w:rPr>
          <w:i/>
          <w:color w:val="00B050"/>
          <w:rPrChange w:id="63" w:author="Mephisto D" w:date="2020-04-10T11:06:00Z">
            <w:rPr>
              <w:i/>
            </w:rPr>
          </w:rPrChange>
        </w:rPr>
        <w:t>et al.</w:t>
      </w:r>
      <w:del w:id="64" w:author="Mephisto D" w:date="2020-04-09T13:31:00Z">
        <w:r w:rsidRPr="00856946" w:rsidDel="002D241E">
          <w:rPr>
            <w:color w:val="00B050"/>
            <w:rPrChange w:id="65" w:author="Mephisto D" w:date="2020-04-10T11:06:00Z">
              <w:rPr/>
            </w:rPrChange>
          </w:rPr>
          <w:delText>,</w:delText>
        </w:r>
      </w:del>
      <w:ins w:id="66" w:author="Mathieu" w:date="2020-04-19T10:45:00Z">
        <w:r w:rsidR="009D2F7D">
          <w:rPr>
            <w:color w:val="00B050"/>
          </w:rPr>
          <w:t>,</w:t>
        </w:r>
      </w:ins>
      <w:r w:rsidRPr="00856946">
        <w:rPr>
          <w:color w:val="00B050"/>
          <w:rPrChange w:id="67" w:author="Mephisto D" w:date="2020-04-10T11:06:00Z">
            <w:rPr/>
          </w:rPrChange>
        </w:rPr>
        <w:t xml:space="preserve"> 1990</w:t>
      </w:r>
      <w:ins w:id="68" w:author="Mathieu" w:date="2020-04-19T10:45:00Z">
        <w:r w:rsidR="009D2F7D">
          <w:rPr>
            <w:color w:val="00B050"/>
          </w:rPr>
          <w:t>;</w:t>
        </w:r>
      </w:ins>
      <w:ins w:id="69" w:author="Mephisto D" w:date="2020-04-09T13:31:00Z">
        <w:del w:id="70" w:author="Mathieu" w:date="2020-04-19T10:45:00Z">
          <w:r w:rsidR="002D241E" w:rsidRPr="00856946" w:rsidDel="009D2F7D">
            <w:rPr>
              <w:color w:val="00B050"/>
            </w:rPr>
            <w:delText>,</w:delText>
          </w:r>
        </w:del>
        <w:r w:rsidR="002D241E" w:rsidRPr="00856946">
          <w:rPr>
            <w:color w:val="00B050"/>
          </w:rPr>
          <w:t xml:space="preserve"> </w:t>
        </w:r>
        <w:r w:rsidR="002D241E">
          <w:rPr>
            <w:color w:val="00B050"/>
          </w:rPr>
          <w:t xml:space="preserve">Arena </w:t>
        </w:r>
        <w:r w:rsidR="002D241E" w:rsidRPr="002D241E">
          <w:rPr>
            <w:i/>
            <w:iCs/>
            <w:color w:val="00B050"/>
            <w:rPrChange w:id="71" w:author="Mephisto D" w:date="2020-04-09T13:31:00Z">
              <w:rPr>
                <w:color w:val="00B050"/>
              </w:rPr>
            </w:rPrChange>
          </w:rPr>
          <w:t>et al.</w:t>
        </w:r>
      </w:ins>
      <w:ins w:id="72" w:author="Mathieu" w:date="2020-04-19T10:45:00Z">
        <w:r w:rsidR="009D2F7D">
          <w:rPr>
            <w:i/>
            <w:iCs/>
            <w:color w:val="00B050"/>
          </w:rPr>
          <w:t>,</w:t>
        </w:r>
      </w:ins>
      <w:ins w:id="73" w:author="Mephisto D" w:date="2020-04-09T13:31:00Z">
        <w:r w:rsidR="002D241E">
          <w:rPr>
            <w:color w:val="00B050"/>
          </w:rPr>
          <w:t xml:space="preserve"> 2008</w:t>
        </w:r>
      </w:ins>
      <w:ins w:id="74" w:author="Mathieu" w:date="2020-04-19T10:45:00Z">
        <w:r w:rsidR="009D2F7D">
          <w:rPr>
            <w:color w:val="00B050"/>
          </w:rPr>
          <w:t>;</w:t>
        </w:r>
      </w:ins>
      <w:ins w:id="75" w:author="Mephisto D" w:date="2020-04-09T13:31:00Z">
        <w:del w:id="76" w:author="Mathieu" w:date="2020-04-19T10:45:00Z">
          <w:r w:rsidR="002D241E" w:rsidDel="009D2F7D">
            <w:rPr>
              <w:color w:val="00B050"/>
            </w:rPr>
            <w:delText>,</w:delText>
          </w:r>
        </w:del>
      </w:ins>
      <w:ins w:id="77" w:author="Mephisto D" w:date="2020-04-09T13:39:00Z">
        <w:r w:rsidR="002D241E">
          <w:rPr>
            <w:color w:val="00B050"/>
          </w:rPr>
          <w:t xml:space="preserve"> </w:t>
        </w:r>
      </w:ins>
      <w:ins w:id="78" w:author="Mephisto D" w:date="2020-04-09T14:01:00Z">
        <w:r w:rsidR="002D6A34">
          <w:rPr>
            <w:color w:val="00B050"/>
          </w:rPr>
          <w:t xml:space="preserve">Chung </w:t>
        </w:r>
        <w:r w:rsidR="002D6A34" w:rsidRPr="002D6A34">
          <w:rPr>
            <w:i/>
            <w:iCs/>
            <w:color w:val="00B050"/>
            <w:rPrChange w:id="79" w:author="Mephisto D" w:date="2020-04-09T14:01:00Z">
              <w:rPr>
                <w:color w:val="00B050"/>
              </w:rPr>
            </w:rPrChange>
          </w:rPr>
          <w:t>et al.</w:t>
        </w:r>
      </w:ins>
      <w:ins w:id="80" w:author="Mathieu" w:date="2020-04-19T10:45:00Z">
        <w:r w:rsidR="009D2F7D">
          <w:rPr>
            <w:i/>
            <w:iCs/>
            <w:color w:val="00B050"/>
          </w:rPr>
          <w:t>,</w:t>
        </w:r>
      </w:ins>
      <w:ins w:id="81" w:author="Mephisto D" w:date="2020-04-09T14:01:00Z">
        <w:r w:rsidR="002D6A34">
          <w:rPr>
            <w:color w:val="00B050"/>
          </w:rPr>
          <w:t xml:space="preserve"> 2009</w:t>
        </w:r>
      </w:ins>
      <w:ins w:id="82" w:author="Mathieu" w:date="2020-04-19T10:45:00Z">
        <w:r w:rsidR="009D2F7D">
          <w:rPr>
            <w:color w:val="00B050"/>
          </w:rPr>
          <w:t>;</w:t>
        </w:r>
      </w:ins>
      <w:ins w:id="83" w:author="Mephisto D" w:date="2020-04-09T14:01:00Z">
        <w:del w:id="84" w:author="Mathieu" w:date="2020-04-19T10:45:00Z">
          <w:r w:rsidR="002D6A34" w:rsidDel="009D2F7D">
            <w:rPr>
              <w:color w:val="00B050"/>
            </w:rPr>
            <w:delText>,</w:delText>
          </w:r>
        </w:del>
        <w:r w:rsidR="002D6A34">
          <w:rPr>
            <w:color w:val="00B050"/>
          </w:rPr>
          <w:t xml:space="preserve"> </w:t>
        </w:r>
      </w:ins>
      <w:ins w:id="85" w:author="Mephisto D" w:date="2020-04-09T13:39:00Z">
        <w:r w:rsidR="002D241E">
          <w:rPr>
            <w:color w:val="00B050"/>
          </w:rPr>
          <w:t>Wang and Xu</w:t>
        </w:r>
      </w:ins>
      <w:ins w:id="86" w:author="Mathieu" w:date="2020-04-19T10:45:00Z">
        <w:r w:rsidR="009D2F7D">
          <w:rPr>
            <w:color w:val="00B050"/>
          </w:rPr>
          <w:t>,</w:t>
        </w:r>
      </w:ins>
      <w:ins w:id="87" w:author="Mephisto D" w:date="2020-04-09T13:39:00Z">
        <w:r w:rsidR="002D241E">
          <w:rPr>
            <w:color w:val="00B050"/>
          </w:rPr>
          <w:t xml:space="preserve"> 2015</w:t>
        </w:r>
      </w:ins>
      <w:del w:id="88" w:author="Mephisto D" w:date="2020-04-09T13:39:00Z">
        <w:r w:rsidRPr="00F264ED" w:rsidDel="002D241E">
          <w:rPr>
            <w:color w:val="00B050"/>
            <w:rPrChange w:id="89" w:author="Mephisto D" w:date="2020-04-08T15:25:00Z">
              <w:rPr/>
            </w:rPrChange>
          </w:rPr>
          <w:delText>)</w:delText>
        </w:r>
      </w:del>
      <w:ins w:id="90" w:author="Mephisto D" w:date="2020-04-09T13:39:00Z">
        <w:r w:rsidR="002D241E">
          <w:rPr>
            <w:color w:val="00B050"/>
          </w:rPr>
          <w:t>)</w:t>
        </w:r>
      </w:ins>
      <w:r w:rsidRPr="00F264ED">
        <w:rPr>
          <w:color w:val="00B050"/>
          <w:rPrChange w:id="91" w:author="Mephisto D" w:date="2020-04-08T15:25:00Z">
            <w:rPr/>
          </w:rPrChange>
        </w:rPr>
        <w:t>.</w:t>
      </w:r>
      <w:r>
        <w:t xml:space="preserve"> Hence, the question of whether institutional investors increase or decrease volatility is a matter of ongoing debate, which warrants an empirical investigation.</w:t>
      </w:r>
    </w:p>
    <w:p w14:paraId="6B61F18A" w14:textId="3238D079" w:rsidR="000E4CFC" w:rsidRDefault="000E4CFC" w:rsidP="00C23A4D">
      <w:pPr>
        <w:ind w:firstLine="720"/>
      </w:pPr>
      <w:r>
        <w:t>In any case, it is agreed that institutional holdings and stock return volatility are correlated. While most of the existing literature has examined</w:t>
      </w:r>
      <w:r w:rsidRPr="005237BA">
        <w:t xml:space="preserve"> data from developed </w:t>
      </w:r>
      <w:r>
        <w:t>financial market</w:t>
      </w:r>
      <w:r w:rsidRPr="005237BA">
        <w:t>s</w:t>
      </w:r>
      <w:r>
        <w:t>,</w:t>
      </w:r>
      <w:r w:rsidRPr="005237BA">
        <w:t xml:space="preserve"> little is known </w:t>
      </w:r>
      <w:r>
        <w:t xml:space="preserve">about </w:t>
      </w:r>
      <w:r w:rsidRPr="005237BA">
        <w:t>whether the same trend</w:t>
      </w:r>
      <w:r>
        <w:t>s</w:t>
      </w:r>
      <w:r w:rsidRPr="005237BA">
        <w:t xml:space="preserve"> persist in emerging economies. Given that </w:t>
      </w:r>
      <w:r>
        <w:t xml:space="preserve">1) </w:t>
      </w:r>
      <w:r w:rsidRPr="005237BA">
        <w:t xml:space="preserve">emerging markets </w:t>
      </w:r>
      <w:r>
        <w:t>are</w:t>
      </w:r>
      <w:r w:rsidRPr="005237BA">
        <w:t xml:space="preserve"> characterized by a high level of information asymmetry (Yan and Luis,</w:t>
      </w:r>
      <w:r>
        <w:t xml:space="preserve"> </w:t>
      </w:r>
      <w:r w:rsidRPr="005237BA">
        <w:t>2013; Chung</w:t>
      </w:r>
      <w:r>
        <w:t xml:space="preserve"> </w:t>
      </w:r>
      <w:r w:rsidRPr="00F264ED">
        <w:rPr>
          <w:i/>
        </w:rPr>
        <w:t>et al.</w:t>
      </w:r>
      <w:r w:rsidRPr="005237BA">
        <w:t xml:space="preserve">, 2017) </w:t>
      </w:r>
      <w:r>
        <w:t xml:space="preserve">and that 2) researchers propose that IPO markets are characterized by a </w:t>
      </w:r>
      <w:r w:rsidRPr="005237BA">
        <w:t>high level of information asymmetry</w:t>
      </w:r>
      <w:r>
        <w:t xml:space="preserve"> surrounding the event (Rock, 1986; </w:t>
      </w:r>
      <w:r w:rsidRPr="00766D3E">
        <w:t xml:space="preserve">Aggarwal </w:t>
      </w:r>
      <w:r w:rsidRPr="00FE70F7">
        <w:rPr>
          <w:i/>
        </w:rPr>
        <w:t>et al.</w:t>
      </w:r>
      <w:r>
        <w:rPr>
          <w:i/>
        </w:rPr>
        <w:t xml:space="preserve">, </w:t>
      </w:r>
      <w:r w:rsidRPr="00766D3E">
        <w:t>2002</w:t>
      </w:r>
      <w:r>
        <w:t xml:space="preserve">b; </w:t>
      </w:r>
      <w:r w:rsidRPr="00D4660A">
        <w:t>Chun</w:t>
      </w:r>
      <w:r>
        <w:t xml:space="preserve">g </w:t>
      </w:r>
      <w:r w:rsidRPr="00FE70F7">
        <w:rPr>
          <w:i/>
        </w:rPr>
        <w:t>et al.</w:t>
      </w:r>
      <w:r>
        <w:t>,</w:t>
      </w:r>
      <w:ins w:id="92" w:author="Mathieu" w:date="2020-04-16T13:49:00Z">
        <w:r w:rsidR="00A25226">
          <w:t xml:space="preserve"> </w:t>
        </w:r>
      </w:ins>
      <w:r w:rsidRPr="00D4660A">
        <w:t>2017</w:t>
      </w:r>
      <w:r>
        <w:t xml:space="preserve">), </w:t>
      </w:r>
      <w:r w:rsidRPr="005237BA">
        <w:t xml:space="preserve">it is particularly interesting to investigate the </w:t>
      </w:r>
      <w:r>
        <w:t>relationship between institutional holdings and stock return volatility</w:t>
      </w:r>
      <w:r w:rsidRPr="005237BA">
        <w:t xml:space="preserve"> </w:t>
      </w:r>
      <w:r>
        <w:t xml:space="preserve">using data from </w:t>
      </w:r>
      <w:r w:rsidRPr="005237BA">
        <w:t>emerging</w:t>
      </w:r>
      <w:r>
        <w:t>-economy IPOs</w:t>
      </w:r>
      <w:r w:rsidRPr="005237BA">
        <w:t xml:space="preserve">. </w:t>
      </w:r>
    </w:p>
    <w:p w14:paraId="75EA02D9" w14:textId="17AE4BD7" w:rsidR="000E4CFC" w:rsidRDefault="000E4CFC" w:rsidP="00C23A4D">
      <w:pPr>
        <w:ind w:firstLine="720"/>
      </w:pPr>
      <w:r>
        <w:t>T</w:t>
      </w:r>
      <w:r w:rsidRPr="005237BA">
        <w:t xml:space="preserve">his </w:t>
      </w:r>
      <w:r>
        <w:t>research, therefore,</w:t>
      </w:r>
      <w:r w:rsidRPr="005237BA">
        <w:t xml:space="preserve"> extends the </w:t>
      </w:r>
      <w:r>
        <w:t>literature</w:t>
      </w:r>
      <w:r w:rsidRPr="005237BA">
        <w:t xml:space="preserve"> </w:t>
      </w:r>
      <w:r>
        <w:t xml:space="preserve">with an empirical investigation based on </w:t>
      </w:r>
      <w:r w:rsidRPr="005237BA">
        <w:t xml:space="preserve">the evidence </w:t>
      </w:r>
      <w:r>
        <w:t>provided by a</w:t>
      </w:r>
      <w:r w:rsidRPr="005237BA">
        <w:t xml:space="preserve"> </w:t>
      </w:r>
      <w:r>
        <w:t xml:space="preserve">sample of </w:t>
      </w:r>
      <w:r w:rsidRPr="005237BA">
        <w:t>Thai IPO</w:t>
      </w:r>
      <w:r>
        <w:t>s</w:t>
      </w:r>
      <w:r w:rsidRPr="005237BA">
        <w:t xml:space="preserve"> issued </w:t>
      </w:r>
      <w:r>
        <w:t>between</w:t>
      </w:r>
      <w:r w:rsidRPr="005237BA">
        <w:t xml:space="preserve"> the years 2001-2019. Controlled </w:t>
      </w:r>
      <w:r>
        <w:t>for differences in characteristics</w:t>
      </w:r>
      <w:r w:rsidRPr="008E6B6B">
        <w:t xml:space="preserve"> </w:t>
      </w:r>
      <w:r>
        <w:t xml:space="preserve">between firms </w:t>
      </w:r>
      <w:r w:rsidRPr="008E6B6B">
        <w:t xml:space="preserve">and potential heteroskedasticity, it was found that volatility is </w:t>
      </w:r>
      <w:r>
        <w:t>lower</w:t>
      </w:r>
      <w:r w:rsidRPr="008E6B6B">
        <w:t xml:space="preserve"> when higher portion</w:t>
      </w:r>
      <w:r>
        <w:t>s</w:t>
      </w:r>
      <w:r w:rsidRPr="008E6B6B">
        <w:t xml:space="preserve"> of stocks are owned by institutional investors. The result</w:t>
      </w:r>
      <w:r>
        <w:t>s, consistent with Boone and White (2015), indicate that</w:t>
      </w:r>
      <w:r w:rsidRPr="008E6B6B">
        <w:t xml:space="preserve"> institutional investors</w:t>
      </w:r>
      <w:r>
        <w:t xml:space="preserve"> induce a stabilizing effect on stock returns</w:t>
      </w:r>
      <w:r w:rsidRPr="008E6B6B">
        <w:t xml:space="preserve">. </w:t>
      </w:r>
      <w:r>
        <w:t>Furthermore, a negative correlation between institutional ownership and underpricing was found</w:t>
      </w:r>
      <w:r w:rsidRPr="00423FEB">
        <w:t>. This</w:t>
      </w:r>
      <w:r>
        <w:t xml:space="preserve"> foregrounds the importance of the role </w:t>
      </w:r>
      <w:r w:rsidR="00EA7E04">
        <w:t xml:space="preserve">of institutional investors </w:t>
      </w:r>
      <w:r w:rsidRPr="008E6B6B">
        <w:t>in maintaining stability in emerging stock markets</w:t>
      </w:r>
      <w:r>
        <w:t xml:space="preserve">. </w:t>
      </w:r>
    </w:p>
    <w:p w14:paraId="521F2327" w14:textId="39088FBC" w:rsidR="000E4CFC" w:rsidRPr="00095BEC" w:rsidRDefault="000E4CFC" w:rsidP="004C0360">
      <w:r>
        <w:tab/>
        <w:t>The remainder of the paper is structured as follows. The following section presents a brief review of the literature regarding institutional ownership and its implications for stock return volatility (and correspondingly the degree of underpricing). The next section describes the research hypotheses, data and methodology. The empirical results are then presented and discussed. Finally, the conclusions are given, along with research limitations and suggestions for future research.</w:t>
      </w:r>
    </w:p>
    <w:p w14:paraId="453177BA" w14:textId="2789A041" w:rsidR="000E4CFC" w:rsidRDefault="000E4CFC">
      <w:pPr>
        <w:rPr>
          <w:b/>
          <w:bCs/>
        </w:rPr>
      </w:pPr>
      <w:r>
        <w:rPr>
          <w:b/>
          <w:bCs/>
        </w:rPr>
        <w:br w:type="page"/>
      </w:r>
      <w:r>
        <w:rPr>
          <w:b/>
          <w:bCs/>
        </w:rPr>
        <w:lastRenderedPageBreak/>
        <w:t>2. Literature review and hypotheses development</w:t>
      </w:r>
    </w:p>
    <w:p w14:paraId="3FAE40EC" w14:textId="65D5B5CD" w:rsidR="000E4CFC" w:rsidRPr="006507C0" w:rsidRDefault="000E4CFC" w:rsidP="002060A6">
      <w:pPr>
        <w:rPr>
          <w:i/>
          <w:iCs/>
        </w:rPr>
      </w:pPr>
      <w:r>
        <w:rPr>
          <w:i/>
          <w:iCs/>
        </w:rPr>
        <w:t>High v</w:t>
      </w:r>
      <w:r w:rsidRPr="006507C0">
        <w:rPr>
          <w:i/>
          <w:iCs/>
        </w:rPr>
        <w:t xml:space="preserve">olatility in </w:t>
      </w:r>
      <w:r>
        <w:rPr>
          <w:i/>
          <w:iCs/>
        </w:rPr>
        <w:t>e</w:t>
      </w:r>
      <w:r w:rsidRPr="006507C0">
        <w:rPr>
          <w:i/>
          <w:iCs/>
        </w:rPr>
        <w:t>merging markets</w:t>
      </w:r>
      <w:r>
        <w:rPr>
          <w:i/>
          <w:iCs/>
        </w:rPr>
        <w:t xml:space="preserve"> and the role of institutional investors</w:t>
      </w:r>
    </w:p>
    <w:p w14:paraId="1AFD8237" w14:textId="374C3E49" w:rsidR="000E4CFC" w:rsidRDefault="000E4CFC" w:rsidP="002060A6">
      <w:r>
        <w:tab/>
        <w:t xml:space="preserve">It has been argued that the volatility of emerging economies is more profound than that of developed markets. For example, </w:t>
      </w:r>
      <w:r w:rsidRPr="004D1E91">
        <w:t xml:space="preserve">Yan </w:t>
      </w:r>
      <w:r>
        <w:t xml:space="preserve">and </w:t>
      </w:r>
      <w:r w:rsidRPr="004D1E91">
        <w:t>Luis (2013)</w:t>
      </w:r>
      <w:r>
        <w:t xml:space="preserve"> show that in comparison to the US and other developed countries, emerging economies suffer much more severe </w:t>
      </w:r>
      <w:r w:rsidRPr="00327350">
        <w:t>prolonged impacts from uncertainty</w:t>
      </w:r>
      <w:r>
        <w:t xml:space="preserve">. </w:t>
      </w:r>
      <w:r w:rsidRPr="00872A41">
        <w:t xml:space="preserve">Giorgio </w:t>
      </w:r>
      <w:r>
        <w:t xml:space="preserve">and </w:t>
      </w:r>
      <w:r w:rsidRPr="00872A41">
        <w:t>Selahattin</w:t>
      </w:r>
      <w:r>
        <w:t xml:space="preserve"> (1997) study </w:t>
      </w:r>
      <w:r w:rsidRPr="00872A41">
        <w:t>the dynamics of expected stock returns and volatility in emerging financial markets</w:t>
      </w:r>
      <w:r>
        <w:t xml:space="preserve">, and </w:t>
      </w:r>
      <w:r w:rsidRPr="00872A41">
        <w:t xml:space="preserve">find </w:t>
      </w:r>
      <w:r>
        <w:t>that</w:t>
      </w:r>
      <w:r w:rsidRPr="00872A41">
        <w:t xml:space="preserve"> emerging markets exhibit higher conditional volatility and conditional probability of large price changes than mature markets</w:t>
      </w:r>
      <w:r>
        <w:t>.</w:t>
      </w:r>
    </w:p>
    <w:p w14:paraId="37DDA7F8" w14:textId="5A8D3ABF" w:rsidR="000E4CFC" w:rsidRDefault="000E4CFC" w:rsidP="00AF49E2">
      <w:pPr>
        <w:ind w:firstLine="720"/>
      </w:pPr>
      <w:r>
        <w:t xml:space="preserve">Most securities commissions have a mandate to protect consumers, promote disclosure, and enhance stability, i.e. reduce volatility. To the extent that emerging markets are more volatile, a logical concern for market regulators, in terms of policy implementation, would be to find and design policies to control volatility in order to promote stability. To provide a context for addressing this issue, this paper primarily focuses on the effect of institutional ownership on the volatility of newly listed firms, namely IPOs. IPOs are known to have high uncertainty (and high volatility) and it has been proposed that institutional ownership is related to uncertainty (discussed later). </w:t>
      </w:r>
      <w:r>
        <w:rPr>
          <w:color w:val="595959" w:themeColor="text1" w:themeTint="A6"/>
        </w:rPr>
        <w:t xml:space="preserve"> </w:t>
      </w:r>
    </w:p>
    <w:p w14:paraId="0A7941B7" w14:textId="0CF5CD66" w:rsidR="000E4CFC" w:rsidRPr="00A96DBF" w:rsidRDefault="000E4CFC">
      <w:pPr>
        <w:ind w:firstLine="720"/>
      </w:pPr>
      <w:r>
        <w:t>Despite higher volatility in emerging markets, more attention has been paid in the literature to developed markets such as the US. As Xuan (2016) notes, “t</w:t>
      </w:r>
      <w:r w:rsidRPr="00EA292D">
        <w:t>he literature on institutional ownership and stock return volatility often ignores small emerging countries</w:t>
      </w:r>
      <w:r>
        <w:t xml:space="preserve">”. In order to fill this research gap, this paper extends the literature by exploring the relationship between </w:t>
      </w:r>
      <w:r w:rsidRPr="00EA292D">
        <w:t xml:space="preserve">institutional ownership and stock return volatility </w:t>
      </w:r>
      <w:r>
        <w:t xml:space="preserve">in a specific emerging </w:t>
      </w:r>
      <w:r w:rsidRPr="00A96DBF">
        <w:t xml:space="preserve">market: Thailand. </w:t>
      </w:r>
    </w:p>
    <w:p w14:paraId="68DAB2C4" w14:textId="29BEBFC6" w:rsidR="000E4CFC" w:rsidRDefault="000E4CFC">
      <w:pPr>
        <w:ind w:firstLine="720"/>
      </w:pPr>
      <w:r>
        <w:t xml:space="preserve">The </w:t>
      </w:r>
      <w:r w:rsidRPr="00A96DBF">
        <w:t xml:space="preserve">Thai stock </w:t>
      </w:r>
      <w:r w:rsidRPr="00FF0DF5">
        <w:t>market is a</w:t>
      </w:r>
      <w:r>
        <w:t>n</w:t>
      </w:r>
      <w:r w:rsidRPr="00FF0DF5">
        <w:t xml:space="preserve"> </w:t>
      </w:r>
      <w:r>
        <w:t>emerging economy that is not too extreme at either end of the market spectrum</w:t>
      </w:r>
      <w:r w:rsidRPr="00FF0DF5">
        <w:t xml:space="preserve">. </w:t>
      </w:r>
      <w:r>
        <w:t>In late</w:t>
      </w:r>
      <w:r w:rsidRPr="00FF0DF5">
        <w:t xml:space="preserve"> 20</w:t>
      </w:r>
      <w:r>
        <w:t>18</w:t>
      </w:r>
      <w:r w:rsidRPr="00FF0DF5">
        <w:t>, the Stock Exchange</w:t>
      </w:r>
      <w:r>
        <w:t xml:space="preserve"> of Thailand </w:t>
      </w:r>
      <w:r w:rsidRPr="00FF0DF5">
        <w:t>(</w:t>
      </w:r>
      <w:r>
        <w:t>SET</w:t>
      </w:r>
      <w:r w:rsidRPr="00FF0DF5">
        <w:t>) rank</w:t>
      </w:r>
      <w:r>
        <w:t>ed</w:t>
      </w:r>
      <w:r w:rsidRPr="00FF0DF5">
        <w:t xml:space="preserve"> </w:t>
      </w:r>
      <w:r>
        <w:t>8</w:t>
      </w:r>
      <w:r w:rsidRPr="00FF0DF5">
        <w:rPr>
          <w:vertAlign w:val="superscript"/>
        </w:rPr>
        <w:t>th</w:t>
      </w:r>
      <w:r w:rsidRPr="00FF0DF5">
        <w:t xml:space="preserve"> out of twenty-</w:t>
      </w:r>
      <w:r>
        <w:t>four</w:t>
      </w:r>
      <w:r w:rsidRPr="00FF0DF5">
        <w:t xml:space="preserve"> </w:t>
      </w:r>
      <w:r>
        <w:t>emerging</w:t>
      </w:r>
      <w:r w:rsidRPr="00FF0DF5">
        <w:t xml:space="preserve"> stock exchanges based on market capitalization</w:t>
      </w:r>
      <w:r>
        <w:t>,</w:t>
      </w:r>
      <w:r w:rsidRPr="00FF0DF5">
        <w:t xml:space="preserve"> </w:t>
      </w:r>
      <w:r>
        <w:t xml:space="preserve">according to MSCI </w:t>
      </w:r>
      <w:proofErr w:type="gramStart"/>
      <w:r>
        <w:t>classification[</w:t>
      </w:r>
      <w:proofErr w:type="gramEnd"/>
      <w:r>
        <w:t xml:space="preserve">3]. </w:t>
      </w:r>
      <w:r w:rsidRPr="00FF0DF5">
        <w:t xml:space="preserve">Thus, compared to other </w:t>
      </w:r>
      <w:r>
        <w:t>emerging</w:t>
      </w:r>
      <w:r w:rsidRPr="00FF0DF5">
        <w:t xml:space="preserve"> exchanges, the </w:t>
      </w:r>
      <w:r>
        <w:t>SET</w:t>
      </w:r>
      <w:r w:rsidRPr="00FF0DF5">
        <w:t xml:space="preserve"> is </w:t>
      </w:r>
      <w:r>
        <w:t xml:space="preserve">relatively </w:t>
      </w:r>
      <w:r w:rsidRPr="00FF0DF5">
        <w:t>close to the ‘‘</w:t>
      </w:r>
      <w:r>
        <w:t>average</w:t>
      </w:r>
      <w:r w:rsidRPr="00FF0DF5">
        <w:t xml:space="preserve"> </w:t>
      </w:r>
      <w:r>
        <w:t xml:space="preserve">emerging </w:t>
      </w:r>
      <w:r w:rsidRPr="00FF0DF5">
        <w:t>exchange’’ when it comes to</w:t>
      </w:r>
      <w:r>
        <w:t xml:space="preserve"> </w:t>
      </w:r>
      <w:r w:rsidRPr="00FF0DF5">
        <w:t>market capitalization</w:t>
      </w:r>
      <w:r>
        <w:t>. In addition, in terms of data availability, T</w:t>
      </w:r>
      <w:r w:rsidRPr="00A96DBF">
        <w:t>hai IPOs</w:t>
      </w:r>
      <w:r>
        <w:t xml:space="preserve"> </w:t>
      </w:r>
      <w:r w:rsidRPr="00A96DBF">
        <w:t xml:space="preserve">provide an excellent </w:t>
      </w:r>
      <w:r>
        <w:t>sample</w:t>
      </w:r>
      <w:r w:rsidRPr="00A96DBF">
        <w:t xml:space="preserve"> </w:t>
      </w:r>
      <w:r>
        <w:t xml:space="preserve">for studying the central questions of this research, </w:t>
      </w:r>
      <w:r w:rsidRPr="00A96DBF">
        <w:t xml:space="preserve">with </w:t>
      </w:r>
      <w:r>
        <w:t>monthly</w:t>
      </w:r>
      <w:r w:rsidRPr="00A96DBF">
        <w:t xml:space="preserve"> data </w:t>
      </w:r>
      <w:r>
        <w:t>on</w:t>
      </w:r>
      <w:r w:rsidRPr="00A96DBF">
        <w:t xml:space="preserve"> institutional investors </w:t>
      </w:r>
      <w:r>
        <w:t>in</w:t>
      </w:r>
      <w:r w:rsidRPr="00A96DBF">
        <w:t xml:space="preserve"> IPO</w:t>
      </w:r>
      <w:r>
        <w:t xml:space="preserve"> firms</w:t>
      </w:r>
      <w:r w:rsidRPr="00A96DBF">
        <w:t xml:space="preserve"> </w:t>
      </w:r>
      <w:r>
        <w:t>spanning</w:t>
      </w:r>
      <w:r w:rsidRPr="00A96DBF">
        <w:t xml:space="preserve"> a period </w:t>
      </w:r>
      <w:r w:rsidRPr="002060A6">
        <w:t xml:space="preserve">of 19 </w:t>
      </w:r>
      <w:r w:rsidRPr="00A96DBF">
        <w:t>years</w:t>
      </w:r>
      <w:r>
        <w:t>. Accordingly, the sample of this study is composed exclusively of Thai IPOs.</w:t>
      </w:r>
    </w:p>
    <w:p w14:paraId="2908E644" w14:textId="6BFFFC4E" w:rsidR="000E4CFC" w:rsidRDefault="000E4CFC" w:rsidP="002060A6">
      <w:pPr>
        <w:ind w:firstLine="720"/>
      </w:pPr>
      <w:r>
        <w:t xml:space="preserve">To the best knowledge of the author, this paper is the first to study the relationship between institutional investors and </w:t>
      </w:r>
      <w:r w:rsidRPr="00E35CE0">
        <w:t>volatility in Thai IPO</w:t>
      </w:r>
      <w:r>
        <w:t xml:space="preserve">s </w:t>
      </w:r>
      <w:r w:rsidRPr="00E35CE0">
        <w:t>and</w:t>
      </w:r>
      <w:r>
        <w:t xml:space="preserve"> hence provides a deeper understanding of how investors influence the price formation and volatility of stock prices in secondary markets. </w:t>
      </w:r>
      <w:r w:rsidRPr="00264C6B">
        <w:t xml:space="preserve">Furthermore, </w:t>
      </w:r>
      <w:r>
        <w:t>besides</w:t>
      </w:r>
      <w:r w:rsidRPr="00264C6B">
        <w:t xml:space="preserve"> academics, the results </w:t>
      </w:r>
      <w:r>
        <w:t xml:space="preserve">presented </w:t>
      </w:r>
      <w:r w:rsidRPr="00264C6B">
        <w:t xml:space="preserve">in this paper could be useful for </w:t>
      </w:r>
      <w:r>
        <w:t xml:space="preserve">market </w:t>
      </w:r>
      <w:r w:rsidRPr="00264C6B">
        <w:t>regulators</w:t>
      </w:r>
      <w:r>
        <w:t xml:space="preserve"> and policymakers in designing future market regulations to efficiently stabilize equity markets. </w:t>
      </w:r>
    </w:p>
    <w:p w14:paraId="44ABF09E" w14:textId="567F1FB1" w:rsidR="000E4CFC" w:rsidRPr="002854E2" w:rsidRDefault="000E4CFC" w:rsidP="002F4239">
      <w:r>
        <w:rPr>
          <w:i/>
          <w:iCs/>
        </w:rPr>
        <w:t>The u</w:t>
      </w:r>
      <w:r w:rsidRPr="00AD5E09">
        <w:rPr>
          <w:i/>
          <w:iCs/>
        </w:rPr>
        <w:t xml:space="preserve">ncertainty of stock </w:t>
      </w:r>
      <w:r>
        <w:rPr>
          <w:i/>
          <w:iCs/>
        </w:rPr>
        <w:t>returns in the early days after an IPO</w:t>
      </w:r>
    </w:p>
    <w:p w14:paraId="371468CA" w14:textId="36B75850" w:rsidR="000E4CFC" w:rsidRPr="008477C0" w:rsidRDefault="000E4CFC" w:rsidP="002F4239">
      <w:pPr>
        <w:ind w:firstLine="720"/>
        <w:rPr>
          <w:color w:val="00B050"/>
        </w:rPr>
      </w:pPr>
      <w:r w:rsidRPr="00A21CD6">
        <w:t xml:space="preserve">A </w:t>
      </w:r>
      <w:r>
        <w:t xml:space="preserve">literature </w:t>
      </w:r>
      <w:r w:rsidRPr="00A21CD6">
        <w:t xml:space="preserve">review reveals that an investment bank's pricing of an IPO </w:t>
      </w:r>
      <w:r>
        <w:t xml:space="preserve">is </w:t>
      </w:r>
      <w:r w:rsidRPr="00A21CD6">
        <w:t>related to the level of information asymmetry surrounding the firm. For example, Beatty and Ritter (1986) ex</w:t>
      </w:r>
      <w:r>
        <w:t xml:space="preserve">panded on the research of </w:t>
      </w:r>
      <w:r w:rsidRPr="00A21CD6">
        <w:t xml:space="preserve">Rock (1986) </w:t>
      </w:r>
      <w:r>
        <w:t xml:space="preserve">and </w:t>
      </w:r>
      <w:r w:rsidRPr="00A21CD6">
        <w:t>predict</w:t>
      </w:r>
      <w:r>
        <w:t>ed</w:t>
      </w:r>
      <w:r w:rsidRPr="00A21CD6">
        <w:t xml:space="preserve"> that firms characterized by higher information asymmetry tend to be more underpriced on average, a prediction that received considerable empirical support</w:t>
      </w:r>
      <w:r>
        <w:t>,</w:t>
      </w:r>
      <w:r w:rsidRPr="00A21CD6">
        <w:t xml:space="preserve"> </w:t>
      </w:r>
      <w:r>
        <w:t>f</w:t>
      </w:r>
      <w:r w:rsidRPr="00731B6B">
        <w:t xml:space="preserve">or </w:t>
      </w:r>
      <w:r w:rsidRPr="00731B6B">
        <w:lastRenderedPageBreak/>
        <w:t>example, Michaely and Shaw (1994)</w:t>
      </w:r>
      <w:r>
        <w:t>, among others</w:t>
      </w:r>
      <w:r w:rsidRPr="00731B6B">
        <w:t>. As Ritter (1984) and Sherman and Titman (2002)</w:t>
      </w:r>
      <w:r>
        <w:t xml:space="preserve"> note</w:t>
      </w:r>
      <w:r w:rsidRPr="00731B6B">
        <w:t xml:space="preserve">, information asymmetry should affect the precision of the price-setting process. </w:t>
      </w:r>
      <w:r>
        <w:t xml:space="preserve">In other words, </w:t>
      </w:r>
      <w:r w:rsidRPr="00731B6B">
        <w:t xml:space="preserve">information asymmetry </w:t>
      </w:r>
      <w:r>
        <w:t xml:space="preserve">should </w:t>
      </w:r>
      <w:r w:rsidRPr="00731B6B">
        <w:t>affect the uncertainty of stock returns</w:t>
      </w:r>
      <w:r>
        <w:t xml:space="preserve"> and underpricing</w:t>
      </w:r>
      <w:r w:rsidRPr="00731B6B">
        <w:t xml:space="preserve">. </w:t>
      </w:r>
    </w:p>
    <w:p w14:paraId="07073EFB" w14:textId="4A620039" w:rsidR="000E4CFC" w:rsidRDefault="000E4CFC">
      <w:pPr>
        <w:ind w:firstLine="720"/>
      </w:pPr>
      <w:r w:rsidRPr="00766D3E">
        <w:t xml:space="preserve">Since </w:t>
      </w:r>
      <w:r>
        <w:t>the 1970s</w:t>
      </w:r>
      <w:r w:rsidRPr="00766D3E">
        <w:t>, when Ibbotson (1975) first documented the underpricing of initial public offerings,</w:t>
      </w:r>
      <w:r>
        <w:t xml:space="preserve"> scholars have endeavored to identify the cause of the phenomenon. Most of the literature relates underpricing with various information asymmetry theories; and it is widely held that underpricing </w:t>
      </w:r>
      <w:r w:rsidRPr="00766D3E">
        <w:t xml:space="preserve">is </w:t>
      </w:r>
      <w:r>
        <w:t xml:space="preserve">a </w:t>
      </w:r>
      <w:r w:rsidRPr="00766D3E">
        <w:t>compensation for risk or for the cost of information</w:t>
      </w:r>
      <w:r>
        <w:t xml:space="preserve"> acquisition</w:t>
      </w:r>
      <w:r w:rsidRPr="00766D3E">
        <w:t>.</w:t>
      </w:r>
      <w:r>
        <w:t xml:space="preserve"> That is, underpricing is a</w:t>
      </w:r>
      <w:r w:rsidRPr="00766D3E">
        <w:t xml:space="preserve"> </w:t>
      </w:r>
      <w:r>
        <w:t>systematic response to the high</w:t>
      </w:r>
      <w:r w:rsidRPr="00766D3E">
        <w:t xml:space="preserve"> information</w:t>
      </w:r>
      <w:r>
        <w:t xml:space="preserve"> asymmetry surrounding the IPO event</w:t>
      </w:r>
      <w:r w:rsidRPr="00766D3E">
        <w:t xml:space="preserve"> (Rock, 1986</w:t>
      </w:r>
      <w:r>
        <w:t>;</w:t>
      </w:r>
      <w:r w:rsidRPr="00766D3E">
        <w:t xml:space="preserve"> Allen and Faulhaber, 1989; Benveniste and Spindt,</w:t>
      </w:r>
      <w:r>
        <w:t xml:space="preserve"> </w:t>
      </w:r>
      <w:r w:rsidRPr="00766D3E">
        <w:t>1989; Grinblatt and Hwang, 1989</w:t>
      </w:r>
      <w:r>
        <w:t>;</w:t>
      </w:r>
      <w:r w:rsidRPr="00766D3E">
        <w:t xml:space="preserve"> Welch, 1992</w:t>
      </w:r>
      <w:r>
        <w:t>;</w:t>
      </w:r>
      <w:r w:rsidRPr="00766D3E">
        <w:t xml:space="preserve"> and Aggarwal</w:t>
      </w:r>
      <w:r>
        <w:t xml:space="preserve"> </w:t>
      </w:r>
      <w:r w:rsidRPr="007D1660">
        <w:rPr>
          <w:i/>
        </w:rPr>
        <w:t>et al.</w:t>
      </w:r>
      <w:r w:rsidRPr="00766D3E">
        <w:t>, 2002</w:t>
      </w:r>
      <w:r>
        <w:t>b</w:t>
      </w:r>
      <w:r w:rsidRPr="00766D3E">
        <w:t>).</w:t>
      </w:r>
      <w:r>
        <w:t xml:space="preserve"> </w:t>
      </w:r>
    </w:p>
    <w:p w14:paraId="4671E7D5" w14:textId="7F4816BA" w:rsidR="000E4CFC" w:rsidRDefault="000E4CFC" w:rsidP="00FE3029">
      <w:pPr>
        <w:ind w:firstLine="720"/>
      </w:pPr>
      <w:r>
        <w:t>A notable contribution to the literature was made by</w:t>
      </w:r>
      <w:r w:rsidRPr="00731B6B">
        <w:t xml:space="preserve"> Lowry</w:t>
      </w:r>
      <w:r>
        <w:t xml:space="preserve"> </w:t>
      </w:r>
      <w:r w:rsidRPr="00B3710B">
        <w:rPr>
          <w:i/>
        </w:rPr>
        <w:t>et al.</w:t>
      </w:r>
      <w:r w:rsidRPr="00731B6B">
        <w:t xml:space="preserve"> (2010) </w:t>
      </w:r>
      <w:r>
        <w:t xml:space="preserve">who studied a sample of US IPOs and </w:t>
      </w:r>
      <w:r w:rsidRPr="00731B6B">
        <w:t>document</w:t>
      </w:r>
      <w:r>
        <w:t>ed</w:t>
      </w:r>
      <w:r w:rsidRPr="00731B6B">
        <w:t xml:space="preserve"> that “it should be more difficult to estimate precisely the value of a firm that is characterized by high information asymmetry: Firms with higher uncertainty should have a higher volatility of initial return”</w:t>
      </w:r>
      <w:r>
        <w:t>.</w:t>
      </w:r>
      <w:r w:rsidRPr="00731B6B">
        <w:t xml:space="preserve"> In short, prior literature show</w:t>
      </w:r>
      <w:r>
        <w:t>s</w:t>
      </w:r>
      <w:r w:rsidRPr="00731B6B">
        <w:t xml:space="preserve"> that IPO</w:t>
      </w:r>
      <w:r>
        <w:t>s</w:t>
      </w:r>
      <w:r w:rsidRPr="00731B6B">
        <w:t xml:space="preserve"> are associated with high information asymmetry</w:t>
      </w:r>
      <w:r>
        <w:t xml:space="preserve"> and high uncertainty, as well as high volatility.</w:t>
      </w:r>
    </w:p>
    <w:p w14:paraId="687779C9" w14:textId="5BAAB794" w:rsidR="000E4CFC" w:rsidRDefault="000E4CFC">
      <w:pPr>
        <w:ind w:firstLine="720"/>
      </w:pPr>
      <w:r>
        <w:t>The l</w:t>
      </w:r>
      <w:r w:rsidRPr="00E7141B">
        <w:t xml:space="preserve">iterature on the uncertainty of stock prices in the early days after </w:t>
      </w:r>
      <w:r>
        <w:t xml:space="preserve">an </w:t>
      </w:r>
      <w:r w:rsidRPr="00E7141B">
        <w:t xml:space="preserve">IPO shows that </w:t>
      </w:r>
      <w:r>
        <w:t>this</w:t>
      </w:r>
      <w:r w:rsidRPr="00E7141B">
        <w:t xml:space="preserve"> uncertainty is significant. Miller and Reilley (1987) examine daily returns, daily volume, and daily bid-ask spreads for a group of IPOs during their first four weeks of trading. </w:t>
      </w:r>
      <w:r>
        <w:t>They find</w:t>
      </w:r>
      <w:r w:rsidRPr="00E7141B">
        <w:t xml:space="preserve"> that the market adjusts to any mispricing during the first day of trading and underpricing </w:t>
      </w:r>
      <w:r>
        <w:t>is</w:t>
      </w:r>
      <w:r w:rsidRPr="00E7141B">
        <w:t xml:space="preserve"> significantly correlated with proxies for both </w:t>
      </w:r>
      <w:r w:rsidRPr="00E7141B">
        <w:rPr>
          <w:i/>
          <w:iCs/>
        </w:rPr>
        <w:t>ex ante</w:t>
      </w:r>
      <w:r w:rsidRPr="00E7141B">
        <w:t xml:space="preserve"> uncertainty and </w:t>
      </w:r>
      <w:r w:rsidRPr="00E7141B">
        <w:rPr>
          <w:i/>
          <w:iCs/>
        </w:rPr>
        <w:t>ex post</w:t>
      </w:r>
      <w:r w:rsidRPr="00E7141B">
        <w:t xml:space="preserve"> uncertainty. Consistent </w:t>
      </w:r>
      <w:r>
        <w:t>with</w:t>
      </w:r>
      <w:r w:rsidRPr="00E7141B">
        <w:t xml:space="preserve"> Miller and Reilley (1987), Lowery </w:t>
      </w:r>
      <w:r w:rsidRPr="00E7141B">
        <w:rPr>
          <w:i/>
          <w:iCs/>
        </w:rPr>
        <w:t>et al.</w:t>
      </w:r>
      <w:r w:rsidRPr="00E7141B">
        <w:t xml:space="preserve"> (2010) show that the volatility of initial returns is higher for firms that are more difficult to value (</w:t>
      </w:r>
      <w:r>
        <w:t>or</w:t>
      </w:r>
      <w:r>
        <w:rPr>
          <w:rFonts w:cs="Tahoma"/>
        </w:rPr>
        <w:t xml:space="preserve">, in a </w:t>
      </w:r>
      <w:r>
        <w:t xml:space="preserve">similar way, more unpredictable firms such as </w:t>
      </w:r>
      <w:r w:rsidRPr="00E7141B">
        <w:t xml:space="preserve">IPOs) because of higher information asymmetry. Accordingly, </w:t>
      </w:r>
      <w:r>
        <w:t>following the previous</w:t>
      </w:r>
      <w:r w:rsidRPr="00E7141B">
        <w:t xml:space="preserve"> literature</w:t>
      </w:r>
      <w:r>
        <w:t>,</w:t>
      </w:r>
      <w:r w:rsidRPr="00E7141B">
        <w:t xml:space="preserve"> IPO</w:t>
      </w:r>
      <w:r>
        <w:t>s</w:t>
      </w:r>
      <w:r w:rsidRPr="00E7141B">
        <w:t xml:space="preserve"> </w:t>
      </w:r>
      <w:r>
        <w:t>were</w:t>
      </w:r>
      <w:r w:rsidRPr="00E7141B">
        <w:t xml:space="preserve"> chosen </w:t>
      </w:r>
      <w:r>
        <w:t>as</w:t>
      </w:r>
      <w:r w:rsidRPr="00E7141B">
        <w:t xml:space="preserve"> the sample of this research.</w:t>
      </w:r>
      <w:r>
        <w:t xml:space="preserve"> </w:t>
      </w:r>
    </w:p>
    <w:p w14:paraId="77378B54" w14:textId="45FF75DC" w:rsidR="000E4CFC" w:rsidRDefault="000E4CFC" w:rsidP="00F54EF9">
      <w:r>
        <w:rPr>
          <w:i/>
          <w:iCs/>
        </w:rPr>
        <w:t>Stock return</w:t>
      </w:r>
      <w:r w:rsidRPr="00E0465C">
        <w:rPr>
          <w:i/>
          <w:iCs/>
        </w:rPr>
        <w:t xml:space="preserve"> volatility</w:t>
      </w:r>
      <w:r>
        <w:rPr>
          <w:i/>
          <w:iCs/>
        </w:rPr>
        <w:t>: a proxy for</w:t>
      </w:r>
      <w:r w:rsidRPr="00E0465C">
        <w:rPr>
          <w:i/>
          <w:iCs/>
        </w:rPr>
        <w:t xml:space="preserve"> </w:t>
      </w:r>
      <w:r>
        <w:rPr>
          <w:i/>
          <w:iCs/>
        </w:rPr>
        <w:t xml:space="preserve">stock return </w:t>
      </w:r>
      <w:r w:rsidRPr="00E0465C">
        <w:rPr>
          <w:i/>
          <w:iCs/>
        </w:rPr>
        <w:t>uncertainty</w:t>
      </w:r>
    </w:p>
    <w:p w14:paraId="044EB71B" w14:textId="68628AA3" w:rsidR="000E4CFC" w:rsidRDefault="000E4CFC">
      <w:r>
        <w:tab/>
        <w:t xml:space="preserve">A literature review regarding the uncertainty of stock returns </w:t>
      </w:r>
      <w:r w:rsidRPr="007F3403">
        <w:t xml:space="preserve">indicates that </w:t>
      </w:r>
      <w:r>
        <w:t>stock return</w:t>
      </w:r>
      <w:r w:rsidRPr="007F3403">
        <w:t xml:space="preserve"> volatility</w:t>
      </w:r>
      <w:r>
        <w:t xml:space="preserve">[4] </w:t>
      </w:r>
      <w:r w:rsidRPr="007F3403">
        <w:t xml:space="preserve">has been one of the most widely used proxies for </w:t>
      </w:r>
      <w:r>
        <w:t xml:space="preserve">stock returns </w:t>
      </w:r>
      <w:r w:rsidRPr="007F3403">
        <w:t xml:space="preserve">uncertainty. </w:t>
      </w:r>
      <w:bookmarkStart w:id="93" w:name="_Hlk5625198"/>
      <w:r w:rsidRPr="007F3403">
        <w:t xml:space="preserve">Ritter (1984) was the first to use </w:t>
      </w:r>
      <w:r>
        <w:t>stock return</w:t>
      </w:r>
      <w:r w:rsidRPr="007F3403">
        <w:t xml:space="preserve"> volatility as one of the risk proxies</w:t>
      </w:r>
      <w:r>
        <w:t>,</w:t>
      </w:r>
      <w:r w:rsidRPr="007F3403">
        <w:t xml:space="preserve"> </w:t>
      </w:r>
      <w:r w:rsidR="00E23F28" w:rsidRPr="00E23F28">
        <w:t xml:space="preserve">and found a positive correlation between underpricing and risk, subject to </w:t>
      </w:r>
      <w:commentRangeStart w:id="94"/>
      <w:commentRangeStart w:id="95"/>
      <w:r w:rsidR="00E23F28" w:rsidRPr="00E23F28">
        <w:t>heteroscedasticity</w:t>
      </w:r>
      <w:commentRangeEnd w:id="94"/>
      <w:r w:rsidR="001A2AF1">
        <w:rPr>
          <w:rStyle w:val="CommentReference"/>
        </w:rPr>
        <w:commentReference w:id="94"/>
      </w:r>
      <w:commentRangeEnd w:id="95"/>
      <w:r w:rsidR="005F51B3">
        <w:rPr>
          <w:rStyle w:val="CommentReference"/>
        </w:rPr>
        <w:commentReference w:id="95"/>
      </w:r>
      <w:r w:rsidRPr="007F3403">
        <w:t xml:space="preserve">. </w:t>
      </w:r>
      <w:r w:rsidRPr="002D6AD7">
        <w:t>Since then</w:t>
      </w:r>
      <w:r>
        <w:t>,</w:t>
      </w:r>
      <w:r w:rsidRPr="002D6AD7">
        <w:t xml:space="preserve"> many researchers </w:t>
      </w:r>
      <w:r>
        <w:t xml:space="preserve">have used stock return volatility as a measure of </w:t>
      </w:r>
      <w:r w:rsidRPr="00B22C4E">
        <w:rPr>
          <w:i/>
        </w:rPr>
        <w:t>ex ante</w:t>
      </w:r>
      <w:r>
        <w:t xml:space="preserve"> uncertainty, </w:t>
      </w:r>
      <w:r w:rsidRPr="002D6AD7">
        <w:t xml:space="preserve">including Bhagat and Frost (1986), Booth and Smith (1986), Miller and Reilly (1987), </w:t>
      </w:r>
      <w:r w:rsidRPr="000142DE">
        <w:t xml:space="preserve">Barry </w:t>
      </w:r>
      <w:r w:rsidRPr="000961B4">
        <w:rPr>
          <w:i/>
        </w:rPr>
        <w:t>et al.</w:t>
      </w:r>
      <w:r>
        <w:t xml:space="preserve"> </w:t>
      </w:r>
      <w:r w:rsidRPr="00CE0B14">
        <w:rPr>
          <w:lang w:val="fr-FR"/>
          <w:rPrChange w:id="96" w:author="Mathieu" w:date="2020-04-16T13:45:00Z">
            <w:rPr/>
          </w:rPrChange>
        </w:rPr>
        <w:t xml:space="preserve">(1990), Hansen and Torregrosa (1992), Wang </w:t>
      </w:r>
      <w:r w:rsidRPr="00CE0B14">
        <w:rPr>
          <w:i/>
          <w:lang w:val="fr-FR"/>
          <w:rPrChange w:id="97" w:author="Mathieu" w:date="2020-04-16T13:45:00Z">
            <w:rPr>
              <w:i/>
            </w:rPr>
          </w:rPrChange>
        </w:rPr>
        <w:t>et al.</w:t>
      </w:r>
      <w:r w:rsidRPr="00CE0B14">
        <w:rPr>
          <w:lang w:val="fr-FR"/>
          <w:rPrChange w:id="98" w:author="Mathieu" w:date="2020-04-16T13:45:00Z">
            <w:rPr/>
          </w:rPrChange>
        </w:rPr>
        <w:t xml:space="preserve"> (1992), Aggarwal (2000), Ellis </w:t>
      </w:r>
      <w:r w:rsidRPr="00CE0B14">
        <w:rPr>
          <w:i/>
          <w:lang w:val="fr-FR"/>
          <w:rPrChange w:id="99" w:author="Mathieu" w:date="2020-04-16T13:45:00Z">
            <w:rPr>
              <w:i/>
            </w:rPr>
          </w:rPrChange>
        </w:rPr>
        <w:t>et al.</w:t>
      </w:r>
      <w:r w:rsidRPr="00CE0B14">
        <w:rPr>
          <w:lang w:val="fr-FR"/>
          <w:rPrChange w:id="100" w:author="Mathieu" w:date="2020-04-16T13:45:00Z">
            <w:rPr/>
          </w:rPrChange>
        </w:rPr>
        <w:t xml:space="preserve"> </w:t>
      </w:r>
      <w:r w:rsidRPr="002D6AD7">
        <w:t xml:space="preserve">(2000), Habib and Ljungqvist (2001), </w:t>
      </w:r>
      <w:r>
        <w:t xml:space="preserve">and </w:t>
      </w:r>
      <w:r w:rsidRPr="002D6AD7">
        <w:t>Hansen (2001)</w:t>
      </w:r>
      <w:r>
        <w:t>.</w:t>
      </w:r>
      <w:bookmarkEnd w:id="93"/>
    </w:p>
    <w:p w14:paraId="36D1A78C" w14:textId="6D5F658C" w:rsidR="000E4CFC" w:rsidRDefault="000E4CFC" w:rsidP="004245F2">
      <w:pPr>
        <w:ind w:firstLine="720"/>
      </w:pPr>
      <w:r>
        <w:t xml:space="preserve">Another important addition to the literature is the research conducted by Jog and Wang (2002), who document a decomposition of total return variance (the proxy for stock return volatility) among market, industry and firm-specific components. According to the authors, the main source of volatility of initial returns is firm-specific. This finding is consistent with </w:t>
      </w:r>
      <w:r w:rsidRPr="00C403D6">
        <w:t xml:space="preserve">Campbell </w:t>
      </w:r>
      <w:r w:rsidRPr="00CD3A4D">
        <w:rPr>
          <w:i/>
        </w:rPr>
        <w:t>et al.</w:t>
      </w:r>
      <w:r>
        <w:t xml:space="preserve"> (2001), who examine the historical movement of common stock volatility in the US over a period of 35 years, from 1962 to 1997. They disaggregate volatility of individual stocks into three components: market-related, industry-specific and idiosyncratic firm-level volatility. Decomposition of overall volatility shows that firm-level volatility accounts for the greatest share of total firm volatility. These results indicate that an investigation of IPO </w:t>
      </w:r>
      <w:r>
        <w:lastRenderedPageBreak/>
        <w:t>volatility must be reviewed in the context of this overall firm-specific volatility in stock markets. Accordingly, this paper follows prior literature by employing stock return volatility as the proxy for stock return uncertainty and examines stock return volatility at the firm level.</w:t>
      </w:r>
    </w:p>
    <w:p w14:paraId="104C4052" w14:textId="26831D34" w:rsidR="000E4CFC" w:rsidRPr="002854E2" w:rsidRDefault="000E4CFC" w:rsidP="0058721C">
      <w:r>
        <w:rPr>
          <w:i/>
          <w:iCs/>
        </w:rPr>
        <w:t>Information asymmetry, institutional ownership and underpricing</w:t>
      </w:r>
    </w:p>
    <w:p w14:paraId="79F26BCC" w14:textId="361BC654" w:rsidR="000E4CFC" w:rsidRPr="004A1C20" w:rsidRDefault="000E4CFC" w:rsidP="006D714D">
      <w:pPr>
        <w:ind w:firstLine="720"/>
      </w:pPr>
      <w:r>
        <w:t xml:space="preserve">The correlation between information asymmetry and institutional ownership has been demonstrated in the literature. For example, Boone and White (2015) examine data from the US and find that higher institutional ownership is associated with greater management disclosure, analyst following, and liquidity, resulting in lower information asymmetry. According to these researchers, higher institutional ownership is associated with an increased propensity for firms to provide voluntary disclosure via management forecasts; they </w:t>
      </w:r>
      <w:r w:rsidRPr="003C1279">
        <w:t xml:space="preserve">have greater analyst </w:t>
      </w:r>
      <w:r>
        <w:t xml:space="preserve">coverage </w:t>
      </w:r>
      <w:r w:rsidRPr="003C1279">
        <w:t xml:space="preserve">and lower analyst </w:t>
      </w:r>
      <w:r w:rsidRPr="004A1C20">
        <w:t xml:space="preserve">disagreement and therefore experience lower information asymmetries. </w:t>
      </w:r>
    </w:p>
    <w:p w14:paraId="6028F130" w14:textId="239D011A" w:rsidR="000E4CFC" w:rsidRPr="004A1C20" w:rsidRDefault="000E4CFC">
      <w:pPr>
        <w:ind w:firstLine="720"/>
      </w:pPr>
      <w:r w:rsidRPr="004A1C20">
        <w:t xml:space="preserve">The present research extends Boone and White’s (2015) paradigm by reviewing institutional ownership in the context of information asymmetry, underpricing and stock return volatility in emerging markets. Since information asymmetry, underpricing and volatility are correlated (Rock, 1986; Allen and Faulhaber, 1989; Benveniste and Spindt, 1989; Grinblatt and Hwang, 1989; Welch, 1992; Aggarwal </w:t>
      </w:r>
      <w:r w:rsidRPr="004A1C20">
        <w:rPr>
          <w:i/>
        </w:rPr>
        <w:t>et al.</w:t>
      </w:r>
      <w:r w:rsidRPr="004A1C20">
        <w:t xml:space="preserve">, 2002b; and Chung </w:t>
      </w:r>
      <w:r w:rsidRPr="004A1C20">
        <w:rPr>
          <w:i/>
        </w:rPr>
        <w:t>et al.</w:t>
      </w:r>
      <w:r w:rsidRPr="004A1C20">
        <w:t>,2017), it is hypothesized that, given the presence of information asymmetry, institutional ownership, underpricing and volatility should be correlated</w:t>
      </w:r>
      <w:r w:rsidRPr="00F264ED">
        <w:t>[5]</w:t>
      </w:r>
      <w:r w:rsidR="009B178B" w:rsidRPr="00F264ED">
        <w:t>.</w:t>
      </w:r>
      <w:r w:rsidRPr="004A1C20">
        <w:t xml:space="preserve"> </w:t>
      </w:r>
      <w:r w:rsidR="009F1DB7" w:rsidRPr="00F264ED">
        <w:t>This leads to the first hypothesis of this study:</w:t>
      </w:r>
    </w:p>
    <w:p w14:paraId="33DEF4A5" w14:textId="5C57E12C" w:rsidR="000E4CFC" w:rsidRPr="004A1C20" w:rsidRDefault="000E4CFC" w:rsidP="008A600D">
      <w:pPr>
        <w:ind w:firstLine="720"/>
      </w:pPr>
      <w:r w:rsidRPr="004A1C20">
        <w:rPr>
          <w:i/>
          <w:iCs/>
        </w:rPr>
        <w:t>H1</w:t>
      </w:r>
      <w:r w:rsidRPr="004A1C20">
        <w:t>: There is a</w:t>
      </w:r>
      <w:r w:rsidR="00165C76" w:rsidRPr="004A1C20">
        <w:t xml:space="preserve"> negative</w:t>
      </w:r>
      <w:r w:rsidR="00165C76" w:rsidRPr="00F264ED">
        <w:t xml:space="preserve"> association</w:t>
      </w:r>
      <w:r w:rsidRPr="004A1C20">
        <w:t xml:space="preserve"> between institutional ownership and stock return </w:t>
      </w:r>
      <w:r w:rsidR="00165C76" w:rsidRPr="004A1C20">
        <w:t xml:space="preserve">volatility </w:t>
      </w:r>
      <w:r w:rsidR="00D244B3" w:rsidRPr="00F264ED">
        <w:t>in emerging markets</w:t>
      </w:r>
      <w:r w:rsidR="005F352C" w:rsidRPr="00F264ED">
        <w:t>.</w:t>
      </w:r>
    </w:p>
    <w:p w14:paraId="769B9041" w14:textId="2BCE01C0" w:rsidR="000E4CFC" w:rsidRPr="004A1C20" w:rsidRDefault="009F1DB7" w:rsidP="00B94942">
      <w:pPr>
        <w:ind w:firstLine="720"/>
      </w:pPr>
      <w:r w:rsidRPr="00F264ED">
        <w:t>P</w:t>
      </w:r>
      <w:r w:rsidR="000E4CFC" w:rsidRPr="00F264ED">
        <w:t xml:space="preserve">rior </w:t>
      </w:r>
      <w:r w:rsidR="000E4CFC" w:rsidRPr="004A1C20">
        <w:t>studies have shown the association between institutional ownership and underpricing. Hanley and Wilhelm (1995) found that institutional investors were able to profit from favorable allocation</w:t>
      </w:r>
      <w:r w:rsidR="00D244B3" w:rsidRPr="00F264ED">
        <w:t>s</w:t>
      </w:r>
      <w:r w:rsidR="000E4CFC" w:rsidRPr="004A1C20">
        <w:t xml:space="preserve"> from underwriters. Similar conclusion</w:t>
      </w:r>
      <w:r w:rsidR="000E4CFC" w:rsidRPr="00F264ED">
        <w:t>s</w:t>
      </w:r>
      <w:r w:rsidR="000E4CFC" w:rsidRPr="004A1C20">
        <w:t xml:space="preserve"> </w:t>
      </w:r>
      <w:r w:rsidR="007C5664" w:rsidRPr="00F264ED">
        <w:t>were drawn</w:t>
      </w:r>
      <w:r w:rsidR="000E4CFC" w:rsidRPr="004A1C20">
        <w:t xml:space="preserve"> by Aggarwal </w:t>
      </w:r>
      <w:r w:rsidR="000E4CFC" w:rsidRPr="00F264ED">
        <w:rPr>
          <w:i/>
          <w:iCs/>
        </w:rPr>
        <w:t>et al.</w:t>
      </w:r>
      <w:r w:rsidR="000E4CFC" w:rsidRPr="004A1C20">
        <w:t xml:space="preserve"> (2002a) and Field and Lowry (2009). </w:t>
      </w:r>
      <w:r w:rsidR="007C5664" w:rsidRPr="00F264ED">
        <w:t>This previous research</w:t>
      </w:r>
      <w:r w:rsidR="000E4CFC" w:rsidRPr="004A1C20">
        <w:t xml:space="preserve"> lay</w:t>
      </w:r>
      <w:r w:rsidR="007C5664" w:rsidRPr="00F264ED">
        <w:t>s</w:t>
      </w:r>
      <w:r w:rsidR="000E4CFC" w:rsidRPr="004A1C20">
        <w:t xml:space="preserve"> </w:t>
      </w:r>
      <w:r w:rsidR="00D244B3" w:rsidRPr="00F264ED">
        <w:t>the</w:t>
      </w:r>
      <w:r w:rsidR="000E4CFC" w:rsidRPr="004A1C20">
        <w:t xml:space="preserve"> foundation for </w:t>
      </w:r>
      <w:r w:rsidRPr="00F264ED">
        <w:t>a second</w:t>
      </w:r>
      <w:r w:rsidR="000E4CFC" w:rsidRPr="004A1C20">
        <w:t xml:space="preserve"> hypothesis</w:t>
      </w:r>
      <w:r w:rsidR="0071073F" w:rsidRPr="00F264ED">
        <w:t>:</w:t>
      </w:r>
      <w:del w:id="101" w:author="Mathieu" w:date="2020-04-19T11:02:00Z">
        <w:r w:rsidR="000E4CFC" w:rsidRPr="004A1C20" w:rsidDel="00E470D3">
          <w:delText>:</w:delText>
        </w:r>
      </w:del>
    </w:p>
    <w:p w14:paraId="48FA1070" w14:textId="1925F267" w:rsidR="000E4CFC" w:rsidRDefault="000E4CFC" w:rsidP="00B94942">
      <w:pPr>
        <w:ind w:firstLine="720"/>
      </w:pPr>
      <w:r w:rsidRPr="004A1C20">
        <w:rPr>
          <w:i/>
          <w:iCs/>
        </w:rPr>
        <w:t>H2</w:t>
      </w:r>
      <w:r w:rsidRPr="004A1C20">
        <w:t xml:space="preserve">: There is a </w:t>
      </w:r>
      <w:r w:rsidR="00D341F4" w:rsidRPr="00F264ED">
        <w:t xml:space="preserve">negative </w:t>
      </w:r>
      <w:r w:rsidRPr="004A1C20">
        <w:t>correlation between institutional ownership and underpricing</w:t>
      </w:r>
      <w:r w:rsidR="00D244B3" w:rsidRPr="00F264ED">
        <w:t xml:space="preserve"> in emerging markets</w:t>
      </w:r>
      <w:r w:rsidRPr="004A1C20">
        <w:t>.</w:t>
      </w:r>
    </w:p>
    <w:p w14:paraId="59E1D0B4" w14:textId="6B887EA2" w:rsidR="000E4CFC" w:rsidRDefault="000E4CFC" w:rsidP="006D714D">
      <w:pPr>
        <w:ind w:firstLine="720"/>
      </w:pPr>
    </w:p>
    <w:p w14:paraId="1B515B96" w14:textId="7264194D" w:rsidR="000E4CFC" w:rsidRDefault="000E4CFC" w:rsidP="00B85E34">
      <w:pPr>
        <w:rPr>
          <w:i/>
          <w:iCs/>
        </w:rPr>
      </w:pPr>
      <w:r>
        <w:rPr>
          <w:b/>
          <w:bCs/>
        </w:rPr>
        <w:t>3. Data and m</w:t>
      </w:r>
      <w:r w:rsidRPr="002B059F">
        <w:rPr>
          <w:b/>
          <w:bCs/>
        </w:rPr>
        <w:t>ethodology</w:t>
      </w:r>
    </w:p>
    <w:p w14:paraId="43816908" w14:textId="2560EDB5" w:rsidR="000E4CFC" w:rsidRPr="00B85E34" w:rsidRDefault="000E4CFC">
      <w:pPr>
        <w:rPr>
          <w:i/>
          <w:iCs/>
        </w:rPr>
      </w:pPr>
      <w:r w:rsidRPr="00B85E34">
        <w:rPr>
          <w:i/>
          <w:iCs/>
        </w:rPr>
        <w:t>Data</w:t>
      </w:r>
    </w:p>
    <w:p w14:paraId="4C9D5F9A" w14:textId="3BD2DC64" w:rsidR="000E4CFC" w:rsidRDefault="000E4CFC" w:rsidP="00A76483">
      <w:pPr>
        <w:ind w:firstLine="720"/>
      </w:pPr>
      <w:r>
        <w:t xml:space="preserve">During the period between 2001 and 2019, 226 pure new common equity offerings (excluding REITs) were listed on the SET. The IPO dataset </w:t>
      </w:r>
      <w:r w:rsidR="0071073F">
        <w:t xml:space="preserve">was </w:t>
      </w:r>
      <w:r>
        <w:t xml:space="preserve">handpicked from the Thai Security Exchange Commission’s (SEC) IPO filing database. Market returns and stock returns data were collected from the </w:t>
      </w:r>
      <w:r>
        <w:rPr>
          <w:rFonts w:cstheme="minorHAnsi"/>
          <w:color w:val="000000"/>
          <w:szCs w:val="22"/>
        </w:rPr>
        <w:t>SET Market Database and Reporting Tool (</w:t>
      </w:r>
      <w:r>
        <w:t xml:space="preserve">SETSMART). For each issue, the number of shares outstanding, the book value of equity per share (BVPS) and a dummy variable of state-owned issues were collected from the IPO prospectus. </w:t>
      </w:r>
    </w:p>
    <w:p w14:paraId="62D686BE" w14:textId="308EF107" w:rsidR="000E4CFC" w:rsidRDefault="000E4CFC" w:rsidP="00A76483">
      <w:pPr>
        <w:ind w:firstLine="720"/>
      </w:pPr>
      <w:r>
        <w:lastRenderedPageBreak/>
        <w:t xml:space="preserve">Out of 226 issues, 47 were disregarded due to missing data. This resulted in 179 IPOs, which represents 79.2% of the total 226 IPOs on the SET during the nineteen-year period under study. </w:t>
      </w:r>
      <w:r w:rsidRPr="00F264ED">
        <w:t>Table 1</w:t>
      </w:r>
      <w:r>
        <w:t xml:space="preserve"> contains a descriptive profile of the sample of IPOs by year. </w:t>
      </w:r>
    </w:p>
    <w:p w14:paraId="0BD80848" w14:textId="6CB31403" w:rsidR="000E4CFC" w:rsidRDefault="000E4CFC">
      <w:pPr>
        <w:spacing w:after="0"/>
        <w:ind w:firstLine="720"/>
      </w:pPr>
      <w:r>
        <w:tab/>
      </w:r>
      <w:r>
        <w:tab/>
      </w:r>
      <w:r>
        <w:tab/>
        <w:t>[Insert Table 1 here]</w:t>
      </w:r>
    </w:p>
    <w:p w14:paraId="0C57BE68" w14:textId="77777777" w:rsidR="000E4CFC" w:rsidRDefault="000E4CFC" w:rsidP="005A3973">
      <w:pPr>
        <w:autoSpaceDE w:val="0"/>
        <w:autoSpaceDN w:val="0"/>
        <w:adjustRightInd w:val="0"/>
        <w:spacing w:after="0" w:line="240" w:lineRule="auto"/>
        <w:rPr>
          <w:rFonts w:cstheme="minorHAnsi"/>
          <w:i/>
          <w:iCs/>
          <w:color w:val="000000"/>
          <w:szCs w:val="22"/>
        </w:rPr>
      </w:pPr>
    </w:p>
    <w:p w14:paraId="024871E4" w14:textId="048F6664" w:rsidR="000E4CFC" w:rsidRDefault="000E4CFC" w:rsidP="005A3973">
      <w:pPr>
        <w:autoSpaceDE w:val="0"/>
        <w:autoSpaceDN w:val="0"/>
        <w:adjustRightInd w:val="0"/>
        <w:spacing w:after="0" w:line="240" w:lineRule="auto"/>
        <w:rPr>
          <w:rFonts w:cstheme="minorHAnsi"/>
          <w:i/>
          <w:iCs/>
          <w:color w:val="000000"/>
          <w:szCs w:val="22"/>
        </w:rPr>
      </w:pPr>
      <w:r w:rsidRPr="005A3973">
        <w:rPr>
          <w:rFonts w:cstheme="minorHAnsi"/>
          <w:i/>
          <w:iCs/>
          <w:color w:val="000000"/>
          <w:szCs w:val="22"/>
        </w:rPr>
        <w:t xml:space="preserve">Measures of </w:t>
      </w:r>
      <w:r>
        <w:rPr>
          <w:rFonts w:cstheme="minorHAnsi"/>
          <w:i/>
          <w:iCs/>
          <w:color w:val="000000"/>
          <w:szCs w:val="22"/>
        </w:rPr>
        <w:t>stock return volatility</w:t>
      </w:r>
    </w:p>
    <w:p w14:paraId="20C377D7" w14:textId="05D94186" w:rsidR="000E4CFC" w:rsidRDefault="000E4CFC" w:rsidP="005A3973">
      <w:pPr>
        <w:autoSpaceDE w:val="0"/>
        <w:autoSpaceDN w:val="0"/>
        <w:adjustRightInd w:val="0"/>
        <w:spacing w:after="0" w:line="240" w:lineRule="auto"/>
        <w:rPr>
          <w:rFonts w:cstheme="minorHAnsi"/>
          <w:i/>
          <w:iCs/>
          <w:color w:val="000000"/>
          <w:szCs w:val="22"/>
        </w:rPr>
      </w:pPr>
      <w:r>
        <w:rPr>
          <w:rFonts w:cstheme="minorHAnsi"/>
          <w:i/>
          <w:iCs/>
          <w:color w:val="000000"/>
          <w:szCs w:val="22"/>
        </w:rPr>
        <w:tab/>
      </w:r>
    </w:p>
    <w:p w14:paraId="06F232C9" w14:textId="3CDB65A9" w:rsidR="000E4CFC" w:rsidRDefault="000E4CFC" w:rsidP="00B0029C">
      <w:pPr>
        <w:autoSpaceDE w:val="0"/>
        <w:autoSpaceDN w:val="0"/>
        <w:adjustRightInd w:val="0"/>
        <w:spacing w:line="240" w:lineRule="auto"/>
        <w:rPr>
          <w:rFonts w:cstheme="minorHAnsi"/>
          <w:color w:val="000000"/>
          <w:szCs w:val="22"/>
        </w:rPr>
      </w:pPr>
      <w:r>
        <w:rPr>
          <w:rFonts w:cstheme="minorHAnsi"/>
          <w:i/>
          <w:iCs/>
          <w:color w:val="000000"/>
          <w:szCs w:val="22"/>
        </w:rPr>
        <w:tab/>
      </w:r>
      <w:r w:rsidRPr="00F32D49">
        <w:rPr>
          <w:rFonts w:cstheme="minorHAnsi"/>
          <w:color w:val="000000"/>
          <w:szCs w:val="22"/>
        </w:rPr>
        <w:t>Jog</w:t>
      </w:r>
      <w:r w:rsidRPr="00994005">
        <w:rPr>
          <w:rFonts w:cstheme="minorHAnsi"/>
          <w:color w:val="000000"/>
          <w:szCs w:val="22"/>
        </w:rPr>
        <w:t xml:space="preserve"> and Wang</w:t>
      </w:r>
      <w:r w:rsidRPr="00F32D49">
        <w:rPr>
          <w:rFonts w:cstheme="minorHAnsi"/>
          <w:color w:val="000000"/>
          <w:szCs w:val="22"/>
        </w:rPr>
        <w:t xml:space="preserve"> (</w:t>
      </w:r>
      <w:r>
        <w:rPr>
          <w:rFonts w:cstheme="minorHAnsi"/>
          <w:color w:val="000000"/>
          <w:szCs w:val="22"/>
        </w:rPr>
        <w:t>200</w:t>
      </w:r>
      <w:r w:rsidRPr="00F32D49">
        <w:rPr>
          <w:rFonts w:cstheme="minorHAnsi"/>
          <w:color w:val="000000"/>
          <w:szCs w:val="22"/>
        </w:rPr>
        <w:t>2)</w:t>
      </w:r>
      <w:r>
        <w:rPr>
          <w:rFonts w:cstheme="minorHAnsi"/>
          <w:color w:val="000000"/>
          <w:szCs w:val="22"/>
        </w:rPr>
        <w:t xml:space="preserve"> establish that</w:t>
      </w:r>
      <w:r w:rsidRPr="00F32D49">
        <w:rPr>
          <w:rFonts w:cstheme="minorHAnsi"/>
          <w:color w:val="000000"/>
          <w:szCs w:val="22"/>
        </w:rPr>
        <w:t xml:space="preserve"> the main source of the volatility of </w:t>
      </w:r>
      <w:r>
        <w:rPr>
          <w:rFonts w:cstheme="minorHAnsi"/>
          <w:color w:val="000000"/>
          <w:szCs w:val="22"/>
        </w:rPr>
        <w:t>stock</w:t>
      </w:r>
      <w:r w:rsidRPr="00F32D49">
        <w:rPr>
          <w:rFonts w:cstheme="minorHAnsi"/>
          <w:color w:val="000000"/>
          <w:szCs w:val="22"/>
        </w:rPr>
        <w:t xml:space="preserve"> returns is firm</w:t>
      </w:r>
      <w:r>
        <w:rPr>
          <w:rFonts w:cstheme="minorHAnsi"/>
          <w:color w:val="000000"/>
          <w:szCs w:val="22"/>
        </w:rPr>
        <w:t>-</w:t>
      </w:r>
      <w:r w:rsidRPr="00F32D49">
        <w:rPr>
          <w:rFonts w:cstheme="minorHAnsi"/>
          <w:color w:val="000000"/>
          <w:szCs w:val="22"/>
        </w:rPr>
        <w:t>specific</w:t>
      </w:r>
      <w:r>
        <w:rPr>
          <w:rFonts w:cstheme="minorHAnsi"/>
          <w:color w:val="000000"/>
          <w:szCs w:val="22"/>
        </w:rPr>
        <w:t xml:space="preserve">. In addition, </w:t>
      </w:r>
      <w:r w:rsidRPr="00194B1A">
        <w:rPr>
          <w:rFonts w:cstheme="minorHAnsi"/>
          <w:color w:val="000000"/>
          <w:szCs w:val="22"/>
        </w:rPr>
        <w:t xml:space="preserve">Brandt </w:t>
      </w:r>
      <w:r w:rsidRPr="00AA2DC9">
        <w:rPr>
          <w:rFonts w:cstheme="minorHAnsi"/>
          <w:i/>
          <w:color w:val="000000"/>
          <w:szCs w:val="22"/>
        </w:rPr>
        <w:t>et al.</w:t>
      </w:r>
      <w:r>
        <w:rPr>
          <w:rFonts w:cstheme="minorHAnsi"/>
          <w:color w:val="000000"/>
          <w:szCs w:val="22"/>
        </w:rPr>
        <w:t xml:space="preserve"> (2010) show that </w:t>
      </w:r>
      <w:r w:rsidRPr="005A3973">
        <w:rPr>
          <w:rFonts w:cstheme="minorHAnsi"/>
          <w:color w:val="000000"/>
          <w:szCs w:val="22"/>
        </w:rPr>
        <w:t>idiosyncratic volatility</w:t>
      </w:r>
      <w:r>
        <w:rPr>
          <w:rFonts w:cstheme="minorHAnsi"/>
          <w:color w:val="000000"/>
          <w:szCs w:val="22"/>
        </w:rPr>
        <w:t xml:space="preserve"> is related to institutional ownership. Recent research by Che (2018) also employs </w:t>
      </w:r>
      <w:r w:rsidRPr="005A3973">
        <w:rPr>
          <w:rFonts w:cstheme="minorHAnsi"/>
          <w:color w:val="000000"/>
          <w:szCs w:val="22"/>
        </w:rPr>
        <w:t>idiosyncratic volatility</w:t>
      </w:r>
      <w:r>
        <w:rPr>
          <w:rFonts w:cstheme="minorHAnsi"/>
          <w:color w:val="000000"/>
          <w:szCs w:val="22"/>
        </w:rPr>
        <w:t xml:space="preserve"> as a measure of stock return volatility. Following prior studies, this research used </w:t>
      </w:r>
      <w:r w:rsidRPr="005A3973">
        <w:rPr>
          <w:rFonts w:cstheme="minorHAnsi"/>
          <w:color w:val="000000"/>
          <w:szCs w:val="22"/>
        </w:rPr>
        <w:t>idiosyncratic volatility</w:t>
      </w:r>
      <w:r>
        <w:rPr>
          <w:rFonts w:cstheme="minorHAnsi"/>
          <w:color w:val="000000"/>
          <w:szCs w:val="22"/>
        </w:rPr>
        <w:t xml:space="preserve"> as the measure of the volatility of stock returns.</w:t>
      </w:r>
    </w:p>
    <w:p w14:paraId="261AF5F6" w14:textId="42DCF7A0" w:rsidR="00C56BBA" w:rsidRDefault="000E4CFC" w:rsidP="00B0029C">
      <w:pPr>
        <w:autoSpaceDE w:val="0"/>
        <w:autoSpaceDN w:val="0"/>
        <w:adjustRightInd w:val="0"/>
        <w:spacing w:line="240" w:lineRule="auto"/>
        <w:ind w:firstLine="720"/>
        <w:rPr>
          <w:ins w:id="102" w:author="Mephisto D" w:date="2020-04-09T15:03:00Z"/>
        </w:rPr>
      </w:pPr>
      <w:r w:rsidRPr="005A3973">
        <w:rPr>
          <w:rFonts w:cstheme="minorHAnsi"/>
          <w:color w:val="000000"/>
          <w:szCs w:val="22"/>
        </w:rPr>
        <w:t xml:space="preserve">Daily </w:t>
      </w:r>
      <w:r>
        <w:rPr>
          <w:rFonts w:cstheme="minorHAnsi"/>
          <w:color w:val="000000"/>
          <w:szCs w:val="22"/>
        </w:rPr>
        <w:t xml:space="preserve">stock </w:t>
      </w:r>
      <w:r w:rsidRPr="005A3973">
        <w:rPr>
          <w:rFonts w:cstheme="minorHAnsi"/>
          <w:color w:val="000000"/>
          <w:szCs w:val="22"/>
        </w:rPr>
        <w:t xml:space="preserve">returns are used to </w:t>
      </w:r>
      <w:r>
        <w:rPr>
          <w:rFonts w:cstheme="minorHAnsi"/>
          <w:color w:val="000000"/>
          <w:szCs w:val="22"/>
        </w:rPr>
        <w:t>calculate</w:t>
      </w:r>
      <w:r w:rsidRPr="005A3973">
        <w:rPr>
          <w:rFonts w:cstheme="minorHAnsi"/>
          <w:color w:val="000000"/>
          <w:szCs w:val="22"/>
        </w:rPr>
        <w:t xml:space="preserve"> </w:t>
      </w:r>
      <w:r>
        <w:rPr>
          <w:rFonts w:cstheme="minorHAnsi"/>
          <w:color w:val="000000"/>
          <w:szCs w:val="22"/>
        </w:rPr>
        <w:t>daily</w:t>
      </w:r>
      <w:r w:rsidRPr="005A3973">
        <w:rPr>
          <w:rFonts w:cstheme="minorHAnsi"/>
          <w:color w:val="000000"/>
          <w:szCs w:val="22"/>
        </w:rPr>
        <w:t xml:space="preserve"> return volatility</w:t>
      </w:r>
      <w:r>
        <w:rPr>
          <w:rFonts w:cstheme="minorHAnsi"/>
          <w:color w:val="000000"/>
          <w:szCs w:val="22"/>
        </w:rPr>
        <w:t xml:space="preserve">. Following Che’s (2018) methodology, </w:t>
      </w:r>
      <w:r w:rsidRPr="005A3973">
        <w:rPr>
          <w:rFonts w:cstheme="minorHAnsi"/>
          <w:color w:val="000000"/>
          <w:szCs w:val="22"/>
        </w:rPr>
        <w:t>the standard deviation of the daily difference between stock return and</w:t>
      </w:r>
      <w:r>
        <w:rPr>
          <w:rFonts w:cstheme="minorHAnsi"/>
          <w:color w:val="000000"/>
          <w:szCs w:val="22"/>
        </w:rPr>
        <w:t xml:space="preserve"> </w:t>
      </w:r>
      <w:r w:rsidRPr="005A3973">
        <w:rPr>
          <w:rFonts w:cstheme="minorHAnsi"/>
          <w:color w:val="000000"/>
          <w:szCs w:val="22"/>
        </w:rPr>
        <w:t>market return</w:t>
      </w:r>
      <w:r>
        <w:rPr>
          <w:rFonts w:cstheme="minorHAnsi"/>
          <w:color w:val="000000"/>
          <w:szCs w:val="22"/>
        </w:rPr>
        <w:t xml:space="preserve"> was used to measure idiosyncratic volatility (</w:t>
      </w:r>
      <w:proofErr w:type="spellStart"/>
      <w:r w:rsidRPr="004F3698">
        <w:rPr>
          <w:rFonts w:cstheme="minorHAnsi"/>
          <w:i/>
          <w:iCs/>
          <w:color w:val="000000"/>
          <w:szCs w:val="22"/>
        </w:rPr>
        <w:t>Vol</w:t>
      </w:r>
      <w:r w:rsidRPr="00850460">
        <w:rPr>
          <w:rFonts w:cstheme="minorHAnsi"/>
          <w:i/>
          <w:iCs/>
          <w:color w:val="000000"/>
          <w:szCs w:val="22"/>
          <w:vertAlign w:val="subscript"/>
        </w:rPr>
        <w:t>i</w:t>
      </w:r>
      <w:proofErr w:type="spellEnd"/>
      <w:r>
        <w:rPr>
          <w:rFonts w:cstheme="minorHAnsi"/>
          <w:color w:val="000000"/>
          <w:szCs w:val="22"/>
        </w:rPr>
        <w:t>).</w:t>
      </w:r>
      <w:r>
        <w:t xml:space="preserve"> </w:t>
      </w:r>
      <w:ins w:id="103" w:author="Mathieu" w:date="2020-04-16T16:32:00Z">
        <w:r w:rsidR="00F0017F">
          <w:t xml:space="preserve">The decision to </w:t>
        </w:r>
        <w:r w:rsidR="00F0017F">
          <w:rPr>
            <w:color w:val="00B050"/>
          </w:rPr>
          <w:t xml:space="preserve">use </w:t>
        </w:r>
      </w:ins>
      <w:ins w:id="104" w:author="Mephisto D" w:date="2020-04-10T10:32:00Z">
        <w:del w:id="105" w:author="Mathieu" w:date="2020-04-16T16:32:00Z">
          <w:r w:rsidR="005C2B2B" w:rsidRPr="005C2B2B" w:rsidDel="00F0017F">
            <w:rPr>
              <w:color w:val="00B050"/>
              <w:rPrChange w:id="106" w:author="Mephisto D" w:date="2020-04-10T10:32:00Z">
                <w:rPr/>
              </w:rPrChange>
            </w:rPr>
            <w:delText>B</w:delText>
          </w:r>
        </w:del>
      </w:ins>
      <w:commentRangeStart w:id="107"/>
      <w:commentRangeStart w:id="108"/>
      <w:commentRangeStart w:id="109"/>
      <w:ins w:id="110" w:author="Mephisto D" w:date="2020-04-09T15:03:00Z">
        <w:del w:id="111" w:author="Mathieu" w:date="2020-04-16T16:32:00Z">
          <w:r w:rsidR="00C56BBA" w:rsidRPr="00C56BBA" w:rsidDel="00F0017F">
            <w:rPr>
              <w:color w:val="00B050"/>
              <w:rPrChange w:id="112" w:author="Mephisto D" w:date="2020-04-09T15:06:00Z">
                <w:rPr/>
              </w:rPrChange>
            </w:rPr>
            <w:delText xml:space="preserve">y using </w:delText>
          </w:r>
        </w:del>
        <w:r w:rsidR="00C56BBA" w:rsidRPr="00C56BBA">
          <w:rPr>
            <w:color w:val="00B050"/>
            <w:rPrChange w:id="113" w:author="Mephisto D" w:date="2020-04-09T15:06:00Z">
              <w:rPr/>
            </w:rPrChange>
          </w:rPr>
          <w:t>idiosyncratic volatility ins</w:t>
        </w:r>
      </w:ins>
      <w:ins w:id="114" w:author="Mephisto D" w:date="2020-04-09T15:04:00Z">
        <w:r w:rsidR="00C56BBA" w:rsidRPr="00C56BBA">
          <w:rPr>
            <w:color w:val="00B050"/>
            <w:rPrChange w:id="115" w:author="Mephisto D" w:date="2020-04-09T15:06:00Z">
              <w:rPr/>
            </w:rPrChange>
          </w:rPr>
          <w:t xml:space="preserve">tead of total variance of stock </w:t>
        </w:r>
      </w:ins>
      <w:ins w:id="116" w:author="Mephisto D" w:date="2020-04-09T15:06:00Z">
        <w:r w:rsidR="00C56BBA" w:rsidRPr="00C56BBA">
          <w:rPr>
            <w:color w:val="00B050"/>
          </w:rPr>
          <w:t>returns</w:t>
        </w:r>
      </w:ins>
      <w:ins w:id="117" w:author="Mathieu" w:date="2020-04-16T16:32:00Z">
        <w:r w:rsidR="00F0017F">
          <w:rPr>
            <w:color w:val="00B050"/>
          </w:rPr>
          <w:t xml:space="preserve"> is key, because this </w:t>
        </w:r>
      </w:ins>
      <w:ins w:id="118" w:author="Mathieu" w:date="2020-04-19T11:15:00Z">
        <w:r w:rsidR="006300AB">
          <w:rPr>
            <w:color w:val="00B050"/>
          </w:rPr>
          <w:t xml:space="preserve">greatly </w:t>
        </w:r>
      </w:ins>
      <w:ins w:id="119" w:author="Mathieu" w:date="2020-04-16T16:32:00Z">
        <w:r w:rsidR="00F0017F">
          <w:rPr>
            <w:color w:val="00B050"/>
          </w:rPr>
          <w:t>reduces the likelihood of market sentiment bias</w:t>
        </w:r>
      </w:ins>
      <w:ins w:id="120" w:author="Mephisto D" w:date="2020-04-09T15:06:00Z">
        <w:del w:id="121" w:author="Mathieu" w:date="2020-04-16T16:32:00Z">
          <w:r w:rsidR="00C56BBA" w:rsidRPr="00C56BBA" w:rsidDel="00F0017F">
            <w:rPr>
              <w:color w:val="00B050"/>
            </w:rPr>
            <w:delText>,</w:delText>
          </w:r>
        </w:del>
      </w:ins>
      <w:ins w:id="122" w:author="Mephisto D" w:date="2020-04-09T15:04:00Z">
        <w:del w:id="123" w:author="Mathieu" w:date="2020-04-19T11:08:00Z">
          <w:r w:rsidR="00C56BBA" w:rsidRPr="00C56BBA" w:rsidDel="00E470D3">
            <w:rPr>
              <w:color w:val="00B050"/>
              <w:rPrChange w:id="124" w:author="Mephisto D" w:date="2020-04-09T15:06:00Z">
                <w:rPr/>
              </w:rPrChange>
            </w:rPr>
            <w:delText xml:space="preserve"> </w:delText>
          </w:r>
        </w:del>
      </w:ins>
      <w:ins w:id="125" w:author="Mephisto D" w:date="2020-04-09T15:10:00Z">
        <w:del w:id="126" w:author="Mathieu" w:date="2020-04-19T11:08:00Z">
          <w:r w:rsidR="00C56BBA" w:rsidDel="00E470D3">
            <w:rPr>
              <w:color w:val="00B050"/>
            </w:rPr>
            <w:delText xml:space="preserve">it is </w:delText>
          </w:r>
        </w:del>
      </w:ins>
      <w:ins w:id="127" w:author="Mephisto D" w:date="2020-04-10T10:31:00Z">
        <w:del w:id="128" w:author="Mathieu" w:date="2020-04-19T11:08:00Z">
          <w:r w:rsidR="005C2B2B" w:rsidDel="00E470D3">
            <w:rPr>
              <w:color w:val="00B050"/>
            </w:rPr>
            <w:delText>less likely</w:delText>
          </w:r>
        </w:del>
      </w:ins>
      <w:ins w:id="129" w:author="Mephisto D" w:date="2020-04-09T15:10:00Z">
        <w:del w:id="130" w:author="Mathieu" w:date="2020-04-19T11:08:00Z">
          <w:r w:rsidR="00C56BBA" w:rsidDel="00E470D3">
            <w:rPr>
              <w:color w:val="00B050"/>
            </w:rPr>
            <w:delText xml:space="preserve"> that market</w:delText>
          </w:r>
        </w:del>
      </w:ins>
      <w:ins w:id="131" w:author="Mephisto D" w:date="2020-04-09T15:19:00Z">
        <w:del w:id="132" w:author="Mathieu" w:date="2020-04-19T11:08:00Z">
          <w:r w:rsidR="0024450C" w:rsidDel="00E470D3">
            <w:rPr>
              <w:color w:val="00B050"/>
            </w:rPr>
            <w:delText>-level</w:delText>
          </w:r>
        </w:del>
      </w:ins>
      <w:ins w:id="133" w:author="Mephisto D" w:date="2020-04-09T15:10:00Z">
        <w:del w:id="134" w:author="Mathieu" w:date="2020-04-19T11:08:00Z">
          <w:r w:rsidR="00C56BBA" w:rsidDel="00E470D3">
            <w:rPr>
              <w:color w:val="00B050"/>
            </w:rPr>
            <w:delText xml:space="preserve"> sentiment would bias the results because</w:delText>
          </w:r>
        </w:del>
        <w:r w:rsidR="00C56BBA">
          <w:rPr>
            <w:color w:val="00B050"/>
          </w:rPr>
          <w:t xml:space="preserve"> </w:t>
        </w:r>
      </w:ins>
      <w:ins w:id="135" w:author="Mathieu" w:date="2020-04-19T11:08:00Z">
        <w:r w:rsidR="00E470D3">
          <w:rPr>
            <w:color w:val="00B050"/>
          </w:rPr>
          <w:t>(</w:t>
        </w:r>
      </w:ins>
      <w:ins w:id="136" w:author="Mathieu" w:date="2020-04-19T11:09:00Z">
        <w:r w:rsidR="00E470D3">
          <w:rPr>
            <w:color w:val="00B050"/>
          </w:rPr>
          <w:t xml:space="preserve">in </w:t>
        </w:r>
      </w:ins>
      <w:ins w:id="137" w:author="Mephisto D" w:date="2020-04-09T15:20:00Z">
        <w:r w:rsidR="0024450C">
          <w:rPr>
            <w:color w:val="00B050"/>
          </w:rPr>
          <w:t xml:space="preserve">the calculation of </w:t>
        </w:r>
      </w:ins>
      <w:ins w:id="138" w:author="Mephisto D" w:date="2020-04-09T15:10:00Z">
        <w:r w:rsidR="00C56BBA">
          <w:rPr>
            <w:color w:val="00B050"/>
          </w:rPr>
          <w:t>idiosyncratic volatility</w:t>
        </w:r>
        <w:del w:id="139" w:author="Mathieu" w:date="2020-04-19T11:09:00Z">
          <w:r w:rsidR="00C56BBA" w:rsidDel="006300AB">
            <w:rPr>
              <w:color w:val="00B050"/>
            </w:rPr>
            <w:delText xml:space="preserve"> </w:delText>
          </w:r>
        </w:del>
      </w:ins>
      <w:ins w:id="140" w:author="Mephisto D" w:date="2020-04-09T15:05:00Z">
        <w:del w:id="141" w:author="Mathieu" w:date="2020-04-19T11:09:00Z">
          <w:r w:rsidR="00C56BBA" w:rsidRPr="00C56BBA" w:rsidDel="00E470D3">
            <w:rPr>
              <w:color w:val="00B050"/>
              <w:rPrChange w:id="142" w:author="Mephisto D" w:date="2020-04-09T15:06:00Z">
                <w:rPr/>
              </w:rPrChange>
            </w:rPr>
            <w:delText>offset</w:delText>
          </w:r>
        </w:del>
      </w:ins>
      <w:ins w:id="143" w:author="Mephisto D" w:date="2020-04-09T15:04:00Z">
        <w:del w:id="144" w:author="Mathieu" w:date="2020-04-19T11:09:00Z">
          <w:r w:rsidR="00C56BBA" w:rsidRPr="00C56BBA" w:rsidDel="00E470D3">
            <w:rPr>
              <w:color w:val="00B050"/>
              <w:rPrChange w:id="145" w:author="Mephisto D" w:date="2020-04-09T15:06:00Z">
                <w:rPr/>
              </w:rPrChange>
            </w:rPr>
            <w:delText xml:space="preserve"> the</w:delText>
          </w:r>
        </w:del>
        <w:r w:rsidR="00C56BBA" w:rsidRPr="00C56BBA">
          <w:rPr>
            <w:color w:val="00B050"/>
            <w:rPrChange w:id="146" w:author="Mephisto D" w:date="2020-04-09T15:06:00Z">
              <w:rPr/>
            </w:rPrChange>
          </w:rPr>
          <w:t xml:space="preserve"> market </w:t>
        </w:r>
      </w:ins>
      <w:ins w:id="147" w:author="Mephisto D" w:date="2020-04-09T15:19:00Z">
        <w:r w:rsidR="0024450C">
          <w:rPr>
            <w:color w:val="00B050"/>
          </w:rPr>
          <w:t>returns</w:t>
        </w:r>
      </w:ins>
      <w:ins w:id="148" w:author="Mephisto D" w:date="2020-04-09T15:04:00Z">
        <w:r w:rsidR="00C56BBA" w:rsidRPr="00C56BBA">
          <w:rPr>
            <w:color w:val="00B050"/>
            <w:rPrChange w:id="149" w:author="Mephisto D" w:date="2020-04-09T15:06:00Z">
              <w:rPr/>
            </w:rPrChange>
          </w:rPr>
          <w:t xml:space="preserve"> </w:t>
        </w:r>
      </w:ins>
      <w:ins w:id="150" w:author="Mathieu" w:date="2020-04-19T11:09:00Z">
        <w:r w:rsidR="006300AB">
          <w:rPr>
            <w:color w:val="00B050"/>
          </w:rPr>
          <w:t xml:space="preserve">are subtracted </w:t>
        </w:r>
      </w:ins>
      <w:ins w:id="151" w:author="Mephisto D" w:date="2020-04-09T15:04:00Z">
        <w:r w:rsidR="00C56BBA" w:rsidRPr="00C56BBA">
          <w:rPr>
            <w:color w:val="00B050"/>
            <w:rPrChange w:id="152" w:author="Mephisto D" w:date="2020-04-09T15:06:00Z">
              <w:rPr/>
            </w:rPrChange>
          </w:rPr>
          <w:t xml:space="preserve">from </w:t>
        </w:r>
      </w:ins>
      <w:ins w:id="153" w:author="Mephisto D" w:date="2020-04-09T15:05:00Z">
        <w:r w:rsidR="00C56BBA" w:rsidRPr="00C56BBA">
          <w:rPr>
            <w:color w:val="00B050"/>
            <w:rPrChange w:id="154" w:author="Mephisto D" w:date="2020-04-09T15:06:00Z">
              <w:rPr/>
            </w:rPrChange>
          </w:rPr>
          <w:t>firm</w:t>
        </w:r>
      </w:ins>
      <w:ins w:id="155" w:author="Mephisto D" w:date="2020-04-09T15:19:00Z">
        <w:r w:rsidR="0024450C">
          <w:rPr>
            <w:color w:val="00B050"/>
          </w:rPr>
          <w:t xml:space="preserve"> returns</w:t>
        </w:r>
      </w:ins>
      <w:ins w:id="156" w:author="Mathieu" w:date="2020-04-19T11:11:00Z">
        <w:r w:rsidR="006300AB" w:rsidRPr="005F51B3">
          <w:rPr>
            <w:color w:val="FF0000"/>
            <w:rPrChange w:id="157" w:author="Mephisto D" w:date="2020-04-23T12:40:00Z">
              <w:rPr>
                <w:color w:val="00B050"/>
              </w:rPr>
            </w:rPrChange>
          </w:rPr>
          <w:t>, thus capturing firm-level sentiment rather than market sentiment</w:t>
        </w:r>
      </w:ins>
      <w:ins w:id="158" w:author="Mathieu" w:date="2020-04-19T11:09:00Z">
        <w:r w:rsidR="006300AB">
          <w:rPr>
            <w:color w:val="00B050"/>
          </w:rPr>
          <w:t>)</w:t>
        </w:r>
      </w:ins>
      <w:ins w:id="159" w:author="Mephisto D" w:date="2020-04-09T15:05:00Z">
        <w:r w:rsidR="00C56BBA" w:rsidRPr="00C56BBA">
          <w:rPr>
            <w:color w:val="00B050"/>
            <w:rPrChange w:id="160" w:author="Mephisto D" w:date="2020-04-09T15:06:00Z">
              <w:rPr/>
            </w:rPrChange>
          </w:rPr>
          <w:t xml:space="preserve">. </w:t>
        </w:r>
      </w:ins>
      <w:commentRangeEnd w:id="107"/>
      <w:ins w:id="161" w:author="Mephisto D" w:date="2020-04-09T15:11:00Z">
        <w:r w:rsidR="00C56BBA">
          <w:rPr>
            <w:rStyle w:val="CommentReference"/>
          </w:rPr>
          <w:commentReference w:id="107"/>
        </w:r>
      </w:ins>
      <w:commentRangeEnd w:id="108"/>
      <w:r w:rsidR="006300AB">
        <w:rPr>
          <w:rStyle w:val="CommentReference"/>
        </w:rPr>
        <w:commentReference w:id="108"/>
      </w:r>
      <w:commentRangeEnd w:id="109"/>
      <w:r w:rsidR="005F51B3">
        <w:rPr>
          <w:rStyle w:val="CommentReference"/>
        </w:rPr>
        <w:commentReference w:id="109"/>
      </w:r>
    </w:p>
    <w:p w14:paraId="549C6C97" w14:textId="7EB5F8E9" w:rsidR="000E4CFC" w:rsidRDefault="000E4CFC" w:rsidP="00B0029C">
      <w:pPr>
        <w:autoSpaceDE w:val="0"/>
        <w:autoSpaceDN w:val="0"/>
        <w:adjustRightInd w:val="0"/>
        <w:spacing w:line="240" w:lineRule="auto"/>
        <w:ind w:firstLine="720"/>
        <w:rPr>
          <w:rFonts w:cstheme="minorHAnsi"/>
          <w:color w:val="000000"/>
          <w:szCs w:val="22"/>
        </w:rPr>
      </w:pPr>
      <w:r>
        <w:rPr>
          <w:rFonts w:cstheme="minorHAnsi"/>
          <w:color w:val="000000"/>
          <w:szCs w:val="22"/>
        </w:rPr>
        <w:t>F</w:t>
      </w:r>
      <w:r w:rsidRPr="00360DF5">
        <w:rPr>
          <w:rFonts w:cstheme="minorHAnsi"/>
          <w:color w:val="000000"/>
          <w:szCs w:val="22"/>
        </w:rPr>
        <w:t xml:space="preserve">or each </w:t>
      </w:r>
      <w:r>
        <w:rPr>
          <w:rFonts w:cstheme="minorHAnsi"/>
          <w:color w:val="000000"/>
          <w:szCs w:val="22"/>
        </w:rPr>
        <w:t xml:space="preserve">stock </w:t>
      </w:r>
      <w:r w:rsidRPr="00850460">
        <w:rPr>
          <w:rFonts w:cstheme="minorHAnsi"/>
          <w:i/>
          <w:iCs/>
          <w:color w:val="000000"/>
          <w:szCs w:val="22"/>
        </w:rPr>
        <w:t>i</w:t>
      </w:r>
      <w:r w:rsidRPr="00360DF5">
        <w:rPr>
          <w:rFonts w:cstheme="minorHAnsi"/>
          <w:color w:val="000000"/>
          <w:szCs w:val="22"/>
        </w:rPr>
        <w:t>, volatility was estimated for three intervals</w:t>
      </w:r>
      <w:r>
        <w:rPr>
          <w:rFonts w:cstheme="minorHAnsi"/>
          <w:color w:val="000000"/>
          <w:szCs w:val="22"/>
        </w:rPr>
        <w:t>:</w:t>
      </w:r>
      <w:r w:rsidRPr="0045430A">
        <w:rPr>
          <w:rFonts w:cstheme="minorHAnsi"/>
          <w:color w:val="000000"/>
          <w:szCs w:val="22"/>
        </w:rPr>
        <w:t xml:space="preserve"> Day</w:t>
      </w:r>
      <w:r>
        <w:rPr>
          <w:rFonts w:cstheme="minorHAnsi"/>
          <w:color w:val="000000"/>
          <w:szCs w:val="22"/>
        </w:rPr>
        <w:t>s</w:t>
      </w:r>
      <w:r w:rsidRPr="0045430A">
        <w:rPr>
          <w:rFonts w:cstheme="minorHAnsi"/>
          <w:color w:val="000000"/>
          <w:szCs w:val="22"/>
        </w:rPr>
        <w:t xml:space="preserve"> 1-20, 1-40 and 1-60. </w:t>
      </w:r>
      <w:r>
        <w:rPr>
          <w:rFonts w:cstheme="minorHAnsi"/>
          <w:color w:val="000000"/>
          <w:szCs w:val="22"/>
        </w:rPr>
        <w:t xml:space="preserve">These intervals are consistent with </w:t>
      </w:r>
      <w:r w:rsidRPr="00994005">
        <w:rPr>
          <w:rFonts w:cstheme="minorHAnsi"/>
          <w:color w:val="000000"/>
          <w:szCs w:val="22"/>
        </w:rPr>
        <w:t xml:space="preserve">Lowery </w:t>
      </w:r>
      <w:r w:rsidRPr="00994005">
        <w:rPr>
          <w:rFonts w:cstheme="minorHAnsi"/>
          <w:i/>
          <w:iCs/>
          <w:color w:val="000000"/>
          <w:szCs w:val="22"/>
        </w:rPr>
        <w:t>et al.</w:t>
      </w:r>
      <w:r>
        <w:rPr>
          <w:rFonts w:cstheme="minorHAnsi"/>
          <w:i/>
          <w:iCs/>
          <w:color w:val="000000"/>
          <w:szCs w:val="22"/>
        </w:rPr>
        <w:t>’s</w:t>
      </w:r>
      <w:r w:rsidRPr="00994005">
        <w:rPr>
          <w:rFonts w:cstheme="minorHAnsi"/>
          <w:color w:val="000000"/>
          <w:szCs w:val="22"/>
        </w:rPr>
        <w:t xml:space="preserve"> (2010)</w:t>
      </w:r>
      <w:r>
        <w:rPr>
          <w:rFonts w:cstheme="minorHAnsi"/>
          <w:color w:val="000000"/>
          <w:szCs w:val="22"/>
        </w:rPr>
        <w:t xml:space="preserve"> suggestion that</w:t>
      </w:r>
      <w:r w:rsidRPr="00994005">
        <w:rPr>
          <w:rFonts w:cstheme="minorHAnsi"/>
          <w:color w:val="000000"/>
          <w:szCs w:val="22"/>
        </w:rPr>
        <w:t xml:space="preserve"> daily returns </w:t>
      </w:r>
      <w:r>
        <w:rPr>
          <w:rFonts w:cstheme="minorHAnsi"/>
          <w:color w:val="000000"/>
          <w:szCs w:val="22"/>
        </w:rPr>
        <w:t xml:space="preserve">should be observed after </w:t>
      </w:r>
      <w:r w:rsidRPr="00994005">
        <w:rPr>
          <w:rFonts w:cstheme="minorHAnsi"/>
          <w:color w:val="000000"/>
          <w:szCs w:val="22"/>
        </w:rPr>
        <w:t>the 2</w:t>
      </w:r>
      <w:r>
        <w:rPr>
          <w:rFonts w:cstheme="minorHAnsi"/>
          <w:color w:val="000000"/>
          <w:szCs w:val="22"/>
        </w:rPr>
        <w:t>0</w:t>
      </w:r>
      <w:r w:rsidRPr="00994005">
        <w:rPr>
          <w:rFonts w:cstheme="minorHAnsi"/>
          <w:color w:val="000000"/>
          <w:szCs w:val="22"/>
          <w:vertAlign w:val="superscript"/>
        </w:rPr>
        <w:t>t</w:t>
      </w:r>
      <w:r>
        <w:rPr>
          <w:rFonts w:cstheme="minorHAnsi"/>
          <w:color w:val="000000"/>
          <w:szCs w:val="22"/>
          <w:vertAlign w:val="superscript"/>
        </w:rPr>
        <w:t>h</w:t>
      </w:r>
      <w:r w:rsidRPr="00994005">
        <w:rPr>
          <w:rFonts w:cstheme="minorHAnsi"/>
          <w:color w:val="000000"/>
          <w:szCs w:val="22"/>
        </w:rPr>
        <w:t xml:space="preserve"> day</w:t>
      </w:r>
      <w:r>
        <w:rPr>
          <w:rFonts w:cstheme="minorHAnsi"/>
          <w:color w:val="000000"/>
          <w:szCs w:val="22"/>
        </w:rPr>
        <w:t>,</w:t>
      </w:r>
      <w:r w:rsidRPr="00994005">
        <w:rPr>
          <w:rFonts w:cstheme="minorHAnsi"/>
          <w:color w:val="000000"/>
          <w:szCs w:val="22"/>
        </w:rPr>
        <w:t xml:space="preserve"> in</w:t>
      </w:r>
      <w:r>
        <w:rPr>
          <w:rFonts w:cstheme="minorHAnsi"/>
          <w:color w:val="000000"/>
          <w:szCs w:val="22"/>
        </w:rPr>
        <w:t xml:space="preserve"> </w:t>
      </w:r>
      <w:r w:rsidRPr="00994005">
        <w:rPr>
          <w:rFonts w:cstheme="minorHAnsi"/>
          <w:color w:val="000000"/>
          <w:szCs w:val="22"/>
        </w:rPr>
        <w:t xml:space="preserve">order to avoid the effects of price </w:t>
      </w:r>
      <w:r>
        <w:rPr>
          <w:rFonts w:cstheme="minorHAnsi"/>
          <w:color w:val="000000"/>
          <w:szCs w:val="22"/>
        </w:rPr>
        <w:t>stabilization, and are also in line with the intervals used by Jog and Wang (2002).</w:t>
      </w:r>
    </w:p>
    <w:p w14:paraId="1A642314" w14:textId="5BDF64D3" w:rsidR="000E4CFC" w:rsidRDefault="000E4CFC" w:rsidP="00B0029C">
      <w:pPr>
        <w:autoSpaceDE w:val="0"/>
        <w:autoSpaceDN w:val="0"/>
        <w:adjustRightInd w:val="0"/>
        <w:spacing w:line="240" w:lineRule="auto"/>
        <w:ind w:firstLine="720"/>
        <w:rPr>
          <w:rFonts w:cstheme="minorHAnsi"/>
          <w:color w:val="000000"/>
          <w:szCs w:val="22"/>
        </w:rPr>
      </w:pPr>
      <w:r w:rsidRPr="0045430A">
        <w:rPr>
          <w:rFonts w:cstheme="minorHAnsi"/>
          <w:color w:val="000000"/>
          <w:szCs w:val="22"/>
        </w:rPr>
        <w:t>To</w:t>
      </w:r>
      <w:r w:rsidRPr="00F42C8E">
        <w:rPr>
          <w:rFonts w:cstheme="minorHAnsi"/>
          <w:color w:val="000000"/>
          <w:szCs w:val="22"/>
        </w:rPr>
        <w:t xml:space="preserve"> ensure robust</w:t>
      </w:r>
      <w:r>
        <w:rPr>
          <w:rFonts w:cstheme="minorHAnsi"/>
          <w:color w:val="000000"/>
          <w:szCs w:val="22"/>
        </w:rPr>
        <w:t xml:space="preserve"> </w:t>
      </w:r>
      <w:r w:rsidRPr="00F42C8E">
        <w:rPr>
          <w:rFonts w:cstheme="minorHAnsi"/>
          <w:color w:val="000000"/>
          <w:szCs w:val="22"/>
        </w:rPr>
        <w:t xml:space="preserve">estimation, an IPO was excluded </w:t>
      </w:r>
      <w:r>
        <w:rPr>
          <w:rFonts w:cstheme="minorHAnsi"/>
          <w:color w:val="000000"/>
          <w:szCs w:val="22"/>
        </w:rPr>
        <w:t>from</w:t>
      </w:r>
      <w:r w:rsidRPr="00F42C8E">
        <w:rPr>
          <w:rFonts w:cstheme="minorHAnsi"/>
          <w:color w:val="000000"/>
          <w:szCs w:val="22"/>
        </w:rPr>
        <w:t xml:space="preserve"> the aggregate if less than 75% of its daily returns in</w:t>
      </w:r>
      <w:r>
        <w:rPr>
          <w:rFonts w:cstheme="minorHAnsi"/>
          <w:color w:val="000000"/>
          <w:szCs w:val="22"/>
        </w:rPr>
        <w:t xml:space="preserve"> </w:t>
      </w:r>
      <w:r w:rsidRPr="00F42C8E">
        <w:rPr>
          <w:rFonts w:cstheme="minorHAnsi"/>
          <w:color w:val="000000"/>
          <w:szCs w:val="22"/>
        </w:rPr>
        <w:t xml:space="preserve">the corresponding interval </w:t>
      </w:r>
      <w:ins w:id="162" w:author="Mathieu" w:date="2020-04-19T11:18:00Z">
        <w:r w:rsidR="006300AB">
          <w:rPr>
            <w:rFonts w:cstheme="minorHAnsi"/>
            <w:color w:val="000000"/>
            <w:szCs w:val="22"/>
          </w:rPr>
          <w:t>were</w:t>
        </w:r>
      </w:ins>
      <w:del w:id="163" w:author="Mathieu" w:date="2020-04-19T11:18:00Z">
        <w:r w:rsidR="00071249" w:rsidDel="006300AB">
          <w:rPr>
            <w:rFonts w:cstheme="minorHAnsi"/>
            <w:color w:val="000000"/>
            <w:szCs w:val="22"/>
          </w:rPr>
          <w:delText>was</w:delText>
        </w:r>
      </w:del>
      <w:r w:rsidRPr="00F42C8E">
        <w:rPr>
          <w:rFonts w:cstheme="minorHAnsi"/>
          <w:color w:val="000000"/>
          <w:szCs w:val="22"/>
        </w:rPr>
        <w:t xml:space="preserve"> available in </w:t>
      </w:r>
      <w:r>
        <w:rPr>
          <w:rFonts w:cstheme="minorHAnsi"/>
          <w:color w:val="000000"/>
          <w:szCs w:val="22"/>
        </w:rPr>
        <w:t>SETSMART</w:t>
      </w:r>
      <w:r w:rsidRPr="00F42C8E">
        <w:rPr>
          <w:rFonts w:cstheme="minorHAnsi"/>
          <w:color w:val="000000"/>
          <w:szCs w:val="22"/>
        </w:rPr>
        <w:t>. For example, if there</w:t>
      </w:r>
      <w:r>
        <w:rPr>
          <w:rFonts w:cstheme="minorHAnsi"/>
          <w:color w:val="000000"/>
          <w:szCs w:val="22"/>
        </w:rPr>
        <w:t xml:space="preserve"> </w:t>
      </w:r>
      <w:r w:rsidRPr="00F42C8E">
        <w:rPr>
          <w:rFonts w:cstheme="minorHAnsi"/>
          <w:color w:val="000000"/>
          <w:szCs w:val="22"/>
        </w:rPr>
        <w:t xml:space="preserve">were </w:t>
      </w:r>
      <w:r>
        <w:rPr>
          <w:rFonts w:cstheme="minorHAnsi"/>
          <w:color w:val="000000"/>
          <w:szCs w:val="22"/>
        </w:rPr>
        <w:t>fewer</w:t>
      </w:r>
      <w:r w:rsidRPr="00F42C8E">
        <w:rPr>
          <w:rFonts w:cstheme="minorHAnsi"/>
          <w:color w:val="000000"/>
          <w:szCs w:val="22"/>
        </w:rPr>
        <w:t xml:space="preserve"> than 45 daily returns for calculating the 60-day variance of an IPO, </w:t>
      </w:r>
      <w:r w:rsidR="00071249">
        <w:rPr>
          <w:rFonts w:cstheme="minorHAnsi"/>
          <w:color w:val="000000"/>
          <w:szCs w:val="22"/>
        </w:rPr>
        <w:t>this</w:t>
      </w:r>
      <w:r w:rsidRPr="00F42C8E">
        <w:rPr>
          <w:rFonts w:cstheme="minorHAnsi"/>
          <w:color w:val="000000"/>
          <w:szCs w:val="22"/>
        </w:rPr>
        <w:t xml:space="preserve"> IPO</w:t>
      </w:r>
      <w:r>
        <w:rPr>
          <w:rFonts w:cstheme="minorHAnsi"/>
          <w:color w:val="000000"/>
          <w:szCs w:val="22"/>
        </w:rPr>
        <w:t xml:space="preserve"> </w:t>
      </w:r>
      <w:r w:rsidRPr="00F42C8E">
        <w:rPr>
          <w:rFonts w:cstheme="minorHAnsi"/>
          <w:color w:val="000000"/>
          <w:szCs w:val="22"/>
        </w:rPr>
        <w:t>was not used in calculating the sample results.</w:t>
      </w:r>
    </w:p>
    <w:p w14:paraId="3D2D8BD0" w14:textId="17596E3A" w:rsidR="000E4CFC" w:rsidRDefault="000E4CFC" w:rsidP="00B85E34">
      <w:pPr>
        <w:autoSpaceDE w:val="0"/>
        <w:autoSpaceDN w:val="0"/>
        <w:adjustRightInd w:val="0"/>
        <w:spacing w:after="0" w:line="240" w:lineRule="auto"/>
        <w:rPr>
          <w:rFonts w:cstheme="minorHAnsi"/>
          <w:color w:val="000000"/>
          <w:szCs w:val="22"/>
        </w:rPr>
      </w:pPr>
    </w:p>
    <w:p w14:paraId="5CE65B5E" w14:textId="2C757C12" w:rsidR="000E4CFC" w:rsidRDefault="000E4CFC" w:rsidP="00B85E34">
      <w:pPr>
        <w:autoSpaceDE w:val="0"/>
        <w:autoSpaceDN w:val="0"/>
        <w:adjustRightInd w:val="0"/>
        <w:spacing w:after="0" w:line="240" w:lineRule="auto"/>
        <w:rPr>
          <w:rFonts w:cstheme="minorHAnsi"/>
          <w:i/>
          <w:iCs/>
          <w:color w:val="000000"/>
          <w:szCs w:val="22"/>
        </w:rPr>
      </w:pPr>
      <w:r w:rsidRPr="005A3973">
        <w:rPr>
          <w:rFonts w:cstheme="minorHAnsi"/>
          <w:i/>
          <w:iCs/>
          <w:color w:val="000000"/>
          <w:szCs w:val="22"/>
        </w:rPr>
        <w:t>Measures of</w:t>
      </w:r>
      <w:r>
        <w:rPr>
          <w:rFonts w:cstheme="minorHAnsi"/>
          <w:i/>
          <w:iCs/>
          <w:color w:val="000000"/>
          <w:szCs w:val="22"/>
        </w:rPr>
        <w:t xml:space="preserve"> institutional holding </w:t>
      </w:r>
    </w:p>
    <w:p w14:paraId="32258C05" w14:textId="65795F40" w:rsidR="000E4CFC" w:rsidRPr="00B85E34" w:rsidRDefault="000E4CFC" w:rsidP="00B85E34">
      <w:pPr>
        <w:autoSpaceDE w:val="0"/>
        <w:autoSpaceDN w:val="0"/>
        <w:adjustRightInd w:val="0"/>
        <w:spacing w:after="0" w:line="240" w:lineRule="auto"/>
      </w:pPr>
      <w:r>
        <w:rPr>
          <w:rFonts w:cstheme="minorHAnsi"/>
          <w:i/>
          <w:iCs/>
          <w:color w:val="000000"/>
          <w:szCs w:val="22"/>
        </w:rPr>
        <w:tab/>
      </w:r>
    </w:p>
    <w:p w14:paraId="19DA6C74" w14:textId="00A4396A" w:rsidR="000E4CFC" w:rsidRDefault="000E4CFC" w:rsidP="004F61BC">
      <w:r>
        <w:tab/>
        <w:t xml:space="preserve">For each stock </w:t>
      </w:r>
      <w:r>
        <w:rPr>
          <w:rFonts w:ascii="Cambria Math" w:hAnsi="Cambria Math" w:cs="Cambria Math"/>
        </w:rPr>
        <w:t>𝑖</w:t>
      </w:r>
      <w:r>
        <w:t xml:space="preserve">, the fraction of shareholdings for institutional investors, </w:t>
      </w:r>
      <w:r>
        <w:rPr>
          <w:rFonts w:ascii="Cambria Math" w:hAnsi="Cambria Math" w:cs="Cambria Math"/>
        </w:rPr>
        <w:t>𝐻𝑜𝑙𝑑𝑖𝑛𝑔</w:t>
      </w:r>
      <w:proofErr w:type="gramStart"/>
      <w:r w:rsidRPr="004F61BC">
        <w:rPr>
          <w:rFonts w:ascii="Cambria Math" w:hAnsi="Cambria Math" w:cs="Cambria Math"/>
          <w:i/>
          <w:iCs/>
          <w:vertAlign w:val="subscript"/>
        </w:rPr>
        <w:t>i</w:t>
      </w:r>
      <w:r>
        <w:rPr>
          <w:rFonts w:ascii="Cambria Math" w:hAnsi="Cambria Math" w:cs="Cambria Math"/>
          <w:i/>
          <w:iCs/>
          <w:vertAlign w:val="subscript"/>
        </w:rPr>
        <w:t xml:space="preserve"> </w:t>
      </w:r>
      <w:r>
        <w:t>,</w:t>
      </w:r>
      <w:proofErr w:type="gramEnd"/>
      <w:r>
        <w:t xml:space="preserve"> is the number of shares held by institutional investors divided by the total number of shares outstanding of stock </w:t>
      </w:r>
      <w:r>
        <w:rPr>
          <w:rFonts w:ascii="Cambria Math" w:hAnsi="Cambria Math" w:cs="Cambria Math"/>
        </w:rPr>
        <w:t>𝑖,</w:t>
      </w:r>
      <w:r>
        <w:t xml:space="preserve"> on the first day of trading: </w:t>
      </w:r>
    </w:p>
    <w:p w14:paraId="50A512B1" w14:textId="45E24839" w:rsidR="000E4CFC" w:rsidRDefault="000E4CFC" w:rsidP="004F61BC">
      <w:pPr>
        <w:rPr>
          <w:rFonts w:eastAsiaTheme="minorEastAsia"/>
        </w:rPr>
      </w:pPr>
      <w:r>
        <w:tab/>
      </w:r>
      <m:oMath>
        <m:sSub>
          <m:sSubPr>
            <m:ctrlPr>
              <w:rPr>
                <w:rFonts w:ascii="Cambria Math" w:hAnsi="Cambria Math"/>
                <w:i/>
              </w:rPr>
            </m:ctrlPr>
          </m:sSubPr>
          <m:e>
            <m:r>
              <w:rPr>
                <w:rFonts w:ascii="Cambria Math" w:hAnsi="Cambria Math"/>
              </w:rPr>
              <m:t>Holding</m:t>
            </m:r>
          </m:e>
          <m:sub>
            <m:r>
              <w:rPr>
                <w:rFonts w:ascii="Cambria Math" w:hAnsi="Cambria Math"/>
              </w:rPr>
              <m:t>i</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n</m:t>
                </m:r>
              </m:e>
              <m:sub>
                <m:r>
                  <w:rPr>
                    <w:rFonts w:ascii="Cambria Math" w:hAnsi="Cambria Math"/>
                  </w:rPr>
                  <m:t>i</m:t>
                </m:r>
              </m:sub>
            </m:sSub>
          </m:num>
          <m:den>
            <m:sSub>
              <m:sSubPr>
                <m:ctrlPr>
                  <w:rPr>
                    <w:rFonts w:ascii="Cambria Math" w:hAnsi="Cambria Math"/>
                    <w:i/>
                  </w:rPr>
                </m:ctrlPr>
              </m:sSubPr>
              <m:e>
                <m:r>
                  <w:rPr>
                    <w:rFonts w:ascii="Cambria Math" w:hAnsi="Cambria Math"/>
                  </w:rPr>
                  <m:t>N</m:t>
                </m:r>
              </m:e>
              <m:sub>
                <m:r>
                  <w:rPr>
                    <w:rFonts w:ascii="Cambria Math" w:hAnsi="Cambria Math"/>
                  </w:rPr>
                  <m:t>i</m:t>
                </m:r>
              </m:sub>
            </m:sSub>
          </m:den>
        </m:f>
      </m:oMath>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t>(1)</w:t>
      </w:r>
    </w:p>
    <w:p w14:paraId="52556881" w14:textId="76CFCD34" w:rsidR="000E4CFC" w:rsidRPr="004F61BC" w:rsidRDefault="000E4CFC" w:rsidP="004F61BC">
      <w:r>
        <w:rPr>
          <w:rFonts w:eastAsiaTheme="minorEastAsia"/>
        </w:rPr>
        <w:tab/>
        <w:t xml:space="preserve">where </w:t>
      </w:r>
      <w:proofErr w:type="spellStart"/>
      <w:r>
        <w:rPr>
          <w:rFonts w:eastAsiaTheme="minorEastAsia"/>
        </w:rPr>
        <w:t>n</w:t>
      </w:r>
      <w:r w:rsidRPr="004F61BC">
        <w:rPr>
          <w:rFonts w:eastAsiaTheme="minorEastAsia"/>
          <w:vertAlign w:val="subscript"/>
        </w:rPr>
        <w:t>i</w:t>
      </w:r>
      <w:proofErr w:type="spellEnd"/>
      <w:r>
        <w:rPr>
          <w:rFonts w:eastAsiaTheme="minorEastAsia"/>
        </w:rPr>
        <w:t xml:space="preserve"> is the number of shares held by institutional investors and N</w:t>
      </w:r>
      <w:r w:rsidRPr="004F61BC">
        <w:rPr>
          <w:rFonts w:eastAsiaTheme="minorEastAsia"/>
          <w:vertAlign w:val="subscript"/>
        </w:rPr>
        <w:t>i</w:t>
      </w:r>
      <w:r>
        <w:rPr>
          <w:rFonts w:eastAsiaTheme="minorEastAsia"/>
          <w:vertAlign w:val="subscript"/>
        </w:rPr>
        <w:t xml:space="preserve"> </w:t>
      </w:r>
      <w:r>
        <w:rPr>
          <w:rFonts w:eastAsiaTheme="minorEastAsia"/>
        </w:rPr>
        <w:t xml:space="preserve">is the total number of shares outstanding. Both variables are computed on the first day of trading of each stock </w:t>
      </w:r>
      <w:r>
        <w:rPr>
          <w:rFonts w:ascii="Cambria Math" w:hAnsi="Cambria Math" w:cs="Cambria Math"/>
        </w:rPr>
        <w:t>𝑖</w:t>
      </w:r>
      <w:r>
        <w:rPr>
          <w:rFonts w:eastAsiaTheme="minorEastAsia"/>
        </w:rPr>
        <w:t>.</w:t>
      </w:r>
    </w:p>
    <w:p w14:paraId="488D9A99" w14:textId="11AE2EFA" w:rsidR="000E4CFC" w:rsidRDefault="000E4CFC" w:rsidP="008F20C4">
      <w:pPr>
        <w:rPr>
          <w:i/>
          <w:iCs/>
        </w:rPr>
      </w:pPr>
      <w:r>
        <w:rPr>
          <w:i/>
          <w:iCs/>
        </w:rPr>
        <w:t>Model and c</w:t>
      </w:r>
      <w:r w:rsidRPr="008F20C4">
        <w:rPr>
          <w:i/>
          <w:iCs/>
        </w:rPr>
        <w:t xml:space="preserve">ontrol </w:t>
      </w:r>
      <w:r>
        <w:rPr>
          <w:i/>
          <w:iCs/>
        </w:rPr>
        <w:t>v</w:t>
      </w:r>
      <w:r w:rsidRPr="008F20C4">
        <w:rPr>
          <w:i/>
          <w:iCs/>
        </w:rPr>
        <w:t>ariables</w:t>
      </w:r>
    </w:p>
    <w:p w14:paraId="0FE09B43" w14:textId="3CCF380E" w:rsidR="000E4CFC" w:rsidRDefault="000E4CFC">
      <w:r>
        <w:rPr>
          <w:i/>
          <w:iCs/>
        </w:rPr>
        <w:tab/>
      </w:r>
      <w:r w:rsidRPr="006E550B">
        <w:t>The model used in this research is consistent with Che</w:t>
      </w:r>
      <w:r>
        <w:t>’s</w:t>
      </w:r>
      <w:r w:rsidRPr="006E550B">
        <w:t xml:space="preserve"> </w:t>
      </w:r>
      <w:r>
        <w:t>(</w:t>
      </w:r>
      <w:r w:rsidRPr="006E550B">
        <w:t>2018</w:t>
      </w:r>
      <w:r>
        <w:t>)</w:t>
      </w:r>
      <w:r w:rsidRPr="006E550B">
        <w:t xml:space="preserve"> methodology</w:t>
      </w:r>
      <w:r>
        <w:t xml:space="preserve">, which describes firm-level volatility as a function of institutional </w:t>
      </w:r>
      <w:proofErr w:type="gramStart"/>
      <w:r>
        <w:t>holding[</w:t>
      </w:r>
      <w:proofErr w:type="gramEnd"/>
      <w:r>
        <w:t>6] and a host of control variables. Such that,</w:t>
      </w:r>
    </w:p>
    <w:p w14:paraId="7D3876C7" w14:textId="371C91FC" w:rsidR="000E4CFC" w:rsidRDefault="000E4CFC" w:rsidP="008F20C4">
      <w:r>
        <w:tab/>
      </w:r>
      <m:oMath>
        <m:sSub>
          <m:sSubPr>
            <m:ctrlPr>
              <w:rPr>
                <w:rFonts w:ascii="Cambria Math" w:hAnsi="Cambria Math"/>
                <w:i/>
              </w:rPr>
            </m:ctrlPr>
          </m:sSubPr>
          <m:e>
            <m:r>
              <w:rPr>
                <w:rFonts w:ascii="Cambria Math" w:hAnsi="Cambria Math"/>
              </w:rPr>
              <m:t>Vol</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β</m:t>
            </m:r>
          </m:e>
          <m:sub>
            <m:r>
              <w:rPr>
                <w:rFonts w:ascii="Cambria Math" w:hAnsi="Cambria Math"/>
              </w:rPr>
              <m:t>i</m:t>
            </m:r>
          </m:sub>
        </m:sSub>
        <m:sSub>
          <m:sSubPr>
            <m:ctrlPr>
              <w:rPr>
                <w:rFonts w:ascii="Cambria Math" w:hAnsi="Cambria Math"/>
                <w:i/>
              </w:rPr>
            </m:ctrlPr>
          </m:sSubPr>
          <m:e>
            <m:r>
              <w:rPr>
                <w:rFonts w:ascii="Cambria Math" w:hAnsi="Cambria Math"/>
              </w:rPr>
              <m:t>Holding</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Controls</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ε</m:t>
            </m:r>
          </m:e>
          <m:sub>
            <m:r>
              <w:rPr>
                <w:rFonts w:ascii="Cambria Math" w:hAnsi="Cambria Math"/>
              </w:rPr>
              <m:t>i</m:t>
            </m:r>
          </m:sub>
        </m:sSub>
      </m:oMath>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t>(2)</w:t>
      </w:r>
    </w:p>
    <w:p w14:paraId="6EB9BE67" w14:textId="57ED2681" w:rsidR="000E4CFC" w:rsidRPr="006C3D22" w:rsidRDefault="000E4CFC" w:rsidP="008F20C4">
      <w:r>
        <w:rPr>
          <w:i/>
          <w:iCs/>
        </w:rPr>
        <w:lastRenderedPageBreak/>
        <w:tab/>
      </w:r>
      <w:r w:rsidRPr="007F7B14">
        <w:rPr>
          <w:rFonts w:cstheme="minorHAnsi"/>
        </w:rPr>
        <w:t>The first variable on the right-hand side</w:t>
      </w:r>
      <w:r>
        <w:rPr>
          <w:rFonts w:cstheme="minorHAnsi"/>
        </w:rPr>
        <w:t xml:space="preserve"> (</w:t>
      </w:r>
      <w:proofErr w:type="spellStart"/>
      <w:r w:rsidRPr="005D6305">
        <w:rPr>
          <w:rFonts w:cstheme="minorHAnsi"/>
          <w:i/>
          <w:iCs/>
        </w:rPr>
        <w:t>Holding</w:t>
      </w:r>
      <w:r w:rsidRPr="005B4BB3">
        <w:rPr>
          <w:rFonts w:cstheme="minorHAnsi"/>
          <w:i/>
          <w:iCs/>
          <w:vertAlign w:val="subscript"/>
        </w:rPr>
        <w:t>i</w:t>
      </w:r>
      <w:proofErr w:type="spellEnd"/>
      <w:r w:rsidRPr="005B4BB3">
        <w:rPr>
          <w:rFonts w:cstheme="minorHAnsi"/>
        </w:rPr>
        <w:t>)</w:t>
      </w:r>
      <w:r>
        <w:rPr>
          <w:rFonts w:cstheme="minorHAnsi"/>
        </w:rPr>
        <w:t xml:space="preserve"> </w:t>
      </w:r>
      <w:r w:rsidRPr="007F7B14">
        <w:rPr>
          <w:rFonts w:cstheme="minorHAnsi"/>
        </w:rPr>
        <w:t xml:space="preserve">is the key variable for the analysis, and measures the holding fraction of stock </w:t>
      </w:r>
      <w:r w:rsidRPr="007F7B14">
        <w:rPr>
          <w:rFonts w:ascii="Cambria Math" w:hAnsi="Cambria Math" w:cs="Cambria Math"/>
        </w:rPr>
        <w:t>𝑖</w:t>
      </w:r>
      <w:r w:rsidRPr="007F7B14">
        <w:rPr>
          <w:rFonts w:cstheme="minorHAnsi"/>
        </w:rPr>
        <w:t xml:space="preserve"> held by </w:t>
      </w:r>
      <w:r>
        <w:rPr>
          <w:rFonts w:cstheme="minorHAnsi"/>
        </w:rPr>
        <w:t xml:space="preserve">institutional </w:t>
      </w:r>
      <w:r w:rsidRPr="007F7B14">
        <w:rPr>
          <w:rFonts w:cstheme="minorHAnsi"/>
        </w:rPr>
        <w:t>investor</w:t>
      </w:r>
      <w:r>
        <w:rPr>
          <w:rFonts w:cstheme="minorHAnsi"/>
        </w:rPr>
        <w:t>s</w:t>
      </w:r>
      <w:r w:rsidRPr="007F7B14">
        <w:rPr>
          <w:rFonts w:cstheme="minorHAnsi"/>
        </w:rPr>
        <w:t xml:space="preserve"> </w:t>
      </w:r>
      <w:r>
        <w:rPr>
          <w:rFonts w:cstheme="minorHAnsi"/>
        </w:rPr>
        <w:t>on</w:t>
      </w:r>
      <w:r w:rsidRPr="007F7B14">
        <w:rPr>
          <w:rFonts w:cstheme="minorHAnsi"/>
        </w:rPr>
        <w:t xml:space="preserve"> the</w:t>
      </w:r>
      <w:r>
        <w:rPr>
          <w:rFonts w:cstheme="minorHAnsi"/>
        </w:rPr>
        <w:t xml:space="preserve"> </w:t>
      </w:r>
      <w:r>
        <w:t>first day of trading. The control variables (</w:t>
      </w:r>
      <w:r w:rsidRPr="005C1208">
        <w:rPr>
          <w:i/>
          <w:iCs/>
        </w:rPr>
        <w:t>Controls</w:t>
      </w:r>
      <w:r w:rsidRPr="00F264ED">
        <w:rPr>
          <w:iCs/>
        </w:rPr>
        <w:t>, discussed below</w:t>
      </w:r>
      <w:r>
        <w:t>) consist of firm size (</w:t>
      </w:r>
      <w:proofErr w:type="spellStart"/>
      <w:r w:rsidRPr="005C1208">
        <w:rPr>
          <w:i/>
          <w:iCs/>
        </w:rPr>
        <w:t>Size</w:t>
      </w:r>
      <w:r w:rsidRPr="00C3295F">
        <w:rPr>
          <w:i/>
          <w:iCs/>
          <w:vertAlign w:val="subscript"/>
        </w:rPr>
        <w:t>i</w:t>
      </w:r>
      <w:proofErr w:type="spellEnd"/>
      <w:r>
        <w:t>), book-to-market ratio (</w:t>
      </w:r>
      <w:r w:rsidRPr="005C1208">
        <w:rPr>
          <w:i/>
          <w:iCs/>
        </w:rPr>
        <w:t>B/M</w:t>
      </w:r>
      <w:r w:rsidRPr="00C3295F">
        <w:rPr>
          <w:i/>
          <w:iCs/>
          <w:vertAlign w:val="subscript"/>
        </w:rPr>
        <w:t>i</w:t>
      </w:r>
      <w:r>
        <w:t>) and a dummy variable for state-owned firm (</w:t>
      </w:r>
      <w:proofErr w:type="spellStart"/>
      <w:r w:rsidRPr="005C1208">
        <w:rPr>
          <w:i/>
          <w:iCs/>
        </w:rPr>
        <w:t>State</w:t>
      </w:r>
      <w:r w:rsidRPr="00C3295F">
        <w:rPr>
          <w:i/>
          <w:iCs/>
          <w:vertAlign w:val="subscript"/>
        </w:rPr>
        <w:t>i</w:t>
      </w:r>
      <w:proofErr w:type="spellEnd"/>
      <w:r>
        <w:t>).</w:t>
      </w:r>
    </w:p>
    <w:p w14:paraId="392CDEE8" w14:textId="32F9C7E4" w:rsidR="000E4CFC" w:rsidRPr="00F95591" w:rsidRDefault="000E4CFC" w:rsidP="007F7B14">
      <w:pPr>
        <w:rPr>
          <w:rFonts w:cstheme="minorHAnsi"/>
        </w:rPr>
      </w:pPr>
      <w:r>
        <w:rPr>
          <w:b/>
          <w:bCs/>
        </w:rPr>
        <w:tab/>
      </w:r>
      <w:r w:rsidRPr="008F20C4">
        <w:t xml:space="preserve">Sias (1996) </w:t>
      </w:r>
      <w:r>
        <w:t>documents</w:t>
      </w:r>
      <w:r w:rsidRPr="008F20C4">
        <w:t xml:space="preserve"> that the result of </w:t>
      </w:r>
      <w:r w:rsidRPr="007F7B14">
        <w:rPr>
          <w:rFonts w:cstheme="minorHAnsi"/>
        </w:rPr>
        <w:t xml:space="preserve">regressing return volatility on investors’ holdings </w:t>
      </w:r>
      <w:r>
        <w:rPr>
          <w:rFonts w:cstheme="minorHAnsi"/>
        </w:rPr>
        <w:t>is</w:t>
      </w:r>
      <w:r w:rsidRPr="007F7B14">
        <w:rPr>
          <w:rFonts w:cstheme="minorHAnsi"/>
        </w:rPr>
        <w:t xml:space="preserve"> misleading, without controlling for firm size. </w:t>
      </w:r>
      <w:r>
        <w:t>Therefore, firm size is included as a control variable because i</w:t>
      </w:r>
      <w:r w:rsidRPr="008F20C4">
        <w:t xml:space="preserve">t </w:t>
      </w:r>
      <w:r>
        <w:t>has been proposed</w:t>
      </w:r>
      <w:r w:rsidRPr="008F20C4">
        <w:t xml:space="preserve"> that </w:t>
      </w:r>
      <w:r>
        <w:t>firm size</w:t>
      </w:r>
      <w:r w:rsidRPr="008F20C4">
        <w:t xml:space="preserve"> is negatively correlated to volatility. </w:t>
      </w:r>
      <w:r>
        <w:t>Accordingly</w:t>
      </w:r>
      <w:r w:rsidRPr="008F20C4">
        <w:t>,</w:t>
      </w:r>
      <w:r>
        <w:t xml:space="preserve"> market capitalization</w:t>
      </w:r>
      <w:r w:rsidRPr="008F20C4">
        <w:t xml:space="preserve"> (</w:t>
      </w:r>
      <w:proofErr w:type="spellStart"/>
      <w:r w:rsidRPr="00F95591">
        <w:rPr>
          <w:i/>
          <w:iCs/>
        </w:rPr>
        <w:t>Size</w:t>
      </w:r>
      <w:r w:rsidRPr="00C3295F">
        <w:rPr>
          <w:i/>
          <w:iCs/>
          <w:vertAlign w:val="subscript"/>
        </w:rPr>
        <w:t>i</w:t>
      </w:r>
      <w:proofErr w:type="spellEnd"/>
      <w:r w:rsidRPr="008F20C4">
        <w:t xml:space="preserve">) </w:t>
      </w:r>
      <w:r>
        <w:rPr>
          <w:rFonts w:cstheme="minorHAnsi"/>
        </w:rPr>
        <w:t xml:space="preserve">is included as a control variable to account for size effect, where size is </w:t>
      </w:r>
      <w:r w:rsidRPr="008F20C4">
        <w:t xml:space="preserve">measured by the natural logarithm of </w:t>
      </w:r>
      <w:r>
        <w:t>market capitalization.</w:t>
      </w:r>
      <w:ins w:id="164" w:author="Mephisto D" w:date="2020-04-08T15:29:00Z">
        <w:r w:rsidR="00F264ED">
          <w:t xml:space="preserve"> </w:t>
        </w:r>
      </w:ins>
    </w:p>
    <w:p w14:paraId="328F522F" w14:textId="078FFFB9" w:rsidR="000E4CFC" w:rsidRDefault="000E4CFC" w:rsidP="006C3D22">
      <w:r>
        <w:tab/>
        <w:t xml:space="preserve">It has been argued that growth opportunities can explain increased stock volatility. </w:t>
      </w:r>
      <w:proofErr w:type="spellStart"/>
      <w:r>
        <w:t>Malkiel</w:t>
      </w:r>
      <w:proofErr w:type="spellEnd"/>
      <w:r>
        <w:t xml:space="preserve"> and Xu (2003) show that (stock return) volatility is positively associated with future growth opportunities. And Hotchkiss and Strickland (2003) posit that high market-to-book firms have greater growth opportunities. Therefore, the book-to-market ratio (</w:t>
      </w:r>
      <w:r w:rsidRPr="00E747C6">
        <w:rPr>
          <w:i/>
          <w:iCs/>
        </w:rPr>
        <w:t>B/M</w:t>
      </w:r>
      <w:r w:rsidRPr="00C3295F">
        <w:rPr>
          <w:i/>
          <w:iCs/>
          <w:vertAlign w:val="subscript"/>
        </w:rPr>
        <w:t>i</w:t>
      </w:r>
      <w:r>
        <w:t xml:space="preserve">) is included in the analysis in order to control for firms’ growth opportunities. </w:t>
      </w:r>
    </w:p>
    <w:p w14:paraId="09FA4A6F" w14:textId="486995D1" w:rsidR="000E4CFC" w:rsidRDefault="000E4CFC" w:rsidP="00E747C6">
      <w:pPr>
        <w:rPr>
          <w:ins w:id="165" w:author="Mephisto D" w:date="2020-04-08T15:24:00Z"/>
        </w:rPr>
      </w:pPr>
      <w:r>
        <w:tab/>
        <w:t xml:space="preserve">Furthermore, state-owned enterprises (SOEs), being passive investors in general, might have lower volatility, </w:t>
      </w:r>
      <w:r w:rsidRPr="00E747C6">
        <w:rPr>
          <w:i/>
          <w:iCs/>
        </w:rPr>
        <w:t>ceteris paribus</w:t>
      </w:r>
      <w:r>
        <w:t>. Thus, a dummy variable was added (</w:t>
      </w:r>
      <w:proofErr w:type="spellStart"/>
      <w:r w:rsidRPr="00E747C6">
        <w:rPr>
          <w:i/>
          <w:iCs/>
        </w:rPr>
        <w:t>State</w:t>
      </w:r>
      <w:r w:rsidRPr="00C3295F">
        <w:rPr>
          <w:i/>
          <w:iCs/>
          <w:vertAlign w:val="subscript"/>
        </w:rPr>
        <w:t>i</w:t>
      </w:r>
      <w:proofErr w:type="spellEnd"/>
      <w:r>
        <w:t xml:space="preserve">): for each firm, StateDummy was set to 1 if the stocks were held by SOEs and 0 otherwise. This variable construction is consistent with Che’s (2018) methodology. </w:t>
      </w:r>
    </w:p>
    <w:p w14:paraId="21685644" w14:textId="345B275B" w:rsidR="00F264ED" w:rsidRPr="00F264ED" w:rsidDel="007B2F66" w:rsidRDefault="00F264ED" w:rsidP="00E747C6">
      <w:pPr>
        <w:rPr>
          <w:del w:id="166" w:author="Mephisto D" w:date="2020-04-08T16:32:00Z"/>
          <w:color w:val="00B050"/>
          <w:rPrChange w:id="167" w:author="Mephisto D" w:date="2020-04-08T15:25:00Z">
            <w:rPr>
              <w:del w:id="168" w:author="Mephisto D" w:date="2020-04-08T16:32:00Z"/>
            </w:rPr>
          </w:rPrChange>
        </w:rPr>
      </w:pPr>
    </w:p>
    <w:p w14:paraId="7387642A" w14:textId="1D5AE945" w:rsidR="000E4CFC" w:rsidRDefault="000E4CFC">
      <w:pPr>
        <w:ind w:firstLine="720"/>
      </w:pPr>
      <w:r w:rsidRPr="008F20C4">
        <w:t xml:space="preserve">Cheung and Ng (1992) </w:t>
      </w:r>
      <w:r>
        <w:t>document</w:t>
      </w:r>
      <w:r w:rsidRPr="008F20C4">
        <w:t xml:space="preserve"> that future return volatility is negatively related to stock prices. Brandt</w:t>
      </w:r>
      <w:r>
        <w:t xml:space="preserve"> </w:t>
      </w:r>
      <w:r w:rsidRPr="00E747C6">
        <w:rPr>
          <w:i/>
          <w:iCs/>
        </w:rPr>
        <w:t>et al.</w:t>
      </w:r>
      <w:r>
        <w:t xml:space="preserve"> </w:t>
      </w:r>
      <w:r w:rsidRPr="008F20C4">
        <w:t xml:space="preserve">(2010) </w:t>
      </w:r>
      <w:r>
        <w:t xml:space="preserve">also </w:t>
      </w:r>
      <w:r w:rsidRPr="008F20C4">
        <w:t xml:space="preserve">find </w:t>
      </w:r>
      <w:r>
        <w:t xml:space="preserve">evidence </w:t>
      </w:r>
      <w:r w:rsidRPr="008F20C4">
        <w:t xml:space="preserve">that price is important in explaining volatility. </w:t>
      </w:r>
      <w:r>
        <w:t xml:space="preserve">Although it is preferable to include price as another control variable, as </w:t>
      </w:r>
      <w:r w:rsidRPr="008F20C4">
        <w:t>Cheung and Ng (1992)</w:t>
      </w:r>
      <w:r>
        <w:t xml:space="preserve"> and Brant </w:t>
      </w:r>
      <w:r w:rsidRPr="005D6305">
        <w:rPr>
          <w:i/>
          <w:iCs/>
        </w:rPr>
        <w:t>et al.</w:t>
      </w:r>
      <w:r>
        <w:t xml:space="preserve"> (2010) suggest, this variable (</w:t>
      </w:r>
      <w:proofErr w:type="spellStart"/>
      <w:r w:rsidRPr="004B11FE">
        <w:rPr>
          <w:i/>
          <w:iCs/>
        </w:rPr>
        <w:t>Price</w:t>
      </w:r>
      <w:r w:rsidRPr="004B11FE">
        <w:rPr>
          <w:vertAlign w:val="subscript"/>
        </w:rPr>
        <w:t>i</w:t>
      </w:r>
      <w:proofErr w:type="spellEnd"/>
      <w:r>
        <w:t>) was found to be correlated with market capitalization (</w:t>
      </w:r>
      <w:proofErr w:type="spellStart"/>
      <w:r w:rsidRPr="004B11FE">
        <w:rPr>
          <w:i/>
          <w:iCs/>
        </w:rPr>
        <w:t>Size</w:t>
      </w:r>
      <w:r w:rsidRPr="004B11FE">
        <w:rPr>
          <w:i/>
          <w:iCs/>
          <w:vertAlign w:val="subscript"/>
        </w:rPr>
        <w:t>i</w:t>
      </w:r>
      <w:proofErr w:type="spellEnd"/>
      <w:r>
        <w:t>) (</w:t>
      </w:r>
      <w:r w:rsidRPr="009D4E86">
        <w:rPr>
          <w:i/>
          <w:iCs/>
        </w:rPr>
        <w:t>r</w:t>
      </w:r>
      <w:r>
        <w:rPr>
          <w:i/>
          <w:iCs/>
        </w:rPr>
        <w:t xml:space="preserve"> </w:t>
      </w:r>
      <w:r>
        <w:t xml:space="preserve">= 0.64, as shown </w:t>
      </w:r>
      <w:r w:rsidRPr="004F13C2">
        <w:t>in Table 2).</w:t>
      </w:r>
      <w:r>
        <w:t xml:space="preserve"> Therefore, only one </w:t>
      </w:r>
      <w:r w:rsidR="00165C76">
        <w:t xml:space="preserve">independent </w:t>
      </w:r>
      <w:r>
        <w:t>variable (</w:t>
      </w:r>
      <w:proofErr w:type="spellStart"/>
      <w:r w:rsidRPr="00E323BA">
        <w:rPr>
          <w:i/>
          <w:iCs/>
        </w:rPr>
        <w:t>Size</w:t>
      </w:r>
      <w:r w:rsidRPr="004B11FE">
        <w:rPr>
          <w:i/>
          <w:iCs/>
          <w:vertAlign w:val="subscript"/>
        </w:rPr>
        <w:t>i</w:t>
      </w:r>
      <w:proofErr w:type="spellEnd"/>
      <w:r>
        <w:t xml:space="preserve">) was retained to ensure model </w:t>
      </w:r>
      <w:proofErr w:type="gramStart"/>
      <w:r>
        <w:t>orthogonality[</w:t>
      </w:r>
      <w:proofErr w:type="gramEnd"/>
      <w:r>
        <w:t xml:space="preserve">7]. </w:t>
      </w:r>
      <w:ins w:id="169" w:author="Mephisto D" w:date="2020-04-12T11:31:00Z">
        <w:r w:rsidR="00943573">
          <w:rPr>
            <w:color w:val="00B050"/>
          </w:rPr>
          <w:t xml:space="preserve">Finally, </w:t>
        </w:r>
        <w:r w:rsidR="00943573" w:rsidRPr="00676BFB">
          <w:rPr>
            <w:color w:val="00B050"/>
          </w:rPr>
          <w:t xml:space="preserve">since </w:t>
        </w:r>
        <w:r w:rsidR="00943573">
          <w:rPr>
            <w:color w:val="00B050"/>
          </w:rPr>
          <w:t>firm age (</w:t>
        </w:r>
        <w:proofErr w:type="spellStart"/>
        <w:r w:rsidR="00943573" w:rsidRPr="00943573">
          <w:rPr>
            <w:i/>
            <w:iCs/>
            <w:color w:val="00B050"/>
            <w:rPrChange w:id="170" w:author="Mephisto D" w:date="2020-04-12T11:32:00Z">
              <w:rPr>
                <w:color w:val="00B050"/>
              </w:rPr>
            </w:rPrChange>
          </w:rPr>
          <w:t>Age</w:t>
        </w:r>
        <w:r w:rsidR="00943573" w:rsidRPr="00943573">
          <w:rPr>
            <w:i/>
            <w:iCs/>
            <w:color w:val="00B050"/>
            <w:vertAlign w:val="subscript"/>
            <w:rPrChange w:id="171" w:author="Mephisto D" w:date="2020-04-12T11:32:00Z">
              <w:rPr>
                <w:color w:val="00B050"/>
              </w:rPr>
            </w:rPrChange>
          </w:rPr>
          <w:t>i</w:t>
        </w:r>
        <w:proofErr w:type="spellEnd"/>
        <w:r w:rsidR="00943573">
          <w:rPr>
            <w:color w:val="00B050"/>
          </w:rPr>
          <w:t xml:space="preserve">) </w:t>
        </w:r>
      </w:ins>
      <w:ins w:id="172" w:author="Mathieu" w:date="2020-04-16T17:38:00Z">
        <w:r w:rsidR="004F7411">
          <w:rPr>
            <w:color w:val="00B050"/>
          </w:rPr>
          <w:t>has been</w:t>
        </w:r>
      </w:ins>
      <w:ins w:id="173" w:author="Mephisto D" w:date="2020-04-12T11:34:00Z">
        <w:del w:id="174" w:author="Mathieu" w:date="2020-04-16T17:38:00Z">
          <w:r w:rsidR="00E55452" w:rsidDel="004F7411">
            <w:rPr>
              <w:color w:val="00B050"/>
            </w:rPr>
            <w:delText>is</w:delText>
          </w:r>
        </w:del>
        <w:r w:rsidR="00E55452">
          <w:rPr>
            <w:color w:val="00B050"/>
          </w:rPr>
          <w:t xml:space="preserve"> </w:t>
        </w:r>
      </w:ins>
      <w:ins w:id="175" w:author="Mathieu" w:date="2020-04-16T17:34:00Z">
        <w:r w:rsidR="004F7411">
          <w:rPr>
            <w:color w:val="00B050"/>
          </w:rPr>
          <w:t xml:space="preserve">an </w:t>
        </w:r>
      </w:ins>
      <w:ins w:id="176" w:author="Mephisto D" w:date="2020-04-12T11:34:00Z">
        <w:r w:rsidR="00E55452">
          <w:rPr>
            <w:color w:val="00B050"/>
          </w:rPr>
          <w:t xml:space="preserve">important </w:t>
        </w:r>
      </w:ins>
      <w:ins w:id="177" w:author="Mathieu" w:date="2020-04-16T17:38:00Z">
        <w:r w:rsidR="004F7411">
          <w:rPr>
            <w:color w:val="00B050"/>
          </w:rPr>
          <w:t xml:space="preserve">and </w:t>
        </w:r>
      </w:ins>
      <w:ins w:id="178" w:author="Mephisto D" w:date="2020-04-12T11:32:00Z">
        <w:r w:rsidR="00943573">
          <w:rPr>
            <w:color w:val="00B050"/>
          </w:rPr>
          <w:t>popular</w:t>
        </w:r>
      </w:ins>
      <w:ins w:id="179" w:author="Mephisto D" w:date="2020-04-12T11:31:00Z">
        <w:r w:rsidR="00943573">
          <w:rPr>
            <w:color w:val="00B050"/>
          </w:rPr>
          <w:t xml:space="preserve"> control variable </w:t>
        </w:r>
      </w:ins>
      <w:ins w:id="180" w:author="Mathieu" w:date="2020-04-16T17:38:00Z">
        <w:r w:rsidR="004F7411">
          <w:rPr>
            <w:color w:val="00B050"/>
          </w:rPr>
          <w:t xml:space="preserve">in </w:t>
        </w:r>
      </w:ins>
      <w:ins w:id="181" w:author="Mephisto D" w:date="2020-04-12T11:31:00Z">
        <w:r w:rsidR="00943573">
          <w:rPr>
            <w:color w:val="00B050"/>
          </w:rPr>
          <w:t xml:space="preserve">previously documented </w:t>
        </w:r>
        <w:del w:id="182" w:author="Mathieu" w:date="2020-04-16T17:38:00Z">
          <w:r w:rsidR="00943573" w:rsidDel="004F7411">
            <w:rPr>
              <w:color w:val="00B050"/>
            </w:rPr>
            <w:delText xml:space="preserve">in </w:delText>
          </w:r>
        </w:del>
        <w:r w:rsidR="00943573">
          <w:rPr>
            <w:color w:val="00B050"/>
          </w:rPr>
          <w:t>IPO literature</w:t>
        </w:r>
        <w:del w:id="183" w:author="Mathieu" w:date="2020-04-16T17:38:00Z">
          <w:r w:rsidR="00943573" w:rsidDel="004F7411">
            <w:rPr>
              <w:color w:val="00B050"/>
            </w:rPr>
            <w:delText>s</w:delText>
          </w:r>
        </w:del>
        <w:r w:rsidR="00943573">
          <w:rPr>
            <w:color w:val="00B050"/>
          </w:rPr>
          <w:t xml:space="preserve"> (Ritter</w:t>
        </w:r>
      </w:ins>
      <w:ins w:id="184" w:author="Mathieu" w:date="2020-04-19T11:20:00Z">
        <w:r w:rsidR="007C390D">
          <w:rPr>
            <w:color w:val="00B050"/>
          </w:rPr>
          <w:t>,</w:t>
        </w:r>
      </w:ins>
      <w:ins w:id="185" w:author="Mephisto D" w:date="2020-04-12T11:31:00Z">
        <w:r w:rsidR="00943573">
          <w:rPr>
            <w:color w:val="00B050"/>
          </w:rPr>
          <w:t xml:space="preserve"> 1991</w:t>
        </w:r>
      </w:ins>
      <w:ins w:id="186" w:author="Mathieu" w:date="2020-04-19T11:20:00Z">
        <w:r w:rsidR="007C390D">
          <w:rPr>
            <w:color w:val="00B050"/>
          </w:rPr>
          <w:t>;</w:t>
        </w:r>
      </w:ins>
      <w:ins w:id="187" w:author="Mephisto D" w:date="2020-04-12T11:31:00Z">
        <w:del w:id="188" w:author="Mathieu" w:date="2020-04-19T11:20:00Z">
          <w:r w:rsidR="00943573" w:rsidDel="007C390D">
            <w:rPr>
              <w:color w:val="00B050"/>
            </w:rPr>
            <w:delText>,</w:delText>
          </w:r>
        </w:del>
        <w:r w:rsidR="00943573">
          <w:rPr>
            <w:color w:val="00B050"/>
          </w:rPr>
          <w:t xml:space="preserve"> Loughran and Ritter</w:t>
        </w:r>
      </w:ins>
      <w:ins w:id="189" w:author="Mathieu" w:date="2020-04-19T11:20:00Z">
        <w:r w:rsidR="007C390D">
          <w:rPr>
            <w:color w:val="00B050"/>
          </w:rPr>
          <w:t>,</w:t>
        </w:r>
      </w:ins>
      <w:ins w:id="190" w:author="Mephisto D" w:date="2020-04-12T11:31:00Z">
        <w:r w:rsidR="00943573">
          <w:rPr>
            <w:color w:val="00B050"/>
          </w:rPr>
          <w:t xml:space="preserve"> 2004</w:t>
        </w:r>
      </w:ins>
      <w:ins w:id="191" w:author="Mathieu" w:date="2020-04-19T11:20:00Z">
        <w:r w:rsidR="007C390D">
          <w:rPr>
            <w:color w:val="00B050"/>
          </w:rPr>
          <w:t>;</w:t>
        </w:r>
      </w:ins>
      <w:ins w:id="192" w:author="Mephisto D" w:date="2020-04-12T11:31:00Z">
        <w:del w:id="193" w:author="Mathieu" w:date="2020-04-19T11:20:00Z">
          <w:r w:rsidR="00943573" w:rsidDel="007C390D">
            <w:rPr>
              <w:color w:val="00B050"/>
            </w:rPr>
            <w:delText>,</w:delText>
          </w:r>
        </w:del>
        <w:r w:rsidR="00943573">
          <w:rPr>
            <w:color w:val="00B050"/>
          </w:rPr>
          <w:t xml:space="preserve"> Chang et al.</w:t>
        </w:r>
      </w:ins>
      <w:ins w:id="194" w:author="Mathieu" w:date="2020-04-19T11:20:00Z">
        <w:r w:rsidR="007C390D">
          <w:rPr>
            <w:color w:val="00B050"/>
          </w:rPr>
          <w:t>,</w:t>
        </w:r>
      </w:ins>
      <w:ins w:id="195" w:author="Mephisto D" w:date="2020-04-12T11:31:00Z">
        <w:r w:rsidR="00943573">
          <w:rPr>
            <w:color w:val="00B050"/>
          </w:rPr>
          <w:t xml:space="preserve"> 2017</w:t>
        </w:r>
      </w:ins>
      <w:ins w:id="196" w:author="Mathieu" w:date="2020-04-16T17:38:00Z">
        <w:r w:rsidR="004F7411">
          <w:rPr>
            <w:color w:val="00B050"/>
          </w:rPr>
          <w:t>,</w:t>
        </w:r>
      </w:ins>
      <w:ins w:id="197" w:author="Mephisto D" w:date="2020-04-12T11:31:00Z">
        <w:r w:rsidR="00943573">
          <w:rPr>
            <w:color w:val="00B050"/>
          </w:rPr>
          <w:t xml:space="preserve"> among others), it </w:t>
        </w:r>
      </w:ins>
      <w:ins w:id="198" w:author="Mathieu" w:date="2020-04-16T17:38:00Z">
        <w:r w:rsidR="004F7411">
          <w:rPr>
            <w:color w:val="00B050"/>
          </w:rPr>
          <w:t>has been</w:t>
        </w:r>
      </w:ins>
      <w:ins w:id="199" w:author="Mephisto D" w:date="2020-04-12T11:31:00Z">
        <w:del w:id="200" w:author="Mathieu" w:date="2020-04-16T17:38:00Z">
          <w:r w:rsidR="00943573" w:rsidDel="004F7411">
            <w:rPr>
              <w:color w:val="00B050"/>
            </w:rPr>
            <w:delText xml:space="preserve">is </w:delText>
          </w:r>
        </w:del>
      </w:ins>
      <w:commentRangeStart w:id="201"/>
      <w:ins w:id="202" w:author="Mephisto D" w:date="2020-04-12T11:34:00Z">
        <w:del w:id="203" w:author="Mathieu" w:date="2020-04-16T17:38:00Z">
          <w:r w:rsidR="00E55452" w:rsidDel="004F7411">
            <w:rPr>
              <w:color w:val="00B050"/>
            </w:rPr>
            <w:delText>therefore</w:delText>
          </w:r>
        </w:del>
      </w:ins>
      <w:commentRangeEnd w:id="201"/>
      <w:r w:rsidR="004F7411">
        <w:rPr>
          <w:rStyle w:val="CommentReference"/>
        </w:rPr>
        <w:commentReference w:id="201"/>
      </w:r>
      <w:ins w:id="204" w:author="Mephisto D" w:date="2020-04-12T11:34:00Z">
        <w:r w:rsidR="00E55452">
          <w:rPr>
            <w:color w:val="00B050"/>
          </w:rPr>
          <w:t xml:space="preserve"> </w:t>
        </w:r>
      </w:ins>
      <w:ins w:id="205" w:author="Mephisto D" w:date="2020-04-12T11:31:00Z">
        <w:r w:rsidR="00943573">
          <w:rPr>
            <w:color w:val="00B050"/>
          </w:rPr>
          <w:t xml:space="preserve">included in the analysis. </w:t>
        </w:r>
      </w:ins>
      <w:r>
        <w:t>As a result, the main model used in the study is defined as follows:</w:t>
      </w:r>
    </w:p>
    <w:p w14:paraId="7FD767FF" w14:textId="1EDBABFE" w:rsidR="000E4CFC" w:rsidRDefault="000E4CFC" w:rsidP="00E947C6">
      <w:r>
        <w:tab/>
      </w:r>
      <m:oMath>
        <m:sSub>
          <m:sSubPr>
            <m:ctrlPr>
              <w:rPr>
                <w:rFonts w:ascii="Cambria Math" w:hAnsi="Cambria Math"/>
                <w:i/>
              </w:rPr>
            </m:ctrlPr>
          </m:sSubPr>
          <m:e>
            <m:r>
              <w:rPr>
                <w:rFonts w:ascii="Cambria Math" w:hAnsi="Cambria Math"/>
              </w:rPr>
              <m:t>Vol</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β</m:t>
            </m:r>
          </m:e>
          <m:sub>
            <m:r>
              <w:rPr>
                <w:rFonts w:ascii="Cambria Math" w:hAnsi="Cambria Math"/>
              </w:rPr>
              <m:t>1</m:t>
            </m:r>
          </m:sub>
        </m:sSub>
        <m:sSub>
          <m:sSubPr>
            <m:ctrlPr>
              <w:rPr>
                <w:rFonts w:ascii="Cambria Math" w:hAnsi="Cambria Math"/>
                <w:i/>
              </w:rPr>
            </m:ctrlPr>
          </m:sSubPr>
          <m:e>
            <m:r>
              <w:rPr>
                <w:rFonts w:ascii="Cambria Math" w:hAnsi="Cambria Math"/>
              </w:rPr>
              <m:t>Holding</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Size</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B/M</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State</m:t>
            </m:r>
          </m:e>
          <m:sub>
            <m:r>
              <w:rPr>
                <w:rFonts w:ascii="Cambria Math" w:hAnsi="Cambria Math"/>
              </w:rPr>
              <m:t>i</m:t>
            </m:r>
          </m:sub>
        </m:sSub>
        <m:r>
          <w:rPr>
            <w:rFonts w:ascii="Cambria Math" w:hAnsi="Cambria Math"/>
          </w:rPr>
          <m:t>+</m:t>
        </m:r>
        <m:sSub>
          <m:sSubPr>
            <m:ctrlPr>
              <w:ins w:id="206" w:author="Mephisto D" w:date="2020-04-12T11:33:00Z">
                <w:rPr>
                  <w:rFonts w:ascii="Cambria Math" w:hAnsi="Cambria Math"/>
                  <w:i/>
                </w:rPr>
              </w:ins>
            </m:ctrlPr>
          </m:sSubPr>
          <m:e>
            <m:r>
              <w:ins w:id="207" w:author="Mephisto D" w:date="2020-04-12T11:33:00Z">
                <w:rPr>
                  <w:rFonts w:ascii="Cambria Math" w:hAnsi="Cambria Math"/>
                </w:rPr>
                <m:t>Age</m:t>
              </w:ins>
            </m:r>
          </m:e>
          <m:sub>
            <m:r>
              <w:ins w:id="208" w:author="Mephisto D" w:date="2020-04-12T11:33:00Z">
                <w:rPr>
                  <w:rFonts w:ascii="Cambria Math" w:hAnsi="Cambria Math"/>
                </w:rPr>
                <m:t>i</m:t>
              </w:ins>
            </m:r>
          </m:sub>
        </m:sSub>
        <m:r>
          <w:ins w:id="209" w:author="Mephisto D" w:date="2020-04-12T11:32:00Z">
            <w:rPr>
              <w:rFonts w:ascii="Cambria Math" w:hAnsi="Cambria Math"/>
            </w:rPr>
            <m:t>+</m:t>
          </w:ins>
        </m:r>
        <m:sSub>
          <m:sSubPr>
            <m:ctrlPr>
              <w:rPr>
                <w:rFonts w:ascii="Cambria Math" w:hAnsi="Cambria Math"/>
                <w:i/>
              </w:rPr>
            </m:ctrlPr>
          </m:sSubPr>
          <m:e>
            <m:r>
              <w:rPr>
                <w:rFonts w:ascii="Cambria Math" w:hAnsi="Cambria Math"/>
              </w:rPr>
              <m:t>ε</m:t>
            </m:r>
          </m:e>
          <m:sub>
            <m:r>
              <w:rPr>
                <w:rFonts w:ascii="Cambria Math" w:hAnsi="Cambria Math"/>
              </w:rPr>
              <m:t>i</m:t>
            </m:r>
          </m:sub>
        </m:sSub>
      </m:oMath>
      <w:r>
        <w:rPr>
          <w:rFonts w:eastAsiaTheme="minorEastAsia"/>
        </w:rPr>
        <w:tab/>
      </w:r>
      <w:r>
        <w:rPr>
          <w:rFonts w:eastAsiaTheme="minorEastAsia"/>
        </w:rPr>
        <w:tab/>
      </w:r>
      <w:r>
        <w:rPr>
          <w:rFonts w:eastAsiaTheme="minorEastAsia"/>
        </w:rPr>
        <w:tab/>
        <w:t>(3)</w:t>
      </w:r>
    </w:p>
    <w:p w14:paraId="5B244688" w14:textId="3830F0EB" w:rsidR="000E4CFC" w:rsidRDefault="000E4CFC" w:rsidP="005D6305">
      <w:r>
        <w:tab/>
        <w:t xml:space="preserve">The following equation was used to test whether institutional ownership and initial returns are correlated: </w:t>
      </w:r>
    </w:p>
    <w:p w14:paraId="3569CD41" w14:textId="00CE3CBA" w:rsidR="000E4CFC" w:rsidRDefault="000E4CFC" w:rsidP="005D6305">
      <w:pPr>
        <w:rPr>
          <w:rFonts w:eastAsiaTheme="minorEastAsia"/>
        </w:rPr>
      </w:pPr>
      <w:r>
        <w:tab/>
      </w:r>
      <m:oMath>
        <m:sSub>
          <m:sSubPr>
            <m:ctrlPr>
              <w:rPr>
                <w:rFonts w:ascii="Cambria Math" w:hAnsi="Cambria Math"/>
                <w:i/>
              </w:rPr>
            </m:ctrlPr>
          </m:sSubPr>
          <m:e>
            <m:r>
              <w:rPr>
                <w:rFonts w:ascii="Cambria Math" w:hAnsi="Cambria Math"/>
              </w:rPr>
              <m:t>IR</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β</m:t>
            </m:r>
          </m:e>
          <m:sub>
            <m:r>
              <w:rPr>
                <w:rFonts w:ascii="Cambria Math" w:hAnsi="Cambria Math"/>
              </w:rPr>
              <m:t>1</m:t>
            </m:r>
          </m:sub>
        </m:sSub>
        <m:sSub>
          <m:sSubPr>
            <m:ctrlPr>
              <w:rPr>
                <w:rFonts w:ascii="Cambria Math" w:hAnsi="Cambria Math"/>
                <w:i/>
              </w:rPr>
            </m:ctrlPr>
          </m:sSubPr>
          <m:e>
            <m:r>
              <w:rPr>
                <w:rFonts w:ascii="Cambria Math" w:hAnsi="Cambria Math"/>
              </w:rPr>
              <m:t>Holding</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Size</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B/M</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State</m:t>
            </m:r>
          </m:e>
          <m:sub>
            <m:r>
              <w:rPr>
                <w:rFonts w:ascii="Cambria Math" w:hAnsi="Cambria Math"/>
              </w:rPr>
              <m:t>i</m:t>
            </m:r>
          </m:sub>
        </m:sSub>
        <m:r>
          <w:ins w:id="210" w:author="Mephisto D" w:date="2020-04-12T11:33:00Z">
            <w:rPr>
              <w:rFonts w:ascii="Cambria Math" w:hAnsi="Cambria Math"/>
            </w:rPr>
            <m:t>+</m:t>
          </w:ins>
        </m:r>
        <m:sSub>
          <m:sSubPr>
            <m:ctrlPr>
              <w:ins w:id="211" w:author="Mephisto D" w:date="2020-04-12T11:33:00Z">
                <w:rPr>
                  <w:rFonts w:ascii="Cambria Math" w:hAnsi="Cambria Math"/>
                  <w:i/>
                </w:rPr>
              </w:ins>
            </m:ctrlPr>
          </m:sSubPr>
          <m:e>
            <m:r>
              <w:ins w:id="212" w:author="Mephisto D" w:date="2020-04-12T11:33:00Z">
                <w:rPr>
                  <w:rFonts w:ascii="Cambria Math" w:hAnsi="Cambria Math"/>
                </w:rPr>
                <m:t>Age</m:t>
              </w:ins>
            </m:r>
          </m:e>
          <m:sub>
            <m:r>
              <w:ins w:id="213" w:author="Mephisto D" w:date="2020-04-12T11:33:00Z">
                <w:rPr>
                  <w:rFonts w:ascii="Cambria Math" w:hAnsi="Cambria Math"/>
                </w:rPr>
                <m:t>i</m:t>
              </w:ins>
            </m:r>
          </m:sub>
        </m:sSub>
        <m:r>
          <w:del w:id="214" w:author="Mephisto D" w:date="2020-04-12T11:33:00Z">
            <w:rPr>
              <w:rFonts w:ascii="Cambria Math" w:hAnsi="Cambria Math"/>
            </w:rPr>
            <m:t>+</m:t>
          </w:del>
        </m:r>
        <m:r>
          <w:ins w:id="215" w:author="Mephisto D" w:date="2020-04-12T11:33:00Z">
            <w:rPr>
              <w:rFonts w:ascii="Cambria Math" w:hAnsi="Cambria Math"/>
            </w:rPr>
            <m:t>+</m:t>
          </w:ins>
        </m:r>
        <m:sSub>
          <m:sSubPr>
            <m:ctrlPr>
              <w:rPr>
                <w:rFonts w:ascii="Cambria Math" w:hAnsi="Cambria Math"/>
                <w:i/>
              </w:rPr>
            </m:ctrlPr>
          </m:sSubPr>
          <m:e>
            <m:r>
              <w:rPr>
                <w:rFonts w:ascii="Cambria Math" w:hAnsi="Cambria Math"/>
              </w:rPr>
              <m:t>ε</m:t>
            </m:r>
          </m:e>
          <m:sub>
            <m:r>
              <w:rPr>
                <w:rFonts w:ascii="Cambria Math" w:hAnsi="Cambria Math"/>
              </w:rPr>
              <m:t>i</m:t>
            </m:r>
          </m:sub>
        </m:sSub>
      </m:oMath>
      <w:r>
        <w:rPr>
          <w:rFonts w:eastAsiaTheme="minorEastAsia"/>
        </w:rPr>
        <w:tab/>
      </w:r>
      <w:r>
        <w:rPr>
          <w:rFonts w:eastAsiaTheme="minorEastAsia"/>
        </w:rPr>
        <w:tab/>
      </w:r>
      <w:r>
        <w:rPr>
          <w:rFonts w:eastAsiaTheme="minorEastAsia"/>
        </w:rPr>
        <w:tab/>
        <w:t>(4)</w:t>
      </w:r>
    </w:p>
    <w:p w14:paraId="14F0B735" w14:textId="50C0D07B" w:rsidR="000E4CFC" w:rsidRPr="00590EBD" w:rsidRDefault="000E4CFC" w:rsidP="005D6305">
      <w:pPr>
        <w:rPr>
          <w:szCs w:val="22"/>
        </w:rPr>
      </w:pPr>
      <w:r>
        <w:rPr>
          <w:rFonts w:eastAsiaTheme="minorEastAsia"/>
        </w:rPr>
        <w:tab/>
      </w:r>
      <w:r w:rsidRPr="00F264ED">
        <w:rPr>
          <w:rFonts w:eastAsiaTheme="minorEastAsia"/>
          <w:szCs w:val="22"/>
        </w:rPr>
        <w:t xml:space="preserve">where </w:t>
      </w:r>
      <w:proofErr w:type="spellStart"/>
      <w:r w:rsidRPr="00F264ED">
        <w:rPr>
          <w:rFonts w:eastAsiaTheme="minorEastAsia"/>
          <w:i/>
          <w:iCs/>
          <w:szCs w:val="22"/>
        </w:rPr>
        <w:t>Vol</w:t>
      </w:r>
      <w:r w:rsidRPr="00F264ED">
        <w:rPr>
          <w:rFonts w:eastAsiaTheme="minorEastAsia"/>
          <w:i/>
          <w:iCs/>
          <w:szCs w:val="22"/>
          <w:vertAlign w:val="subscript"/>
        </w:rPr>
        <w:t>i</w:t>
      </w:r>
      <w:proofErr w:type="spellEnd"/>
      <w:r w:rsidRPr="00F264ED">
        <w:rPr>
          <w:rFonts w:eastAsiaTheme="minorEastAsia"/>
          <w:i/>
          <w:iCs/>
          <w:szCs w:val="22"/>
        </w:rPr>
        <w:t xml:space="preserve"> is the </w:t>
      </w:r>
      <w:r w:rsidRPr="00F264ED">
        <w:rPr>
          <w:rFonts w:eastAsiaTheme="minorEastAsia"/>
          <w:szCs w:val="22"/>
        </w:rPr>
        <w:t xml:space="preserve">measure of idiosyncratic volatility of stock </w:t>
      </w:r>
      <w:r w:rsidRPr="00F264ED">
        <w:rPr>
          <w:rFonts w:ascii="Cambria Math" w:hAnsi="Cambria Math" w:cs="Cambria Math"/>
          <w:szCs w:val="22"/>
        </w:rPr>
        <w:t>𝑖</w:t>
      </w:r>
      <w:r w:rsidRPr="00F264ED">
        <w:rPr>
          <w:rFonts w:eastAsiaTheme="minorEastAsia"/>
          <w:szCs w:val="22"/>
        </w:rPr>
        <w:t xml:space="preserve"> returns. This variable is calculated as </w:t>
      </w:r>
      <w:r w:rsidRPr="00F264ED">
        <w:rPr>
          <w:rFonts w:cstheme="minorHAnsi"/>
          <w:color w:val="000000"/>
          <w:szCs w:val="22"/>
        </w:rPr>
        <w:t>the standard deviation of the daily difference between stock return and the market return</w:t>
      </w:r>
      <w:r w:rsidRPr="00F264ED">
        <w:rPr>
          <w:rFonts w:eastAsiaTheme="minorEastAsia"/>
          <w:szCs w:val="22"/>
        </w:rPr>
        <w:t xml:space="preserve"> of </w:t>
      </w:r>
      <w:r w:rsidRPr="00F264ED">
        <w:rPr>
          <w:rFonts w:eastAsiaTheme="minorEastAsia"/>
          <w:i/>
          <w:iCs/>
          <w:szCs w:val="22"/>
        </w:rPr>
        <w:t>IR</w:t>
      </w:r>
      <w:r w:rsidRPr="00F264ED">
        <w:rPr>
          <w:rFonts w:eastAsiaTheme="minorEastAsia"/>
          <w:i/>
          <w:iCs/>
          <w:szCs w:val="22"/>
          <w:vertAlign w:val="subscript"/>
        </w:rPr>
        <w:t>i</w:t>
      </w:r>
      <w:r w:rsidRPr="00F264ED">
        <w:rPr>
          <w:rFonts w:eastAsiaTheme="minorEastAsia"/>
          <w:szCs w:val="22"/>
        </w:rPr>
        <w:t xml:space="preserve"> which is the initial return of firm </w:t>
      </w:r>
      <w:r w:rsidRPr="00F264ED">
        <w:rPr>
          <w:rFonts w:ascii="Cambria Math" w:hAnsi="Cambria Math" w:cs="Cambria Math"/>
          <w:szCs w:val="22"/>
        </w:rPr>
        <w:t>𝑖</w:t>
      </w:r>
      <w:r w:rsidRPr="00F264ED">
        <w:rPr>
          <w:rFonts w:eastAsiaTheme="minorEastAsia"/>
          <w:szCs w:val="22"/>
        </w:rPr>
        <w:t xml:space="preserve">. This variable is calculated as the return of firm </w:t>
      </w:r>
      <w:r w:rsidRPr="00F264ED">
        <w:rPr>
          <w:rFonts w:ascii="Cambria Math" w:hAnsi="Cambria Math" w:cs="Cambria Math"/>
          <w:szCs w:val="22"/>
        </w:rPr>
        <w:t>𝑖</w:t>
      </w:r>
      <w:r w:rsidRPr="00F264ED">
        <w:rPr>
          <w:rFonts w:eastAsiaTheme="minorEastAsia"/>
          <w:szCs w:val="22"/>
        </w:rPr>
        <w:t xml:space="preserve"> on the first day of trading.</w:t>
      </w:r>
      <w:r w:rsidRPr="00F264ED">
        <w:rPr>
          <w:szCs w:val="22"/>
        </w:rPr>
        <w:t xml:space="preserve"> </w:t>
      </w:r>
      <w:proofErr w:type="spellStart"/>
      <w:r w:rsidRPr="00F264ED">
        <w:rPr>
          <w:rFonts w:cstheme="minorHAnsi"/>
          <w:i/>
          <w:iCs/>
          <w:szCs w:val="22"/>
        </w:rPr>
        <w:t>Holding</w:t>
      </w:r>
      <w:r w:rsidRPr="00F264ED">
        <w:rPr>
          <w:rFonts w:cstheme="minorHAnsi"/>
          <w:i/>
          <w:iCs/>
          <w:szCs w:val="22"/>
          <w:vertAlign w:val="subscript"/>
        </w:rPr>
        <w:t>i</w:t>
      </w:r>
      <w:proofErr w:type="spellEnd"/>
      <w:r w:rsidRPr="00F264ED">
        <w:rPr>
          <w:rFonts w:cstheme="minorHAnsi"/>
          <w:szCs w:val="22"/>
        </w:rPr>
        <w:t xml:space="preserve"> measures the holding fraction of stock </w:t>
      </w:r>
      <w:r w:rsidRPr="00F264ED">
        <w:rPr>
          <w:rFonts w:ascii="Cambria Math" w:hAnsi="Cambria Math" w:cs="Cambria Math"/>
          <w:szCs w:val="22"/>
        </w:rPr>
        <w:t>𝑖</w:t>
      </w:r>
      <w:r w:rsidRPr="00F264ED">
        <w:rPr>
          <w:rFonts w:cstheme="minorHAnsi"/>
          <w:szCs w:val="22"/>
        </w:rPr>
        <w:t xml:space="preserve"> held by institutional investors on the </w:t>
      </w:r>
      <w:r w:rsidRPr="00F264ED">
        <w:rPr>
          <w:szCs w:val="22"/>
        </w:rPr>
        <w:t>first day of trading.</w:t>
      </w:r>
      <w:r w:rsidRPr="00F264ED">
        <w:rPr>
          <w:i/>
          <w:iCs/>
          <w:szCs w:val="22"/>
        </w:rPr>
        <w:t xml:space="preserve"> </w:t>
      </w:r>
      <w:proofErr w:type="spellStart"/>
      <w:r w:rsidRPr="00F264ED">
        <w:rPr>
          <w:i/>
          <w:iCs/>
          <w:szCs w:val="22"/>
        </w:rPr>
        <w:t>Size</w:t>
      </w:r>
      <w:r w:rsidRPr="00F264ED">
        <w:rPr>
          <w:i/>
          <w:iCs/>
          <w:szCs w:val="22"/>
          <w:vertAlign w:val="subscript"/>
        </w:rPr>
        <w:t>i</w:t>
      </w:r>
      <w:proofErr w:type="spellEnd"/>
      <w:r w:rsidRPr="00F264ED">
        <w:rPr>
          <w:szCs w:val="22"/>
        </w:rPr>
        <w:t xml:space="preserve"> </w:t>
      </w:r>
      <w:r w:rsidRPr="00F264ED">
        <w:rPr>
          <w:rFonts w:cstheme="minorHAnsi"/>
          <w:szCs w:val="22"/>
        </w:rPr>
        <w:t xml:space="preserve">is </w:t>
      </w:r>
      <w:r w:rsidRPr="00F264ED">
        <w:rPr>
          <w:szCs w:val="22"/>
        </w:rPr>
        <w:t xml:space="preserve">firm </w:t>
      </w:r>
      <w:r w:rsidRPr="00F264ED">
        <w:rPr>
          <w:rFonts w:ascii="Cambria Math" w:hAnsi="Cambria Math" w:cs="Cambria Math"/>
          <w:szCs w:val="22"/>
        </w:rPr>
        <w:t>𝑖</w:t>
      </w:r>
      <w:r w:rsidRPr="00F264ED">
        <w:rPr>
          <w:szCs w:val="22"/>
        </w:rPr>
        <w:t xml:space="preserve">’s market capitalization, expressed in terms of a natural logarithm. </w:t>
      </w:r>
      <w:r w:rsidRPr="00F264ED">
        <w:rPr>
          <w:i/>
          <w:iCs/>
          <w:szCs w:val="22"/>
        </w:rPr>
        <w:t>B/M</w:t>
      </w:r>
      <w:r w:rsidRPr="00F264ED">
        <w:rPr>
          <w:i/>
          <w:iCs/>
          <w:szCs w:val="22"/>
          <w:vertAlign w:val="subscript"/>
        </w:rPr>
        <w:t>i</w:t>
      </w:r>
      <w:r w:rsidRPr="00F264ED">
        <w:rPr>
          <w:szCs w:val="22"/>
        </w:rPr>
        <w:t xml:space="preserve"> is the book-to-market ratio of firm </w:t>
      </w:r>
      <w:r w:rsidRPr="00F264ED">
        <w:rPr>
          <w:rFonts w:ascii="Cambria Math" w:hAnsi="Cambria Math" w:cs="Cambria Math"/>
          <w:szCs w:val="22"/>
        </w:rPr>
        <w:t>𝑖</w:t>
      </w:r>
      <w:r w:rsidRPr="00F264ED">
        <w:rPr>
          <w:szCs w:val="22"/>
        </w:rPr>
        <w:t xml:space="preserve">. This variable is calculated as the ratio of the book value of equity divided by the market value of equity of firm </w:t>
      </w:r>
      <w:r w:rsidRPr="00F264ED">
        <w:rPr>
          <w:rFonts w:ascii="Cambria Math" w:hAnsi="Cambria Math" w:cs="Cambria Math"/>
          <w:szCs w:val="22"/>
        </w:rPr>
        <w:t>𝑖</w:t>
      </w:r>
      <w:r w:rsidRPr="00F264ED">
        <w:rPr>
          <w:szCs w:val="22"/>
        </w:rPr>
        <w:t xml:space="preserve">, on the first day of trading. </w:t>
      </w:r>
      <w:proofErr w:type="spellStart"/>
      <w:r w:rsidRPr="00F264ED">
        <w:rPr>
          <w:i/>
          <w:iCs/>
          <w:szCs w:val="22"/>
        </w:rPr>
        <w:t>State</w:t>
      </w:r>
      <w:r w:rsidRPr="00F264ED">
        <w:rPr>
          <w:szCs w:val="22"/>
          <w:vertAlign w:val="subscript"/>
        </w:rPr>
        <w:t>i</w:t>
      </w:r>
      <w:proofErr w:type="spellEnd"/>
      <w:r w:rsidRPr="00F264ED">
        <w:rPr>
          <w:szCs w:val="22"/>
          <w:vertAlign w:val="subscript"/>
        </w:rPr>
        <w:t xml:space="preserve"> </w:t>
      </w:r>
      <w:r w:rsidRPr="00F264ED">
        <w:rPr>
          <w:szCs w:val="22"/>
        </w:rPr>
        <w:t xml:space="preserve">is a dummy variable. This </w:t>
      </w:r>
      <w:r w:rsidRPr="00F264ED">
        <w:rPr>
          <w:szCs w:val="22"/>
        </w:rPr>
        <w:lastRenderedPageBreak/>
        <w:t xml:space="preserve">dummy takes the value of </w:t>
      </w:r>
      <w:r>
        <w:rPr>
          <w:szCs w:val="22"/>
        </w:rPr>
        <w:t>1</w:t>
      </w:r>
      <w:r w:rsidRPr="00F264ED">
        <w:rPr>
          <w:szCs w:val="22"/>
        </w:rPr>
        <w:t xml:space="preserve"> if the firm is a state-owned enterprise and </w:t>
      </w:r>
      <w:r>
        <w:rPr>
          <w:szCs w:val="22"/>
        </w:rPr>
        <w:t xml:space="preserve">0 </w:t>
      </w:r>
      <w:r w:rsidRPr="00F264ED">
        <w:rPr>
          <w:szCs w:val="22"/>
        </w:rPr>
        <w:t xml:space="preserve">otherwise. </w:t>
      </w:r>
      <w:proofErr w:type="spellStart"/>
      <w:ins w:id="216" w:author="Mephisto D" w:date="2020-04-12T11:35:00Z">
        <w:r w:rsidR="00E55452" w:rsidRPr="00E55452">
          <w:rPr>
            <w:rFonts w:cstheme="minorHAnsi"/>
            <w:i/>
            <w:iCs/>
            <w:color w:val="00B050"/>
            <w:szCs w:val="22"/>
            <w:rPrChange w:id="217" w:author="Mephisto D" w:date="2020-04-12T11:36:00Z">
              <w:rPr>
                <w:rFonts w:cstheme="minorHAnsi"/>
                <w:i/>
                <w:iCs/>
                <w:szCs w:val="22"/>
              </w:rPr>
            </w:rPrChange>
          </w:rPr>
          <w:t>Age</w:t>
        </w:r>
        <w:r w:rsidR="00E55452" w:rsidRPr="00E55452">
          <w:rPr>
            <w:rFonts w:cstheme="minorHAnsi"/>
            <w:i/>
            <w:iCs/>
            <w:color w:val="00B050"/>
            <w:szCs w:val="22"/>
            <w:vertAlign w:val="subscript"/>
            <w:rPrChange w:id="218" w:author="Mephisto D" w:date="2020-04-12T11:36:00Z">
              <w:rPr>
                <w:rFonts w:cstheme="minorHAnsi"/>
                <w:i/>
                <w:iCs/>
                <w:szCs w:val="22"/>
                <w:vertAlign w:val="subscript"/>
              </w:rPr>
            </w:rPrChange>
          </w:rPr>
          <w:t>i</w:t>
        </w:r>
        <w:proofErr w:type="spellEnd"/>
        <w:r w:rsidR="00E55452" w:rsidRPr="00E55452">
          <w:rPr>
            <w:rFonts w:cstheme="minorHAnsi"/>
            <w:color w:val="00B050"/>
            <w:szCs w:val="22"/>
            <w:rPrChange w:id="219" w:author="Mephisto D" w:date="2020-04-12T11:36:00Z">
              <w:rPr>
                <w:rFonts w:cstheme="minorHAnsi"/>
                <w:szCs w:val="22"/>
              </w:rPr>
            </w:rPrChange>
          </w:rPr>
          <w:t xml:space="preserve"> measures the </w:t>
        </w:r>
      </w:ins>
      <w:ins w:id="220" w:author="Mephisto D" w:date="2020-04-12T13:18:00Z">
        <w:r w:rsidR="004F186E">
          <w:rPr>
            <w:rFonts w:cstheme="minorHAnsi"/>
            <w:color w:val="00B050"/>
            <w:szCs w:val="22"/>
          </w:rPr>
          <w:t>firm</w:t>
        </w:r>
      </w:ins>
      <w:ins w:id="221" w:author="Mephisto D" w:date="2020-04-12T11:35:00Z">
        <w:r w:rsidR="00E55452" w:rsidRPr="00E55452">
          <w:rPr>
            <w:rFonts w:cstheme="minorHAnsi"/>
            <w:color w:val="00B050"/>
            <w:szCs w:val="22"/>
            <w:rPrChange w:id="222" w:author="Mephisto D" w:date="2020-04-12T11:36:00Z">
              <w:rPr>
                <w:rFonts w:cstheme="minorHAnsi"/>
                <w:szCs w:val="22"/>
              </w:rPr>
            </w:rPrChange>
          </w:rPr>
          <w:t xml:space="preserve"> age </w:t>
        </w:r>
      </w:ins>
      <w:ins w:id="223" w:author="Mephisto D" w:date="2020-04-12T11:36:00Z">
        <w:r w:rsidR="00E55452" w:rsidRPr="00E55452">
          <w:rPr>
            <w:rFonts w:cstheme="minorHAnsi"/>
            <w:color w:val="00B050"/>
            <w:szCs w:val="22"/>
            <w:rPrChange w:id="224" w:author="Mephisto D" w:date="2020-04-12T11:36:00Z">
              <w:rPr>
                <w:rFonts w:cstheme="minorHAnsi"/>
                <w:szCs w:val="22"/>
              </w:rPr>
            </w:rPrChange>
          </w:rPr>
          <w:t>in the</w:t>
        </w:r>
      </w:ins>
      <w:ins w:id="225" w:author="Mephisto D" w:date="2020-04-12T11:35:00Z">
        <w:r w:rsidR="00E55452" w:rsidRPr="00E55452">
          <w:rPr>
            <w:rFonts w:cstheme="minorHAnsi"/>
            <w:color w:val="00B050"/>
            <w:szCs w:val="22"/>
            <w:rPrChange w:id="226" w:author="Mephisto D" w:date="2020-04-12T11:36:00Z">
              <w:rPr>
                <w:rFonts w:cstheme="minorHAnsi"/>
                <w:szCs w:val="22"/>
              </w:rPr>
            </w:rPrChange>
          </w:rPr>
          <w:t xml:space="preserve"> </w:t>
        </w:r>
      </w:ins>
      <w:ins w:id="227" w:author="Mephisto D" w:date="2020-04-12T11:36:00Z">
        <w:del w:id="228" w:author="Mathieu" w:date="2020-04-19T11:24:00Z">
          <w:r w:rsidR="00E55452" w:rsidRPr="00E55452" w:rsidDel="007C390D">
            <w:rPr>
              <w:rFonts w:cstheme="minorHAnsi"/>
              <w:color w:val="00B050"/>
              <w:szCs w:val="22"/>
              <w:rPrChange w:id="229" w:author="Mephisto D" w:date="2020-04-12T11:36:00Z">
                <w:rPr>
                  <w:rFonts w:cstheme="minorHAnsi"/>
                  <w:szCs w:val="22"/>
                </w:rPr>
              </w:rPrChange>
            </w:rPr>
            <w:delText xml:space="preserve">IPO </w:delText>
          </w:r>
        </w:del>
        <w:r w:rsidR="00E55452" w:rsidRPr="00E55452">
          <w:rPr>
            <w:rFonts w:cstheme="minorHAnsi"/>
            <w:color w:val="00B050"/>
            <w:szCs w:val="22"/>
            <w:rPrChange w:id="230" w:author="Mephisto D" w:date="2020-04-12T11:36:00Z">
              <w:rPr>
                <w:rFonts w:cstheme="minorHAnsi"/>
                <w:szCs w:val="22"/>
              </w:rPr>
            </w:rPrChange>
          </w:rPr>
          <w:t>year</w:t>
        </w:r>
      </w:ins>
      <w:ins w:id="231" w:author="Mathieu" w:date="2020-04-19T11:24:00Z">
        <w:r w:rsidR="007C390D">
          <w:rPr>
            <w:rFonts w:cstheme="minorHAnsi"/>
            <w:color w:val="00B050"/>
            <w:szCs w:val="22"/>
          </w:rPr>
          <w:t xml:space="preserve"> of IPO</w:t>
        </w:r>
      </w:ins>
      <w:ins w:id="232" w:author="Mephisto D" w:date="2020-04-12T11:36:00Z">
        <w:r w:rsidR="00E55452" w:rsidRPr="00E55452">
          <w:rPr>
            <w:rFonts w:cstheme="minorHAnsi"/>
            <w:color w:val="00B050"/>
            <w:szCs w:val="22"/>
            <w:rPrChange w:id="233" w:author="Mephisto D" w:date="2020-04-12T11:36:00Z">
              <w:rPr>
                <w:rFonts w:cstheme="minorHAnsi"/>
                <w:szCs w:val="22"/>
              </w:rPr>
            </w:rPrChange>
          </w:rPr>
          <w:t>.</w:t>
        </w:r>
      </w:ins>
    </w:p>
    <w:p w14:paraId="724EBF49" w14:textId="270EBB22" w:rsidR="000E4CFC" w:rsidRPr="00F264ED" w:rsidRDefault="000E4CFC" w:rsidP="005D6305">
      <w:pPr>
        <w:rPr>
          <w:szCs w:val="22"/>
        </w:rPr>
      </w:pPr>
      <w:r>
        <w:tab/>
      </w:r>
      <w:r w:rsidRPr="00590EBD">
        <w:rPr>
          <w:szCs w:val="22"/>
        </w:rPr>
        <w:t xml:space="preserve">The explanatory variables </w:t>
      </w:r>
      <w:r>
        <w:rPr>
          <w:szCs w:val="22"/>
        </w:rPr>
        <w:t>were</w:t>
      </w:r>
      <w:r w:rsidRPr="00590EBD">
        <w:rPr>
          <w:szCs w:val="22"/>
        </w:rPr>
        <w:t xml:space="preserve"> </w:t>
      </w:r>
      <w:r w:rsidRPr="00557207">
        <w:rPr>
          <w:szCs w:val="22"/>
        </w:rPr>
        <w:t xml:space="preserve">examined to ensure model orthogonality. Table 2 reports </w:t>
      </w:r>
      <w:r w:rsidRPr="00F264ED">
        <w:rPr>
          <w:szCs w:val="22"/>
        </w:rPr>
        <w:t>Pearson’s correlation between independent variables.</w:t>
      </w:r>
    </w:p>
    <w:p w14:paraId="2BA3A59A" w14:textId="1460D9C6" w:rsidR="000E4CFC" w:rsidRDefault="000E4CFC" w:rsidP="00F264ED">
      <w:pPr>
        <w:spacing w:after="0"/>
        <w:jc w:val="center"/>
        <w:rPr>
          <w:sz w:val="23"/>
          <w:szCs w:val="23"/>
        </w:rPr>
      </w:pPr>
      <w:r>
        <w:rPr>
          <w:sz w:val="23"/>
          <w:szCs w:val="23"/>
        </w:rPr>
        <w:t>[Insert Table 2 here]</w:t>
      </w:r>
    </w:p>
    <w:p w14:paraId="21C8890A" w14:textId="488F2B40" w:rsidR="00943573" w:rsidRPr="00D854F9" w:rsidRDefault="00B10D92">
      <w:pPr>
        <w:rPr>
          <w:color w:val="00B050"/>
          <w:rPrChange w:id="234" w:author="Mephisto D" w:date="2020-04-09T14:29:00Z">
            <w:rPr/>
          </w:rPrChange>
        </w:rPr>
      </w:pPr>
      <w:ins w:id="235" w:author="Mephisto D" w:date="2020-04-09T14:19:00Z">
        <w:r>
          <w:tab/>
        </w:r>
        <w:r>
          <w:rPr>
            <w:color w:val="00B050"/>
          </w:rPr>
          <w:t xml:space="preserve">To ensure </w:t>
        </w:r>
      </w:ins>
      <w:ins w:id="236" w:author="Mathieu" w:date="2020-04-16T17:47:00Z">
        <w:r w:rsidR="004F7411">
          <w:rPr>
            <w:color w:val="00B050"/>
          </w:rPr>
          <w:t>robust</w:t>
        </w:r>
      </w:ins>
      <w:ins w:id="237" w:author="Mephisto D" w:date="2020-04-09T14:19:00Z">
        <w:del w:id="238" w:author="Mathieu" w:date="2020-04-16T17:46:00Z">
          <w:r w:rsidDel="004F7411">
            <w:rPr>
              <w:color w:val="00B050"/>
            </w:rPr>
            <w:delText>that the</w:delText>
          </w:r>
        </w:del>
        <w:r>
          <w:rPr>
            <w:color w:val="00B050"/>
          </w:rPr>
          <w:t xml:space="preserve"> results</w:t>
        </w:r>
        <w:del w:id="239" w:author="Mathieu" w:date="2020-04-16T17:47:00Z">
          <w:r w:rsidDel="004F7411">
            <w:rPr>
              <w:color w:val="00B050"/>
            </w:rPr>
            <w:delText xml:space="preserve"> are robust</w:delText>
          </w:r>
        </w:del>
        <w:r>
          <w:rPr>
            <w:color w:val="00B050"/>
          </w:rPr>
          <w:t>, t</w:t>
        </w:r>
        <w:r w:rsidRPr="00FD7BB7">
          <w:rPr>
            <w:color w:val="00B050"/>
          </w:rPr>
          <w:t>his paper</w:t>
        </w:r>
        <w:r>
          <w:rPr>
            <w:color w:val="00B050"/>
          </w:rPr>
          <w:t xml:space="preserve"> also experimented with </w:t>
        </w:r>
      </w:ins>
      <w:ins w:id="240" w:author="Mephisto D" w:date="2020-04-12T11:30:00Z">
        <w:r w:rsidR="00943573">
          <w:rPr>
            <w:color w:val="00B050"/>
          </w:rPr>
          <w:t xml:space="preserve">three </w:t>
        </w:r>
      </w:ins>
      <w:ins w:id="241" w:author="Mephisto D" w:date="2020-04-09T14:19:00Z">
        <w:r>
          <w:rPr>
            <w:color w:val="00B050"/>
          </w:rPr>
          <w:t>additional control variables: IPO</w:t>
        </w:r>
        <w:del w:id="242" w:author="Mathieu" w:date="2020-04-16T17:48:00Z">
          <w:r w:rsidDel="004F7411">
            <w:rPr>
              <w:color w:val="00B050"/>
            </w:rPr>
            <w:delText xml:space="preserve"> offerings</w:delText>
          </w:r>
        </w:del>
        <w:r>
          <w:rPr>
            <w:color w:val="00B050"/>
          </w:rPr>
          <w:t xml:space="preserve"> size, </w:t>
        </w:r>
      </w:ins>
      <w:ins w:id="243" w:author="editor" w:date="2020-04-20T12:52:00Z">
        <w:r w:rsidR="00957508">
          <w:rPr>
            <w:color w:val="00B050"/>
          </w:rPr>
          <w:t>a</w:t>
        </w:r>
      </w:ins>
      <w:ins w:id="244" w:author="Mephisto D" w:date="2020-04-09T14:19:00Z">
        <w:del w:id="245" w:author="editor" w:date="2020-04-20T12:52:00Z">
          <w:r w:rsidDel="00957508">
            <w:rPr>
              <w:color w:val="00B050"/>
            </w:rPr>
            <w:delText>A</w:delText>
          </w:r>
        </w:del>
        <w:r>
          <w:rPr>
            <w:color w:val="00B050"/>
          </w:rPr>
          <w:t>sset size (</w:t>
        </w:r>
      </w:ins>
      <w:ins w:id="246" w:author="Mephisto D" w:date="2020-04-12T11:37:00Z">
        <w:r w:rsidR="00E55452">
          <w:rPr>
            <w:color w:val="00B050"/>
          </w:rPr>
          <w:t xml:space="preserve">both </w:t>
        </w:r>
      </w:ins>
      <w:ins w:id="247" w:author="Mephisto D" w:date="2020-04-09T14:19:00Z">
        <w:r>
          <w:rPr>
            <w:color w:val="00B050"/>
          </w:rPr>
          <w:t xml:space="preserve">expressed </w:t>
        </w:r>
      </w:ins>
      <w:ins w:id="248" w:author="Mathieu" w:date="2020-04-16T17:48:00Z">
        <w:r w:rsidR="004F7411">
          <w:rPr>
            <w:color w:val="00B050"/>
          </w:rPr>
          <w:t>as</w:t>
        </w:r>
      </w:ins>
      <w:ins w:id="249" w:author="Mephisto D" w:date="2020-04-09T14:19:00Z">
        <w:del w:id="250" w:author="Mathieu" w:date="2020-04-16T17:48:00Z">
          <w:r w:rsidDel="004F7411">
            <w:rPr>
              <w:color w:val="00B050"/>
            </w:rPr>
            <w:delText>in</w:delText>
          </w:r>
        </w:del>
        <w:r>
          <w:rPr>
            <w:color w:val="00B050"/>
          </w:rPr>
          <w:t xml:space="preserve"> natural logarithm</w:t>
        </w:r>
      </w:ins>
      <w:ins w:id="251" w:author="Mathieu" w:date="2020-04-16T17:48:00Z">
        <w:r w:rsidR="004F7411">
          <w:rPr>
            <w:color w:val="00B050"/>
          </w:rPr>
          <w:t>s</w:t>
        </w:r>
      </w:ins>
      <w:ins w:id="252" w:author="Mephisto D" w:date="2020-04-09T14:19:00Z">
        <w:r>
          <w:rPr>
            <w:color w:val="00B050"/>
          </w:rPr>
          <w:t xml:space="preserve">) and </w:t>
        </w:r>
      </w:ins>
      <w:ins w:id="253" w:author="Mephisto D" w:date="2020-04-09T15:00:00Z">
        <w:r w:rsidR="00821FDC">
          <w:rPr>
            <w:color w:val="00B050"/>
          </w:rPr>
          <w:t>investor attention</w:t>
        </w:r>
      </w:ins>
      <w:ins w:id="254" w:author="Mephisto D" w:date="2020-04-09T14:19:00Z">
        <w:r>
          <w:rPr>
            <w:color w:val="00B050"/>
          </w:rPr>
          <w:t xml:space="preserve"> (expressed</w:t>
        </w:r>
      </w:ins>
      <w:ins w:id="255" w:author="Mephisto D" w:date="2020-04-09T16:16:00Z">
        <w:del w:id="256" w:author="Mathieu" w:date="2020-04-19T11:28:00Z">
          <w:r w:rsidR="00EB7CF4" w:rsidDel="007C390D">
            <w:rPr>
              <w:color w:val="00B050"/>
            </w:rPr>
            <w:delText>,</w:delText>
          </w:r>
        </w:del>
        <w:r w:rsidR="00EB7CF4">
          <w:rPr>
            <w:color w:val="00B050"/>
          </w:rPr>
          <w:t xml:space="preserve"> </w:t>
        </w:r>
      </w:ins>
      <w:ins w:id="257" w:author="Mephisto D" w:date="2020-04-09T14:19:00Z">
        <w:r>
          <w:rPr>
            <w:color w:val="00B050"/>
          </w:rPr>
          <w:t xml:space="preserve">as </w:t>
        </w:r>
      </w:ins>
      <w:ins w:id="258" w:author="Mephisto D" w:date="2020-04-09T14:31:00Z">
        <w:r w:rsidR="000A6451">
          <w:rPr>
            <w:color w:val="00B050"/>
          </w:rPr>
          <w:t xml:space="preserve">the </w:t>
        </w:r>
      </w:ins>
      <w:ins w:id="259" w:author="Mephisto D" w:date="2020-04-09T14:19:00Z">
        <w:del w:id="260" w:author="Mathieu" w:date="2020-04-16T17:51:00Z">
          <w:r w:rsidDel="004F7411">
            <w:rPr>
              <w:color w:val="00B050"/>
            </w:rPr>
            <w:delText>number</w:delText>
          </w:r>
        </w:del>
        <w:del w:id="261" w:author="Mathieu" w:date="2020-04-16T17:50:00Z">
          <w:r w:rsidDel="004F7411">
            <w:rPr>
              <w:color w:val="00B050"/>
            </w:rPr>
            <w:delText xml:space="preserve"> </w:delText>
          </w:r>
        </w:del>
      </w:ins>
      <w:ins w:id="262" w:author="Mephisto D" w:date="2020-04-09T14:27:00Z">
        <w:del w:id="263" w:author="Mathieu" w:date="2020-04-16T17:50:00Z">
          <w:r w:rsidR="00D854F9" w:rsidDel="004F7411">
            <w:rPr>
              <w:color w:val="00B050"/>
            </w:rPr>
            <w:delText>g</w:delText>
          </w:r>
        </w:del>
      </w:ins>
      <w:ins w:id="264" w:author="Mathieu" w:date="2020-04-16T17:51:00Z">
        <w:r w:rsidR="004F7411">
          <w:rPr>
            <w:color w:val="00B050"/>
          </w:rPr>
          <w:t>G</w:t>
        </w:r>
      </w:ins>
      <w:ins w:id="265" w:author="Mephisto D" w:date="2020-04-09T14:27:00Z">
        <w:r w:rsidR="00D854F9">
          <w:rPr>
            <w:color w:val="00B050"/>
          </w:rPr>
          <w:t>oogle search volume</w:t>
        </w:r>
      </w:ins>
      <w:ins w:id="266" w:author="Mephisto D" w:date="2020-04-09T14:54:00Z">
        <w:r w:rsidR="00821FDC">
          <w:rPr>
            <w:color w:val="00B050"/>
          </w:rPr>
          <w:t xml:space="preserve"> for the firm</w:t>
        </w:r>
      </w:ins>
      <w:ins w:id="267" w:author="Mephisto D" w:date="2020-04-09T14:19:00Z">
        <w:r>
          <w:rPr>
            <w:color w:val="00B050"/>
          </w:rPr>
          <w:t xml:space="preserve"> </w:t>
        </w:r>
      </w:ins>
      <w:ins w:id="268" w:author="Mathieu" w:date="2020-04-16T17:51:00Z">
        <w:r w:rsidR="004F7411">
          <w:rPr>
            <w:color w:val="00B050"/>
          </w:rPr>
          <w:t>during the</w:t>
        </w:r>
      </w:ins>
      <w:ins w:id="269" w:author="Mephisto D" w:date="2020-04-10T10:44:00Z">
        <w:del w:id="270" w:author="Mathieu" w:date="2020-04-16T17:51:00Z">
          <w:r w:rsidR="00665380" w:rsidDel="004F7411">
            <w:rPr>
              <w:color w:val="00B050"/>
            </w:rPr>
            <w:delText>in</w:delText>
          </w:r>
        </w:del>
        <w:r w:rsidR="00665380">
          <w:rPr>
            <w:color w:val="00B050"/>
          </w:rPr>
          <w:t xml:space="preserve"> IPO</w:t>
        </w:r>
      </w:ins>
      <w:ins w:id="271" w:author="Mephisto D" w:date="2020-04-09T14:23:00Z">
        <w:r w:rsidR="00D854F9">
          <w:rPr>
            <w:color w:val="00B050"/>
          </w:rPr>
          <w:t xml:space="preserve"> month</w:t>
        </w:r>
      </w:ins>
      <w:ins w:id="272" w:author="Mephisto D" w:date="2020-04-09T16:14:00Z">
        <w:r w:rsidR="00EB7CF4">
          <w:rPr>
            <w:color w:val="00B050"/>
          </w:rPr>
          <w:t xml:space="preserve">, </w:t>
        </w:r>
      </w:ins>
      <w:ins w:id="273" w:author="Mephisto D" w:date="2020-04-10T10:44:00Z">
        <w:r w:rsidR="00665380">
          <w:rPr>
            <w:color w:val="00B050"/>
          </w:rPr>
          <w:t>following</w:t>
        </w:r>
      </w:ins>
      <w:ins w:id="274" w:author="Mephisto D" w:date="2020-04-09T16:14:00Z">
        <w:r w:rsidR="00EB7CF4">
          <w:rPr>
            <w:color w:val="00B050"/>
          </w:rPr>
          <w:t xml:space="preserve"> </w:t>
        </w:r>
      </w:ins>
      <w:ins w:id="275" w:author="Mephisto D" w:date="2020-04-09T16:15:00Z">
        <w:r w:rsidR="00EB7CF4">
          <w:rPr>
            <w:color w:val="00B050"/>
          </w:rPr>
          <w:t xml:space="preserve">Da </w:t>
        </w:r>
        <w:r w:rsidR="00EB7CF4" w:rsidRPr="00EB7CF4">
          <w:rPr>
            <w:i/>
            <w:iCs/>
            <w:color w:val="00B050"/>
            <w:rPrChange w:id="276" w:author="Mephisto D" w:date="2020-04-09T16:15:00Z">
              <w:rPr>
                <w:color w:val="00B050"/>
              </w:rPr>
            </w:rPrChange>
          </w:rPr>
          <w:t>et al</w:t>
        </w:r>
        <w:r w:rsidR="00EB7CF4">
          <w:rPr>
            <w:color w:val="00B050"/>
          </w:rPr>
          <w:t>.</w:t>
        </w:r>
      </w:ins>
      <w:ins w:id="277" w:author="Mathieu" w:date="2020-04-19T11:28:00Z">
        <w:r w:rsidR="007C390D">
          <w:rPr>
            <w:color w:val="00B050"/>
          </w:rPr>
          <w:t>’s</w:t>
        </w:r>
      </w:ins>
      <w:ins w:id="278" w:author="Mephisto D" w:date="2020-04-09T16:15:00Z">
        <w:r w:rsidR="00EB7CF4">
          <w:rPr>
            <w:color w:val="00B050"/>
          </w:rPr>
          <w:t xml:space="preserve"> (2011)</w:t>
        </w:r>
        <w:del w:id="279" w:author="Mathieu" w:date="2020-04-19T11:28:00Z">
          <w:r w:rsidR="00EB7CF4" w:rsidDel="007C390D">
            <w:rPr>
              <w:color w:val="00B050"/>
            </w:rPr>
            <w:delText>’s</w:delText>
          </w:r>
        </w:del>
        <w:r w:rsidR="00EB7CF4">
          <w:rPr>
            <w:color w:val="00B050"/>
          </w:rPr>
          <w:t xml:space="preserve"> methodology</w:t>
        </w:r>
      </w:ins>
      <w:ins w:id="280" w:author="Mephisto D" w:date="2020-04-09T14:19:00Z">
        <w:r>
          <w:rPr>
            <w:color w:val="00B050"/>
          </w:rPr>
          <w:t xml:space="preserve">). </w:t>
        </w:r>
      </w:ins>
      <w:ins w:id="281" w:author="Mephisto D" w:date="2020-04-10T11:30:00Z">
        <w:r w:rsidR="00EC6521">
          <w:rPr>
            <w:color w:val="00B050"/>
          </w:rPr>
          <w:t>I</w:t>
        </w:r>
      </w:ins>
      <w:ins w:id="282" w:author="Mephisto D" w:date="2020-04-09T14:19:00Z">
        <w:r>
          <w:rPr>
            <w:color w:val="00B050"/>
          </w:rPr>
          <w:t xml:space="preserve">t was found that </w:t>
        </w:r>
        <w:del w:id="283" w:author="Mathieu" w:date="2020-04-16T17:55:00Z">
          <w:r w:rsidRPr="00676BFB" w:rsidDel="00753AC6">
            <w:rPr>
              <w:i/>
              <w:iCs/>
              <w:color w:val="00B050"/>
            </w:rPr>
            <w:delText>l</w:delText>
          </w:r>
        </w:del>
      </w:ins>
      <w:proofErr w:type="gramStart"/>
      <w:ins w:id="284" w:author="Mathieu" w:date="2020-04-16T17:55:00Z">
        <w:r w:rsidR="00753AC6">
          <w:rPr>
            <w:i/>
            <w:iCs/>
            <w:color w:val="00B050"/>
          </w:rPr>
          <w:t>L</w:t>
        </w:r>
      </w:ins>
      <w:ins w:id="285" w:author="Mephisto D" w:date="2020-04-09T14:19:00Z">
        <w:r w:rsidRPr="00676BFB">
          <w:rPr>
            <w:i/>
            <w:iCs/>
            <w:color w:val="00B050"/>
          </w:rPr>
          <w:t>n(</w:t>
        </w:r>
        <w:proofErr w:type="gramEnd"/>
        <w:r w:rsidRPr="00676BFB">
          <w:rPr>
            <w:i/>
            <w:iCs/>
            <w:color w:val="00B050"/>
          </w:rPr>
          <w:t>Offering</w:t>
        </w:r>
        <w:del w:id="286" w:author="Mathieu" w:date="2020-04-16T17:55:00Z">
          <w:r w:rsidDel="00753AC6">
            <w:rPr>
              <w:i/>
              <w:iCs/>
              <w:color w:val="00B050"/>
            </w:rPr>
            <w:delText>s</w:delText>
          </w:r>
        </w:del>
        <w:r w:rsidRPr="00676BFB">
          <w:rPr>
            <w:i/>
            <w:iCs/>
            <w:color w:val="00B050"/>
          </w:rPr>
          <w:t xml:space="preserve"> </w:t>
        </w:r>
        <w:proofErr w:type="spellStart"/>
        <w:r w:rsidRPr="00676BFB">
          <w:rPr>
            <w:i/>
            <w:iCs/>
            <w:color w:val="00B050"/>
          </w:rPr>
          <w:t>size</w:t>
        </w:r>
        <w:r w:rsidRPr="00676BFB">
          <w:rPr>
            <w:i/>
            <w:iCs/>
            <w:color w:val="00B050"/>
            <w:vertAlign w:val="subscript"/>
          </w:rPr>
          <w:t>i</w:t>
        </w:r>
        <w:proofErr w:type="spellEnd"/>
        <w:r w:rsidRPr="00676BFB">
          <w:rPr>
            <w:i/>
            <w:iCs/>
            <w:color w:val="00B050"/>
          </w:rPr>
          <w:t>)</w:t>
        </w:r>
        <w:r>
          <w:rPr>
            <w:color w:val="00B050"/>
          </w:rPr>
          <w:t xml:space="preserve"> and </w:t>
        </w:r>
        <w:del w:id="287" w:author="Mathieu" w:date="2020-04-16T17:55:00Z">
          <w:r w:rsidRPr="00FD7BB7" w:rsidDel="00753AC6">
            <w:rPr>
              <w:i/>
              <w:iCs/>
              <w:color w:val="00B050"/>
            </w:rPr>
            <w:delText>l</w:delText>
          </w:r>
        </w:del>
      </w:ins>
      <w:ins w:id="288" w:author="Mathieu" w:date="2020-04-16T17:55:00Z">
        <w:r w:rsidR="00753AC6">
          <w:rPr>
            <w:i/>
            <w:iCs/>
            <w:color w:val="00B050"/>
          </w:rPr>
          <w:t>L</w:t>
        </w:r>
      </w:ins>
      <w:ins w:id="289" w:author="Mephisto D" w:date="2020-04-09T14:19:00Z">
        <w:r w:rsidRPr="00FD7BB7">
          <w:rPr>
            <w:i/>
            <w:iCs/>
            <w:color w:val="00B050"/>
          </w:rPr>
          <w:t>n(</w:t>
        </w:r>
        <w:proofErr w:type="spellStart"/>
        <w:r>
          <w:rPr>
            <w:i/>
            <w:iCs/>
            <w:color w:val="00B050"/>
          </w:rPr>
          <w:t>A</w:t>
        </w:r>
        <w:r w:rsidRPr="00FD7BB7">
          <w:rPr>
            <w:i/>
            <w:iCs/>
            <w:color w:val="00B050"/>
          </w:rPr>
          <w:t>sset</w:t>
        </w:r>
        <w:r w:rsidRPr="00FD7BB7">
          <w:rPr>
            <w:i/>
            <w:iCs/>
            <w:color w:val="00B050"/>
            <w:vertAlign w:val="subscript"/>
          </w:rPr>
          <w:t>i</w:t>
        </w:r>
        <w:proofErr w:type="spellEnd"/>
        <w:r w:rsidRPr="00FD7BB7">
          <w:rPr>
            <w:i/>
            <w:iCs/>
            <w:color w:val="00B050"/>
          </w:rPr>
          <w:t>)</w:t>
        </w:r>
        <w:r>
          <w:rPr>
            <w:color w:val="00B050"/>
          </w:rPr>
          <w:t xml:space="preserve"> are cor</w:t>
        </w:r>
      </w:ins>
      <w:ins w:id="290" w:author="Mathieu" w:date="2020-04-16T17:56:00Z">
        <w:r w:rsidR="00753AC6">
          <w:rPr>
            <w:color w:val="00B050"/>
          </w:rPr>
          <w:t>r</w:t>
        </w:r>
      </w:ins>
      <w:ins w:id="291" w:author="Mephisto D" w:date="2020-04-09T14:19:00Z">
        <w:r>
          <w:rPr>
            <w:color w:val="00B050"/>
          </w:rPr>
          <w:t xml:space="preserve">elated with market capitalization and </w:t>
        </w:r>
        <w:r w:rsidRPr="00676BFB">
          <w:rPr>
            <w:color w:val="00B050"/>
          </w:rPr>
          <w:t>book-to-market rati</w:t>
        </w:r>
        <w:r>
          <w:rPr>
            <w:color w:val="00B050"/>
          </w:rPr>
          <w:t>o</w:t>
        </w:r>
      </w:ins>
      <w:ins w:id="292" w:author="Mephisto D" w:date="2020-04-09T14:34:00Z">
        <w:r w:rsidR="000A6451">
          <w:rPr>
            <w:color w:val="00B050"/>
          </w:rPr>
          <w:t xml:space="preserve">. </w:t>
        </w:r>
      </w:ins>
      <w:ins w:id="293" w:author="Mephisto D" w:date="2020-04-09T14:39:00Z">
        <w:r w:rsidR="000A6451">
          <w:rPr>
            <w:color w:val="00B050"/>
          </w:rPr>
          <w:t xml:space="preserve">Therefore, </w:t>
        </w:r>
      </w:ins>
      <w:proofErr w:type="gramStart"/>
      <w:ins w:id="294" w:author="Mephisto D" w:date="2020-04-23T12:42:00Z">
        <w:r w:rsidR="005F51B3" w:rsidRPr="005F51B3">
          <w:rPr>
            <w:color w:val="FF0000"/>
            <w:rPrChange w:id="295" w:author="Mephisto D" w:date="2020-04-23T12:42:00Z">
              <w:rPr>
                <w:color w:val="00B050"/>
              </w:rPr>
            </w:rPrChange>
          </w:rPr>
          <w:t>O</w:t>
        </w:r>
      </w:ins>
      <w:commentRangeStart w:id="296"/>
      <w:commentRangeStart w:id="297"/>
      <w:ins w:id="298" w:author="Mephisto D" w:date="2020-04-12T12:07:00Z">
        <w:r w:rsidR="003A5504">
          <w:rPr>
            <w:color w:val="00B050"/>
          </w:rPr>
          <w:t>ffering</w:t>
        </w:r>
        <w:proofErr w:type="gramEnd"/>
        <w:del w:id="299" w:author="Mathieu" w:date="2020-04-16T17:56:00Z">
          <w:r w:rsidR="003A5504" w:rsidDel="00753AC6">
            <w:rPr>
              <w:color w:val="00B050"/>
            </w:rPr>
            <w:delText>s</w:delText>
          </w:r>
        </w:del>
      </w:ins>
      <w:commentRangeEnd w:id="296"/>
      <w:r w:rsidR="00AF325A">
        <w:rPr>
          <w:rStyle w:val="CommentReference"/>
        </w:rPr>
        <w:commentReference w:id="296"/>
      </w:r>
      <w:commentRangeEnd w:id="297"/>
      <w:r w:rsidR="005F51B3">
        <w:rPr>
          <w:rStyle w:val="CommentReference"/>
        </w:rPr>
        <w:commentReference w:id="297"/>
      </w:r>
      <w:ins w:id="300" w:author="Mephisto D" w:date="2020-04-12T12:07:00Z">
        <w:r w:rsidR="003A5504">
          <w:rPr>
            <w:color w:val="00B050"/>
          </w:rPr>
          <w:t xml:space="preserve"> size and </w:t>
        </w:r>
      </w:ins>
      <w:ins w:id="301" w:author="Mephisto D" w:date="2020-04-23T12:44:00Z">
        <w:r w:rsidR="005F51B3" w:rsidRPr="005F51B3">
          <w:rPr>
            <w:color w:val="FF0000"/>
            <w:rPrChange w:id="302" w:author="Mephisto D" w:date="2020-04-23T12:44:00Z">
              <w:rPr>
                <w:color w:val="00B050"/>
              </w:rPr>
            </w:rPrChange>
          </w:rPr>
          <w:t>A</w:t>
        </w:r>
      </w:ins>
      <w:commentRangeStart w:id="303"/>
      <w:commentRangeStart w:id="304"/>
      <w:ins w:id="305" w:author="Mephisto D" w:date="2020-04-12T12:07:00Z">
        <w:r w:rsidR="003A5504">
          <w:rPr>
            <w:color w:val="00B050"/>
          </w:rPr>
          <w:t>sset</w:t>
        </w:r>
      </w:ins>
      <w:commentRangeEnd w:id="303"/>
      <w:r w:rsidR="00AF325A">
        <w:rPr>
          <w:rStyle w:val="CommentReference"/>
        </w:rPr>
        <w:commentReference w:id="303"/>
      </w:r>
      <w:commentRangeEnd w:id="304"/>
      <w:r w:rsidR="005F51B3">
        <w:rPr>
          <w:rStyle w:val="CommentReference"/>
        </w:rPr>
        <w:commentReference w:id="304"/>
      </w:r>
      <w:ins w:id="306" w:author="Mephisto D" w:date="2020-04-12T12:07:00Z">
        <w:r w:rsidR="003A5504">
          <w:rPr>
            <w:color w:val="00B050"/>
          </w:rPr>
          <w:t xml:space="preserve"> size </w:t>
        </w:r>
      </w:ins>
      <w:ins w:id="307" w:author="Mephisto D" w:date="2020-04-09T14:39:00Z">
        <w:r w:rsidR="000A6451">
          <w:rPr>
            <w:color w:val="00B050"/>
          </w:rPr>
          <w:t xml:space="preserve">were </w:t>
        </w:r>
      </w:ins>
      <w:ins w:id="308" w:author="Mathieu" w:date="2020-04-16T18:20:00Z">
        <w:r w:rsidR="0063359A">
          <w:rPr>
            <w:color w:val="00B050"/>
          </w:rPr>
          <w:t>excluded</w:t>
        </w:r>
      </w:ins>
      <w:ins w:id="309" w:author="Mephisto D" w:date="2020-04-09T14:39:00Z">
        <w:del w:id="310" w:author="Mathieu" w:date="2020-04-16T18:20:00Z">
          <w:r w:rsidR="000A6451" w:rsidDel="0063359A">
            <w:rPr>
              <w:color w:val="00B050"/>
            </w:rPr>
            <w:delText>dropped</w:delText>
          </w:r>
        </w:del>
        <w:r w:rsidR="000A6451">
          <w:rPr>
            <w:color w:val="00B050"/>
          </w:rPr>
          <w:t xml:space="preserve"> from the main analysis to ensure model orthogonality.</w:t>
        </w:r>
      </w:ins>
      <w:ins w:id="311" w:author="Mephisto D" w:date="2020-04-12T11:30:00Z">
        <w:r w:rsidR="00943573">
          <w:rPr>
            <w:color w:val="00B050"/>
          </w:rPr>
          <w:t xml:space="preserve"> </w:t>
        </w:r>
      </w:ins>
      <w:ins w:id="312" w:author="Mephisto D" w:date="2020-04-09T14:35:00Z">
        <w:r w:rsidR="000A6451">
          <w:rPr>
            <w:color w:val="00B050"/>
          </w:rPr>
          <w:t>T</w:t>
        </w:r>
      </w:ins>
      <w:ins w:id="313" w:author="Mephisto D" w:date="2020-04-09T14:32:00Z">
        <w:r w:rsidR="000A6451">
          <w:rPr>
            <w:color w:val="00B050"/>
          </w:rPr>
          <w:t xml:space="preserve">he </w:t>
        </w:r>
      </w:ins>
      <w:ins w:id="314" w:author="Mephisto D" w:date="2020-04-09T15:00:00Z">
        <w:r w:rsidR="00821FDC">
          <w:rPr>
            <w:color w:val="00B050"/>
          </w:rPr>
          <w:t>investor attention</w:t>
        </w:r>
      </w:ins>
      <w:ins w:id="315" w:author="Mephisto D" w:date="2020-04-09T14:38:00Z">
        <w:r w:rsidR="000A6451">
          <w:rPr>
            <w:color w:val="00B050"/>
          </w:rPr>
          <w:t xml:space="preserve"> </w:t>
        </w:r>
      </w:ins>
      <w:ins w:id="316" w:author="Mephisto D" w:date="2020-04-09T14:32:00Z">
        <w:r w:rsidR="000A6451">
          <w:rPr>
            <w:color w:val="00B050"/>
          </w:rPr>
          <w:t xml:space="preserve">dataset </w:t>
        </w:r>
      </w:ins>
      <w:ins w:id="317" w:author="Mathieu" w:date="2020-04-16T17:56:00Z">
        <w:r w:rsidR="00753AC6">
          <w:rPr>
            <w:color w:val="00B050"/>
          </w:rPr>
          <w:t>was</w:t>
        </w:r>
      </w:ins>
      <w:ins w:id="318" w:author="Mephisto D" w:date="2020-04-09T14:31:00Z">
        <w:del w:id="319" w:author="Mathieu" w:date="2020-04-16T17:56:00Z">
          <w:r w:rsidR="000A6451" w:rsidDel="00753AC6">
            <w:rPr>
              <w:color w:val="00B050"/>
            </w:rPr>
            <w:delText>is</w:delText>
          </w:r>
        </w:del>
      </w:ins>
      <w:ins w:id="320" w:author="Mephisto D" w:date="2020-04-09T14:32:00Z">
        <w:del w:id="321" w:author="Mathieu" w:date="2020-04-16T17:56:00Z">
          <w:r w:rsidR="000A6451" w:rsidDel="00753AC6">
            <w:rPr>
              <w:color w:val="00B050"/>
            </w:rPr>
            <w:delText xml:space="preserve"> found to be</w:delText>
          </w:r>
        </w:del>
      </w:ins>
      <w:ins w:id="322" w:author="Mephisto D" w:date="2020-04-09T14:19:00Z">
        <w:r>
          <w:rPr>
            <w:color w:val="00B050"/>
          </w:rPr>
          <w:t xml:space="preserve"> </w:t>
        </w:r>
      </w:ins>
      <w:ins w:id="323" w:author="Mephisto D" w:date="2020-04-09T14:28:00Z">
        <w:r w:rsidR="00D854F9" w:rsidRPr="00676BFB">
          <w:rPr>
            <w:color w:val="00B050"/>
          </w:rPr>
          <w:t>too</w:t>
        </w:r>
      </w:ins>
      <w:ins w:id="324" w:author="Mephisto D" w:date="2020-04-09T14:19:00Z">
        <w:r w:rsidRPr="00676BFB">
          <w:rPr>
            <w:color w:val="00B050"/>
          </w:rPr>
          <w:t xml:space="preserve"> small to obtain any reliable statistical inference</w:t>
        </w:r>
      </w:ins>
      <w:ins w:id="325" w:author="Mephisto D" w:date="2020-04-09T14:35:00Z">
        <w:r w:rsidR="000A6451">
          <w:rPr>
            <w:color w:val="00B050"/>
          </w:rPr>
          <w:t xml:space="preserve"> because the data is not available for small</w:t>
        </w:r>
      </w:ins>
      <w:ins w:id="326" w:author="Mephisto D" w:date="2020-04-09T14:37:00Z">
        <w:r w:rsidR="000A6451">
          <w:rPr>
            <w:color w:val="00B050"/>
          </w:rPr>
          <w:t>er</w:t>
        </w:r>
      </w:ins>
      <w:ins w:id="327" w:author="Mephisto D" w:date="2020-04-09T14:35:00Z">
        <w:r w:rsidR="000A6451">
          <w:rPr>
            <w:color w:val="00B050"/>
          </w:rPr>
          <w:t xml:space="preserve"> IPOs </w:t>
        </w:r>
        <w:commentRangeStart w:id="328"/>
        <w:r w:rsidR="000A6451">
          <w:rPr>
            <w:color w:val="00B050"/>
          </w:rPr>
          <w:t xml:space="preserve">and </w:t>
        </w:r>
        <w:commentRangeStart w:id="329"/>
        <w:commentRangeStart w:id="330"/>
        <w:del w:id="331" w:author="Mathieu" w:date="2020-04-16T18:25:00Z">
          <w:r w:rsidR="000A6451" w:rsidRPr="005F51B3" w:rsidDel="00D937FC">
            <w:rPr>
              <w:color w:val="FF0000"/>
              <w:rPrChange w:id="332" w:author="Mephisto D" w:date="2020-04-23T12:44:00Z">
                <w:rPr>
                  <w:color w:val="00B050"/>
                </w:rPr>
              </w:rPrChange>
            </w:rPr>
            <w:delText xml:space="preserve">older </w:delText>
          </w:r>
        </w:del>
      </w:ins>
      <w:commentRangeEnd w:id="329"/>
      <w:ins w:id="333" w:author="Mephisto D" w:date="2020-04-23T12:44:00Z">
        <w:r w:rsidR="005F51B3" w:rsidRPr="005F51B3">
          <w:rPr>
            <w:color w:val="FF0000"/>
            <w:rPrChange w:id="334" w:author="Mephisto D" w:date="2020-04-23T12:44:00Z">
              <w:rPr>
                <w:color w:val="00B050"/>
              </w:rPr>
            </w:rPrChange>
          </w:rPr>
          <w:t>older IPOs</w:t>
        </w:r>
      </w:ins>
      <w:del w:id="335" w:author="Mephisto D" w:date="2020-04-23T12:44:00Z">
        <w:r w:rsidR="00D937FC" w:rsidRPr="005F51B3" w:rsidDel="005F51B3">
          <w:rPr>
            <w:rStyle w:val="CommentReference"/>
            <w:color w:val="FF0000"/>
            <w:rPrChange w:id="336" w:author="Mephisto D" w:date="2020-04-23T12:44:00Z">
              <w:rPr>
                <w:rStyle w:val="CommentReference"/>
              </w:rPr>
            </w:rPrChange>
          </w:rPr>
          <w:commentReference w:id="329"/>
        </w:r>
        <w:commentRangeEnd w:id="330"/>
        <w:r w:rsidR="005F51B3" w:rsidRPr="005F51B3" w:rsidDel="005F51B3">
          <w:rPr>
            <w:rStyle w:val="CommentReference"/>
            <w:color w:val="FF0000"/>
            <w:rPrChange w:id="337" w:author="Mephisto D" w:date="2020-04-23T12:44:00Z">
              <w:rPr>
                <w:rStyle w:val="CommentReference"/>
              </w:rPr>
            </w:rPrChange>
          </w:rPr>
          <w:commentReference w:id="330"/>
        </w:r>
      </w:del>
      <w:ins w:id="338" w:author="Mathieu" w:date="2020-04-16T18:25:00Z">
        <w:del w:id="339" w:author="Mephisto D" w:date="2020-04-23T12:44:00Z">
          <w:r w:rsidR="00D937FC" w:rsidDel="005F51B3">
            <w:rPr>
              <w:color w:val="00B050"/>
            </w:rPr>
            <w:delText xml:space="preserve"> that were conducted</w:delText>
          </w:r>
        </w:del>
      </w:ins>
      <w:ins w:id="340" w:author="Mathieu" w:date="2020-04-16T18:34:00Z">
        <w:del w:id="341" w:author="Mephisto D" w:date="2020-04-23T12:44:00Z">
          <w:r w:rsidR="00D937FC" w:rsidDel="005F51B3">
            <w:rPr>
              <w:color w:val="00B050"/>
            </w:rPr>
            <w:delText xml:space="preserve"> over XX years ago</w:delText>
          </w:r>
        </w:del>
      </w:ins>
      <w:ins w:id="342" w:author="Mephisto D" w:date="2020-04-10T11:34:00Z">
        <w:r w:rsidR="00AB7E82">
          <w:rPr>
            <w:color w:val="00B050"/>
          </w:rPr>
          <w:t>[</w:t>
        </w:r>
      </w:ins>
      <w:commentRangeEnd w:id="328"/>
      <w:ins w:id="343" w:author="Mephisto D" w:date="2020-04-23T13:21:00Z">
        <w:r w:rsidR="007E096E">
          <w:rPr>
            <w:rStyle w:val="CommentReference"/>
          </w:rPr>
          <w:commentReference w:id="328"/>
        </w:r>
      </w:ins>
      <w:ins w:id="344" w:author="Mephisto D" w:date="2020-04-10T23:12:00Z">
        <w:r w:rsidR="00CC67C7">
          <w:rPr>
            <w:color w:val="00B050"/>
          </w:rPr>
          <w:t>8</w:t>
        </w:r>
      </w:ins>
      <w:ins w:id="345" w:author="Mephisto D" w:date="2020-04-10T11:34:00Z">
        <w:r w:rsidR="00AB7E82">
          <w:rPr>
            <w:color w:val="00B050"/>
          </w:rPr>
          <w:t>]</w:t>
        </w:r>
      </w:ins>
      <w:ins w:id="346" w:author="Mephisto D" w:date="2020-04-09T14:19:00Z">
        <w:r w:rsidRPr="00676BFB">
          <w:rPr>
            <w:color w:val="00B050"/>
          </w:rPr>
          <w:t>.</w:t>
        </w:r>
        <w:r>
          <w:rPr>
            <w:color w:val="00B050"/>
          </w:rPr>
          <w:t xml:space="preserve"> </w:t>
        </w:r>
      </w:ins>
      <w:ins w:id="347" w:author="Mephisto D" w:date="2020-04-09T16:33:00Z">
        <w:r w:rsidR="00D34375">
          <w:rPr>
            <w:color w:val="00B050"/>
          </w:rPr>
          <w:t xml:space="preserve">In addition, this variable was </w:t>
        </w:r>
      </w:ins>
      <w:ins w:id="348" w:author="Mathieu" w:date="2020-04-16T17:58:00Z">
        <w:r w:rsidR="00753AC6">
          <w:rPr>
            <w:color w:val="00B050"/>
          </w:rPr>
          <w:t xml:space="preserve">also </w:t>
        </w:r>
      </w:ins>
      <w:ins w:id="349" w:author="Mephisto D" w:date="2020-04-09T16:33:00Z">
        <w:r w:rsidR="00D34375">
          <w:rPr>
            <w:color w:val="00B050"/>
          </w:rPr>
          <w:t>found to be cor</w:t>
        </w:r>
      </w:ins>
      <w:ins w:id="350" w:author="Mathieu" w:date="2020-04-16T17:57:00Z">
        <w:r w:rsidR="00753AC6">
          <w:rPr>
            <w:color w:val="00B050"/>
          </w:rPr>
          <w:t>r</w:t>
        </w:r>
      </w:ins>
      <w:ins w:id="351" w:author="Mephisto D" w:date="2020-04-09T16:33:00Z">
        <w:r w:rsidR="00D34375">
          <w:rPr>
            <w:color w:val="00B050"/>
          </w:rPr>
          <w:t xml:space="preserve">elated with market capitalization. </w:t>
        </w:r>
      </w:ins>
      <w:ins w:id="352" w:author="Mephisto D" w:date="2020-04-09T14:19:00Z">
        <w:r>
          <w:rPr>
            <w:color w:val="00B050"/>
          </w:rPr>
          <w:t xml:space="preserve">Therefore, </w:t>
        </w:r>
      </w:ins>
      <w:ins w:id="353" w:author="Mephisto D" w:date="2020-04-09T14:39:00Z">
        <w:r w:rsidR="000A6451">
          <w:rPr>
            <w:color w:val="00B050"/>
          </w:rPr>
          <w:t>it was</w:t>
        </w:r>
      </w:ins>
      <w:ins w:id="354" w:author="Mephisto D" w:date="2020-04-09T14:19:00Z">
        <w:r>
          <w:rPr>
            <w:color w:val="00B050"/>
          </w:rPr>
          <w:t xml:space="preserve"> </w:t>
        </w:r>
        <w:del w:id="355" w:author="Mathieu" w:date="2020-04-16T18:17:00Z">
          <w:r w:rsidDel="0063359A">
            <w:rPr>
              <w:color w:val="00B050"/>
            </w:rPr>
            <w:delText>dropped</w:delText>
          </w:r>
        </w:del>
      </w:ins>
      <w:ins w:id="356" w:author="Mathieu" w:date="2020-04-16T18:17:00Z">
        <w:r w:rsidR="0063359A">
          <w:rPr>
            <w:color w:val="00B050"/>
          </w:rPr>
          <w:t>e</w:t>
        </w:r>
      </w:ins>
      <w:ins w:id="357" w:author="Mathieu" w:date="2020-04-16T18:20:00Z">
        <w:r w:rsidR="0063359A">
          <w:rPr>
            <w:color w:val="00B050"/>
          </w:rPr>
          <w:t>liminated</w:t>
        </w:r>
      </w:ins>
      <w:ins w:id="358" w:author="Mephisto D" w:date="2020-04-09T14:19:00Z">
        <w:r>
          <w:rPr>
            <w:color w:val="00B050"/>
          </w:rPr>
          <w:t xml:space="preserve"> from the main analysis</w:t>
        </w:r>
      </w:ins>
      <w:ins w:id="359" w:author="Mephisto D" w:date="2020-04-10T10:34:00Z">
        <w:r w:rsidR="005C2B2B">
          <w:rPr>
            <w:color w:val="00B050"/>
          </w:rPr>
          <w:t xml:space="preserve"> to avoid potential </w:t>
        </w:r>
      </w:ins>
      <w:ins w:id="360" w:author="Mephisto D" w:date="2020-04-10T11:22:00Z">
        <w:r w:rsidR="00EC6521">
          <w:rPr>
            <w:color w:val="00B050"/>
          </w:rPr>
          <w:t>biases</w:t>
        </w:r>
      </w:ins>
      <w:ins w:id="361" w:author="Mephisto D" w:date="2020-04-09T14:19:00Z">
        <w:r>
          <w:rPr>
            <w:color w:val="00B050"/>
          </w:rPr>
          <w:t xml:space="preserve">. </w:t>
        </w:r>
      </w:ins>
    </w:p>
    <w:p w14:paraId="25143786" w14:textId="2DDF88AA" w:rsidR="000E4CFC" w:rsidRDefault="000E4CFC">
      <w:pPr>
        <w:rPr>
          <w:b/>
          <w:bCs/>
        </w:rPr>
      </w:pPr>
      <w:r>
        <w:rPr>
          <w:b/>
          <w:bCs/>
        </w:rPr>
        <w:t xml:space="preserve">4. </w:t>
      </w:r>
      <w:r w:rsidRPr="002B059F">
        <w:rPr>
          <w:b/>
          <w:bCs/>
        </w:rPr>
        <w:t xml:space="preserve">Results </w:t>
      </w:r>
      <w:r>
        <w:rPr>
          <w:b/>
          <w:bCs/>
        </w:rPr>
        <w:t>and analysis</w:t>
      </w:r>
    </w:p>
    <w:p w14:paraId="61C5C85D" w14:textId="037FF9D8" w:rsidR="000E4CFC" w:rsidRDefault="000E4CFC" w:rsidP="009522BF">
      <w:pPr>
        <w:ind w:firstLine="720"/>
      </w:pPr>
      <w:r>
        <w:t xml:space="preserve">To ensure </w:t>
      </w:r>
      <w:r w:rsidRPr="004F13C2">
        <w:t xml:space="preserve">robust estimates, the results </w:t>
      </w:r>
      <w:r>
        <w:t>were</w:t>
      </w:r>
      <w:r w:rsidRPr="004F13C2">
        <w:t xml:space="preserve"> corrected for potential heterogeneity using White’s (1980) methodology. Table </w:t>
      </w:r>
      <w:r w:rsidRPr="00F264ED">
        <w:t>3</w:t>
      </w:r>
      <w:r w:rsidRPr="004F13C2">
        <w:t xml:space="preserve"> and Table 4 present</w:t>
      </w:r>
      <w:r>
        <w:t xml:space="preserve"> the results. </w:t>
      </w:r>
    </w:p>
    <w:p w14:paraId="11A0806A" w14:textId="7F28C8A4" w:rsidR="000E4CFC" w:rsidRDefault="000E4CFC" w:rsidP="00F264ED">
      <w:pPr>
        <w:jc w:val="center"/>
      </w:pPr>
      <w:r>
        <w:t>[Insert Table 3 here]</w:t>
      </w:r>
    </w:p>
    <w:p w14:paraId="775125EC" w14:textId="5AA629CC" w:rsidR="000E4CFC" w:rsidRDefault="000E4CFC" w:rsidP="00F264ED">
      <w:pPr>
        <w:jc w:val="center"/>
      </w:pPr>
      <w:r>
        <w:t>[Insert Table 4 here]</w:t>
      </w:r>
    </w:p>
    <w:p w14:paraId="45F42A00" w14:textId="42F97E98" w:rsidR="000E4CFC" w:rsidRDefault="000E4CFC" w:rsidP="00AB037E">
      <w:pPr>
        <w:ind w:firstLine="720"/>
      </w:pPr>
      <w:r>
        <w:t xml:space="preserve">Consistent with prior research, a negative correlation between institutional holding and the volatility of stock returns was found. </w:t>
      </w:r>
      <w:r w:rsidR="00165C76">
        <w:t xml:space="preserve">Thus, </w:t>
      </w:r>
      <w:r w:rsidR="00165C76" w:rsidRPr="00F264ED">
        <w:rPr>
          <w:i/>
          <w:iCs/>
        </w:rPr>
        <w:t>H1</w:t>
      </w:r>
      <w:r w:rsidR="00165C76">
        <w:t xml:space="preserve"> was confirmed. </w:t>
      </w:r>
      <w:r>
        <w:t>Other controls, such as firm size (</w:t>
      </w:r>
      <w:proofErr w:type="spellStart"/>
      <w:r w:rsidRPr="002B427A">
        <w:rPr>
          <w:i/>
          <w:iCs/>
          <w:szCs w:val="22"/>
        </w:rPr>
        <w:t>Size</w:t>
      </w:r>
      <w:r w:rsidRPr="002B427A">
        <w:rPr>
          <w:i/>
          <w:iCs/>
          <w:szCs w:val="22"/>
          <w:vertAlign w:val="subscript"/>
        </w:rPr>
        <w:t>i</w:t>
      </w:r>
      <w:proofErr w:type="spellEnd"/>
      <w:r>
        <w:t>) and the state dummy variable (</w:t>
      </w:r>
      <w:proofErr w:type="spellStart"/>
      <w:r w:rsidRPr="002B427A">
        <w:rPr>
          <w:i/>
          <w:iCs/>
          <w:szCs w:val="22"/>
        </w:rPr>
        <w:t>State</w:t>
      </w:r>
      <w:r w:rsidRPr="002B427A">
        <w:rPr>
          <w:i/>
          <w:iCs/>
          <w:szCs w:val="22"/>
          <w:vertAlign w:val="subscript"/>
        </w:rPr>
        <w:t>i</w:t>
      </w:r>
      <w:proofErr w:type="spellEnd"/>
      <w:r>
        <w:t xml:space="preserve">) were also found to be significant predictors of stock return volatility. In general, larger firms and state-owned firms tend to exhibit lower volatility. The results support </w:t>
      </w:r>
      <w:proofErr w:type="spellStart"/>
      <w:r>
        <w:t>Sias’s</w:t>
      </w:r>
      <w:proofErr w:type="spellEnd"/>
      <w:r>
        <w:t xml:space="preserve"> (1996) finding that firm size</w:t>
      </w:r>
      <w:r w:rsidRPr="008F20C4">
        <w:t xml:space="preserve"> is negatively correlated to volatility</w:t>
      </w:r>
      <w:r>
        <w:t xml:space="preserve">, and are also consistent with Che’s (2018) conclusion that governments are generally passive investors: all else being equal, state enterprises have lower volatility than corporations. </w:t>
      </w:r>
    </w:p>
    <w:p w14:paraId="369E55F3" w14:textId="5D3A3921" w:rsidR="000E4CFC" w:rsidRDefault="000E4CFC" w:rsidP="008D3E35">
      <w:pPr>
        <w:ind w:firstLine="720"/>
      </w:pPr>
      <w:r>
        <w:t xml:space="preserve">The main variable in question, the coefficient of </w:t>
      </w:r>
      <w:proofErr w:type="spellStart"/>
      <w:r w:rsidRPr="002B427A">
        <w:rPr>
          <w:i/>
          <w:iCs/>
        </w:rPr>
        <w:t>Ho</w:t>
      </w:r>
      <w:r>
        <w:rPr>
          <w:i/>
          <w:iCs/>
        </w:rPr>
        <w:t>l</w:t>
      </w:r>
      <w:r w:rsidRPr="002B427A">
        <w:rPr>
          <w:i/>
          <w:iCs/>
        </w:rPr>
        <w:t>ding</w:t>
      </w:r>
      <w:r w:rsidRPr="002B427A">
        <w:rPr>
          <w:i/>
          <w:iCs/>
          <w:vertAlign w:val="subscript"/>
        </w:rPr>
        <w:t>i</w:t>
      </w:r>
      <w:proofErr w:type="spellEnd"/>
      <w:r>
        <w:t xml:space="preserve">, was found to be negative and statistically significant at 5% for all periods studied (20-day, 40-day and 60-day windows). In general, the results support </w:t>
      </w:r>
      <w:r w:rsidRPr="00051004">
        <w:t xml:space="preserve">Foucault </w:t>
      </w:r>
      <w:r w:rsidRPr="00F264ED">
        <w:rPr>
          <w:i/>
        </w:rPr>
        <w:t>et</w:t>
      </w:r>
      <w:r>
        <w:rPr>
          <w:i/>
        </w:rPr>
        <w:t xml:space="preserve"> </w:t>
      </w:r>
      <w:r w:rsidRPr="00F264ED">
        <w:rPr>
          <w:i/>
        </w:rPr>
        <w:t>al</w:t>
      </w:r>
      <w:r>
        <w:rPr>
          <w:i/>
        </w:rPr>
        <w:t>.</w:t>
      </w:r>
      <w:r>
        <w:t xml:space="preserve"> (2011) and Boone and White (2015) in that institutional holding and volatility of stock returns are negatively correlated, which highlights the </w:t>
      </w:r>
      <w:r w:rsidRPr="008B3416">
        <w:t>importance</w:t>
      </w:r>
      <w:r>
        <w:t xml:space="preserve"> of institutional investors in maintaining stability in emerging stock markets. Therefore, the implications of this research are particularly important for market regulators who aim to promote stability, as well as for IPO investors who seek to minimize risks. The analysis of the relationship between underpricing and institutional </w:t>
      </w:r>
      <w:r w:rsidRPr="004F13C2">
        <w:t xml:space="preserve">ownership </w:t>
      </w:r>
      <w:r w:rsidRPr="00F264ED">
        <w:t xml:space="preserve">(results presented in Table 4) </w:t>
      </w:r>
      <w:r w:rsidRPr="004F13C2">
        <w:t>reveals</w:t>
      </w:r>
      <w:r>
        <w:t xml:space="preserve"> that institutional holding and underpricing are negatively correlated. </w:t>
      </w:r>
      <w:r w:rsidR="00D341F4">
        <w:t xml:space="preserve">Thus, </w:t>
      </w:r>
      <w:r w:rsidR="00D341F4" w:rsidRPr="00F264ED">
        <w:rPr>
          <w:i/>
          <w:iCs/>
        </w:rPr>
        <w:t>H2</w:t>
      </w:r>
      <w:r w:rsidR="00D341F4">
        <w:t xml:space="preserve"> was confirmed. </w:t>
      </w:r>
      <w:r>
        <w:t>These results, statistically significant at 1%, are consistent with Chen</w:t>
      </w:r>
      <w:r w:rsidRPr="00614492">
        <w:t xml:space="preserve"> </w:t>
      </w:r>
      <w:r w:rsidRPr="004153BB">
        <w:rPr>
          <w:i/>
        </w:rPr>
        <w:t>et al.</w:t>
      </w:r>
      <w:r>
        <w:t xml:space="preserve">, 2000) who document that firms with high institutional ownership fail to deliver higher returns. </w:t>
      </w:r>
    </w:p>
    <w:p w14:paraId="3DB4F77D" w14:textId="538EEC02" w:rsidR="000E4CFC" w:rsidRDefault="000E4CFC">
      <w:pPr>
        <w:ind w:firstLine="720"/>
        <w:rPr>
          <w:ins w:id="362" w:author="Mephisto D" w:date="2020-04-09T15:50:00Z"/>
        </w:rPr>
      </w:pPr>
      <w:r>
        <w:lastRenderedPageBreak/>
        <w:t>Several potential explanations have been given for the impact of institutional investors on stock return and stock return volatility. As (institutional) investors affect stock prices mainly through trading, which is derived from information, this analysis focuses on institutional investors’ information. In the context of trading information, the results are in line with Boone and White (2015), who theorize that higher institutional ownership (</w:t>
      </w:r>
      <w:proofErr w:type="spellStart"/>
      <w:r w:rsidRPr="00E4272E">
        <w:rPr>
          <w:i/>
          <w:iCs/>
        </w:rPr>
        <w:t>Holding</w:t>
      </w:r>
      <w:r w:rsidRPr="00E4272E">
        <w:rPr>
          <w:vertAlign w:val="subscript"/>
        </w:rPr>
        <w:t>i</w:t>
      </w:r>
      <w:proofErr w:type="spellEnd"/>
      <w:r>
        <w:t>) is associated with higher information production (in terms of greater management disclosure, analyst following, and liquidity), resulting in lower uncertainty of stock returns (</w:t>
      </w:r>
      <w:proofErr w:type="spellStart"/>
      <w:r w:rsidRPr="00E4272E">
        <w:rPr>
          <w:i/>
          <w:iCs/>
        </w:rPr>
        <w:t>Vol</w:t>
      </w:r>
      <w:r w:rsidRPr="00E4272E">
        <w:rPr>
          <w:vertAlign w:val="subscript"/>
        </w:rPr>
        <w:t>i</w:t>
      </w:r>
      <w:proofErr w:type="spellEnd"/>
      <w:r>
        <w:t>)[</w:t>
      </w:r>
      <w:ins w:id="363" w:author="Mephisto D" w:date="2020-04-10T23:12:00Z">
        <w:r w:rsidR="00CC67C7">
          <w:t>9</w:t>
        </w:r>
      </w:ins>
      <w:del w:id="364" w:author="Mephisto D" w:date="2020-04-10T23:12:00Z">
        <w:r w:rsidDel="00CC67C7">
          <w:delText>8</w:delText>
        </w:r>
      </w:del>
      <w:r>
        <w:t>]. However, the true explanation for this relationship is a matter of ongoing debate and identified as one of the suggested areas for future research.</w:t>
      </w:r>
    </w:p>
    <w:p w14:paraId="409DA028" w14:textId="38F207CF" w:rsidR="004447B5" w:rsidRDefault="00932F10">
      <w:pPr>
        <w:ind w:firstLine="720"/>
        <w:rPr>
          <w:ins w:id="365" w:author="Mephisto D" w:date="2020-04-10T13:35:00Z"/>
          <w:color w:val="00B050"/>
        </w:rPr>
      </w:pPr>
      <w:ins w:id="366" w:author="Mephisto D" w:date="2020-04-10T13:29:00Z">
        <w:del w:id="367" w:author="Mathieu" w:date="2020-04-16T18:37:00Z">
          <w:r w:rsidDel="001F6150">
            <w:rPr>
              <w:color w:val="00B050"/>
            </w:rPr>
            <w:delText>Re</w:delText>
          </w:r>
        </w:del>
        <w:del w:id="368" w:author="Mathieu" w:date="2020-04-16T18:36:00Z">
          <w:r w:rsidDel="001F6150">
            <w:rPr>
              <w:color w:val="00B050"/>
            </w:rPr>
            <w:delText>gardless</w:delText>
          </w:r>
        </w:del>
      </w:ins>
      <w:ins w:id="369" w:author="Mathieu" w:date="2020-04-16T18:37:00Z">
        <w:r w:rsidR="001F6150">
          <w:rPr>
            <w:color w:val="00B050"/>
          </w:rPr>
          <w:t>Nevertheless</w:t>
        </w:r>
      </w:ins>
      <w:ins w:id="370" w:author="Mephisto D" w:date="2020-04-10T13:29:00Z">
        <w:r>
          <w:rPr>
            <w:color w:val="00B050"/>
          </w:rPr>
          <w:t>, t</w:t>
        </w:r>
      </w:ins>
      <w:ins w:id="371" w:author="Mephisto D" w:date="2020-04-10T11:10:00Z">
        <w:r w:rsidR="00BC554F" w:rsidRPr="00BC554F">
          <w:rPr>
            <w:color w:val="00B050"/>
            <w:rPrChange w:id="372" w:author="Mephisto D" w:date="2020-04-10T11:12:00Z">
              <w:rPr/>
            </w:rPrChange>
          </w:rPr>
          <w:t>he</w:t>
        </w:r>
      </w:ins>
      <w:ins w:id="373" w:author="Mephisto D" w:date="2020-04-10T11:52:00Z">
        <w:r w:rsidR="00621F36" w:rsidRPr="00621F36">
          <w:t xml:space="preserve"> </w:t>
        </w:r>
      </w:ins>
      <w:ins w:id="374" w:author="Mephisto D" w:date="2020-04-10T14:37:00Z">
        <w:r w:rsidR="00394ED1">
          <w:rPr>
            <w:color w:val="00B050"/>
          </w:rPr>
          <w:t>correlation</w:t>
        </w:r>
      </w:ins>
      <w:ins w:id="375" w:author="Mephisto D" w:date="2020-04-10T21:11:00Z">
        <w:r w:rsidR="00B6239A">
          <w:rPr>
            <w:color w:val="00B050"/>
          </w:rPr>
          <w:t>s</w:t>
        </w:r>
      </w:ins>
      <w:ins w:id="376" w:author="Mephisto D" w:date="2020-04-10T14:18:00Z">
        <w:r w:rsidR="0074176B" w:rsidRPr="009178D7">
          <w:rPr>
            <w:color w:val="00B050"/>
          </w:rPr>
          <w:t xml:space="preserve"> </w:t>
        </w:r>
      </w:ins>
      <w:ins w:id="377" w:author="Mathieu" w:date="2020-04-19T11:46:00Z">
        <w:r w:rsidR="009D3371">
          <w:rPr>
            <w:color w:val="00B050"/>
          </w:rPr>
          <w:t xml:space="preserve">found in this research </w:t>
        </w:r>
      </w:ins>
      <w:ins w:id="378" w:author="Mephisto D" w:date="2020-04-10T14:18:00Z">
        <w:r w:rsidR="0074176B" w:rsidRPr="009178D7">
          <w:rPr>
            <w:color w:val="00B050"/>
          </w:rPr>
          <w:t>between institutional ownership</w:t>
        </w:r>
      </w:ins>
      <w:ins w:id="379" w:author="Mephisto D" w:date="2020-04-10T14:53:00Z">
        <w:r w:rsidR="00FD0612">
          <w:rPr>
            <w:color w:val="00B050"/>
          </w:rPr>
          <w:t xml:space="preserve">, underpricing and </w:t>
        </w:r>
      </w:ins>
      <w:ins w:id="380" w:author="Mephisto D" w:date="2020-04-10T14:18:00Z">
        <w:r w:rsidR="0074176B" w:rsidRPr="009178D7">
          <w:rPr>
            <w:color w:val="00B050"/>
          </w:rPr>
          <w:t>stock return volatility</w:t>
        </w:r>
        <w:del w:id="381" w:author="Mathieu" w:date="2020-04-19T11:46:00Z">
          <w:r w:rsidR="0074176B" w:rsidDel="009D3371">
            <w:rPr>
              <w:color w:val="00B050"/>
            </w:rPr>
            <w:delText xml:space="preserve"> found in this </w:delText>
          </w:r>
        </w:del>
      </w:ins>
      <w:ins w:id="382" w:author="Mephisto D" w:date="2020-04-10T14:19:00Z">
        <w:del w:id="383" w:author="Mathieu" w:date="2020-04-19T11:46:00Z">
          <w:r w:rsidR="0074176B" w:rsidDel="009D3371">
            <w:rPr>
              <w:color w:val="00B050"/>
            </w:rPr>
            <w:delText>research</w:delText>
          </w:r>
        </w:del>
      </w:ins>
      <w:ins w:id="384" w:author="Mephisto D" w:date="2020-04-10T14:17:00Z">
        <w:r w:rsidR="0074176B">
          <w:t xml:space="preserve"> </w:t>
        </w:r>
      </w:ins>
      <w:ins w:id="385" w:author="Mephisto D" w:date="2020-04-10T14:18:00Z">
        <w:r w:rsidR="0074176B">
          <w:rPr>
            <w:color w:val="00B050"/>
          </w:rPr>
          <w:t>are</w:t>
        </w:r>
      </w:ins>
      <w:ins w:id="386" w:author="Mephisto D" w:date="2020-04-10T11:12:00Z">
        <w:r w:rsidR="00BC554F" w:rsidRPr="00BC554F">
          <w:rPr>
            <w:color w:val="00B050"/>
            <w:rPrChange w:id="387" w:author="Mephisto D" w:date="2020-04-10T11:12:00Z">
              <w:rPr/>
            </w:rPrChange>
          </w:rPr>
          <w:t xml:space="preserve"> </w:t>
        </w:r>
      </w:ins>
      <w:ins w:id="388" w:author="Mephisto D" w:date="2020-04-10T13:30:00Z">
        <w:r>
          <w:rPr>
            <w:color w:val="00B050"/>
          </w:rPr>
          <w:t>consistent</w:t>
        </w:r>
      </w:ins>
      <w:ins w:id="389" w:author="Mephisto D" w:date="2020-04-10T11:12:00Z">
        <w:r w:rsidR="00BC554F" w:rsidRPr="00BC554F">
          <w:rPr>
            <w:color w:val="00B050"/>
            <w:rPrChange w:id="390" w:author="Mephisto D" w:date="2020-04-10T11:12:00Z">
              <w:rPr/>
            </w:rPrChange>
          </w:rPr>
          <w:t xml:space="preserve"> with </w:t>
        </w:r>
      </w:ins>
      <w:ins w:id="391" w:author="Mephisto D" w:date="2020-04-10T13:58:00Z">
        <w:r w:rsidR="003A79BE">
          <w:rPr>
            <w:color w:val="00B050"/>
          </w:rPr>
          <w:t xml:space="preserve">prior </w:t>
        </w:r>
      </w:ins>
      <w:ins w:id="392" w:author="Mephisto D" w:date="2020-04-10T14:19:00Z">
        <w:r w:rsidR="0074176B">
          <w:rPr>
            <w:color w:val="00B050"/>
          </w:rPr>
          <w:t xml:space="preserve">studies </w:t>
        </w:r>
      </w:ins>
      <w:ins w:id="393" w:author="Mephisto D" w:date="2020-04-10T13:58:00Z">
        <w:r w:rsidR="003A79BE">
          <w:rPr>
            <w:color w:val="00B050"/>
          </w:rPr>
          <w:t xml:space="preserve">in </w:t>
        </w:r>
        <w:del w:id="394" w:author="Mathieu" w:date="2020-04-16T18:38:00Z">
          <w:r w:rsidR="003A79BE" w:rsidDel="001F6150">
            <w:rPr>
              <w:color w:val="00B050"/>
            </w:rPr>
            <w:delText xml:space="preserve">the </w:delText>
          </w:r>
        </w:del>
        <w:r w:rsidR="003A79BE">
          <w:rPr>
            <w:color w:val="00B050"/>
          </w:rPr>
          <w:t xml:space="preserve">developed </w:t>
        </w:r>
      </w:ins>
      <w:ins w:id="395" w:author="Mephisto D" w:date="2020-04-10T14:19:00Z">
        <w:r w:rsidR="0074176B">
          <w:rPr>
            <w:color w:val="00B050"/>
          </w:rPr>
          <w:t>countrie</w:t>
        </w:r>
      </w:ins>
      <w:ins w:id="396" w:author="Mephisto D" w:date="2020-04-10T13:58:00Z">
        <w:r w:rsidR="003A79BE">
          <w:rPr>
            <w:color w:val="00B050"/>
          </w:rPr>
          <w:t>s</w:t>
        </w:r>
      </w:ins>
      <w:ins w:id="397" w:author="Mephisto D" w:date="2020-04-10T11:52:00Z">
        <w:r w:rsidR="00621F36">
          <w:rPr>
            <w:color w:val="00B050"/>
          </w:rPr>
          <w:t xml:space="preserve">. </w:t>
        </w:r>
      </w:ins>
      <w:ins w:id="398" w:author="Mephisto D" w:date="2020-04-10T13:35:00Z">
        <w:r w:rsidR="004447B5">
          <w:rPr>
            <w:color w:val="00B050"/>
          </w:rPr>
          <w:t>In the context of asymmetric information, t</w:t>
        </w:r>
      </w:ins>
      <w:ins w:id="399" w:author="Mephisto D" w:date="2020-04-10T11:56:00Z">
        <w:r w:rsidR="00DE07B7">
          <w:rPr>
            <w:color w:val="00B050"/>
          </w:rPr>
          <w:t>he evidence</w:t>
        </w:r>
      </w:ins>
      <w:ins w:id="400" w:author="Mephisto D" w:date="2020-04-10T20:48:00Z">
        <w:del w:id="401" w:author="Mathieu" w:date="2020-04-16T18:38:00Z">
          <w:r w:rsidR="005C6C39" w:rsidDel="001F6150">
            <w:rPr>
              <w:color w:val="00B050"/>
            </w:rPr>
            <w:delText>s</w:delText>
          </w:r>
        </w:del>
      </w:ins>
      <w:ins w:id="402" w:author="Mephisto D" w:date="2020-04-10T11:56:00Z">
        <w:r w:rsidR="00DE07B7">
          <w:rPr>
            <w:color w:val="00B050"/>
          </w:rPr>
          <w:t xml:space="preserve"> </w:t>
        </w:r>
      </w:ins>
      <w:ins w:id="403" w:author="Mephisto D" w:date="2020-04-10T13:35:00Z">
        <w:r w:rsidR="004447B5">
          <w:rPr>
            <w:color w:val="00B050"/>
          </w:rPr>
          <w:t>presented in this study</w:t>
        </w:r>
      </w:ins>
      <w:ins w:id="404" w:author="Mephisto D" w:date="2020-04-10T20:48:00Z">
        <w:r w:rsidR="005C6C39">
          <w:rPr>
            <w:color w:val="00B050"/>
          </w:rPr>
          <w:t xml:space="preserve"> </w:t>
        </w:r>
      </w:ins>
      <w:ins w:id="405" w:author="Mathieu" w:date="2020-04-16T18:38:00Z">
        <w:r w:rsidR="001F6150">
          <w:rPr>
            <w:color w:val="00B050"/>
          </w:rPr>
          <w:t>is</w:t>
        </w:r>
      </w:ins>
      <w:ins w:id="406" w:author="Mephisto D" w:date="2020-04-10T20:48:00Z">
        <w:del w:id="407" w:author="Mathieu" w:date="2020-04-16T18:38:00Z">
          <w:r w:rsidR="005C6C39" w:rsidDel="001F6150">
            <w:rPr>
              <w:color w:val="00B050"/>
            </w:rPr>
            <w:delText>are</w:delText>
          </w:r>
        </w:del>
      </w:ins>
      <w:ins w:id="408" w:author="Mephisto D" w:date="2020-04-10T11:56:00Z">
        <w:r w:rsidR="00DE07B7">
          <w:rPr>
            <w:color w:val="00B050"/>
          </w:rPr>
          <w:t xml:space="preserve"> </w:t>
        </w:r>
      </w:ins>
      <w:ins w:id="409" w:author="Mephisto D" w:date="2020-04-10T14:52:00Z">
        <w:del w:id="410" w:author="Mathieu" w:date="2020-04-19T11:38:00Z">
          <w:r w:rsidR="00FD0612" w:rsidDel="005608E1">
            <w:rPr>
              <w:color w:val="00B050"/>
            </w:rPr>
            <w:delText>consistent</w:delText>
          </w:r>
        </w:del>
      </w:ins>
      <w:ins w:id="411" w:author="Mathieu" w:date="2020-04-19T11:38:00Z">
        <w:r w:rsidR="005608E1">
          <w:rPr>
            <w:color w:val="00B050"/>
          </w:rPr>
          <w:t xml:space="preserve">in </w:t>
        </w:r>
        <w:commentRangeStart w:id="412"/>
        <w:commentRangeStart w:id="413"/>
        <w:r w:rsidR="005608E1">
          <w:rPr>
            <w:color w:val="00B050"/>
          </w:rPr>
          <w:t>line</w:t>
        </w:r>
        <w:commentRangeEnd w:id="412"/>
        <w:r w:rsidR="005608E1">
          <w:rPr>
            <w:rStyle w:val="CommentReference"/>
          </w:rPr>
          <w:commentReference w:id="412"/>
        </w:r>
      </w:ins>
      <w:commentRangeEnd w:id="413"/>
      <w:r w:rsidR="002720E2">
        <w:rPr>
          <w:rStyle w:val="CommentReference"/>
        </w:rPr>
        <w:commentReference w:id="413"/>
      </w:r>
      <w:ins w:id="414" w:author="Mephisto D" w:date="2020-04-10T14:52:00Z">
        <w:r w:rsidR="00FD0612">
          <w:rPr>
            <w:color w:val="00B050"/>
          </w:rPr>
          <w:t xml:space="preserve"> with</w:t>
        </w:r>
      </w:ins>
      <w:ins w:id="415" w:author="Mephisto D" w:date="2020-04-10T11:55:00Z">
        <w:r w:rsidR="00DE07B7">
          <w:rPr>
            <w:color w:val="00B050"/>
          </w:rPr>
          <w:t xml:space="preserve"> </w:t>
        </w:r>
        <w:r w:rsidR="00DE07B7" w:rsidRPr="009178D7">
          <w:rPr>
            <w:color w:val="00B050"/>
          </w:rPr>
          <w:t>Boone and White</w:t>
        </w:r>
        <w:del w:id="416" w:author="Mathieu" w:date="2020-04-16T18:38:00Z">
          <w:r w:rsidR="00DE07B7" w:rsidRPr="009178D7" w:rsidDel="001F6150">
            <w:rPr>
              <w:color w:val="00B050"/>
            </w:rPr>
            <w:delText>,</w:delText>
          </w:r>
        </w:del>
      </w:ins>
      <w:ins w:id="417" w:author="Mathieu" w:date="2020-04-16T18:38:00Z">
        <w:r w:rsidR="001F6150">
          <w:rPr>
            <w:color w:val="00B050"/>
          </w:rPr>
          <w:t>(</w:t>
        </w:r>
      </w:ins>
      <w:ins w:id="418" w:author="Mephisto D" w:date="2020-04-10T11:55:00Z">
        <w:r w:rsidR="00DE07B7" w:rsidRPr="009178D7">
          <w:rPr>
            <w:color w:val="00B050"/>
          </w:rPr>
          <w:t xml:space="preserve"> 2015</w:t>
        </w:r>
      </w:ins>
      <w:ins w:id="419" w:author="Mathieu" w:date="2020-04-16T18:38:00Z">
        <w:r w:rsidR="001F6150">
          <w:rPr>
            <w:color w:val="00B050"/>
          </w:rPr>
          <w:t>)</w:t>
        </w:r>
      </w:ins>
      <w:ins w:id="420" w:author="Mephisto D" w:date="2020-04-10T11:55:00Z">
        <w:del w:id="421" w:author="Mathieu" w:date="2020-04-16T18:38:00Z">
          <w:r w:rsidR="00DE07B7" w:rsidDel="001F6150">
            <w:rPr>
              <w:color w:val="00B050"/>
            </w:rPr>
            <w:delText>’s</w:delText>
          </w:r>
        </w:del>
        <w:r w:rsidR="00DE07B7">
          <w:rPr>
            <w:color w:val="00B050"/>
          </w:rPr>
          <w:t xml:space="preserve"> </w:t>
        </w:r>
      </w:ins>
      <w:ins w:id="422" w:author="Mathieu" w:date="2020-04-16T18:38:00Z">
        <w:r w:rsidR="001F6150">
          <w:rPr>
            <w:color w:val="00B050"/>
          </w:rPr>
          <w:t xml:space="preserve">who </w:t>
        </w:r>
      </w:ins>
      <w:ins w:id="423" w:author="Mephisto D" w:date="2020-04-10T11:56:00Z">
        <w:r w:rsidR="00DE07B7">
          <w:rPr>
            <w:color w:val="00B050"/>
          </w:rPr>
          <w:t>posit</w:t>
        </w:r>
      </w:ins>
      <w:ins w:id="424" w:author="Mathieu" w:date="2020-04-16T18:38:00Z">
        <w:r w:rsidR="001F6150">
          <w:rPr>
            <w:color w:val="00B050"/>
          </w:rPr>
          <w:t>ed</w:t>
        </w:r>
      </w:ins>
      <w:ins w:id="425" w:author="Mephisto D" w:date="2020-04-10T11:56:00Z">
        <w:del w:id="426" w:author="Mathieu" w:date="2020-04-16T18:38:00Z">
          <w:r w:rsidR="00DE07B7" w:rsidDel="001F6150">
            <w:rPr>
              <w:color w:val="00B050"/>
            </w:rPr>
            <w:delText>s</w:delText>
          </w:r>
        </w:del>
      </w:ins>
      <w:ins w:id="427" w:author="Mephisto D" w:date="2020-04-10T11:55:00Z">
        <w:r w:rsidR="00DE07B7">
          <w:rPr>
            <w:color w:val="00B050"/>
          </w:rPr>
          <w:t xml:space="preserve"> that </w:t>
        </w:r>
      </w:ins>
      <w:ins w:id="428" w:author="Mephisto D" w:date="2020-04-10T11:56:00Z">
        <w:del w:id="429" w:author="Mathieu" w:date="2020-04-19T11:42:00Z">
          <w:r w:rsidR="00DE07B7" w:rsidDel="009D3371">
            <w:rPr>
              <w:color w:val="00B050"/>
            </w:rPr>
            <w:delText>intuitional</w:delText>
          </w:r>
        </w:del>
      </w:ins>
      <w:ins w:id="430" w:author="Mathieu" w:date="2020-04-19T11:42:00Z">
        <w:r w:rsidR="009D3371">
          <w:rPr>
            <w:color w:val="00B050"/>
          </w:rPr>
          <w:t xml:space="preserve">institutional </w:t>
        </w:r>
        <w:commentRangeStart w:id="431"/>
        <w:commentRangeStart w:id="432"/>
        <w:r w:rsidR="009D3371">
          <w:rPr>
            <w:color w:val="00B050"/>
          </w:rPr>
          <w:t>investor</w:t>
        </w:r>
      </w:ins>
      <w:ins w:id="433" w:author="Mathieu" w:date="2020-04-19T11:43:00Z">
        <w:r w:rsidR="009D3371">
          <w:rPr>
            <w:color w:val="00B050"/>
          </w:rPr>
          <w:t>s</w:t>
        </w:r>
        <w:commentRangeEnd w:id="431"/>
        <w:r w:rsidR="009D3371">
          <w:rPr>
            <w:rStyle w:val="CommentReference"/>
          </w:rPr>
          <w:commentReference w:id="431"/>
        </w:r>
      </w:ins>
      <w:commentRangeEnd w:id="432"/>
      <w:r w:rsidR="002720E2">
        <w:rPr>
          <w:rStyle w:val="CommentReference"/>
        </w:rPr>
        <w:commentReference w:id="432"/>
      </w:r>
      <w:ins w:id="434" w:author="Mephisto D" w:date="2020-04-10T11:56:00Z">
        <w:r w:rsidR="00DE07B7">
          <w:rPr>
            <w:color w:val="00B050"/>
          </w:rPr>
          <w:t xml:space="preserve"> act</w:t>
        </w:r>
        <w:del w:id="435" w:author="Mathieu" w:date="2020-04-19T11:42:00Z">
          <w:r w:rsidR="00DE07B7" w:rsidDel="009D3371">
            <w:rPr>
              <w:color w:val="00B050"/>
            </w:rPr>
            <w:delText>s</w:delText>
          </w:r>
        </w:del>
        <w:r w:rsidR="00DE07B7">
          <w:rPr>
            <w:color w:val="00B050"/>
          </w:rPr>
          <w:t xml:space="preserve"> primarily as information providers </w:t>
        </w:r>
      </w:ins>
      <w:ins w:id="436" w:author="Mephisto D" w:date="2020-04-10T13:47:00Z">
        <w:r w:rsidR="00B720BC">
          <w:rPr>
            <w:color w:val="00B050"/>
          </w:rPr>
          <w:t>who</w:t>
        </w:r>
      </w:ins>
      <w:ins w:id="437" w:author="Mephisto D" w:date="2020-04-10T11:56:00Z">
        <w:r w:rsidR="00DE07B7">
          <w:rPr>
            <w:color w:val="00B050"/>
          </w:rPr>
          <w:t xml:space="preserve"> reduce </w:t>
        </w:r>
      </w:ins>
      <w:ins w:id="438" w:author="Mathieu" w:date="2020-04-16T18:39:00Z">
        <w:r w:rsidR="001F6150">
          <w:rPr>
            <w:color w:val="00B050"/>
          </w:rPr>
          <w:t xml:space="preserve">the </w:t>
        </w:r>
      </w:ins>
      <w:ins w:id="439" w:author="Mephisto D" w:date="2020-04-10T11:56:00Z">
        <w:r w:rsidR="00DE07B7">
          <w:rPr>
            <w:color w:val="00B050"/>
          </w:rPr>
          <w:t>volatility</w:t>
        </w:r>
      </w:ins>
      <w:ins w:id="440" w:author="Mephisto D" w:date="2020-04-10T13:25:00Z">
        <w:r>
          <w:rPr>
            <w:color w:val="00B050"/>
          </w:rPr>
          <w:t xml:space="preserve"> of stock returns</w:t>
        </w:r>
      </w:ins>
      <w:ins w:id="441" w:author="Mephisto D" w:date="2020-04-10T13:56:00Z">
        <w:r w:rsidR="003A79BE">
          <w:rPr>
            <w:color w:val="00B050"/>
          </w:rPr>
          <w:t xml:space="preserve"> in the US</w:t>
        </w:r>
      </w:ins>
      <w:ins w:id="442" w:author="Mephisto D" w:date="2020-04-10T21:11:00Z">
        <w:r w:rsidR="00B6239A">
          <w:rPr>
            <w:color w:val="00B050"/>
          </w:rPr>
          <w:t xml:space="preserve">. </w:t>
        </w:r>
      </w:ins>
      <w:ins w:id="443" w:author="Mephisto D" w:date="2020-04-12T11:44:00Z">
        <w:r w:rsidR="00DA0E27">
          <w:rPr>
            <w:color w:val="00B050"/>
          </w:rPr>
          <w:t>In addition</w:t>
        </w:r>
      </w:ins>
      <w:ins w:id="444" w:author="Mephisto D" w:date="2020-04-10T21:15:00Z">
        <w:r w:rsidR="00B6239A">
          <w:rPr>
            <w:color w:val="00B050"/>
          </w:rPr>
          <w:t>, t</w:t>
        </w:r>
      </w:ins>
      <w:ins w:id="445" w:author="Mephisto D" w:date="2020-04-10T21:11:00Z">
        <w:r w:rsidR="00B6239A">
          <w:rPr>
            <w:color w:val="00B050"/>
          </w:rPr>
          <w:t>he results</w:t>
        </w:r>
      </w:ins>
      <w:ins w:id="446" w:author="Mephisto D" w:date="2020-04-10T14:52:00Z">
        <w:r w:rsidR="00FD0612">
          <w:rPr>
            <w:color w:val="00B050"/>
          </w:rPr>
          <w:t xml:space="preserve"> </w:t>
        </w:r>
      </w:ins>
      <w:ins w:id="447" w:author="Mephisto D" w:date="2020-04-12T11:44:00Z">
        <w:r w:rsidR="00DA0E27">
          <w:rPr>
            <w:color w:val="00B050"/>
          </w:rPr>
          <w:t xml:space="preserve">from this study </w:t>
        </w:r>
      </w:ins>
      <w:ins w:id="448" w:author="Mephisto D" w:date="2020-04-10T20:49:00Z">
        <w:del w:id="449" w:author="Mathieu" w:date="2020-04-16T18:39:00Z">
          <w:r w:rsidR="005C6C39" w:rsidDel="001F6150">
            <w:rPr>
              <w:color w:val="00B050"/>
            </w:rPr>
            <w:delText>are</w:delText>
          </w:r>
        </w:del>
      </w:ins>
      <w:ins w:id="450" w:author="Mephisto D" w:date="2020-04-10T14:46:00Z">
        <w:del w:id="451" w:author="Mathieu" w:date="2020-04-16T18:39:00Z">
          <w:r w:rsidR="00FD0612" w:rsidDel="001F6150">
            <w:rPr>
              <w:color w:val="00B050"/>
            </w:rPr>
            <w:delText xml:space="preserve"> </w:delText>
          </w:r>
        </w:del>
      </w:ins>
      <w:ins w:id="452" w:author="Mephisto D" w:date="2020-04-10T14:47:00Z">
        <w:r w:rsidR="00FD0612">
          <w:rPr>
            <w:color w:val="00B050"/>
          </w:rPr>
          <w:t>support</w:t>
        </w:r>
        <w:del w:id="453" w:author="Mathieu" w:date="2020-04-16T18:39:00Z">
          <w:r w:rsidR="00FD0612" w:rsidDel="001F6150">
            <w:rPr>
              <w:color w:val="00B050"/>
            </w:rPr>
            <w:delText>ive</w:delText>
          </w:r>
        </w:del>
      </w:ins>
      <w:ins w:id="454" w:author="Mephisto D" w:date="2020-04-10T14:46:00Z">
        <w:r w:rsidR="00FD0612">
          <w:rPr>
            <w:color w:val="00B050"/>
          </w:rPr>
          <w:t xml:space="preserve"> </w:t>
        </w:r>
        <w:del w:id="455" w:author="Mathieu" w:date="2020-04-16T18:39:00Z">
          <w:r w:rsidR="00FD0612" w:rsidDel="001F6150">
            <w:rPr>
              <w:color w:val="00B050"/>
            </w:rPr>
            <w:delText xml:space="preserve">with </w:delText>
          </w:r>
        </w:del>
      </w:ins>
      <w:ins w:id="456" w:author="Mephisto D" w:date="2020-04-10T20:49:00Z">
        <w:r w:rsidR="005C6C39">
          <w:rPr>
            <w:color w:val="00B050"/>
          </w:rPr>
          <w:t xml:space="preserve">prior </w:t>
        </w:r>
      </w:ins>
      <w:ins w:id="457" w:author="Mephisto D" w:date="2020-04-10T14:48:00Z">
        <w:r w:rsidR="00FD0612">
          <w:rPr>
            <w:color w:val="00B050"/>
          </w:rPr>
          <w:t>information-asymmetry</w:t>
        </w:r>
      </w:ins>
      <w:ins w:id="458" w:author="Mephisto D" w:date="2020-04-10T14:46:00Z">
        <w:r w:rsidR="00FD0612">
          <w:rPr>
            <w:color w:val="00B050"/>
          </w:rPr>
          <w:t xml:space="preserve"> research</w:t>
        </w:r>
        <w:del w:id="459" w:author="Mathieu" w:date="2020-04-16T18:39:00Z">
          <w:r w:rsidR="00FD0612" w:rsidDel="001F6150">
            <w:rPr>
              <w:color w:val="00B050"/>
            </w:rPr>
            <w:delText>es</w:delText>
          </w:r>
        </w:del>
      </w:ins>
      <w:ins w:id="460" w:author="Mephisto D" w:date="2020-04-10T21:18:00Z">
        <w:r w:rsidR="00E04C7E">
          <w:rPr>
            <w:color w:val="00B050"/>
          </w:rPr>
          <w:t xml:space="preserve"> </w:t>
        </w:r>
      </w:ins>
      <w:ins w:id="461" w:author="Mephisto D" w:date="2020-04-10T14:47:00Z">
        <w:r w:rsidR="00FD0612">
          <w:rPr>
            <w:color w:val="00B050"/>
          </w:rPr>
          <w:t>(</w:t>
        </w:r>
      </w:ins>
      <w:ins w:id="462" w:author="Mephisto D" w:date="2020-04-10T21:14:00Z">
        <w:r w:rsidR="00B6239A" w:rsidRPr="00B6239A">
          <w:rPr>
            <w:color w:val="00B050"/>
          </w:rPr>
          <w:t>Rock, 1986; Allen and Faulhaber, 1989; Benveniste and Spindt,</w:t>
        </w:r>
      </w:ins>
      <w:ins w:id="463" w:author="Mathieu" w:date="2020-04-16T18:40:00Z">
        <w:r w:rsidR="001F6150">
          <w:rPr>
            <w:color w:val="00B050"/>
          </w:rPr>
          <w:t xml:space="preserve"> </w:t>
        </w:r>
      </w:ins>
      <w:commentRangeStart w:id="464"/>
      <w:commentRangeStart w:id="465"/>
      <w:ins w:id="466" w:author="Mephisto D" w:date="2020-04-10T21:14:00Z">
        <w:r w:rsidR="00B6239A" w:rsidRPr="00B6239A">
          <w:rPr>
            <w:color w:val="00B050"/>
          </w:rPr>
          <w:t>1989</w:t>
        </w:r>
      </w:ins>
      <w:commentRangeEnd w:id="464"/>
      <w:r w:rsidR="001F6150">
        <w:rPr>
          <w:rStyle w:val="CommentReference"/>
        </w:rPr>
        <w:commentReference w:id="464"/>
      </w:r>
      <w:commentRangeEnd w:id="465"/>
      <w:r w:rsidR="007E096E">
        <w:rPr>
          <w:rStyle w:val="CommentReference"/>
        </w:rPr>
        <w:commentReference w:id="465"/>
      </w:r>
      <w:ins w:id="467" w:author="Mephisto D" w:date="2020-04-10T21:14:00Z">
        <w:r w:rsidR="00B6239A" w:rsidRPr="00B6239A">
          <w:rPr>
            <w:color w:val="00B050"/>
          </w:rPr>
          <w:t xml:space="preserve">; Grinblatt and Hwang, 1989; Welch, 1992; Aggarwal </w:t>
        </w:r>
        <w:r w:rsidR="00B6239A" w:rsidRPr="00B6239A">
          <w:rPr>
            <w:i/>
            <w:color w:val="00B050"/>
          </w:rPr>
          <w:t>et al.</w:t>
        </w:r>
        <w:r w:rsidR="00B6239A" w:rsidRPr="00B6239A">
          <w:rPr>
            <w:color w:val="00B050"/>
          </w:rPr>
          <w:t xml:space="preserve">, 2002b; Chung </w:t>
        </w:r>
        <w:r w:rsidR="00B6239A" w:rsidRPr="00B6239A">
          <w:rPr>
            <w:i/>
            <w:color w:val="00B050"/>
          </w:rPr>
          <w:t>et al.</w:t>
        </w:r>
        <w:r w:rsidR="00B6239A" w:rsidRPr="00B6239A">
          <w:rPr>
            <w:color w:val="00B050"/>
          </w:rPr>
          <w:t>, 2017</w:t>
        </w:r>
        <w:r w:rsidR="00B6239A">
          <w:rPr>
            <w:color w:val="00B050"/>
          </w:rPr>
          <w:t xml:space="preserve"> among others)</w:t>
        </w:r>
      </w:ins>
      <w:ins w:id="468" w:author="Mephisto D" w:date="2020-04-10T14:46:00Z">
        <w:r w:rsidR="00FD0612">
          <w:rPr>
            <w:color w:val="00B050"/>
          </w:rPr>
          <w:t xml:space="preserve">. </w:t>
        </w:r>
      </w:ins>
    </w:p>
    <w:p w14:paraId="4B64BB0C" w14:textId="010EBDE8" w:rsidR="00EC158B" w:rsidRDefault="00EC158B">
      <w:pPr>
        <w:ind w:firstLine="720"/>
        <w:rPr>
          <w:ins w:id="469" w:author="Mephisto D" w:date="2020-04-10T11:56:00Z"/>
          <w:color w:val="00B050"/>
        </w:rPr>
      </w:pPr>
      <w:ins w:id="470" w:author="Mephisto D" w:date="2020-04-10T13:14:00Z">
        <w:r w:rsidRPr="009178D7">
          <w:rPr>
            <w:color w:val="00B050"/>
          </w:rPr>
          <w:t xml:space="preserve">Overall, the results presented in this study </w:t>
        </w:r>
      </w:ins>
      <w:ins w:id="471" w:author="Mephisto D" w:date="2020-04-10T20:49:00Z">
        <w:r w:rsidR="005C6C39">
          <w:rPr>
            <w:color w:val="00B050"/>
          </w:rPr>
          <w:t xml:space="preserve">are </w:t>
        </w:r>
      </w:ins>
      <w:ins w:id="472" w:author="Mephisto D" w:date="2020-04-10T21:16:00Z">
        <w:r w:rsidR="00B6239A">
          <w:rPr>
            <w:color w:val="00B050"/>
          </w:rPr>
          <w:t>in line</w:t>
        </w:r>
      </w:ins>
      <w:ins w:id="473" w:author="Mephisto D" w:date="2020-04-10T13:14:00Z">
        <w:r w:rsidRPr="009178D7">
          <w:rPr>
            <w:color w:val="00B050"/>
          </w:rPr>
          <w:t xml:space="preserve"> with </w:t>
        </w:r>
      </w:ins>
      <w:ins w:id="474" w:author="Mephisto D" w:date="2020-04-10T13:46:00Z">
        <w:r w:rsidR="00B720BC">
          <w:rPr>
            <w:color w:val="00B050"/>
          </w:rPr>
          <w:t>prior research</w:t>
        </w:r>
        <w:del w:id="475" w:author="Mathieu" w:date="2020-04-16T18:40:00Z">
          <w:r w:rsidR="00B720BC" w:rsidDel="001F6150">
            <w:rPr>
              <w:color w:val="00B050"/>
            </w:rPr>
            <w:delText>es</w:delText>
          </w:r>
        </w:del>
      </w:ins>
      <w:ins w:id="476" w:author="Mephisto D" w:date="2020-04-10T13:14:00Z">
        <w:r w:rsidRPr="009178D7">
          <w:rPr>
            <w:color w:val="00B050"/>
          </w:rPr>
          <w:t xml:space="preserve"> </w:t>
        </w:r>
      </w:ins>
      <w:ins w:id="477" w:author="Mephisto D" w:date="2020-04-10T14:29:00Z">
        <w:r w:rsidR="00C401A7">
          <w:rPr>
            <w:color w:val="00B050"/>
          </w:rPr>
          <w:t>in</w:t>
        </w:r>
      </w:ins>
      <w:ins w:id="478" w:author="Mephisto D" w:date="2020-04-10T13:14:00Z">
        <w:r w:rsidRPr="009178D7">
          <w:rPr>
            <w:color w:val="00B050"/>
          </w:rPr>
          <w:t xml:space="preserve"> developed economies</w:t>
        </w:r>
      </w:ins>
      <w:ins w:id="479" w:author="Mephisto D" w:date="2020-04-10T20:49:00Z">
        <w:r w:rsidR="005C6C39">
          <w:rPr>
            <w:color w:val="00B050"/>
          </w:rPr>
          <w:t>.</w:t>
        </w:r>
      </w:ins>
      <w:ins w:id="480" w:author="Mephisto D" w:date="2020-04-10T14:00:00Z">
        <w:r w:rsidR="003A79BE">
          <w:rPr>
            <w:color w:val="00B050"/>
          </w:rPr>
          <w:t xml:space="preserve"> </w:t>
        </w:r>
      </w:ins>
      <w:ins w:id="481" w:author="Mephisto D" w:date="2020-04-10T20:49:00Z">
        <w:r w:rsidR="005C6C39">
          <w:rPr>
            <w:color w:val="00B050"/>
          </w:rPr>
          <w:t xml:space="preserve">It was found </w:t>
        </w:r>
      </w:ins>
      <w:ins w:id="482" w:author="Mephisto D" w:date="2020-04-10T13:18:00Z">
        <w:r>
          <w:rPr>
            <w:color w:val="00B050"/>
          </w:rPr>
          <w:t xml:space="preserve">that institutional investors </w:t>
        </w:r>
      </w:ins>
      <w:ins w:id="483" w:author="Mephisto D" w:date="2020-04-10T20:49:00Z">
        <w:r w:rsidR="005C6C39">
          <w:rPr>
            <w:color w:val="00B050"/>
          </w:rPr>
          <w:t xml:space="preserve">are </w:t>
        </w:r>
      </w:ins>
      <w:ins w:id="484" w:author="Mephisto D" w:date="2020-04-10T20:50:00Z">
        <w:r w:rsidR="005C6C39">
          <w:rPr>
            <w:color w:val="00B050"/>
          </w:rPr>
          <w:t xml:space="preserve">negatively related to </w:t>
        </w:r>
      </w:ins>
      <w:ins w:id="485" w:author="Mephisto D" w:date="2020-04-10T13:19:00Z">
        <w:r>
          <w:rPr>
            <w:color w:val="00B050"/>
          </w:rPr>
          <w:t>underpricing</w:t>
        </w:r>
      </w:ins>
      <w:ins w:id="486" w:author="Mephisto D" w:date="2020-04-10T13:25:00Z">
        <w:r w:rsidR="00932F10">
          <w:rPr>
            <w:color w:val="00B050"/>
          </w:rPr>
          <w:t xml:space="preserve"> and </w:t>
        </w:r>
      </w:ins>
      <w:ins w:id="487" w:author="Mathieu" w:date="2020-04-16T18:40:00Z">
        <w:r w:rsidR="001F6150">
          <w:rPr>
            <w:color w:val="00B050"/>
          </w:rPr>
          <w:t xml:space="preserve">the </w:t>
        </w:r>
      </w:ins>
      <w:ins w:id="488" w:author="Mephisto D" w:date="2020-04-10T13:25:00Z">
        <w:r w:rsidR="00932F10">
          <w:rPr>
            <w:color w:val="00B050"/>
          </w:rPr>
          <w:t>volatility</w:t>
        </w:r>
      </w:ins>
      <w:ins w:id="489" w:author="Mephisto D" w:date="2020-04-10T13:26:00Z">
        <w:r w:rsidR="00932F10">
          <w:rPr>
            <w:color w:val="00B050"/>
          </w:rPr>
          <w:t xml:space="preserve"> of stock returns</w:t>
        </w:r>
      </w:ins>
      <w:ins w:id="490" w:author="Mephisto D" w:date="2020-04-10T13:19:00Z">
        <w:r>
          <w:rPr>
            <w:color w:val="00B050"/>
          </w:rPr>
          <w:t>.</w:t>
        </w:r>
      </w:ins>
      <w:ins w:id="491" w:author="Mephisto D" w:date="2020-04-10T13:26:00Z">
        <w:r w:rsidR="00932F10">
          <w:rPr>
            <w:color w:val="00B050"/>
          </w:rPr>
          <w:t xml:space="preserve"> The results are </w:t>
        </w:r>
      </w:ins>
      <w:ins w:id="492" w:author="Mephisto D" w:date="2020-04-10T13:27:00Z">
        <w:r w:rsidR="00932F10">
          <w:rPr>
            <w:color w:val="00B050"/>
          </w:rPr>
          <w:t xml:space="preserve">robust after controlling for </w:t>
        </w:r>
        <w:r w:rsidR="00932F10" w:rsidRPr="004447B5">
          <w:rPr>
            <w:color w:val="00B050"/>
            <w:rPrChange w:id="493" w:author="Mephisto D" w:date="2020-04-10T13:36:00Z">
              <w:rPr/>
            </w:rPrChange>
          </w:rPr>
          <w:t xml:space="preserve">different </w:t>
        </w:r>
      </w:ins>
      <w:ins w:id="494" w:author="Mephisto D" w:date="2020-04-10T13:31:00Z">
        <w:r w:rsidR="00932F10" w:rsidRPr="004447B5">
          <w:rPr>
            <w:color w:val="00B050"/>
            <w:rPrChange w:id="495" w:author="Mephisto D" w:date="2020-04-10T13:36:00Z">
              <w:rPr/>
            </w:rPrChange>
          </w:rPr>
          <w:t>IPO</w:t>
        </w:r>
      </w:ins>
      <w:ins w:id="496" w:author="Mephisto D" w:date="2020-04-10T13:27:00Z">
        <w:r w:rsidR="00932F10" w:rsidRPr="004447B5">
          <w:rPr>
            <w:color w:val="00B050"/>
            <w:rPrChange w:id="497" w:author="Mephisto D" w:date="2020-04-10T13:36:00Z">
              <w:rPr/>
            </w:rPrChange>
          </w:rPr>
          <w:t xml:space="preserve"> characteristics such as size, stock price, growth potential</w:t>
        </w:r>
      </w:ins>
      <w:ins w:id="498" w:author="Mephisto D" w:date="2020-04-10T13:28:00Z">
        <w:r w:rsidR="00932F10" w:rsidRPr="004447B5">
          <w:rPr>
            <w:color w:val="00B050"/>
            <w:rPrChange w:id="499" w:author="Mephisto D" w:date="2020-04-10T13:36:00Z">
              <w:rPr/>
            </w:rPrChange>
          </w:rPr>
          <w:t xml:space="preserve"> and</w:t>
        </w:r>
      </w:ins>
      <w:ins w:id="500" w:author="Mephisto D" w:date="2020-04-10T13:27:00Z">
        <w:r w:rsidR="00932F10" w:rsidRPr="004447B5">
          <w:rPr>
            <w:color w:val="00B050"/>
            <w:rPrChange w:id="501" w:author="Mephisto D" w:date="2020-04-10T13:36:00Z">
              <w:rPr/>
            </w:rPrChange>
          </w:rPr>
          <w:t xml:space="preserve"> </w:t>
        </w:r>
        <w:r w:rsidR="00932F10" w:rsidRPr="004447B5">
          <w:rPr>
            <w:color w:val="00B050"/>
          </w:rPr>
          <w:t>firm age</w:t>
        </w:r>
      </w:ins>
      <w:ins w:id="502" w:author="Mephisto D" w:date="2020-04-10T20:50:00Z">
        <w:r w:rsidR="005C6C39">
          <w:t>.</w:t>
        </w:r>
      </w:ins>
      <w:ins w:id="503" w:author="Mephisto D" w:date="2020-04-10T13:34:00Z">
        <w:r w:rsidR="00932F10">
          <w:t xml:space="preserve"> </w:t>
        </w:r>
        <w:r w:rsidR="00932F10">
          <w:rPr>
            <w:color w:val="00B050"/>
          </w:rPr>
          <w:t>This highlights the importance of institutional investors in stabilizing emerging-market IPOs</w:t>
        </w:r>
      </w:ins>
      <w:ins w:id="504" w:author="Mathieu" w:date="2020-04-16T18:45:00Z">
        <w:r w:rsidR="001F6150">
          <w:rPr>
            <w:color w:val="00B050"/>
          </w:rPr>
          <w:t>. A</w:t>
        </w:r>
      </w:ins>
      <w:ins w:id="505" w:author="Mathieu" w:date="2020-04-16T18:44:00Z">
        <w:r w:rsidR="001F6150">
          <w:rPr>
            <w:color w:val="00B050"/>
          </w:rPr>
          <w:t>t the same time</w:t>
        </w:r>
      </w:ins>
      <w:ins w:id="506" w:author="Mathieu" w:date="2020-04-16T18:45:00Z">
        <w:r w:rsidR="001F6150">
          <w:rPr>
            <w:color w:val="00B050"/>
          </w:rPr>
          <w:t>, the findings</w:t>
        </w:r>
      </w:ins>
      <w:ins w:id="507" w:author="Mephisto D" w:date="2020-04-10T13:34:00Z">
        <w:del w:id="508" w:author="Mathieu" w:date="2020-04-16T18:44:00Z">
          <w:r w:rsidR="00932F10" w:rsidDel="001F6150">
            <w:rPr>
              <w:color w:val="00B050"/>
            </w:rPr>
            <w:delText xml:space="preserve"> </w:delText>
          </w:r>
        </w:del>
      </w:ins>
      <w:ins w:id="509" w:author="Mephisto D" w:date="2020-04-10T13:55:00Z">
        <w:del w:id="510" w:author="Mathieu" w:date="2020-04-16T18:43:00Z">
          <w:r w:rsidR="003A79BE" w:rsidDel="001F6150">
            <w:rPr>
              <w:color w:val="00B050"/>
            </w:rPr>
            <w:delText>as well as</w:delText>
          </w:r>
        </w:del>
      </w:ins>
      <w:ins w:id="511" w:author="Mephisto D" w:date="2020-04-10T13:34:00Z">
        <w:del w:id="512" w:author="Mathieu" w:date="2020-04-16T18:44:00Z">
          <w:r w:rsidR="00932F10" w:rsidDel="001F6150">
            <w:rPr>
              <w:color w:val="00B050"/>
            </w:rPr>
            <w:delText xml:space="preserve"> </w:delText>
          </w:r>
        </w:del>
      </w:ins>
      <w:ins w:id="513" w:author="Mathieu" w:date="2020-04-19T11:48:00Z">
        <w:r w:rsidR="009D3371">
          <w:rPr>
            <w:color w:val="00B050"/>
          </w:rPr>
          <w:t xml:space="preserve"> </w:t>
        </w:r>
      </w:ins>
      <w:ins w:id="514" w:author="Mephisto D" w:date="2020-04-10T13:34:00Z">
        <w:r w:rsidR="00932F10">
          <w:rPr>
            <w:color w:val="00B050"/>
          </w:rPr>
          <w:t>provide</w:t>
        </w:r>
      </w:ins>
      <w:ins w:id="515" w:author="Mephisto D" w:date="2020-04-10T13:55:00Z">
        <w:del w:id="516" w:author="Mathieu" w:date="2020-04-16T18:46:00Z">
          <w:r w:rsidR="003A79BE" w:rsidDel="00C446C7">
            <w:rPr>
              <w:color w:val="00B050"/>
            </w:rPr>
            <w:delText>s</w:delText>
          </w:r>
        </w:del>
      </w:ins>
      <w:ins w:id="517" w:author="Mephisto D" w:date="2020-04-10T13:34:00Z">
        <w:r w:rsidR="00932F10">
          <w:rPr>
            <w:color w:val="00B050"/>
          </w:rPr>
          <w:t xml:space="preserve"> valuable practical implications</w:t>
        </w:r>
      </w:ins>
      <w:ins w:id="518" w:author="Mathieu" w:date="2020-04-16T18:46:00Z">
        <w:r w:rsidR="00B93AA9">
          <w:rPr>
            <w:color w:val="00B050"/>
          </w:rPr>
          <w:t xml:space="preserve"> that would help</w:t>
        </w:r>
        <w:r w:rsidR="00C446C7">
          <w:rPr>
            <w:color w:val="00B050"/>
          </w:rPr>
          <w:t xml:space="preserve"> </w:t>
        </w:r>
      </w:ins>
      <w:ins w:id="519" w:author="Mephisto D" w:date="2020-04-10T13:34:00Z">
        <w:del w:id="520" w:author="Mathieu" w:date="2020-04-16T18:46:00Z">
          <w:r w:rsidR="00932F10" w:rsidDel="00C446C7">
            <w:rPr>
              <w:color w:val="00B050"/>
            </w:rPr>
            <w:delText xml:space="preserve"> for </w:delText>
          </w:r>
        </w:del>
      </w:ins>
      <w:ins w:id="521" w:author="Mephisto D" w:date="2020-04-10T14:31:00Z">
        <w:del w:id="522" w:author="Mathieu" w:date="2020-04-16T18:46:00Z">
          <w:r w:rsidR="00C401A7" w:rsidDel="00C446C7">
            <w:rPr>
              <w:color w:val="00B050"/>
            </w:rPr>
            <w:delText>emerging-countries</w:delText>
          </w:r>
        </w:del>
        <w:del w:id="523" w:author="Mathieu" w:date="2020-04-16T18:47:00Z">
          <w:r w:rsidR="00C401A7" w:rsidDel="00C446C7">
            <w:rPr>
              <w:color w:val="00B050"/>
            </w:rPr>
            <w:delText xml:space="preserve"> </w:delText>
          </w:r>
        </w:del>
      </w:ins>
      <w:ins w:id="524" w:author="Mephisto D" w:date="2020-04-10T13:34:00Z">
        <w:r w:rsidR="00932F10">
          <w:rPr>
            <w:color w:val="00B050"/>
          </w:rPr>
          <w:t>policy makers</w:t>
        </w:r>
      </w:ins>
      <w:ins w:id="525" w:author="Mephisto D" w:date="2020-04-10T14:30:00Z">
        <w:r w:rsidR="00C401A7">
          <w:rPr>
            <w:color w:val="00B050"/>
          </w:rPr>
          <w:t xml:space="preserve"> </w:t>
        </w:r>
      </w:ins>
      <w:ins w:id="526" w:author="Mathieu" w:date="2020-04-19T11:49:00Z">
        <w:r w:rsidR="00B93AA9">
          <w:rPr>
            <w:color w:val="00B050"/>
          </w:rPr>
          <w:t>in</w:t>
        </w:r>
      </w:ins>
      <w:ins w:id="527" w:author="Mathieu" w:date="2020-04-16T18:47:00Z">
        <w:r w:rsidR="00C446C7">
          <w:rPr>
            <w:color w:val="00B050"/>
          </w:rPr>
          <w:t xml:space="preserve"> emerging countries </w:t>
        </w:r>
      </w:ins>
      <w:ins w:id="528" w:author="Mephisto D" w:date="2020-04-10T14:30:00Z">
        <w:r w:rsidR="00C401A7">
          <w:rPr>
            <w:color w:val="00B050"/>
          </w:rPr>
          <w:t>to efficiently stabilize equity markets</w:t>
        </w:r>
      </w:ins>
      <w:ins w:id="529" w:author="Mephisto D" w:date="2020-04-10T13:34:00Z">
        <w:r w:rsidR="00932F10">
          <w:rPr>
            <w:color w:val="00B050"/>
          </w:rPr>
          <w:t>.</w:t>
        </w:r>
      </w:ins>
    </w:p>
    <w:p w14:paraId="2640F50F" w14:textId="695D1F1C" w:rsidR="00F264ED" w:rsidRPr="00B11D81" w:rsidDel="00932F10" w:rsidRDefault="00F264ED">
      <w:pPr>
        <w:ind w:firstLine="720"/>
        <w:rPr>
          <w:del w:id="530" w:author="Mephisto D" w:date="2020-04-10T13:31:00Z"/>
          <w:color w:val="FF0000"/>
          <w:rPrChange w:id="531" w:author="Mephisto D" w:date="2020-04-09T16:39:00Z">
            <w:rPr>
              <w:del w:id="532" w:author="Mephisto D" w:date="2020-04-10T13:31:00Z"/>
            </w:rPr>
          </w:rPrChange>
        </w:rPr>
      </w:pPr>
    </w:p>
    <w:p w14:paraId="1B340449" w14:textId="2EC485B3" w:rsidR="000E4CFC" w:rsidRDefault="000E4CFC" w:rsidP="00EE6AB2">
      <w:pPr>
        <w:rPr>
          <w:b/>
          <w:bCs/>
        </w:rPr>
      </w:pPr>
      <w:r>
        <w:rPr>
          <w:b/>
          <w:bCs/>
        </w:rPr>
        <w:t xml:space="preserve">5. </w:t>
      </w:r>
      <w:r w:rsidRPr="00EE6AB2">
        <w:rPr>
          <w:b/>
          <w:bCs/>
        </w:rPr>
        <w:t xml:space="preserve">Robustness </w:t>
      </w:r>
      <w:r>
        <w:rPr>
          <w:b/>
          <w:bCs/>
        </w:rPr>
        <w:t>c</w:t>
      </w:r>
      <w:r w:rsidRPr="00EE6AB2">
        <w:rPr>
          <w:b/>
          <w:bCs/>
        </w:rPr>
        <w:t>heck</w:t>
      </w:r>
    </w:p>
    <w:p w14:paraId="429BD0F3" w14:textId="1179E1C3" w:rsidR="000E4CFC" w:rsidRPr="00EE6AB2" w:rsidRDefault="000E4CFC" w:rsidP="00EE6AB2">
      <w:pPr>
        <w:rPr>
          <w:i/>
          <w:iCs/>
        </w:rPr>
      </w:pPr>
      <w:r w:rsidRPr="00EE6AB2">
        <w:rPr>
          <w:i/>
          <w:iCs/>
        </w:rPr>
        <w:t>Model with the discarded variable, Price</w:t>
      </w:r>
    </w:p>
    <w:p w14:paraId="60850F7C" w14:textId="59F0E9BB" w:rsidR="000E4CFC" w:rsidRPr="00F264ED" w:rsidRDefault="000E4CFC" w:rsidP="009522BF">
      <w:pPr>
        <w:ind w:firstLine="720"/>
        <w:rPr>
          <w:rFonts w:ascii="Calibri" w:hAnsi="Calibri"/>
          <w:szCs w:val="22"/>
        </w:rPr>
      </w:pPr>
      <w:r>
        <w:t xml:space="preserve">For robustness, the models are estimated with </w:t>
      </w:r>
      <w:proofErr w:type="spellStart"/>
      <w:r w:rsidRPr="002F46CA">
        <w:rPr>
          <w:i/>
          <w:iCs/>
        </w:rPr>
        <w:t>Price</w:t>
      </w:r>
      <w:r w:rsidRPr="002F46CA">
        <w:rPr>
          <w:i/>
          <w:iCs/>
          <w:vertAlign w:val="subscript"/>
        </w:rPr>
        <w:t>i</w:t>
      </w:r>
      <w:proofErr w:type="spellEnd"/>
      <w:r>
        <w:t xml:space="preserve"> included as another control variable to ensure that exclusion of the variable does not affect the results, since </w:t>
      </w:r>
      <w:r w:rsidRPr="008F20C4">
        <w:t>Cheung and Ng (1992)</w:t>
      </w:r>
      <w:r>
        <w:t xml:space="preserve"> and Brant </w:t>
      </w:r>
      <w:r w:rsidRPr="005D6305">
        <w:rPr>
          <w:i/>
          <w:iCs/>
        </w:rPr>
        <w:t>et al.</w:t>
      </w:r>
      <w:r>
        <w:t xml:space="preserve"> (2010) document that price and volatility are correlated. The </w:t>
      </w:r>
      <w:r w:rsidRPr="004F13C2">
        <w:t xml:space="preserve">results are presented in Table 5 and Table 6. All statistics reported </w:t>
      </w:r>
      <w:r>
        <w:t>we</w:t>
      </w:r>
      <w:r w:rsidRPr="004F13C2">
        <w:t>re corrected for potential heterogene</w:t>
      </w:r>
      <w:r>
        <w:t>ity using White’s (1980) methodology.</w:t>
      </w:r>
    </w:p>
    <w:p w14:paraId="42FDC822" w14:textId="14212FF3" w:rsidR="000E4CFC" w:rsidRPr="00F264ED" w:rsidRDefault="000E4CFC" w:rsidP="00F264ED">
      <w:pPr>
        <w:jc w:val="center"/>
        <w:rPr>
          <w:szCs w:val="22"/>
        </w:rPr>
      </w:pPr>
      <w:r w:rsidRPr="00F264ED">
        <w:rPr>
          <w:szCs w:val="22"/>
        </w:rPr>
        <w:t>[Insert Table 5 here]</w:t>
      </w:r>
    </w:p>
    <w:p w14:paraId="0BB75AC0" w14:textId="4D2E2082" w:rsidR="000E4CFC" w:rsidRPr="00F264ED" w:rsidRDefault="000E4CFC" w:rsidP="00F264ED">
      <w:pPr>
        <w:jc w:val="center"/>
        <w:rPr>
          <w:szCs w:val="22"/>
        </w:rPr>
      </w:pPr>
      <w:r w:rsidRPr="00F264ED">
        <w:rPr>
          <w:szCs w:val="22"/>
        </w:rPr>
        <w:t>[Insert Table 6 here]</w:t>
      </w:r>
    </w:p>
    <w:p w14:paraId="66AF2485" w14:textId="5A1EA676" w:rsidR="000E4CFC" w:rsidRDefault="000E4CFC" w:rsidP="00A95C1F">
      <w:pPr>
        <w:ind w:firstLine="720"/>
      </w:pPr>
      <w:r>
        <w:t xml:space="preserve">In general, the results confirm the initial finding that institutional holdings reduce stock return volatility, at least during the first 60 days post IPO. The coefficient of </w:t>
      </w:r>
      <w:proofErr w:type="spellStart"/>
      <w:r w:rsidRPr="002B427A">
        <w:rPr>
          <w:i/>
          <w:iCs/>
        </w:rPr>
        <w:t>Ho</w:t>
      </w:r>
      <w:r>
        <w:rPr>
          <w:i/>
          <w:iCs/>
        </w:rPr>
        <w:t>l</w:t>
      </w:r>
      <w:r w:rsidRPr="002B427A">
        <w:rPr>
          <w:i/>
          <w:iCs/>
        </w:rPr>
        <w:t>ding</w:t>
      </w:r>
      <w:r w:rsidRPr="002B427A">
        <w:rPr>
          <w:i/>
          <w:iCs/>
          <w:vertAlign w:val="subscript"/>
        </w:rPr>
        <w:t>i</w:t>
      </w:r>
      <w:proofErr w:type="spellEnd"/>
      <w:r>
        <w:t xml:space="preserve"> was found to be negative and statistically significant at 5% for all periods studied. </w:t>
      </w:r>
      <w:r w:rsidRPr="00A94807">
        <w:t xml:space="preserve">The </w:t>
      </w:r>
      <w:r>
        <w:t>result</w:t>
      </w:r>
      <w:r w:rsidRPr="00A94807">
        <w:t>s are robust</w:t>
      </w:r>
      <w:r>
        <w:t xml:space="preserve"> after controlling for </w:t>
      </w:r>
      <w:r w:rsidRPr="00A94807">
        <w:t>differen</w:t>
      </w:r>
      <w:r>
        <w:t>ces in</w:t>
      </w:r>
      <w:r w:rsidRPr="00A94807">
        <w:t xml:space="preserve"> </w:t>
      </w:r>
      <w:r>
        <w:t xml:space="preserve">stock </w:t>
      </w:r>
      <w:r w:rsidRPr="00A94807">
        <w:t>price</w:t>
      </w:r>
      <w:ins w:id="533" w:author="Mathieu" w:date="2020-04-19T11:56:00Z">
        <w:r w:rsidR="00B93AA9">
          <w:t>,</w:t>
        </w:r>
      </w:ins>
      <w:del w:id="534" w:author="Mathieu" w:date="2020-04-19T11:56:00Z">
        <w:r w:rsidRPr="00A94807" w:rsidDel="00B93AA9">
          <w:delText xml:space="preserve"> and</w:delText>
        </w:r>
      </w:del>
      <w:r w:rsidRPr="00A94807">
        <w:t xml:space="preserve"> </w:t>
      </w:r>
      <w:r>
        <w:t xml:space="preserve">firm </w:t>
      </w:r>
      <w:r w:rsidRPr="00A94807">
        <w:t>size</w:t>
      </w:r>
      <w:del w:id="535" w:author="Mathieu" w:date="2020-04-19T11:56:00Z">
        <w:r w:rsidRPr="00A94807" w:rsidDel="00B93AA9">
          <w:delText>,</w:delText>
        </w:r>
      </w:del>
      <w:r w:rsidRPr="00A94807">
        <w:t xml:space="preserve"> </w:t>
      </w:r>
      <w:ins w:id="536" w:author="Mathieu" w:date="2020-04-19T11:56:00Z">
        <w:r w:rsidR="00B93AA9">
          <w:t xml:space="preserve">and </w:t>
        </w:r>
      </w:ins>
      <w:ins w:id="537" w:author="Mephisto D" w:date="2020-04-08T16:51:00Z">
        <w:r w:rsidR="00E92941" w:rsidRPr="007E097A">
          <w:rPr>
            <w:color w:val="00B050"/>
            <w:rPrChange w:id="538" w:author="Mephisto D" w:date="2020-04-09T12:51:00Z">
              <w:rPr/>
            </w:rPrChange>
          </w:rPr>
          <w:t>firm age</w:t>
        </w:r>
      </w:ins>
      <w:ins w:id="539" w:author="Mathieu" w:date="2020-04-19T11:56:00Z">
        <w:r w:rsidR="00B93AA9">
          <w:rPr>
            <w:color w:val="00B050"/>
          </w:rPr>
          <w:t>,</w:t>
        </w:r>
      </w:ins>
      <w:ins w:id="540" w:author="Mephisto D" w:date="2020-04-08T16:51:00Z">
        <w:r w:rsidR="00E92941" w:rsidRPr="007E097A">
          <w:rPr>
            <w:color w:val="00B050"/>
            <w:rPrChange w:id="541" w:author="Mephisto D" w:date="2020-04-09T12:51:00Z">
              <w:rPr/>
            </w:rPrChange>
          </w:rPr>
          <w:t xml:space="preserve"> </w:t>
        </w:r>
      </w:ins>
      <w:r w:rsidRPr="00A94807">
        <w:t xml:space="preserve">among others. </w:t>
      </w:r>
      <w:r>
        <w:t>This paper also</w:t>
      </w:r>
      <w:r w:rsidRPr="00A94807">
        <w:t xml:space="preserve"> uses a different approach by double sorting stocks </w:t>
      </w:r>
      <w:r>
        <w:t>by</w:t>
      </w:r>
      <w:r w:rsidRPr="00A94807">
        <w:t xml:space="preserve"> market capitalization and</w:t>
      </w:r>
      <w:r>
        <w:t xml:space="preserve"> institutional </w:t>
      </w:r>
      <w:r w:rsidRPr="00A94807">
        <w:t>holdings, and computing future return volatility for each portfolio. The results</w:t>
      </w:r>
      <w:r>
        <w:t xml:space="preserve"> (in the next subsection) </w:t>
      </w:r>
      <w:r w:rsidRPr="00A94807">
        <w:t xml:space="preserve">provide qualitatively similar inferences </w:t>
      </w:r>
      <w:r>
        <w:t>to White’s (1980) regressions.</w:t>
      </w:r>
      <w:r w:rsidRPr="009522BF">
        <w:t xml:space="preserve"> </w:t>
      </w:r>
    </w:p>
    <w:p w14:paraId="69099E61" w14:textId="37717D01" w:rsidR="000E4CFC" w:rsidRPr="00EE6AB2" w:rsidRDefault="000E4CFC" w:rsidP="00EE6AB2">
      <w:pPr>
        <w:rPr>
          <w:i/>
          <w:iCs/>
        </w:rPr>
      </w:pPr>
      <w:r w:rsidRPr="00EE6AB2">
        <w:rPr>
          <w:i/>
          <w:iCs/>
        </w:rPr>
        <w:lastRenderedPageBreak/>
        <w:t xml:space="preserve">Volatility of portfolios sorted </w:t>
      </w:r>
      <w:r>
        <w:rPr>
          <w:i/>
          <w:iCs/>
        </w:rPr>
        <w:t>by</w:t>
      </w:r>
      <w:r w:rsidRPr="00EE6AB2">
        <w:rPr>
          <w:i/>
          <w:iCs/>
        </w:rPr>
        <w:t xml:space="preserve"> size and </w:t>
      </w:r>
      <w:r>
        <w:rPr>
          <w:i/>
          <w:iCs/>
        </w:rPr>
        <w:t xml:space="preserve">institutional </w:t>
      </w:r>
      <w:r w:rsidRPr="00EE6AB2">
        <w:rPr>
          <w:i/>
          <w:iCs/>
        </w:rPr>
        <w:t>holdings</w:t>
      </w:r>
    </w:p>
    <w:p w14:paraId="3C8DDE4F" w14:textId="03A0A01A" w:rsidR="000E4CFC" w:rsidRDefault="000E4CFC" w:rsidP="00EE6AB2">
      <w:pPr>
        <w:ind w:firstLine="720"/>
      </w:pPr>
      <w:r>
        <w:t>This subsection uses a different approach to examine whether investors’ holdings have predictive power for future stock return volatility by sorting stocks on institutional holdings and forming portfolios. If institutional investors have a positive impact on stock return volatility, then the stock portfolio with higher institutional holdings should have higher future return volatility. However, it is important to note that stock market capitalization is an important determinant of volatility. Sias (1996) examines stock return volatility by sorting stocks both by institutional investors’ holdings alone and by size and holdings. Sias documents that the results can be misleading, without controlling for stock market capitalization. Therefore, this paper sorts stocks by both size and institutional holdings, following Sias (1996).</w:t>
      </w:r>
    </w:p>
    <w:p w14:paraId="276D005A" w14:textId="33B23707" w:rsidR="000E4CFC" w:rsidRDefault="000E4CFC" w:rsidP="003E4466">
      <w:pPr>
        <w:ind w:firstLine="720"/>
        <w:rPr>
          <w:color w:val="FF0000"/>
        </w:rPr>
      </w:pPr>
      <w:bookmarkStart w:id="542" w:name="_Hlk20479845"/>
      <w:r>
        <w:t xml:space="preserve">The IPOs of the sample were sorted into six portfolios formed on size and institutional holding (2 x 3 portfolios). </w:t>
      </w:r>
      <w:r w:rsidRPr="00A60902">
        <w:t xml:space="preserve">The portfolios are the intersections of </w:t>
      </w:r>
      <w:r>
        <w:t>two</w:t>
      </w:r>
      <w:r w:rsidRPr="00A60902">
        <w:t xml:space="preserve"> portfolios formed on size (market capitalization on the first day of trading) and </w:t>
      </w:r>
      <w:r>
        <w:t>three</w:t>
      </w:r>
      <w:r w:rsidRPr="00A60902">
        <w:t xml:space="preserve"> portfolios formed on the </w:t>
      </w:r>
      <w:r>
        <w:t>institutional</w:t>
      </w:r>
      <w:r w:rsidRPr="00A60902">
        <w:t xml:space="preserve"> holding (</w:t>
      </w:r>
      <w:proofErr w:type="spellStart"/>
      <w:r w:rsidRPr="00A60902">
        <w:rPr>
          <w:i/>
          <w:iCs/>
        </w:rPr>
        <w:t>Holding</w:t>
      </w:r>
      <w:r w:rsidRPr="00A60902">
        <w:rPr>
          <w:i/>
          <w:iCs/>
          <w:vertAlign w:val="subscript"/>
        </w:rPr>
        <w:t>i</w:t>
      </w:r>
      <w:proofErr w:type="spellEnd"/>
      <w:r w:rsidRPr="00A60902">
        <w:t xml:space="preserve">). The size breakpoint is the median market </w:t>
      </w:r>
      <w:r>
        <w:t>capitalization</w:t>
      </w:r>
      <w:r w:rsidRPr="00A60902">
        <w:t xml:space="preserve"> on the first day of trading</w:t>
      </w:r>
      <w:r>
        <w:t xml:space="preserve"> (large and small)</w:t>
      </w:r>
      <w:r w:rsidRPr="00A60902">
        <w:t xml:space="preserve">. The </w:t>
      </w:r>
      <w:proofErr w:type="spellStart"/>
      <w:r w:rsidRPr="00A60902">
        <w:rPr>
          <w:i/>
          <w:iCs/>
        </w:rPr>
        <w:t>Holding</w:t>
      </w:r>
      <w:r w:rsidRPr="00A60902">
        <w:rPr>
          <w:i/>
          <w:iCs/>
          <w:vertAlign w:val="subscript"/>
        </w:rPr>
        <w:t>i</w:t>
      </w:r>
      <w:proofErr w:type="spellEnd"/>
      <w:r w:rsidRPr="00A60902">
        <w:t xml:space="preserve"> breakpoints are the 30</w:t>
      </w:r>
      <w:r w:rsidRPr="00A60902">
        <w:rPr>
          <w:vertAlign w:val="superscript"/>
        </w:rPr>
        <w:t>th</w:t>
      </w:r>
      <w:r w:rsidRPr="00A60902">
        <w:t xml:space="preserve"> and 70</w:t>
      </w:r>
      <w:r w:rsidRPr="00A60902">
        <w:rPr>
          <w:vertAlign w:val="superscript"/>
        </w:rPr>
        <w:t>th</w:t>
      </w:r>
      <w:r w:rsidRPr="00A60902">
        <w:t xml:space="preserve"> percentiles</w:t>
      </w:r>
      <w:r>
        <w:t xml:space="preserve"> (high, medium and low institutional holding). For each of the two size-sorted portfolios, the stock return volatility is examined under the null hypothesis that stocks with a high institutional holding exhibit lower stock return volatility. Since the variance of each portfolio was not known to be equal, Welch’s t-test was used (Welch, </w:t>
      </w:r>
      <w:r w:rsidRPr="004F13C2">
        <w:t xml:space="preserve">1947). </w:t>
      </w:r>
      <w:bookmarkEnd w:id="542"/>
      <w:r w:rsidRPr="00F264ED">
        <w:t xml:space="preserve">Table </w:t>
      </w:r>
      <w:ins w:id="543" w:author="Mephisto D" w:date="2020-04-12T11:38:00Z">
        <w:r w:rsidR="00E55452">
          <w:t>7</w:t>
        </w:r>
      </w:ins>
      <w:del w:id="544" w:author="Mephisto D" w:date="2020-04-10T23:09:00Z">
        <w:r w:rsidRPr="00F264ED" w:rsidDel="004274EF">
          <w:delText>7</w:delText>
        </w:r>
      </w:del>
      <w:r w:rsidRPr="00F264ED">
        <w:t xml:space="preserve"> reports</w:t>
      </w:r>
      <w:r w:rsidRPr="00E46D6D">
        <w:t xml:space="preserve"> </w:t>
      </w:r>
      <w:r>
        <w:t xml:space="preserve">the </w:t>
      </w:r>
      <w:r w:rsidRPr="00E46D6D">
        <w:t xml:space="preserve">results for portfolios sorted </w:t>
      </w:r>
      <w:r>
        <w:t>by</w:t>
      </w:r>
      <w:r w:rsidRPr="00E46D6D">
        <w:t xml:space="preserve"> size and institutional investors’ holdings.</w:t>
      </w:r>
    </w:p>
    <w:p w14:paraId="07FAE477" w14:textId="32EB11BB" w:rsidR="000E4CFC" w:rsidRPr="00F264ED" w:rsidRDefault="000E4CFC" w:rsidP="00F264ED">
      <w:pPr>
        <w:ind w:firstLine="720"/>
        <w:jc w:val="center"/>
        <w:rPr>
          <w:szCs w:val="22"/>
        </w:rPr>
      </w:pPr>
      <w:r w:rsidRPr="00F264ED">
        <w:rPr>
          <w:szCs w:val="22"/>
        </w:rPr>
        <w:t xml:space="preserve">[Insert Table </w:t>
      </w:r>
      <w:ins w:id="545" w:author="Mephisto D" w:date="2020-04-12T11:38:00Z">
        <w:r w:rsidR="00E55452">
          <w:rPr>
            <w:szCs w:val="22"/>
          </w:rPr>
          <w:t>7</w:t>
        </w:r>
      </w:ins>
      <w:ins w:id="546" w:author="Mephisto D" w:date="2020-04-10T14:24:00Z">
        <w:r w:rsidR="0074176B">
          <w:rPr>
            <w:szCs w:val="22"/>
          </w:rPr>
          <w:t xml:space="preserve"> h</w:t>
        </w:r>
      </w:ins>
      <w:del w:id="547" w:author="Mephisto D" w:date="2020-04-08T16:33:00Z">
        <w:r w:rsidRPr="00F264ED" w:rsidDel="007B2F66">
          <w:rPr>
            <w:szCs w:val="22"/>
          </w:rPr>
          <w:delText>7</w:delText>
        </w:r>
      </w:del>
      <w:del w:id="548" w:author="Mephisto D" w:date="2020-04-10T14:24:00Z">
        <w:r w:rsidRPr="00F264ED" w:rsidDel="0074176B">
          <w:rPr>
            <w:szCs w:val="22"/>
          </w:rPr>
          <w:delText xml:space="preserve"> h</w:delText>
        </w:r>
      </w:del>
      <w:r w:rsidRPr="00F264ED">
        <w:rPr>
          <w:szCs w:val="22"/>
        </w:rPr>
        <w:t>ere]</w:t>
      </w:r>
    </w:p>
    <w:p w14:paraId="52943CDD" w14:textId="3CBF962F" w:rsidR="000E4CFC" w:rsidRDefault="000E4CFC" w:rsidP="00A77FE2">
      <w:pPr>
        <w:ind w:firstLine="720"/>
      </w:pPr>
      <w:r w:rsidRPr="00F264ED">
        <w:t xml:space="preserve">Table </w:t>
      </w:r>
      <w:ins w:id="549" w:author="Mephisto D" w:date="2020-04-12T11:38:00Z">
        <w:r w:rsidR="00E55452">
          <w:t>7</w:t>
        </w:r>
      </w:ins>
      <w:del w:id="550" w:author="Mephisto D" w:date="2020-04-10T14:24:00Z">
        <w:r w:rsidRPr="00F264ED" w:rsidDel="0074176B">
          <w:delText>7</w:delText>
        </w:r>
      </w:del>
      <w:r w:rsidRPr="00F264ED">
        <w:t xml:space="preserve"> presents</w:t>
      </w:r>
      <w:r w:rsidRPr="003375FC">
        <w:t xml:space="preserve"> the results for portfolios sorted </w:t>
      </w:r>
      <w:r>
        <w:t>by</w:t>
      </w:r>
      <w:r w:rsidRPr="003375FC">
        <w:t xml:space="preserve"> </w:t>
      </w:r>
      <w:r>
        <w:t xml:space="preserve">firm </w:t>
      </w:r>
      <w:r w:rsidRPr="003375FC">
        <w:t xml:space="preserve">size and </w:t>
      </w:r>
      <w:r>
        <w:t>institutional</w:t>
      </w:r>
      <w:r w:rsidRPr="003375FC">
        <w:t xml:space="preserve"> investors’ holdings. </w:t>
      </w:r>
      <w:r>
        <w:t xml:space="preserve">All test statistics reported indicate that the mean volatility is lower for firms (portfolio) with higher institutional holdings. The tests are robust after controlling for differences in firm size (see Sias, 1996), as the results from large-firm and small-firm portfolios are consistent. Stocks </w:t>
      </w:r>
      <w:r w:rsidRPr="003375FC">
        <w:t xml:space="preserve">with higher </w:t>
      </w:r>
      <w:r>
        <w:t>institutional</w:t>
      </w:r>
      <w:r w:rsidRPr="003375FC">
        <w:t xml:space="preserve"> holdings </w:t>
      </w:r>
      <w:r>
        <w:t>exhibit</w:t>
      </w:r>
      <w:r w:rsidRPr="003375FC">
        <w:t xml:space="preserve"> lower return volatility,</w:t>
      </w:r>
      <w:r>
        <w:t xml:space="preserve"> </w:t>
      </w:r>
      <w:r w:rsidRPr="003375FC">
        <w:t xml:space="preserve">consistent with the results from the </w:t>
      </w:r>
      <w:r>
        <w:t>main</w:t>
      </w:r>
      <w:r w:rsidRPr="003375FC">
        <w:t xml:space="preserve"> analysis. </w:t>
      </w:r>
    </w:p>
    <w:p w14:paraId="498191BF" w14:textId="055FA09F" w:rsidR="000E4CFC" w:rsidRDefault="000E4CFC" w:rsidP="00A77FE2">
      <w:pPr>
        <w:ind w:firstLine="720"/>
      </w:pPr>
      <w:r>
        <w:t>In summary</w:t>
      </w:r>
      <w:r w:rsidRPr="003375FC">
        <w:t>, robustness tests support the</w:t>
      </w:r>
      <w:r>
        <w:t xml:space="preserve"> findings</w:t>
      </w:r>
      <w:r w:rsidRPr="003375FC">
        <w:t xml:space="preserve"> from the main analysis that </w:t>
      </w:r>
      <w:r>
        <w:t>institutional</w:t>
      </w:r>
      <w:r w:rsidRPr="003375FC">
        <w:t xml:space="preserve"> investors have a </w:t>
      </w:r>
      <w:r>
        <w:t>negative</w:t>
      </w:r>
      <w:r w:rsidRPr="003375FC">
        <w:t xml:space="preserve"> impact on</w:t>
      </w:r>
      <w:r>
        <w:t xml:space="preserve"> </w:t>
      </w:r>
      <w:r w:rsidRPr="003375FC">
        <w:t>stock return volatility</w:t>
      </w:r>
      <w:r>
        <w:t>. T</w:t>
      </w:r>
      <w:r w:rsidRPr="004B319F">
        <w:t xml:space="preserve">he results </w:t>
      </w:r>
      <w:r>
        <w:t>indicate</w:t>
      </w:r>
      <w:r w:rsidRPr="004B319F">
        <w:t xml:space="preserve"> </w:t>
      </w:r>
      <w:r>
        <w:t>that</w:t>
      </w:r>
      <w:r w:rsidRPr="004B319F">
        <w:t xml:space="preserve"> institutional investors </w:t>
      </w:r>
      <w:r>
        <w:t xml:space="preserve">induce a stabilizing effect on stock returns; this foregrounds the importance of the role of institutional investors in maintaining stability in emerging stock markets. </w:t>
      </w:r>
    </w:p>
    <w:p w14:paraId="32BBB385" w14:textId="4EB8121A" w:rsidR="000E4CFC" w:rsidRPr="00A77FE2" w:rsidRDefault="000E4CFC" w:rsidP="0089445F">
      <w:pPr>
        <w:rPr>
          <w:b/>
          <w:bCs/>
        </w:rPr>
      </w:pPr>
      <w:r>
        <w:rPr>
          <w:b/>
          <w:bCs/>
        </w:rPr>
        <w:t xml:space="preserve">6. </w:t>
      </w:r>
      <w:r w:rsidRPr="00A77FE2">
        <w:rPr>
          <w:b/>
          <w:bCs/>
        </w:rPr>
        <w:t xml:space="preserve">Concluding </w:t>
      </w:r>
      <w:r>
        <w:rPr>
          <w:b/>
          <w:bCs/>
        </w:rPr>
        <w:t>r</w:t>
      </w:r>
      <w:r w:rsidRPr="00A77FE2">
        <w:rPr>
          <w:b/>
          <w:bCs/>
        </w:rPr>
        <w:t xml:space="preserve">emarks, </w:t>
      </w:r>
      <w:r>
        <w:rPr>
          <w:b/>
          <w:bCs/>
        </w:rPr>
        <w:t>l</w:t>
      </w:r>
      <w:r w:rsidRPr="00A77FE2">
        <w:rPr>
          <w:b/>
          <w:bCs/>
        </w:rPr>
        <w:t xml:space="preserve">imitations and </w:t>
      </w:r>
      <w:r>
        <w:rPr>
          <w:b/>
          <w:bCs/>
        </w:rPr>
        <w:t>p</w:t>
      </w:r>
      <w:r w:rsidRPr="00A77FE2">
        <w:rPr>
          <w:b/>
          <w:bCs/>
        </w:rPr>
        <w:t xml:space="preserve">ossible future research </w:t>
      </w:r>
    </w:p>
    <w:p w14:paraId="06462EAF" w14:textId="5A069DB6" w:rsidR="00C36C59" w:rsidRDefault="000E4CFC">
      <w:pPr>
        <w:ind w:firstLine="720"/>
      </w:pPr>
      <w:r>
        <w:t xml:space="preserve">Besides institutional investors, much of the literature proposes that foreign investors also impact on the volatility of stock returns (Chole </w:t>
      </w:r>
      <w:r w:rsidRPr="00445096">
        <w:rPr>
          <w:i/>
        </w:rPr>
        <w:t>et al.</w:t>
      </w:r>
      <w:r>
        <w:t xml:space="preserve">, 1999 and </w:t>
      </w:r>
      <w:r w:rsidRPr="00D350AF">
        <w:t>Li</w:t>
      </w:r>
      <w:r>
        <w:t xml:space="preserve"> </w:t>
      </w:r>
      <w:r w:rsidRPr="00445096">
        <w:rPr>
          <w:i/>
        </w:rPr>
        <w:t>et al.</w:t>
      </w:r>
      <w:r>
        <w:t xml:space="preserve">, 2011). This study explored the possibility of including foreign investors as another control variable; however, the data were not </w:t>
      </w:r>
      <w:proofErr w:type="gramStart"/>
      <w:r>
        <w:t>sufficient</w:t>
      </w:r>
      <w:commentRangeStart w:id="551"/>
      <w:r>
        <w:t>[</w:t>
      </w:r>
      <w:proofErr w:type="gramEnd"/>
      <w:ins w:id="552" w:author="Mephisto D" w:date="2020-04-10T23:12:00Z">
        <w:r w:rsidR="00CC67C7">
          <w:t>10</w:t>
        </w:r>
      </w:ins>
      <w:del w:id="553" w:author="Mephisto D" w:date="2020-04-10T23:12:00Z">
        <w:r w:rsidDel="00CC67C7">
          <w:delText>9</w:delText>
        </w:r>
      </w:del>
      <w:r>
        <w:t xml:space="preserve">] </w:t>
      </w:r>
      <w:commentRangeEnd w:id="551"/>
      <w:r w:rsidR="00CC67C7">
        <w:rPr>
          <w:rStyle w:val="CommentReference"/>
        </w:rPr>
        <w:commentReference w:id="551"/>
      </w:r>
      <w:r w:rsidR="00D0025D">
        <w:t xml:space="preserve">to distinguish </w:t>
      </w:r>
      <w:ins w:id="554" w:author="Mathieu" w:date="2020-04-19T12:00:00Z">
        <w:r w:rsidR="00E94027">
          <w:t xml:space="preserve">between </w:t>
        </w:r>
      </w:ins>
      <w:r w:rsidR="00D0025D">
        <w:t xml:space="preserve">the effects </w:t>
      </w:r>
      <w:r w:rsidR="00BC1C2B">
        <w:t xml:space="preserve">of </w:t>
      </w:r>
      <w:r w:rsidR="00D0025D">
        <w:t xml:space="preserve">foreign and </w:t>
      </w:r>
      <w:r w:rsidR="00BC1C2B">
        <w:t>institutional investors</w:t>
      </w:r>
      <w:r w:rsidR="00D0025D">
        <w:t xml:space="preserve">. In this context, it is worth noting a recent contribution by Che (2018) who studied the effect of </w:t>
      </w:r>
      <w:r w:rsidR="00BC1C2B">
        <w:t xml:space="preserve">foreign and institutional investors </w:t>
      </w:r>
      <w:r w:rsidR="00BA0FFC">
        <w:t xml:space="preserve">in </w:t>
      </w:r>
      <w:r w:rsidR="00654DFC">
        <w:t xml:space="preserve">the </w:t>
      </w:r>
      <w:r w:rsidR="00BA0FFC">
        <w:t>Norw</w:t>
      </w:r>
      <w:r w:rsidR="008B7192">
        <w:t>egian market</w:t>
      </w:r>
      <w:r w:rsidR="00D0025D">
        <w:t>.</w:t>
      </w:r>
      <w:r w:rsidR="00DB417C">
        <w:t xml:space="preserve"> </w:t>
      </w:r>
      <w:r w:rsidR="00632C83">
        <w:t>T</w:t>
      </w:r>
      <w:r w:rsidR="00D0025D">
        <w:t>he result</w:t>
      </w:r>
      <w:r w:rsidR="00BA0FFC">
        <w:t xml:space="preserve">s from </w:t>
      </w:r>
      <w:r w:rsidR="00D350AF">
        <w:t>C</w:t>
      </w:r>
      <w:r w:rsidR="00BA0FFC">
        <w:t>he</w:t>
      </w:r>
      <w:r w:rsidR="00654DFC">
        <w:t>’s</w:t>
      </w:r>
      <w:r w:rsidR="00D350AF">
        <w:t xml:space="preserve"> (2018)</w:t>
      </w:r>
      <w:r w:rsidR="00BA0FFC">
        <w:t xml:space="preserve"> study reveal </w:t>
      </w:r>
      <w:r w:rsidR="00FA3A88">
        <w:t xml:space="preserve">that institutional investors have </w:t>
      </w:r>
      <w:r w:rsidR="00654DFC">
        <w:t xml:space="preserve">a </w:t>
      </w:r>
      <w:r w:rsidR="00FA3A88">
        <w:t>negative impact on stock return volatility</w:t>
      </w:r>
      <w:r w:rsidR="00632C83">
        <w:t xml:space="preserve">, which is consistent with the results presented in this </w:t>
      </w:r>
      <w:r w:rsidR="00847376">
        <w:t>research</w:t>
      </w:r>
      <w:r w:rsidR="00632C83">
        <w:t>.</w:t>
      </w:r>
    </w:p>
    <w:p w14:paraId="7CBAB5D2" w14:textId="4C123BCB" w:rsidR="00905593" w:rsidRDefault="00847376" w:rsidP="00A77FE2">
      <w:pPr>
        <w:ind w:firstLine="720"/>
      </w:pPr>
      <w:r>
        <w:lastRenderedPageBreak/>
        <w:t>Lastly</w:t>
      </w:r>
      <w:r w:rsidR="00F1457E">
        <w:t>, s</w:t>
      </w:r>
      <w:r w:rsidR="0075642C">
        <w:t xml:space="preserve">ome </w:t>
      </w:r>
      <w:r w:rsidR="00654DFC">
        <w:t xml:space="preserve">of the </w:t>
      </w:r>
      <w:r w:rsidR="00982CC8">
        <w:t>empirical literature</w:t>
      </w:r>
      <w:r w:rsidR="0075642C">
        <w:t xml:space="preserve"> </w:t>
      </w:r>
      <w:r w:rsidR="000B48C9">
        <w:t xml:space="preserve">also </w:t>
      </w:r>
      <w:r w:rsidR="0075642C">
        <w:t>suggest</w:t>
      </w:r>
      <w:r w:rsidR="00654DFC">
        <w:t>s</w:t>
      </w:r>
      <w:r w:rsidR="0075642C">
        <w:t xml:space="preserve"> that corporate disclosure </w:t>
      </w:r>
      <w:r w:rsidR="003E5D88">
        <w:t>and</w:t>
      </w:r>
      <w:r w:rsidR="0075642C">
        <w:t xml:space="preserve"> </w:t>
      </w:r>
      <w:r w:rsidR="00982CC8">
        <w:t>institutional ownership</w:t>
      </w:r>
      <w:r w:rsidR="003E5D88">
        <w:t xml:space="preserve"> are </w:t>
      </w:r>
      <w:r>
        <w:t>co</w:t>
      </w:r>
      <w:r w:rsidR="003E5D88">
        <w:t>r</w:t>
      </w:r>
      <w:r w:rsidR="00654DFC">
        <w:t>r</w:t>
      </w:r>
      <w:r w:rsidR="003E5D88">
        <w:t>elated</w:t>
      </w:r>
      <w:r w:rsidR="00654DFC">
        <w:t>,</w:t>
      </w:r>
      <w:r w:rsidR="00982CC8">
        <w:t xml:space="preserve"> </w:t>
      </w:r>
      <w:r w:rsidR="00654DFC">
        <w:t>f</w:t>
      </w:r>
      <w:r w:rsidR="003E5D88">
        <w:t xml:space="preserve">or example, </w:t>
      </w:r>
      <w:proofErr w:type="spellStart"/>
      <w:r w:rsidR="00641848" w:rsidRPr="00641848">
        <w:rPr>
          <w:rFonts w:cstheme="minorHAnsi"/>
          <w:szCs w:val="22"/>
        </w:rPr>
        <w:t>Bushee</w:t>
      </w:r>
      <w:proofErr w:type="spellEnd"/>
      <w:r w:rsidR="00641848" w:rsidRPr="00641848">
        <w:rPr>
          <w:rFonts w:cstheme="minorHAnsi"/>
          <w:szCs w:val="22"/>
        </w:rPr>
        <w:t xml:space="preserve"> </w:t>
      </w:r>
      <w:r w:rsidR="00641848">
        <w:rPr>
          <w:rFonts w:cstheme="minorHAnsi"/>
          <w:szCs w:val="22"/>
        </w:rPr>
        <w:t xml:space="preserve">and </w:t>
      </w:r>
      <w:r w:rsidR="00641848" w:rsidRPr="00641848">
        <w:rPr>
          <w:rFonts w:cstheme="minorHAnsi"/>
          <w:szCs w:val="22"/>
        </w:rPr>
        <w:t>Noe</w:t>
      </w:r>
      <w:r w:rsidR="00641848">
        <w:rPr>
          <w:rFonts w:cstheme="minorHAnsi"/>
          <w:szCs w:val="22"/>
        </w:rPr>
        <w:t xml:space="preserve"> </w:t>
      </w:r>
      <w:r w:rsidR="00D350AF">
        <w:rPr>
          <w:rFonts w:cstheme="minorHAnsi"/>
          <w:szCs w:val="22"/>
        </w:rPr>
        <w:t>(</w:t>
      </w:r>
      <w:r w:rsidR="00641848">
        <w:t>2000</w:t>
      </w:r>
      <w:r w:rsidR="00C30A49">
        <w:t xml:space="preserve">). However, </w:t>
      </w:r>
      <w:r>
        <w:t xml:space="preserve">it is prohibitively </w:t>
      </w:r>
      <w:r w:rsidR="00982CC8">
        <w:t xml:space="preserve">difficult to observe the level of corporate disclosure </w:t>
      </w:r>
      <w:r w:rsidR="00DA74DB">
        <w:t>of</w:t>
      </w:r>
      <w:r w:rsidR="006869B4">
        <w:t xml:space="preserve"> </w:t>
      </w:r>
      <w:r>
        <w:t>IPOs</w:t>
      </w:r>
      <w:r w:rsidR="006869B4">
        <w:t xml:space="preserve"> </w:t>
      </w:r>
      <w:r>
        <w:t xml:space="preserve">because </w:t>
      </w:r>
      <w:r w:rsidR="006869B4">
        <w:t xml:space="preserve">corporate disclosure data is </w:t>
      </w:r>
      <w:r>
        <w:t>not publicly available</w:t>
      </w:r>
      <w:r w:rsidR="006869B4">
        <w:t xml:space="preserve"> before </w:t>
      </w:r>
      <w:r w:rsidR="00654DFC">
        <w:t>a</w:t>
      </w:r>
      <w:r w:rsidR="006869B4">
        <w:t xml:space="preserve"> firm go</w:t>
      </w:r>
      <w:r w:rsidR="00654DFC">
        <w:t>es</w:t>
      </w:r>
      <w:r w:rsidR="006869B4">
        <w:t xml:space="preserve"> public</w:t>
      </w:r>
      <w:r w:rsidR="00982CC8">
        <w:t xml:space="preserve">. </w:t>
      </w:r>
      <w:r w:rsidR="00C36C59">
        <w:t xml:space="preserve">Accordingly, it is recognized as one of the limitations of this paper and identified </w:t>
      </w:r>
      <w:r w:rsidR="00654DFC">
        <w:t xml:space="preserve">as </w:t>
      </w:r>
      <w:r w:rsidR="00C36C59">
        <w:t xml:space="preserve">a </w:t>
      </w:r>
      <w:r>
        <w:t>promising area</w:t>
      </w:r>
      <w:r w:rsidR="00C36C59">
        <w:t xml:space="preserve"> for future research</w:t>
      </w:r>
      <w:r w:rsidR="00654DFC">
        <w:t>,</w:t>
      </w:r>
      <w:r w:rsidR="00776B19">
        <w:t xml:space="preserve"> should the data become available</w:t>
      </w:r>
      <w:r w:rsidR="00C36C59">
        <w:t>.</w:t>
      </w:r>
    </w:p>
    <w:p w14:paraId="78CC31F4" w14:textId="77777777" w:rsidR="00905593" w:rsidRDefault="00905593" w:rsidP="00F264ED">
      <w:r>
        <w:rPr>
          <w:b/>
          <w:bCs/>
        </w:rPr>
        <w:t>Notes</w:t>
      </w:r>
    </w:p>
    <w:p w14:paraId="7E3942C8" w14:textId="77777777" w:rsidR="00905593" w:rsidRDefault="00905593" w:rsidP="00905593">
      <w:r>
        <w:t xml:space="preserve">1. Underpricing refers to the positive first-day stock returns following an IPO event. </w:t>
      </w:r>
    </w:p>
    <w:p w14:paraId="75C3F76D" w14:textId="77777777" w:rsidR="00905593" w:rsidRDefault="00905593" w:rsidP="00905593">
      <w:r>
        <w:t xml:space="preserve">2. Beatty and Ritter (1986), Ritter (1984), Clarkson and </w:t>
      </w:r>
      <w:proofErr w:type="spellStart"/>
      <w:r>
        <w:t>Merkly</w:t>
      </w:r>
      <w:proofErr w:type="spellEnd"/>
      <w:r>
        <w:t xml:space="preserve"> (1994) and Jog and Wang (2002), among others, have investigated the relationship between IPO underpricing and </w:t>
      </w:r>
      <w:r w:rsidRPr="00F264ED">
        <w:rPr>
          <w:i/>
          <w:iCs/>
        </w:rPr>
        <w:t>ex ante</w:t>
      </w:r>
      <w:r>
        <w:t xml:space="preserve"> uncertainty. The hypothesis is that the higher the uncertainty of an IPO, the higher the underpricing; and this higher uncertainty can be a proxy for stock returns volatility in the early days after an IPO; see Rock (1986) for the theoretical underpinnings.</w:t>
      </w:r>
    </w:p>
    <w:p w14:paraId="79F80BB4" w14:textId="77777777" w:rsidR="00905593" w:rsidRDefault="00905593" w:rsidP="00905593">
      <w:r>
        <w:t xml:space="preserve">3. The MSCI Emerging Markets Index consists of 24 Emerging Markets countries: Brazil, Chile, China, Colombia, the Czech Republic, Egypt, Greece, Hungary, India, Indonesia, Korea, Malaysia, Mexico, Pakistan, Peru, the Philippines, Poland, Qatar, Russia, South Africa, Taiwan, Thailand, Turkey and the United Arab Emirates. Thailand’s market capitalization falls between the mean and median market capitalization of these 24 emerging economies. Other classifications, apart from the MSCI, exist, but the list of emerging markets is very similar. </w:t>
      </w:r>
    </w:p>
    <w:p w14:paraId="3BE5E304" w14:textId="77777777" w:rsidR="00905593" w:rsidRDefault="00905593" w:rsidP="00905593">
      <w:r>
        <w:t xml:space="preserve">4. Stock return volatility refers to the variance of daily returns in the period immediately following the IPO. It must be noted here that it is just one of the many proxies indicating the underlying risk. Alternative measures used in the literature include price, inverse of the gross proceeds, sales, underwriter reputation, firm age, and many others. </w:t>
      </w:r>
    </w:p>
    <w:p w14:paraId="7D42D635" w14:textId="24CB95EF" w:rsidR="00905593" w:rsidRDefault="00905593" w:rsidP="00905593">
      <w:r>
        <w:t xml:space="preserve">5. Many prior studies show that the correlation between stock returns and institutional investors exists. For example, Gompers and </w:t>
      </w:r>
      <w:proofErr w:type="spellStart"/>
      <w:r>
        <w:t>Metrick</w:t>
      </w:r>
      <w:proofErr w:type="spellEnd"/>
      <w:r>
        <w:t xml:space="preserve"> (2001) and Osagie </w:t>
      </w:r>
      <w:r w:rsidRPr="00F264ED">
        <w:rPr>
          <w:i/>
        </w:rPr>
        <w:t xml:space="preserve">et al. </w:t>
      </w:r>
      <w:r>
        <w:t xml:space="preserve">(2005) </w:t>
      </w:r>
      <w:del w:id="555" w:author="Mathieu" w:date="2020-04-19T12:12:00Z">
        <w:r w:rsidDel="00AF325A">
          <w:delText>show</w:delText>
        </w:r>
      </w:del>
      <w:ins w:id="556" w:author="Mathieu" w:date="2020-04-19T12:12:00Z">
        <w:r w:rsidR="00AF325A">
          <w:t>argue</w:t>
        </w:r>
      </w:ins>
      <w:r>
        <w:t xml:space="preserve"> that firms with higher levels of institutional ownership yield greater returns, while Chen </w:t>
      </w:r>
      <w:r w:rsidRPr="00F264ED">
        <w:rPr>
          <w:i/>
        </w:rPr>
        <w:t>et al.</w:t>
      </w:r>
      <w:r>
        <w:t xml:space="preserve"> (2000) </w:t>
      </w:r>
      <w:del w:id="557" w:author="Mathieu" w:date="2020-04-19T12:12:00Z">
        <w:r w:rsidDel="00AF325A">
          <w:delText>show</w:delText>
        </w:r>
      </w:del>
      <w:ins w:id="558" w:author="Mathieu" w:date="2020-04-19T12:12:00Z">
        <w:r w:rsidR="00AF325A">
          <w:t>hold</w:t>
        </w:r>
      </w:ins>
      <w:r>
        <w:t xml:space="preserve"> that firms with high institutional ownership fail to deliver higher returns. Therefore, the hypotheses in this paper are consistent with the findings of prior studies. </w:t>
      </w:r>
    </w:p>
    <w:p w14:paraId="0820B395" w14:textId="3143C7B1" w:rsidR="00905593" w:rsidRDefault="00905593" w:rsidP="00905593">
      <w:r>
        <w:t xml:space="preserve">6. Prior research </w:t>
      </w:r>
      <w:ins w:id="559" w:author="Mathieu" w:date="2020-04-19T12:13:00Z">
        <w:r w:rsidR="00AF325A">
          <w:t xml:space="preserve">has </w:t>
        </w:r>
      </w:ins>
      <w:r>
        <w:t xml:space="preserve">identified that institutional holding is an independent variable. Recent research by Che (2018) tested the causality between investor type and volatility. It was found that investor type is an independent variable and volatility is a dependent variable. Similar tests by Foucault </w:t>
      </w:r>
      <w:r w:rsidRPr="00F264ED">
        <w:rPr>
          <w:i/>
        </w:rPr>
        <w:t>et al.</w:t>
      </w:r>
      <w:r>
        <w:t xml:space="preserve"> (2011) and Sias (1996) also reveal the same conclusion. </w:t>
      </w:r>
      <w:r w:rsidR="00B075E7">
        <w:t>I</w:t>
      </w:r>
      <w:r>
        <w:t>nstitutional holding is therefore treated as an independent variable</w:t>
      </w:r>
      <w:r w:rsidR="00B075E7">
        <w:t xml:space="preserve"> in this study</w:t>
      </w:r>
      <w:r>
        <w:t>.</w:t>
      </w:r>
    </w:p>
    <w:p w14:paraId="69960636" w14:textId="5B4BC32E" w:rsidR="00905593" w:rsidRDefault="00905593" w:rsidP="00905593">
      <w:r>
        <w:t>7. This correlation is to be expected, since market capitalization (</w:t>
      </w:r>
      <w:proofErr w:type="spellStart"/>
      <w:r w:rsidRPr="00F264ED">
        <w:rPr>
          <w:i/>
          <w:iCs/>
        </w:rPr>
        <w:t>Size</w:t>
      </w:r>
      <w:r w:rsidRPr="00F264ED">
        <w:rPr>
          <w:vertAlign w:val="subscript"/>
        </w:rPr>
        <w:t>i</w:t>
      </w:r>
      <w:proofErr w:type="spellEnd"/>
      <w:r>
        <w:t>) is a function of stock price (</w:t>
      </w:r>
      <w:proofErr w:type="spellStart"/>
      <w:r w:rsidRPr="00F264ED">
        <w:rPr>
          <w:i/>
          <w:iCs/>
        </w:rPr>
        <w:t>Price</w:t>
      </w:r>
      <w:r w:rsidRPr="00F264ED">
        <w:rPr>
          <w:vertAlign w:val="subscript"/>
        </w:rPr>
        <w:t>i</w:t>
      </w:r>
      <w:proofErr w:type="spellEnd"/>
      <w:r>
        <w:t xml:space="preserve">). Only one </w:t>
      </w:r>
      <w:r w:rsidR="00165C76">
        <w:t>independent variable</w:t>
      </w:r>
      <w:r>
        <w:t xml:space="preserve"> (</w:t>
      </w:r>
      <w:proofErr w:type="spellStart"/>
      <w:r w:rsidRPr="00F264ED">
        <w:rPr>
          <w:i/>
          <w:iCs/>
        </w:rPr>
        <w:t>Size</w:t>
      </w:r>
      <w:r w:rsidRPr="00F264ED">
        <w:rPr>
          <w:vertAlign w:val="subscript"/>
        </w:rPr>
        <w:t>i</w:t>
      </w:r>
      <w:proofErr w:type="spellEnd"/>
      <w:r>
        <w:t xml:space="preserve">) was retained in the main model to avoid multicollinearity. </w:t>
      </w:r>
    </w:p>
    <w:p w14:paraId="7C8DA7EB" w14:textId="27A043BA" w:rsidR="00CC67C7" w:rsidRDefault="00905593" w:rsidP="00905593">
      <w:pPr>
        <w:rPr>
          <w:ins w:id="560" w:author="Mephisto D" w:date="2020-04-10T23:12:00Z"/>
        </w:rPr>
      </w:pPr>
      <w:r w:rsidRPr="00CC67C7">
        <w:rPr>
          <w:color w:val="00B050"/>
          <w:rPrChange w:id="561" w:author="Mephisto D" w:date="2020-04-10T23:13:00Z">
            <w:rPr/>
          </w:rPrChange>
        </w:rPr>
        <w:t xml:space="preserve">8. </w:t>
      </w:r>
      <w:ins w:id="562" w:author="Mephisto D" w:date="2020-04-10T23:12:00Z">
        <w:r w:rsidR="00CC67C7" w:rsidRPr="00933E72">
          <w:rPr>
            <w:color w:val="00B050"/>
          </w:rPr>
          <w:t xml:space="preserve">It </w:t>
        </w:r>
      </w:ins>
      <w:ins w:id="563" w:author="Mathieu" w:date="2020-04-16T18:51:00Z">
        <w:r w:rsidR="00C446C7">
          <w:rPr>
            <w:color w:val="00B050"/>
          </w:rPr>
          <w:t>would be</w:t>
        </w:r>
      </w:ins>
      <w:ins w:id="564" w:author="Mephisto D" w:date="2020-04-10T23:12:00Z">
        <w:del w:id="565" w:author="Mathieu" w:date="2020-04-16T18:51:00Z">
          <w:r w:rsidR="00CC67C7" w:rsidRPr="00933E72" w:rsidDel="00C446C7">
            <w:rPr>
              <w:color w:val="00B050"/>
            </w:rPr>
            <w:delText>is</w:delText>
          </w:r>
        </w:del>
        <w:r w:rsidR="00CC67C7" w:rsidRPr="00933E72">
          <w:rPr>
            <w:color w:val="00B050"/>
          </w:rPr>
          <w:t xml:space="preserve"> </w:t>
        </w:r>
        <w:r w:rsidR="00CC67C7">
          <w:rPr>
            <w:color w:val="00B050"/>
          </w:rPr>
          <w:t xml:space="preserve">preferable </w:t>
        </w:r>
        <w:r w:rsidR="00CC67C7" w:rsidRPr="00933E72">
          <w:rPr>
            <w:color w:val="00B050"/>
          </w:rPr>
          <w:t xml:space="preserve">to include investor attention as a control variable. However, </w:t>
        </w:r>
        <w:r w:rsidR="00CC67C7" w:rsidRPr="004447B5">
          <w:rPr>
            <w:color w:val="00B050"/>
          </w:rPr>
          <w:t>the data</w:t>
        </w:r>
        <w:r w:rsidR="00CC67C7">
          <w:rPr>
            <w:color w:val="00B050"/>
          </w:rPr>
          <w:t xml:space="preserve"> is not sufficient to provide any reliable statistical inferences due to </w:t>
        </w:r>
      </w:ins>
      <w:ins w:id="566" w:author="Mathieu" w:date="2020-04-16T18:51:00Z">
        <w:r w:rsidR="00C446C7">
          <w:rPr>
            <w:color w:val="00B050"/>
          </w:rPr>
          <w:t xml:space="preserve">a </w:t>
        </w:r>
      </w:ins>
      <w:ins w:id="567" w:author="Mephisto D" w:date="2020-04-10T23:12:00Z">
        <w:r w:rsidR="00CC67C7">
          <w:rPr>
            <w:color w:val="00B050"/>
          </w:rPr>
          <w:t xml:space="preserve">potential sample selection bias and correlation with </w:t>
        </w:r>
      </w:ins>
      <w:ins w:id="568" w:author="Mathieu" w:date="2020-04-16T18:52:00Z">
        <w:r w:rsidR="00C446C7">
          <w:rPr>
            <w:color w:val="00B050"/>
          </w:rPr>
          <w:t xml:space="preserve">an </w:t>
        </w:r>
      </w:ins>
      <w:ins w:id="569" w:author="Mephisto D" w:date="2020-04-10T23:12:00Z">
        <w:r w:rsidR="00CC67C7">
          <w:rPr>
            <w:color w:val="00B050"/>
          </w:rPr>
          <w:t xml:space="preserve">existing independent variable. While </w:t>
        </w:r>
        <w:del w:id="570" w:author="Mathieu" w:date="2020-04-16T18:52:00Z">
          <w:r w:rsidR="00CC67C7" w:rsidDel="00C446C7">
            <w:rPr>
              <w:color w:val="00B050"/>
            </w:rPr>
            <w:delText xml:space="preserve">the </w:delText>
          </w:r>
        </w:del>
        <w:r w:rsidR="00CC67C7">
          <w:rPr>
            <w:color w:val="00B050"/>
          </w:rPr>
          <w:t xml:space="preserve">data is readily available for larger IPOs, it is </w:t>
        </w:r>
        <w:r w:rsidR="00CC67C7">
          <w:rPr>
            <w:color w:val="00B050"/>
          </w:rPr>
          <w:lastRenderedPageBreak/>
          <w:t xml:space="preserve">difficult to obtain </w:t>
        </w:r>
      </w:ins>
      <w:ins w:id="571" w:author="Mephisto D" w:date="2020-04-12T11:24:00Z">
        <w:r w:rsidR="00047A08">
          <w:rPr>
            <w:color w:val="00B050"/>
          </w:rPr>
          <w:t>data</w:t>
        </w:r>
      </w:ins>
      <w:ins w:id="572" w:author="Mephisto D" w:date="2020-04-10T23:12:00Z">
        <w:r w:rsidR="00CC67C7">
          <w:rPr>
            <w:color w:val="00B050"/>
          </w:rPr>
          <w:t xml:space="preserve"> for smaller IPOs.</w:t>
        </w:r>
      </w:ins>
      <w:ins w:id="573" w:author="Mephisto D" w:date="2020-04-12T11:24:00Z">
        <w:r w:rsidR="00047A08">
          <w:rPr>
            <w:color w:val="00B050"/>
          </w:rPr>
          <w:t xml:space="preserve"> I</w:t>
        </w:r>
      </w:ins>
      <w:ins w:id="574" w:author="Mephisto D" w:date="2020-04-10T23:12:00Z">
        <w:r w:rsidR="00CC67C7">
          <w:rPr>
            <w:color w:val="00B050"/>
          </w:rPr>
          <w:t xml:space="preserve">t is </w:t>
        </w:r>
      </w:ins>
      <w:ins w:id="575" w:author="Mephisto D" w:date="2020-04-12T11:24:00Z">
        <w:r w:rsidR="00047A08">
          <w:rPr>
            <w:color w:val="00B050"/>
          </w:rPr>
          <w:t xml:space="preserve">also </w:t>
        </w:r>
      </w:ins>
      <w:ins w:id="576" w:author="Mephisto D" w:date="2020-04-10T23:12:00Z">
        <w:r w:rsidR="00CC67C7">
          <w:rPr>
            <w:color w:val="00B050"/>
          </w:rPr>
          <w:t xml:space="preserve">difficult to </w:t>
        </w:r>
        <w:r w:rsidR="00CC67C7" w:rsidRPr="00933E72">
          <w:rPr>
            <w:color w:val="00B050"/>
          </w:rPr>
          <w:t xml:space="preserve">distinguish between “no search </w:t>
        </w:r>
        <w:r w:rsidR="00CC67C7">
          <w:rPr>
            <w:color w:val="00B050"/>
          </w:rPr>
          <w:t xml:space="preserve">volume </w:t>
        </w:r>
        <w:r w:rsidR="00CC67C7" w:rsidRPr="00933E72">
          <w:rPr>
            <w:color w:val="00B050"/>
          </w:rPr>
          <w:t xml:space="preserve">found for the IPO being considered” and “no data available for the IPO being considered”, </w:t>
        </w:r>
        <w:r w:rsidR="00CC67C7">
          <w:rPr>
            <w:color w:val="00B050"/>
          </w:rPr>
          <w:t>especially f</w:t>
        </w:r>
        <w:r w:rsidR="00CC67C7" w:rsidRPr="00933E72">
          <w:rPr>
            <w:color w:val="00B050"/>
          </w:rPr>
          <w:t>or smaller and</w:t>
        </w:r>
      </w:ins>
      <w:ins w:id="577" w:author="Mathieu" w:date="2020-04-19T12:15:00Z">
        <w:r w:rsidR="00AF325A">
          <w:rPr>
            <w:color w:val="00B050"/>
          </w:rPr>
          <w:t xml:space="preserve"> </w:t>
        </w:r>
      </w:ins>
      <w:ins w:id="578" w:author="Mephisto D" w:date="2020-04-10T23:12:00Z">
        <w:del w:id="579" w:author="Mathieu" w:date="2020-04-16T18:54:00Z">
          <w:r w:rsidR="00CC67C7" w:rsidRPr="002720E2" w:rsidDel="00C446C7">
            <w:rPr>
              <w:color w:val="FF0000"/>
              <w:rPrChange w:id="580" w:author="Mephisto D" w:date="2020-04-23T12:47:00Z">
                <w:rPr>
                  <w:color w:val="00B050"/>
                </w:rPr>
              </w:rPrChange>
            </w:rPr>
            <w:delText xml:space="preserve"> </w:delText>
          </w:r>
          <w:commentRangeStart w:id="581"/>
          <w:commentRangeStart w:id="582"/>
          <w:commentRangeStart w:id="583"/>
          <w:r w:rsidR="00CC67C7" w:rsidRPr="002720E2" w:rsidDel="00C446C7">
            <w:rPr>
              <w:color w:val="FF0000"/>
              <w:rPrChange w:id="584" w:author="Mephisto D" w:date="2020-04-23T12:47:00Z">
                <w:rPr>
                  <w:color w:val="00B050"/>
                </w:rPr>
              </w:rPrChange>
            </w:rPr>
            <w:delText>older</w:delText>
          </w:r>
        </w:del>
      </w:ins>
      <w:ins w:id="585" w:author="Mathieu" w:date="2020-04-16T18:57:00Z">
        <w:r w:rsidR="004D5CD1" w:rsidRPr="002720E2">
          <w:rPr>
            <w:color w:val="FF0000"/>
            <w:rPrChange w:id="586" w:author="Mephisto D" w:date="2020-04-23T12:47:00Z">
              <w:rPr>
                <w:color w:val="00B050"/>
              </w:rPr>
            </w:rPrChange>
          </w:rPr>
          <w:t xml:space="preserve">earlier </w:t>
        </w:r>
      </w:ins>
      <w:ins w:id="587" w:author="Mephisto D" w:date="2020-04-10T23:12:00Z">
        <w:del w:id="588" w:author="Mathieu" w:date="2020-04-16T18:54:00Z">
          <w:r w:rsidR="00CC67C7" w:rsidRPr="002720E2" w:rsidDel="00C446C7">
            <w:rPr>
              <w:color w:val="FF0000"/>
              <w:rPrChange w:id="589" w:author="Mephisto D" w:date="2020-04-23T12:47:00Z">
                <w:rPr>
                  <w:color w:val="00B050"/>
                </w:rPr>
              </w:rPrChange>
            </w:rPr>
            <w:delText xml:space="preserve"> </w:delText>
          </w:r>
        </w:del>
        <w:r w:rsidR="00CC67C7" w:rsidRPr="002720E2">
          <w:rPr>
            <w:color w:val="FF0000"/>
            <w:rPrChange w:id="590" w:author="Mephisto D" w:date="2020-04-23T12:47:00Z">
              <w:rPr>
                <w:color w:val="00B050"/>
              </w:rPr>
            </w:rPrChange>
          </w:rPr>
          <w:t>IPOs</w:t>
        </w:r>
        <w:commentRangeEnd w:id="581"/>
        <w:r w:rsidR="00CC67C7" w:rsidRPr="002720E2">
          <w:rPr>
            <w:rStyle w:val="CommentReference"/>
            <w:color w:val="FF0000"/>
            <w:rPrChange w:id="591" w:author="Mephisto D" w:date="2020-04-23T12:47:00Z">
              <w:rPr>
                <w:rStyle w:val="CommentReference"/>
              </w:rPr>
            </w:rPrChange>
          </w:rPr>
          <w:commentReference w:id="581"/>
        </w:r>
      </w:ins>
      <w:commentRangeEnd w:id="582"/>
      <w:r w:rsidR="004D5CD1" w:rsidRPr="002720E2">
        <w:rPr>
          <w:rStyle w:val="CommentReference"/>
          <w:color w:val="FF0000"/>
          <w:rPrChange w:id="592" w:author="Mephisto D" w:date="2020-04-23T12:47:00Z">
            <w:rPr>
              <w:rStyle w:val="CommentReference"/>
            </w:rPr>
          </w:rPrChange>
        </w:rPr>
        <w:commentReference w:id="582"/>
      </w:r>
      <w:commentRangeEnd w:id="583"/>
      <w:r w:rsidR="002720E2" w:rsidRPr="002720E2">
        <w:rPr>
          <w:rStyle w:val="CommentReference"/>
          <w:color w:val="FF0000"/>
          <w:rPrChange w:id="593" w:author="Mephisto D" w:date="2020-04-23T12:47:00Z">
            <w:rPr>
              <w:rStyle w:val="CommentReference"/>
            </w:rPr>
          </w:rPrChange>
        </w:rPr>
        <w:commentReference w:id="583"/>
      </w:r>
      <w:ins w:id="594" w:author="Mephisto D" w:date="2020-04-10T23:12:00Z">
        <w:r w:rsidR="00CC67C7" w:rsidRPr="002720E2">
          <w:rPr>
            <w:color w:val="FF0000"/>
            <w:rPrChange w:id="595" w:author="Mephisto D" w:date="2020-04-23T12:47:00Z">
              <w:rPr>
                <w:color w:val="00B050"/>
              </w:rPr>
            </w:rPrChange>
          </w:rPr>
          <w:t xml:space="preserve"> </w:t>
        </w:r>
      </w:ins>
      <w:ins w:id="596" w:author="Mathieu" w:date="2020-04-16T18:58:00Z">
        <w:r w:rsidR="004D5CD1">
          <w:rPr>
            <w:color w:val="00B050"/>
          </w:rPr>
          <w:t xml:space="preserve">that </w:t>
        </w:r>
      </w:ins>
      <w:ins w:id="597" w:author="Mathieu" w:date="2020-04-19T12:16:00Z">
        <w:r w:rsidR="00AF325A">
          <w:rPr>
            <w:color w:val="00B050"/>
          </w:rPr>
          <w:t>date</w:t>
        </w:r>
      </w:ins>
      <w:ins w:id="598" w:author="Mathieu" w:date="2020-04-16T18:59:00Z">
        <w:r w:rsidR="004D5CD1">
          <w:rPr>
            <w:color w:val="00B050"/>
          </w:rPr>
          <w:t xml:space="preserve"> back further than (YEAR) </w:t>
        </w:r>
      </w:ins>
      <w:ins w:id="599" w:author="Mephisto D" w:date="2020-04-10T23:12:00Z">
        <w:r w:rsidR="00CC67C7">
          <w:rPr>
            <w:color w:val="00B050"/>
          </w:rPr>
          <w:t>in emerging countr</w:t>
        </w:r>
      </w:ins>
      <w:ins w:id="600" w:author="Mathieu" w:date="2020-04-16T18:53:00Z">
        <w:r w:rsidR="00C446C7">
          <w:rPr>
            <w:color w:val="00B050"/>
          </w:rPr>
          <w:t>ies</w:t>
        </w:r>
      </w:ins>
      <w:ins w:id="601" w:author="Mephisto D" w:date="2020-04-10T23:12:00Z">
        <w:del w:id="602" w:author="Mathieu" w:date="2020-04-16T18:53:00Z">
          <w:r w:rsidR="00CC67C7" w:rsidDel="00C446C7">
            <w:rPr>
              <w:color w:val="00B050"/>
            </w:rPr>
            <w:delText>y</w:delText>
          </w:r>
        </w:del>
        <w:r w:rsidR="00CC67C7" w:rsidRPr="00933E72">
          <w:rPr>
            <w:color w:val="00B050"/>
          </w:rPr>
          <w:t xml:space="preserve">. </w:t>
        </w:r>
        <w:del w:id="603" w:author="Mathieu" w:date="2020-04-16T19:00:00Z">
          <w:r w:rsidR="00CC67C7" w:rsidRPr="00933E72" w:rsidDel="004D5CD1">
            <w:rPr>
              <w:color w:val="00B050"/>
            </w:rPr>
            <w:delText>Regardless</w:delText>
          </w:r>
        </w:del>
      </w:ins>
      <w:ins w:id="604" w:author="Mathieu" w:date="2020-04-16T19:00:00Z">
        <w:r w:rsidR="004D5CD1">
          <w:rPr>
            <w:color w:val="00B050"/>
          </w:rPr>
          <w:t>In any case</w:t>
        </w:r>
      </w:ins>
      <w:ins w:id="605" w:author="Mephisto D" w:date="2020-04-10T23:12:00Z">
        <w:r w:rsidR="00CC67C7">
          <w:rPr>
            <w:color w:val="00B050"/>
          </w:rPr>
          <w:t>, it was found that investor attention</w:t>
        </w:r>
        <w:r w:rsidR="00CC67C7" w:rsidRPr="00933E72">
          <w:rPr>
            <w:color w:val="00B050"/>
          </w:rPr>
          <w:t xml:space="preserve"> </w:t>
        </w:r>
        <w:r w:rsidR="00CC67C7">
          <w:rPr>
            <w:color w:val="00B050"/>
          </w:rPr>
          <w:t>exhibit</w:t>
        </w:r>
      </w:ins>
      <w:ins w:id="606" w:author="Mathieu" w:date="2020-04-16T19:00:00Z">
        <w:r w:rsidR="004D5CD1">
          <w:rPr>
            <w:color w:val="00B050"/>
          </w:rPr>
          <w:t>s</w:t>
        </w:r>
      </w:ins>
      <w:ins w:id="607" w:author="Mathieu" w:date="2020-04-16T19:01:00Z">
        <w:r w:rsidR="004D5CD1">
          <w:rPr>
            <w:color w:val="00B050"/>
          </w:rPr>
          <w:t xml:space="preserve"> a</w:t>
        </w:r>
      </w:ins>
      <w:ins w:id="608" w:author="Mephisto D" w:date="2020-04-10T23:12:00Z">
        <w:r w:rsidR="00CC67C7">
          <w:rPr>
            <w:color w:val="00B050"/>
          </w:rPr>
          <w:t xml:space="preserve"> correlation</w:t>
        </w:r>
        <w:r w:rsidR="00CC67C7" w:rsidRPr="00933E72">
          <w:rPr>
            <w:color w:val="00B050"/>
          </w:rPr>
          <w:t xml:space="preserve"> with </w:t>
        </w:r>
        <w:r w:rsidR="00CC67C7">
          <w:rPr>
            <w:color w:val="00B050"/>
          </w:rPr>
          <w:t>size (</w:t>
        </w:r>
        <w:r w:rsidR="00CC67C7" w:rsidRPr="00933E72">
          <w:rPr>
            <w:color w:val="00B050"/>
          </w:rPr>
          <w:t>market capitalization</w:t>
        </w:r>
        <w:r w:rsidR="00CC67C7">
          <w:rPr>
            <w:color w:val="00B050"/>
          </w:rPr>
          <w:t>)</w:t>
        </w:r>
        <w:r w:rsidR="00CC67C7" w:rsidRPr="00933E72">
          <w:rPr>
            <w:color w:val="00B050"/>
          </w:rPr>
          <w:t xml:space="preserve"> and </w:t>
        </w:r>
      </w:ins>
      <w:ins w:id="609" w:author="Mathieu" w:date="2020-04-16T19:01:00Z">
        <w:r w:rsidR="004D5CD1">
          <w:rPr>
            <w:color w:val="00B050"/>
          </w:rPr>
          <w:t xml:space="preserve">was </w:t>
        </w:r>
      </w:ins>
      <w:ins w:id="610" w:author="Mephisto D" w:date="2020-04-10T23:12:00Z">
        <w:r w:rsidR="00CC67C7" w:rsidRPr="00933E72">
          <w:rPr>
            <w:color w:val="00B050"/>
          </w:rPr>
          <w:t xml:space="preserve">therefore </w:t>
        </w:r>
      </w:ins>
      <w:ins w:id="611" w:author="Mathieu" w:date="2020-04-16T19:01:00Z">
        <w:r w:rsidR="004D5CD1">
          <w:rPr>
            <w:color w:val="00B050"/>
          </w:rPr>
          <w:t>eliminated</w:t>
        </w:r>
      </w:ins>
      <w:ins w:id="612" w:author="Mathieu" w:date="2020-04-19T12:15:00Z">
        <w:r w:rsidR="00AF325A">
          <w:rPr>
            <w:color w:val="00B050"/>
          </w:rPr>
          <w:t xml:space="preserve"> </w:t>
        </w:r>
      </w:ins>
      <w:ins w:id="613" w:author="Mephisto D" w:date="2020-04-10T23:12:00Z">
        <w:del w:id="614" w:author="Mathieu" w:date="2020-04-16T19:01:00Z">
          <w:r w:rsidR="00CC67C7" w:rsidRPr="00933E72" w:rsidDel="004D5CD1">
            <w:rPr>
              <w:color w:val="00B050"/>
            </w:rPr>
            <w:delText xml:space="preserve">dropped </w:delText>
          </w:r>
        </w:del>
        <w:r w:rsidR="00CC67C7" w:rsidRPr="00933E72">
          <w:rPr>
            <w:color w:val="00B050"/>
          </w:rPr>
          <w:t xml:space="preserve">from the main analysis to avoid </w:t>
        </w:r>
        <w:r w:rsidR="00CC67C7">
          <w:rPr>
            <w:color w:val="00B050"/>
          </w:rPr>
          <w:t xml:space="preserve">potential </w:t>
        </w:r>
        <w:r w:rsidR="00CC67C7" w:rsidRPr="00933E72">
          <w:rPr>
            <w:color w:val="00B050"/>
          </w:rPr>
          <w:t>multicollinearity</w:t>
        </w:r>
        <w:r w:rsidR="00CC67C7">
          <w:rPr>
            <w:color w:val="00B050"/>
          </w:rPr>
          <w:t xml:space="preserve"> and sample selection bias</w:t>
        </w:r>
        <w:r w:rsidR="00CC67C7" w:rsidRPr="00933E72">
          <w:rPr>
            <w:color w:val="00B050"/>
          </w:rPr>
          <w:t>.</w:t>
        </w:r>
      </w:ins>
    </w:p>
    <w:p w14:paraId="3B793077" w14:textId="0CE3B642" w:rsidR="00905593" w:rsidRDefault="00CC67C7" w:rsidP="00905593">
      <w:ins w:id="615" w:author="Mephisto D" w:date="2020-04-10T23:12:00Z">
        <w:r>
          <w:t xml:space="preserve">9. </w:t>
        </w:r>
      </w:ins>
      <w:r w:rsidR="00905593">
        <w:t xml:space="preserve">There could be other explanations for the impact of institutional investors on stock return volatility. For example, investors’ trading styles, trading turnover, and investment horizons may affect stock return volatility. The main analysis, discussed in this study, is based on information theories under the implicit assumption that information affects trading and stock prices. </w:t>
      </w:r>
    </w:p>
    <w:p w14:paraId="33451FD2" w14:textId="2E017E70" w:rsidR="00905593" w:rsidRDefault="00CC67C7" w:rsidP="00905593">
      <w:ins w:id="616" w:author="Mephisto D" w:date="2020-04-10T23:12:00Z">
        <w:r>
          <w:t>10</w:t>
        </w:r>
      </w:ins>
      <w:del w:id="617" w:author="Mephisto D" w:date="2020-04-10T23:12:00Z">
        <w:r w:rsidR="00905593" w:rsidDel="00CC67C7">
          <w:delText>9</w:delText>
        </w:r>
      </w:del>
      <w:r w:rsidR="00905593">
        <w:t xml:space="preserve">. The sample contains seven observations that distinguish between foreign investors and institutional investors. The subsample is too small to obtain any reliable statistical inference. </w:t>
      </w:r>
      <w:del w:id="618" w:author="Mephisto D" w:date="2020-04-09T14:48:00Z">
        <w:r w:rsidR="00905593" w:rsidDel="00A31C85">
          <w:delText xml:space="preserve">   </w:delText>
        </w:r>
      </w:del>
    </w:p>
    <w:p w14:paraId="081AFB3C" w14:textId="362A5D32" w:rsidR="002B059F" w:rsidRDefault="00A95C1F">
      <w:pPr>
        <w:rPr>
          <w:b/>
          <w:bCs/>
        </w:rPr>
      </w:pPr>
      <w:r>
        <w:rPr>
          <w:b/>
          <w:bCs/>
        </w:rPr>
        <w:br w:type="page"/>
      </w:r>
      <w:r w:rsidR="002B059F" w:rsidRPr="002B059F">
        <w:rPr>
          <w:b/>
          <w:bCs/>
        </w:rPr>
        <w:lastRenderedPageBreak/>
        <w:t>References</w:t>
      </w:r>
    </w:p>
    <w:p w14:paraId="2E83A6DB" w14:textId="25450DDE" w:rsidR="00EB10E8" w:rsidRDefault="00EB10E8" w:rsidP="00EB10E8">
      <w:pPr>
        <w:autoSpaceDE w:val="0"/>
        <w:autoSpaceDN w:val="0"/>
        <w:adjustRightInd w:val="0"/>
        <w:spacing w:after="0" w:line="240" w:lineRule="auto"/>
        <w:rPr>
          <w:rFonts w:cstheme="minorHAnsi"/>
          <w:szCs w:val="22"/>
        </w:rPr>
      </w:pPr>
      <w:bookmarkStart w:id="619" w:name="_Hlk4401928"/>
      <w:r w:rsidRPr="00EB10E8">
        <w:rPr>
          <w:rFonts w:cstheme="minorHAnsi"/>
          <w:szCs w:val="22"/>
        </w:rPr>
        <w:t>Aggarwal, R. (200</w:t>
      </w:r>
      <w:r>
        <w:rPr>
          <w:rFonts w:cstheme="minorHAnsi"/>
          <w:szCs w:val="22"/>
        </w:rPr>
        <w:t>0</w:t>
      </w:r>
      <w:r w:rsidRPr="00EB10E8">
        <w:rPr>
          <w:rFonts w:cstheme="minorHAnsi"/>
          <w:szCs w:val="22"/>
        </w:rPr>
        <w:t>)</w:t>
      </w:r>
      <w:r w:rsidR="009B6153">
        <w:rPr>
          <w:rFonts w:cstheme="minorHAnsi"/>
          <w:szCs w:val="22"/>
        </w:rPr>
        <w:t>,</w:t>
      </w:r>
      <w:r w:rsidRPr="00EB10E8">
        <w:rPr>
          <w:rFonts w:cstheme="minorHAnsi"/>
          <w:szCs w:val="22"/>
        </w:rPr>
        <w:t xml:space="preserve"> </w:t>
      </w:r>
      <w:r w:rsidR="009B6153" w:rsidRPr="00097B7E">
        <w:rPr>
          <w:szCs w:val="22"/>
        </w:rPr>
        <w:t>"</w:t>
      </w:r>
      <w:r w:rsidRPr="00EB10E8">
        <w:rPr>
          <w:rFonts w:cstheme="minorHAnsi"/>
          <w:szCs w:val="22"/>
        </w:rPr>
        <w:t>Stabilization activities by underwriters after new offerings</w:t>
      </w:r>
      <w:r w:rsidR="009B6153" w:rsidRPr="00097B7E">
        <w:rPr>
          <w:szCs w:val="22"/>
        </w:rPr>
        <w:t>"</w:t>
      </w:r>
      <w:r w:rsidR="009B6153">
        <w:rPr>
          <w:szCs w:val="22"/>
        </w:rPr>
        <w:t>,</w:t>
      </w:r>
      <w:r>
        <w:rPr>
          <w:rFonts w:cstheme="minorHAnsi"/>
          <w:szCs w:val="22"/>
        </w:rPr>
        <w:t xml:space="preserve"> </w:t>
      </w:r>
      <w:r w:rsidRPr="00EB10E8">
        <w:rPr>
          <w:rFonts w:cstheme="minorHAnsi"/>
          <w:i/>
          <w:iCs/>
          <w:szCs w:val="22"/>
        </w:rPr>
        <w:t>Journal of Finance</w:t>
      </w:r>
      <w:r w:rsidRPr="000921DF">
        <w:rPr>
          <w:rFonts w:cstheme="minorHAnsi"/>
          <w:szCs w:val="22"/>
        </w:rPr>
        <w:t xml:space="preserve">, </w:t>
      </w:r>
      <w:r w:rsidR="009B6153">
        <w:rPr>
          <w:rFonts w:cstheme="minorHAnsi"/>
          <w:szCs w:val="22"/>
        </w:rPr>
        <w:t xml:space="preserve">Vol. </w:t>
      </w:r>
      <w:r w:rsidRPr="000921DF">
        <w:rPr>
          <w:rFonts w:cstheme="minorHAnsi"/>
          <w:szCs w:val="22"/>
        </w:rPr>
        <w:t>55</w:t>
      </w:r>
      <w:r w:rsidR="008B2F23">
        <w:rPr>
          <w:rFonts w:cstheme="minorHAnsi"/>
          <w:szCs w:val="22"/>
        </w:rPr>
        <w:t xml:space="preserve"> No.3</w:t>
      </w:r>
      <w:r>
        <w:rPr>
          <w:rFonts w:cstheme="minorHAnsi"/>
          <w:i/>
          <w:iCs/>
          <w:szCs w:val="22"/>
        </w:rPr>
        <w:t xml:space="preserve">, </w:t>
      </w:r>
      <w:r w:rsidR="009B6153" w:rsidRPr="00F264ED">
        <w:rPr>
          <w:rFonts w:cstheme="minorHAnsi"/>
          <w:szCs w:val="22"/>
        </w:rPr>
        <w:t>pp</w:t>
      </w:r>
      <w:r w:rsidR="009B6153">
        <w:rPr>
          <w:rFonts w:cstheme="minorHAnsi"/>
          <w:i/>
          <w:iCs/>
          <w:szCs w:val="22"/>
        </w:rPr>
        <w:t xml:space="preserve">. </w:t>
      </w:r>
      <w:r>
        <w:rPr>
          <w:rFonts w:cstheme="minorHAnsi"/>
          <w:szCs w:val="22"/>
        </w:rPr>
        <w:t>1075-1103</w:t>
      </w:r>
      <w:r w:rsidR="009B6153">
        <w:rPr>
          <w:rFonts w:cstheme="minorHAnsi"/>
          <w:szCs w:val="22"/>
        </w:rPr>
        <w:t>.</w:t>
      </w:r>
    </w:p>
    <w:p w14:paraId="55E640F0" w14:textId="7D56197D" w:rsidR="001B7241" w:rsidRDefault="001B7241" w:rsidP="00EB10E8">
      <w:pPr>
        <w:autoSpaceDE w:val="0"/>
        <w:autoSpaceDN w:val="0"/>
        <w:adjustRightInd w:val="0"/>
        <w:spacing w:after="0" w:line="240" w:lineRule="auto"/>
        <w:rPr>
          <w:rFonts w:cstheme="minorHAnsi"/>
          <w:szCs w:val="22"/>
        </w:rPr>
      </w:pPr>
    </w:p>
    <w:p w14:paraId="6B1CDC99" w14:textId="7C6E07C2" w:rsidR="001B7241" w:rsidRDefault="001B7241" w:rsidP="00EB10E8">
      <w:pPr>
        <w:autoSpaceDE w:val="0"/>
        <w:autoSpaceDN w:val="0"/>
        <w:adjustRightInd w:val="0"/>
        <w:spacing w:after="0" w:line="240" w:lineRule="auto"/>
        <w:rPr>
          <w:rFonts w:cstheme="minorHAnsi"/>
          <w:szCs w:val="22"/>
        </w:rPr>
      </w:pPr>
      <w:r w:rsidRPr="008502AC">
        <w:rPr>
          <w:rFonts w:cstheme="minorHAnsi"/>
          <w:szCs w:val="22"/>
        </w:rPr>
        <w:t>Aggarwal,</w:t>
      </w:r>
      <w:r w:rsidR="008502AC" w:rsidRPr="00F264ED">
        <w:rPr>
          <w:rFonts w:cstheme="minorHAnsi"/>
          <w:szCs w:val="22"/>
        </w:rPr>
        <w:t xml:space="preserve"> </w:t>
      </w:r>
      <w:r w:rsidRPr="008502AC">
        <w:rPr>
          <w:rFonts w:cstheme="minorHAnsi"/>
          <w:szCs w:val="22"/>
        </w:rPr>
        <w:t xml:space="preserve">R., </w:t>
      </w:r>
      <w:proofErr w:type="spellStart"/>
      <w:r w:rsidRPr="008502AC">
        <w:rPr>
          <w:rFonts w:cstheme="minorHAnsi"/>
          <w:szCs w:val="22"/>
        </w:rPr>
        <w:t>Prabhala</w:t>
      </w:r>
      <w:proofErr w:type="spellEnd"/>
      <w:r w:rsidRPr="008502AC">
        <w:rPr>
          <w:rFonts w:cstheme="minorHAnsi"/>
          <w:szCs w:val="22"/>
        </w:rPr>
        <w:t xml:space="preserve"> N.R. and </w:t>
      </w:r>
      <w:proofErr w:type="spellStart"/>
      <w:r w:rsidRPr="008502AC">
        <w:rPr>
          <w:rFonts w:cstheme="minorHAnsi"/>
          <w:szCs w:val="22"/>
        </w:rPr>
        <w:t>Puri</w:t>
      </w:r>
      <w:proofErr w:type="spellEnd"/>
      <w:r w:rsidRPr="008502AC">
        <w:rPr>
          <w:rFonts w:cstheme="minorHAnsi"/>
          <w:szCs w:val="22"/>
        </w:rPr>
        <w:t>,</w:t>
      </w:r>
      <w:r w:rsidR="008502AC" w:rsidRPr="00F264ED">
        <w:rPr>
          <w:rFonts w:cstheme="minorHAnsi"/>
          <w:szCs w:val="22"/>
        </w:rPr>
        <w:t xml:space="preserve"> </w:t>
      </w:r>
      <w:r w:rsidRPr="008502AC">
        <w:rPr>
          <w:rFonts w:cstheme="minorHAnsi"/>
          <w:szCs w:val="22"/>
        </w:rPr>
        <w:t xml:space="preserve">M. (2002a),"Institutional allocations in initial public offerings: empirical evidence”, </w:t>
      </w:r>
      <w:r w:rsidRPr="00F264ED">
        <w:rPr>
          <w:rFonts w:cstheme="minorHAnsi"/>
          <w:i/>
          <w:iCs/>
          <w:szCs w:val="22"/>
        </w:rPr>
        <w:t>Journal of Finance</w:t>
      </w:r>
      <w:r w:rsidRPr="008502AC">
        <w:rPr>
          <w:rFonts w:cstheme="minorHAnsi"/>
          <w:szCs w:val="22"/>
        </w:rPr>
        <w:t>, Vol.</w:t>
      </w:r>
      <w:r w:rsidR="008502AC" w:rsidRPr="00F264ED">
        <w:rPr>
          <w:rFonts w:cstheme="minorHAnsi"/>
          <w:szCs w:val="22"/>
        </w:rPr>
        <w:t xml:space="preserve"> </w:t>
      </w:r>
      <w:r w:rsidRPr="008502AC">
        <w:rPr>
          <w:rFonts w:cstheme="minorHAnsi"/>
          <w:szCs w:val="22"/>
        </w:rPr>
        <w:t>57 No.3, pp. 1421–1442.</w:t>
      </w:r>
    </w:p>
    <w:p w14:paraId="2F2325EB" w14:textId="72726656" w:rsidR="00E5436A" w:rsidRDefault="00E5436A" w:rsidP="00EB10E8">
      <w:pPr>
        <w:autoSpaceDE w:val="0"/>
        <w:autoSpaceDN w:val="0"/>
        <w:adjustRightInd w:val="0"/>
        <w:spacing w:after="0" w:line="240" w:lineRule="auto"/>
        <w:rPr>
          <w:rFonts w:cstheme="minorHAnsi"/>
          <w:szCs w:val="22"/>
        </w:rPr>
      </w:pPr>
    </w:p>
    <w:p w14:paraId="29CCD366" w14:textId="6531C8A6" w:rsidR="00E5436A" w:rsidRDefault="00E5436A" w:rsidP="00EB10E8">
      <w:pPr>
        <w:autoSpaceDE w:val="0"/>
        <w:autoSpaceDN w:val="0"/>
        <w:adjustRightInd w:val="0"/>
        <w:spacing w:after="0" w:line="240" w:lineRule="auto"/>
        <w:rPr>
          <w:rFonts w:cstheme="minorHAnsi"/>
          <w:szCs w:val="22"/>
        </w:rPr>
      </w:pPr>
      <w:r w:rsidRPr="00E5436A">
        <w:rPr>
          <w:rFonts w:cstheme="minorHAnsi"/>
          <w:szCs w:val="22"/>
        </w:rPr>
        <w:t>Aggarwal, R., Krigman, L. and Womack, K</w:t>
      </w:r>
      <w:r w:rsidRPr="008502AC">
        <w:rPr>
          <w:rFonts w:cstheme="minorHAnsi"/>
          <w:szCs w:val="22"/>
        </w:rPr>
        <w:t>. (2002</w:t>
      </w:r>
      <w:r w:rsidR="001B7241" w:rsidRPr="008502AC">
        <w:rPr>
          <w:rFonts w:cstheme="minorHAnsi"/>
          <w:szCs w:val="22"/>
        </w:rPr>
        <w:t>b</w:t>
      </w:r>
      <w:r w:rsidRPr="008502AC">
        <w:rPr>
          <w:rFonts w:cstheme="minorHAnsi"/>
          <w:szCs w:val="22"/>
        </w:rPr>
        <w:t>)</w:t>
      </w:r>
      <w:r w:rsidR="009B6153" w:rsidRPr="008502AC">
        <w:rPr>
          <w:rFonts w:cstheme="minorHAnsi"/>
          <w:szCs w:val="22"/>
        </w:rPr>
        <w:t>,</w:t>
      </w:r>
      <w:r w:rsidRPr="00E5436A">
        <w:rPr>
          <w:rFonts w:cstheme="minorHAnsi"/>
          <w:szCs w:val="22"/>
        </w:rPr>
        <w:t xml:space="preserve"> </w:t>
      </w:r>
      <w:r w:rsidR="009B6153" w:rsidRPr="00097B7E">
        <w:rPr>
          <w:szCs w:val="22"/>
        </w:rPr>
        <w:t>"</w:t>
      </w:r>
      <w:r w:rsidRPr="00E5436A">
        <w:rPr>
          <w:rFonts w:cstheme="minorHAnsi"/>
          <w:szCs w:val="22"/>
        </w:rPr>
        <w:t>Strategic IPO underpricing, information momentum, and lockup expiration selling</w:t>
      </w:r>
      <w:r w:rsidR="009B6153" w:rsidRPr="00097B7E">
        <w:rPr>
          <w:szCs w:val="22"/>
        </w:rPr>
        <w:t>"</w:t>
      </w:r>
      <w:r w:rsidRPr="00E5436A">
        <w:rPr>
          <w:rFonts w:cstheme="minorHAnsi"/>
          <w:szCs w:val="22"/>
        </w:rPr>
        <w:t xml:space="preserve">, </w:t>
      </w:r>
      <w:r w:rsidRPr="00E5436A">
        <w:rPr>
          <w:rFonts w:cstheme="minorHAnsi"/>
          <w:i/>
          <w:iCs/>
          <w:szCs w:val="22"/>
        </w:rPr>
        <w:t>Journal of Financial Economics</w:t>
      </w:r>
      <w:r w:rsidRPr="000921DF">
        <w:rPr>
          <w:rFonts w:cstheme="minorHAnsi"/>
          <w:szCs w:val="22"/>
        </w:rPr>
        <w:t xml:space="preserve">, </w:t>
      </w:r>
      <w:r w:rsidR="009B6153">
        <w:rPr>
          <w:rFonts w:cstheme="minorHAnsi"/>
          <w:szCs w:val="22"/>
        </w:rPr>
        <w:t xml:space="preserve">Vol. </w:t>
      </w:r>
      <w:r w:rsidRPr="000921DF">
        <w:rPr>
          <w:rFonts w:cstheme="minorHAnsi"/>
          <w:szCs w:val="22"/>
        </w:rPr>
        <w:t>66</w:t>
      </w:r>
      <w:r w:rsidR="008B2F23">
        <w:rPr>
          <w:rFonts w:cstheme="minorHAnsi"/>
          <w:szCs w:val="22"/>
        </w:rPr>
        <w:t xml:space="preserve"> No.1</w:t>
      </w:r>
      <w:r w:rsidRPr="00E5436A">
        <w:rPr>
          <w:rFonts w:cstheme="minorHAnsi"/>
          <w:szCs w:val="22"/>
        </w:rPr>
        <w:t xml:space="preserve">, </w:t>
      </w:r>
      <w:r w:rsidR="009B6153">
        <w:rPr>
          <w:rFonts w:cstheme="minorHAnsi"/>
          <w:szCs w:val="22"/>
        </w:rPr>
        <w:t xml:space="preserve">pp. </w:t>
      </w:r>
      <w:r w:rsidRPr="00E5436A">
        <w:rPr>
          <w:rFonts w:cstheme="minorHAnsi"/>
          <w:szCs w:val="22"/>
        </w:rPr>
        <w:t>105-37</w:t>
      </w:r>
      <w:r w:rsidR="009B6153">
        <w:rPr>
          <w:rFonts w:cstheme="minorHAnsi"/>
          <w:szCs w:val="22"/>
        </w:rPr>
        <w:t>.</w:t>
      </w:r>
    </w:p>
    <w:p w14:paraId="7B85A557" w14:textId="5124E7B3" w:rsidR="00AD508F" w:rsidRDefault="00AD508F" w:rsidP="00EB10E8">
      <w:pPr>
        <w:autoSpaceDE w:val="0"/>
        <w:autoSpaceDN w:val="0"/>
        <w:adjustRightInd w:val="0"/>
        <w:spacing w:after="0" w:line="240" w:lineRule="auto"/>
        <w:rPr>
          <w:rFonts w:cstheme="minorHAnsi"/>
          <w:szCs w:val="22"/>
        </w:rPr>
      </w:pPr>
    </w:p>
    <w:bookmarkStart w:id="620" w:name="bookmark8"/>
    <w:bookmarkStart w:id="621" w:name="bookmark7"/>
    <w:bookmarkStart w:id="622" w:name="bookmark6"/>
    <w:bookmarkStart w:id="623" w:name="bookmark5"/>
    <w:bookmarkStart w:id="624" w:name="Institutional_holdings"/>
    <w:bookmarkStart w:id="625" w:name="Index_changes_between_annual_reconstitut"/>
    <w:bookmarkStart w:id="626" w:name="Variable_definitions"/>
    <w:bookmarkStart w:id="627" w:name="Firm_characteristics"/>
    <w:bookmarkStart w:id="628" w:name="Management_disclosure"/>
    <w:bookmarkStart w:id="629" w:name="Analyst_forecasts"/>
    <w:bookmarkStart w:id="630" w:name="Trading_environment"/>
    <w:bookmarkStart w:id="631" w:name="References"/>
    <w:bookmarkStart w:id="632" w:name="bookmark0"/>
    <w:bookmarkStart w:id="633" w:name="bookmark1"/>
    <w:bookmarkStart w:id="634" w:name="bookmark2"/>
    <w:bookmarkStart w:id="635" w:name="bookmark3"/>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p w14:paraId="4E0B8D18" w14:textId="6E1D7D2A" w:rsidR="00AD508F" w:rsidRPr="00AD508F" w:rsidRDefault="00AD508F">
      <w:pPr>
        <w:autoSpaceDE w:val="0"/>
        <w:autoSpaceDN w:val="0"/>
        <w:adjustRightInd w:val="0"/>
        <w:spacing w:after="0" w:line="240" w:lineRule="auto"/>
        <w:rPr>
          <w:rFonts w:cstheme="minorHAnsi"/>
          <w:szCs w:val="22"/>
        </w:rPr>
      </w:pPr>
      <w:r w:rsidRPr="00AD508F">
        <w:rPr>
          <w:rFonts w:cstheme="minorHAnsi"/>
          <w:szCs w:val="22"/>
        </w:rPr>
        <w:fldChar w:fldCharType="begin"/>
      </w:r>
      <w:r w:rsidRPr="00AD508F">
        <w:rPr>
          <w:rFonts w:cstheme="minorHAnsi"/>
          <w:szCs w:val="22"/>
        </w:rPr>
        <w:instrText xml:space="preserve"> HYPERLINK "http://refhub.elsevier.com/S0304-405X(15)00091-4/sbref3" </w:instrText>
      </w:r>
      <w:r w:rsidRPr="00AD508F">
        <w:rPr>
          <w:rFonts w:cstheme="minorHAnsi"/>
          <w:szCs w:val="22"/>
        </w:rPr>
        <w:fldChar w:fldCharType="separate"/>
      </w:r>
      <w:r w:rsidRPr="00AD508F">
        <w:rPr>
          <w:rStyle w:val="Hyperlink"/>
          <w:rFonts w:cstheme="minorHAnsi"/>
          <w:color w:val="auto"/>
          <w:szCs w:val="22"/>
          <w:u w:val="none"/>
        </w:rPr>
        <w:t xml:space="preserve">Ajinkya, B., </w:t>
      </w:r>
      <w:proofErr w:type="spellStart"/>
      <w:r w:rsidRPr="00AD508F">
        <w:rPr>
          <w:rStyle w:val="Hyperlink"/>
          <w:rFonts w:cstheme="minorHAnsi"/>
          <w:color w:val="auto"/>
          <w:szCs w:val="22"/>
          <w:u w:val="none"/>
        </w:rPr>
        <w:t>Bhojraj</w:t>
      </w:r>
      <w:proofErr w:type="spellEnd"/>
      <w:r w:rsidRPr="00AD508F">
        <w:rPr>
          <w:rStyle w:val="Hyperlink"/>
          <w:rFonts w:cstheme="minorHAnsi"/>
          <w:color w:val="auto"/>
          <w:szCs w:val="22"/>
          <w:u w:val="none"/>
        </w:rPr>
        <w:t xml:space="preserve">, S. </w:t>
      </w:r>
      <w:r w:rsidR="009B6153">
        <w:rPr>
          <w:rStyle w:val="Hyperlink"/>
          <w:rFonts w:cstheme="minorHAnsi"/>
          <w:color w:val="auto"/>
          <w:szCs w:val="22"/>
          <w:u w:val="none"/>
        </w:rPr>
        <w:t xml:space="preserve">and </w:t>
      </w:r>
      <w:r w:rsidRPr="00AD508F">
        <w:rPr>
          <w:rStyle w:val="Hyperlink"/>
          <w:rFonts w:cstheme="minorHAnsi"/>
          <w:color w:val="auto"/>
          <w:szCs w:val="22"/>
          <w:u w:val="none"/>
        </w:rPr>
        <w:t xml:space="preserve">Sengupta, P. </w:t>
      </w:r>
      <w:r>
        <w:rPr>
          <w:rStyle w:val="Hyperlink"/>
          <w:rFonts w:cstheme="minorHAnsi"/>
          <w:color w:val="auto"/>
          <w:szCs w:val="22"/>
          <w:u w:val="none"/>
        </w:rPr>
        <w:t>(</w:t>
      </w:r>
      <w:r w:rsidRPr="00AD508F">
        <w:rPr>
          <w:rStyle w:val="Hyperlink"/>
          <w:rFonts w:cstheme="minorHAnsi"/>
          <w:color w:val="auto"/>
          <w:szCs w:val="22"/>
          <w:u w:val="none"/>
        </w:rPr>
        <w:t>2005</w:t>
      </w:r>
      <w:r>
        <w:rPr>
          <w:rStyle w:val="Hyperlink"/>
          <w:rFonts w:cstheme="minorHAnsi"/>
          <w:color w:val="auto"/>
          <w:szCs w:val="22"/>
          <w:u w:val="none"/>
        </w:rPr>
        <w:t>)</w:t>
      </w:r>
      <w:r w:rsidR="009B6153">
        <w:rPr>
          <w:rStyle w:val="Hyperlink"/>
          <w:rFonts w:cstheme="minorHAnsi"/>
          <w:color w:val="auto"/>
          <w:szCs w:val="22"/>
          <w:u w:val="none"/>
        </w:rPr>
        <w:t>,</w:t>
      </w:r>
      <w:r w:rsidRPr="00AD508F">
        <w:rPr>
          <w:rStyle w:val="Hyperlink"/>
          <w:rFonts w:cstheme="minorHAnsi"/>
          <w:color w:val="auto"/>
          <w:szCs w:val="22"/>
          <w:u w:val="none"/>
        </w:rPr>
        <w:t xml:space="preserve"> </w:t>
      </w:r>
      <w:r w:rsidR="009B6153" w:rsidRPr="00097B7E">
        <w:rPr>
          <w:szCs w:val="22"/>
        </w:rPr>
        <w:t>"</w:t>
      </w:r>
      <w:r w:rsidRPr="00AD508F">
        <w:rPr>
          <w:rStyle w:val="Hyperlink"/>
          <w:rFonts w:cstheme="minorHAnsi"/>
          <w:color w:val="auto"/>
          <w:szCs w:val="22"/>
          <w:u w:val="none"/>
        </w:rPr>
        <w:t>The association between</w:t>
      </w:r>
      <w:r w:rsidRPr="00AD508F">
        <w:rPr>
          <w:rFonts w:cstheme="minorHAnsi"/>
          <w:szCs w:val="22"/>
        </w:rPr>
        <w:fldChar w:fldCharType="end"/>
      </w:r>
      <w:r>
        <w:rPr>
          <w:rFonts w:cstheme="minorHAnsi"/>
          <w:szCs w:val="22"/>
        </w:rPr>
        <w:t xml:space="preserve"> </w:t>
      </w:r>
      <w:hyperlink r:id="rId12" w:history="1">
        <w:r w:rsidRPr="00AD508F">
          <w:rPr>
            <w:rStyle w:val="Hyperlink"/>
            <w:rFonts w:cstheme="minorHAnsi"/>
            <w:color w:val="auto"/>
            <w:szCs w:val="22"/>
            <w:u w:val="none"/>
          </w:rPr>
          <w:t>outside directors, institutional investors,</w:t>
        </w:r>
        <w:r w:rsidR="006C31CC">
          <w:rPr>
            <w:rStyle w:val="Hyperlink"/>
            <w:rFonts w:cstheme="minorHAnsi"/>
            <w:color w:val="auto"/>
            <w:szCs w:val="22"/>
            <w:u w:val="none"/>
          </w:rPr>
          <w:t xml:space="preserve"> </w:t>
        </w:r>
        <w:r w:rsidRPr="00AD508F">
          <w:rPr>
            <w:rStyle w:val="Hyperlink"/>
            <w:rFonts w:cstheme="minorHAnsi"/>
            <w:color w:val="auto"/>
            <w:szCs w:val="22"/>
            <w:u w:val="none"/>
          </w:rPr>
          <w:t>and the properties of man</w:t>
        </w:r>
      </w:hyperlink>
      <w:hyperlink r:id="rId13" w:history="1">
        <w:r w:rsidRPr="00AD508F">
          <w:rPr>
            <w:rStyle w:val="Hyperlink"/>
            <w:rFonts w:cstheme="minorHAnsi"/>
            <w:color w:val="auto"/>
            <w:szCs w:val="22"/>
            <w:u w:val="none"/>
          </w:rPr>
          <w:t>agement earnings forecasts</w:t>
        </w:r>
        <w:r w:rsidR="009B6153" w:rsidRPr="00097B7E">
          <w:rPr>
            <w:szCs w:val="22"/>
          </w:rPr>
          <w:t>"</w:t>
        </w:r>
        <w:r w:rsidR="009B6153">
          <w:rPr>
            <w:szCs w:val="22"/>
          </w:rPr>
          <w:t>,</w:t>
        </w:r>
        <w:r w:rsidRPr="00AD508F">
          <w:rPr>
            <w:rStyle w:val="Hyperlink"/>
            <w:rFonts w:cstheme="minorHAnsi"/>
            <w:color w:val="auto"/>
            <w:szCs w:val="22"/>
            <w:u w:val="none"/>
          </w:rPr>
          <w:t xml:space="preserve"> </w:t>
        </w:r>
        <w:r w:rsidRPr="00AD508F">
          <w:rPr>
            <w:rStyle w:val="Hyperlink"/>
            <w:rFonts w:cstheme="minorHAnsi"/>
            <w:i/>
            <w:iCs/>
            <w:color w:val="auto"/>
            <w:szCs w:val="22"/>
            <w:u w:val="none"/>
          </w:rPr>
          <w:t>Journal of Accounting Research</w:t>
        </w:r>
        <w:r>
          <w:rPr>
            <w:rStyle w:val="Hyperlink"/>
            <w:rFonts w:cstheme="minorHAnsi"/>
            <w:color w:val="auto"/>
            <w:szCs w:val="22"/>
            <w:u w:val="none"/>
          </w:rPr>
          <w:t>,</w:t>
        </w:r>
        <w:r w:rsidRPr="00AD508F">
          <w:rPr>
            <w:rStyle w:val="Hyperlink"/>
            <w:rFonts w:cstheme="minorHAnsi"/>
            <w:color w:val="auto"/>
            <w:szCs w:val="22"/>
            <w:u w:val="none"/>
          </w:rPr>
          <w:t xml:space="preserve"> </w:t>
        </w:r>
        <w:r w:rsidR="009B6153">
          <w:rPr>
            <w:rStyle w:val="Hyperlink"/>
            <w:rFonts w:cstheme="minorHAnsi"/>
            <w:color w:val="auto"/>
            <w:szCs w:val="22"/>
            <w:u w:val="none"/>
          </w:rPr>
          <w:t xml:space="preserve">Vol. </w:t>
        </w:r>
        <w:r w:rsidRPr="00AD508F">
          <w:rPr>
            <w:rStyle w:val="Hyperlink"/>
            <w:rFonts w:cstheme="minorHAnsi"/>
            <w:color w:val="auto"/>
            <w:szCs w:val="22"/>
            <w:u w:val="none"/>
          </w:rPr>
          <w:t>43</w:t>
        </w:r>
        <w:r w:rsidR="008B2F23">
          <w:rPr>
            <w:rStyle w:val="Hyperlink"/>
            <w:rFonts w:cstheme="minorHAnsi"/>
            <w:color w:val="auto"/>
            <w:szCs w:val="22"/>
            <w:u w:val="none"/>
          </w:rPr>
          <w:t xml:space="preserve"> No.3</w:t>
        </w:r>
        <w:r w:rsidRPr="00AD508F">
          <w:rPr>
            <w:rStyle w:val="Hyperlink"/>
            <w:rFonts w:cstheme="minorHAnsi"/>
            <w:color w:val="auto"/>
            <w:szCs w:val="22"/>
            <w:u w:val="none"/>
          </w:rPr>
          <w:t>,</w:t>
        </w:r>
      </w:hyperlink>
      <w:r w:rsidR="004F13C2">
        <w:rPr>
          <w:rFonts w:cstheme="minorHAnsi"/>
          <w:szCs w:val="22"/>
        </w:rPr>
        <w:t xml:space="preserve"> </w:t>
      </w:r>
      <w:bookmarkStart w:id="636" w:name="bookmark4"/>
      <w:bookmarkEnd w:id="636"/>
      <w:r w:rsidR="009B6153">
        <w:rPr>
          <w:rFonts w:cstheme="minorHAnsi"/>
          <w:szCs w:val="22"/>
        </w:rPr>
        <w:t xml:space="preserve">pp. </w:t>
      </w:r>
      <w:hyperlink r:id="rId14" w:history="1">
        <w:r w:rsidRPr="00AD508F">
          <w:rPr>
            <w:rStyle w:val="Hyperlink"/>
            <w:rFonts w:cstheme="minorHAnsi"/>
            <w:color w:val="auto"/>
            <w:szCs w:val="22"/>
            <w:u w:val="none"/>
          </w:rPr>
          <w:t>343–376.</w:t>
        </w:r>
      </w:hyperlink>
    </w:p>
    <w:p w14:paraId="780CE7A4" w14:textId="221F84ED" w:rsidR="003562E4" w:rsidRDefault="003562E4" w:rsidP="00EB10E8">
      <w:pPr>
        <w:autoSpaceDE w:val="0"/>
        <w:autoSpaceDN w:val="0"/>
        <w:adjustRightInd w:val="0"/>
        <w:spacing w:after="0" w:line="240" w:lineRule="auto"/>
        <w:rPr>
          <w:rFonts w:cstheme="minorHAnsi"/>
          <w:szCs w:val="22"/>
        </w:rPr>
      </w:pPr>
    </w:p>
    <w:p w14:paraId="2E3B45CD" w14:textId="46B57F6E" w:rsidR="003562E4" w:rsidRDefault="003562E4" w:rsidP="00EB10E8">
      <w:pPr>
        <w:autoSpaceDE w:val="0"/>
        <w:autoSpaceDN w:val="0"/>
        <w:adjustRightInd w:val="0"/>
        <w:spacing w:after="0" w:line="240" w:lineRule="auto"/>
        <w:rPr>
          <w:ins w:id="637" w:author="Mephisto D" w:date="2020-04-09T13:30:00Z"/>
          <w:rFonts w:cstheme="minorHAnsi"/>
          <w:szCs w:val="22"/>
        </w:rPr>
      </w:pPr>
      <w:r w:rsidRPr="003562E4">
        <w:rPr>
          <w:rFonts w:cstheme="minorHAnsi"/>
          <w:szCs w:val="22"/>
        </w:rPr>
        <w:t>Allen, F.</w:t>
      </w:r>
      <w:r w:rsidR="00E323BA">
        <w:rPr>
          <w:rFonts w:cstheme="minorHAnsi"/>
          <w:szCs w:val="22"/>
        </w:rPr>
        <w:t xml:space="preserve"> </w:t>
      </w:r>
      <w:r w:rsidR="009B6153">
        <w:rPr>
          <w:rFonts w:cstheme="minorHAnsi"/>
          <w:szCs w:val="22"/>
        </w:rPr>
        <w:t xml:space="preserve">and </w:t>
      </w:r>
      <w:r w:rsidRPr="003562E4">
        <w:rPr>
          <w:rFonts w:cstheme="minorHAnsi"/>
          <w:szCs w:val="22"/>
        </w:rPr>
        <w:t>Faulhaber, G. (1989)</w:t>
      </w:r>
      <w:r w:rsidR="009B6153">
        <w:rPr>
          <w:rFonts w:cstheme="minorHAnsi"/>
          <w:szCs w:val="22"/>
        </w:rPr>
        <w:t>,</w:t>
      </w:r>
      <w:r w:rsidRPr="003562E4">
        <w:rPr>
          <w:rFonts w:cstheme="minorHAnsi"/>
          <w:szCs w:val="22"/>
        </w:rPr>
        <w:t xml:space="preserve"> </w:t>
      </w:r>
      <w:r w:rsidR="009B6153" w:rsidRPr="00097B7E">
        <w:rPr>
          <w:szCs w:val="22"/>
        </w:rPr>
        <w:t>"</w:t>
      </w:r>
      <w:r w:rsidRPr="003562E4">
        <w:rPr>
          <w:rFonts w:cstheme="minorHAnsi"/>
          <w:szCs w:val="22"/>
        </w:rPr>
        <w:t>Signal</w:t>
      </w:r>
      <w:r>
        <w:rPr>
          <w:rFonts w:cstheme="minorHAnsi"/>
          <w:szCs w:val="22"/>
        </w:rPr>
        <w:t>l</w:t>
      </w:r>
      <w:r w:rsidRPr="003562E4">
        <w:rPr>
          <w:rFonts w:cstheme="minorHAnsi"/>
          <w:szCs w:val="22"/>
        </w:rPr>
        <w:t>ing by underpricing in the IPO market</w:t>
      </w:r>
      <w:r w:rsidR="009B6153" w:rsidRPr="00097B7E">
        <w:rPr>
          <w:szCs w:val="22"/>
        </w:rPr>
        <w:t>"</w:t>
      </w:r>
      <w:r w:rsidRPr="003562E4">
        <w:rPr>
          <w:rFonts w:cstheme="minorHAnsi"/>
          <w:szCs w:val="22"/>
        </w:rPr>
        <w:t xml:space="preserve">, </w:t>
      </w:r>
      <w:r w:rsidRPr="003562E4">
        <w:rPr>
          <w:rFonts w:cstheme="minorHAnsi"/>
          <w:i/>
          <w:iCs/>
          <w:szCs w:val="22"/>
        </w:rPr>
        <w:t>Journal of Finance</w:t>
      </w:r>
      <w:r w:rsidRPr="000921DF">
        <w:rPr>
          <w:rFonts w:cstheme="minorHAnsi"/>
          <w:szCs w:val="22"/>
        </w:rPr>
        <w:t xml:space="preserve">, </w:t>
      </w:r>
      <w:r w:rsidR="009B6153">
        <w:rPr>
          <w:rFonts w:cstheme="minorHAnsi"/>
          <w:szCs w:val="22"/>
        </w:rPr>
        <w:t xml:space="preserve">Vol. </w:t>
      </w:r>
      <w:r w:rsidRPr="000921DF">
        <w:rPr>
          <w:rFonts w:cstheme="minorHAnsi"/>
          <w:szCs w:val="22"/>
        </w:rPr>
        <w:t>23</w:t>
      </w:r>
      <w:r w:rsidR="008B2F23">
        <w:rPr>
          <w:rFonts w:cstheme="minorHAnsi"/>
          <w:szCs w:val="22"/>
        </w:rPr>
        <w:t xml:space="preserve"> No.2</w:t>
      </w:r>
      <w:r w:rsidRPr="003562E4">
        <w:rPr>
          <w:rFonts w:cstheme="minorHAnsi"/>
          <w:szCs w:val="22"/>
        </w:rPr>
        <w:t xml:space="preserve">, </w:t>
      </w:r>
      <w:r w:rsidR="009B6153">
        <w:rPr>
          <w:rFonts w:cstheme="minorHAnsi"/>
          <w:szCs w:val="22"/>
        </w:rPr>
        <w:t xml:space="preserve">pp. </w:t>
      </w:r>
      <w:r w:rsidRPr="003562E4">
        <w:rPr>
          <w:rFonts w:cstheme="minorHAnsi"/>
          <w:szCs w:val="22"/>
        </w:rPr>
        <w:t>303-23</w:t>
      </w:r>
      <w:r w:rsidR="009B6153">
        <w:rPr>
          <w:rFonts w:cstheme="minorHAnsi"/>
          <w:szCs w:val="22"/>
        </w:rPr>
        <w:t>.</w:t>
      </w:r>
    </w:p>
    <w:p w14:paraId="3BE6853D" w14:textId="15924CAE" w:rsidR="002D241E" w:rsidRDefault="002D241E" w:rsidP="00EB10E8">
      <w:pPr>
        <w:autoSpaceDE w:val="0"/>
        <w:autoSpaceDN w:val="0"/>
        <w:adjustRightInd w:val="0"/>
        <w:spacing w:after="0" w:line="240" w:lineRule="auto"/>
        <w:rPr>
          <w:ins w:id="638" w:author="Mephisto D" w:date="2020-04-09T13:30:00Z"/>
          <w:rFonts w:cstheme="minorHAnsi"/>
          <w:szCs w:val="22"/>
        </w:rPr>
      </w:pPr>
    </w:p>
    <w:p w14:paraId="289468AF" w14:textId="1470EC32" w:rsidR="002D241E" w:rsidRDefault="002D241E" w:rsidP="00EB10E8">
      <w:pPr>
        <w:autoSpaceDE w:val="0"/>
        <w:autoSpaceDN w:val="0"/>
        <w:adjustRightInd w:val="0"/>
        <w:spacing w:after="0" w:line="240" w:lineRule="auto"/>
        <w:rPr>
          <w:ins w:id="639" w:author="Mephisto D" w:date="2020-04-10T10:05:00Z"/>
          <w:rFonts w:cstheme="minorHAnsi"/>
          <w:color w:val="00B050"/>
          <w:szCs w:val="22"/>
        </w:rPr>
      </w:pPr>
      <w:ins w:id="640" w:author="Mephisto D" w:date="2020-04-09T13:30:00Z">
        <w:r w:rsidRPr="002D241E">
          <w:rPr>
            <w:rFonts w:cstheme="minorHAnsi"/>
            <w:color w:val="00B050"/>
            <w:szCs w:val="22"/>
            <w:rPrChange w:id="641" w:author="Mephisto D" w:date="2020-04-09T13:30:00Z">
              <w:rPr>
                <w:rFonts w:cstheme="minorHAnsi"/>
                <w:szCs w:val="22"/>
              </w:rPr>
            </w:rPrChange>
          </w:rPr>
          <w:t>Arena</w:t>
        </w:r>
      </w:ins>
      <w:ins w:id="642" w:author="Mephisto D" w:date="2020-04-10T10:05:00Z">
        <w:r w:rsidR="00277146">
          <w:rPr>
            <w:rFonts w:cstheme="minorHAnsi"/>
            <w:color w:val="00B050"/>
            <w:szCs w:val="22"/>
          </w:rPr>
          <w:t>,</w:t>
        </w:r>
      </w:ins>
      <w:ins w:id="643" w:author="Mephisto D" w:date="2020-04-09T13:30:00Z">
        <w:r w:rsidRPr="002D241E">
          <w:rPr>
            <w:rFonts w:cstheme="minorHAnsi"/>
            <w:color w:val="00B050"/>
            <w:szCs w:val="22"/>
            <w:rPrChange w:id="644" w:author="Mephisto D" w:date="2020-04-09T13:30:00Z">
              <w:rPr>
                <w:rFonts w:cstheme="minorHAnsi"/>
                <w:szCs w:val="22"/>
              </w:rPr>
            </w:rPrChange>
          </w:rPr>
          <w:t xml:space="preserve"> M.P., Haggard</w:t>
        </w:r>
      </w:ins>
      <w:ins w:id="645" w:author="Mephisto D" w:date="2020-04-10T10:05:00Z">
        <w:r w:rsidR="00277146">
          <w:rPr>
            <w:rFonts w:cstheme="minorHAnsi"/>
            <w:color w:val="00B050"/>
            <w:szCs w:val="22"/>
          </w:rPr>
          <w:t>,</w:t>
        </w:r>
      </w:ins>
      <w:ins w:id="646" w:author="Mephisto D" w:date="2020-04-09T13:30:00Z">
        <w:r w:rsidRPr="002D241E">
          <w:rPr>
            <w:rFonts w:cstheme="minorHAnsi"/>
            <w:color w:val="00B050"/>
            <w:szCs w:val="22"/>
            <w:rPrChange w:id="647" w:author="Mephisto D" w:date="2020-04-09T13:30:00Z">
              <w:rPr>
                <w:rFonts w:cstheme="minorHAnsi"/>
                <w:szCs w:val="22"/>
              </w:rPr>
            </w:rPrChange>
          </w:rPr>
          <w:t xml:space="preserve"> K.S. and Yan</w:t>
        </w:r>
      </w:ins>
      <w:ins w:id="648" w:author="Mephisto D" w:date="2020-04-10T10:05:00Z">
        <w:r w:rsidR="00277146">
          <w:rPr>
            <w:rFonts w:cstheme="minorHAnsi"/>
            <w:color w:val="00B050"/>
            <w:szCs w:val="22"/>
          </w:rPr>
          <w:t>,</w:t>
        </w:r>
      </w:ins>
      <w:ins w:id="649" w:author="Mephisto D" w:date="2020-04-09T13:30:00Z">
        <w:r w:rsidRPr="002D241E">
          <w:rPr>
            <w:rFonts w:cstheme="minorHAnsi"/>
            <w:color w:val="00B050"/>
            <w:szCs w:val="22"/>
            <w:rPrChange w:id="650" w:author="Mephisto D" w:date="2020-04-09T13:30:00Z">
              <w:rPr>
                <w:rFonts w:cstheme="minorHAnsi"/>
                <w:szCs w:val="22"/>
              </w:rPr>
            </w:rPrChange>
          </w:rPr>
          <w:t xml:space="preserve"> X. (2008), "Price momentum and </w:t>
        </w:r>
        <w:commentRangeStart w:id="651"/>
        <w:commentRangeStart w:id="652"/>
        <w:del w:id="653" w:author="Mathieu" w:date="2020-04-19T12:19:00Z">
          <w:r w:rsidRPr="002D241E" w:rsidDel="00AF325A">
            <w:rPr>
              <w:rFonts w:cstheme="minorHAnsi"/>
              <w:color w:val="00B050"/>
              <w:szCs w:val="22"/>
              <w:rPrChange w:id="654" w:author="Mephisto D" w:date="2020-04-09T13:30:00Z">
                <w:rPr>
                  <w:rFonts w:cstheme="minorHAnsi"/>
                  <w:szCs w:val="22"/>
                </w:rPr>
              </w:rPrChange>
            </w:rPr>
            <w:delText>I</w:delText>
          </w:r>
        </w:del>
      </w:ins>
      <w:ins w:id="655" w:author="Mathieu" w:date="2020-04-19T12:19:00Z">
        <w:r w:rsidR="00AF325A">
          <w:rPr>
            <w:rFonts w:cstheme="minorHAnsi"/>
            <w:color w:val="00B050"/>
            <w:szCs w:val="22"/>
          </w:rPr>
          <w:t>i</w:t>
        </w:r>
      </w:ins>
      <w:ins w:id="656" w:author="Mephisto D" w:date="2020-04-09T13:30:00Z">
        <w:r w:rsidRPr="002D241E">
          <w:rPr>
            <w:rFonts w:cstheme="minorHAnsi"/>
            <w:color w:val="00B050"/>
            <w:szCs w:val="22"/>
            <w:rPrChange w:id="657" w:author="Mephisto D" w:date="2020-04-09T13:30:00Z">
              <w:rPr>
                <w:rFonts w:cstheme="minorHAnsi"/>
                <w:szCs w:val="22"/>
              </w:rPr>
            </w:rPrChange>
          </w:rPr>
          <w:t>diosyncratic</w:t>
        </w:r>
      </w:ins>
      <w:commentRangeEnd w:id="651"/>
      <w:r w:rsidR="00FC5E72">
        <w:rPr>
          <w:rStyle w:val="CommentReference"/>
        </w:rPr>
        <w:commentReference w:id="651"/>
      </w:r>
      <w:commentRangeEnd w:id="652"/>
      <w:r w:rsidR="002720E2">
        <w:rPr>
          <w:rStyle w:val="CommentReference"/>
        </w:rPr>
        <w:commentReference w:id="652"/>
      </w:r>
      <w:ins w:id="658" w:author="Mephisto D" w:date="2020-04-09T13:30:00Z">
        <w:r w:rsidRPr="002D241E">
          <w:rPr>
            <w:rFonts w:cstheme="minorHAnsi"/>
            <w:color w:val="00B050"/>
            <w:szCs w:val="22"/>
            <w:rPrChange w:id="659" w:author="Mephisto D" w:date="2020-04-09T13:30:00Z">
              <w:rPr>
                <w:rFonts w:cstheme="minorHAnsi"/>
                <w:szCs w:val="22"/>
              </w:rPr>
            </w:rPrChange>
          </w:rPr>
          <w:t xml:space="preserve"> </w:t>
        </w:r>
        <w:del w:id="660" w:author="Mathieu" w:date="2020-04-19T12:19:00Z">
          <w:r w:rsidRPr="002D241E" w:rsidDel="00AF325A">
            <w:rPr>
              <w:rFonts w:cstheme="minorHAnsi"/>
              <w:color w:val="00B050"/>
              <w:szCs w:val="22"/>
              <w:rPrChange w:id="661" w:author="Mephisto D" w:date="2020-04-09T13:30:00Z">
                <w:rPr>
                  <w:rFonts w:cstheme="minorHAnsi"/>
                  <w:szCs w:val="22"/>
                </w:rPr>
              </w:rPrChange>
            </w:rPr>
            <w:delText>V</w:delText>
          </w:r>
        </w:del>
      </w:ins>
      <w:ins w:id="662" w:author="Mathieu" w:date="2020-04-19T12:19:00Z">
        <w:r w:rsidR="00AF325A">
          <w:rPr>
            <w:rFonts w:cstheme="minorHAnsi"/>
            <w:color w:val="00B050"/>
            <w:szCs w:val="22"/>
          </w:rPr>
          <w:t>v</w:t>
        </w:r>
      </w:ins>
      <w:ins w:id="663" w:author="Mephisto D" w:date="2020-04-09T13:30:00Z">
        <w:r w:rsidRPr="002D241E">
          <w:rPr>
            <w:rFonts w:cstheme="minorHAnsi"/>
            <w:color w:val="00B050"/>
            <w:szCs w:val="22"/>
            <w:rPrChange w:id="664" w:author="Mephisto D" w:date="2020-04-09T13:30:00Z">
              <w:rPr>
                <w:rFonts w:cstheme="minorHAnsi"/>
                <w:szCs w:val="22"/>
              </w:rPr>
            </w:rPrChange>
          </w:rPr>
          <w:t>olatility</w:t>
        </w:r>
        <w:r w:rsidRPr="002D241E">
          <w:rPr>
            <w:rFonts w:cstheme="minorHAnsi"/>
            <w:i/>
            <w:iCs/>
            <w:color w:val="00B050"/>
            <w:szCs w:val="22"/>
            <w:rPrChange w:id="665" w:author="Mephisto D" w:date="2020-04-09T13:30:00Z">
              <w:rPr>
                <w:rFonts w:cstheme="minorHAnsi"/>
                <w:szCs w:val="22"/>
              </w:rPr>
            </w:rPrChange>
          </w:rPr>
          <w:t>", The Financial Review</w:t>
        </w:r>
        <w:r w:rsidRPr="002D241E">
          <w:rPr>
            <w:rFonts w:cstheme="minorHAnsi"/>
            <w:color w:val="00B050"/>
            <w:szCs w:val="22"/>
            <w:rPrChange w:id="666" w:author="Mephisto D" w:date="2020-04-09T13:30:00Z">
              <w:rPr>
                <w:rFonts w:cstheme="minorHAnsi"/>
                <w:szCs w:val="22"/>
              </w:rPr>
            </w:rPrChange>
          </w:rPr>
          <w:t>, Vol. 43 No. 2, pp. 159-190</w:t>
        </w:r>
      </w:ins>
      <w:ins w:id="667" w:author="Mephisto D" w:date="2020-04-10T10:04:00Z">
        <w:r w:rsidR="00277146">
          <w:rPr>
            <w:rFonts w:cstheme="minorHAnsi"/>
            <w:color w:val="00B050"/>
            <w:szCs w:val="22"/>
          </w:rPr>
          <w:t>.</w:t>
        </w:r>
      </w:ins>
    </w:p>
    <w:p w14:paraId="1D7A84B1" w14:textId="004148D4" w:rsidR="00277146" w:rsidRDefault="00277146" w:rsidP="00EB10E8">
      <w:pPr>
        <w:autoSpaceDE w:val="0"/>
        <w:autoSpaceDN w:val="0"/>
        <w:adjustRightInd w:val="0"/>
        <w:spacing w:after="0" w:line="240" w:lineRule="auto"/>
        <w:rPr>
          <w:ins w:id="668" w:author="Mephisto D" w:date="2020-04-10T10:05:00Z"/>
          <w:rFonts w:cstheme="minorHAnsi"/>
          <w:color w:val="00B050"/>
          <w:szCs w:val="22"/>
        </w:rPr>
      </w:pPr>
    </w:p>
    <w:p w14:paraId="6393AE47" w14:textId="71C00610" w:rsidR="00277146" w:rsidRDefault="00277146" w:rsidP="00EB10E8">
      <w:pPr>
        <w:autoSpaceDE w:val="0"/>
        <w:autoSpaceDN w:val="0"/>
        <w:adjustRightInd w:val="0"/>
        <w:spacing w:after="0" w:line="240" w:lineRule="auto"/>
        <w:rPr>
          <w:ins w:id="669" w:author="Mephisto D" w:date="2020-04-10T12:44:00Z"/>
          <w:rFonts w:cstheme="minorHAnsi"/>
          <w:color w:val="00B050"/>
          <w:szCs w:val="22"/>
        </w:rPr>
      </w:pPr>
      <w:ins w:id="670" w:author="Mephisto D" w:date="2020-04-10T10:05:00Z">
        <w:r w:rsidRPr="00277146">
          <w:rPr>
            <w:rFonts w:cstheme="minorHAnsi"/>
            <w:color w:val="00B050"/>
            <w:szCs w:val="22"/>
          </w:rPr>
          <w:t xml:space="preserve">Badrinath, S.G. and </w:t>
        </w:r>
        <w:proofErr w:type="spellStart"/>
        <w:r w:rsidRPr="00277146">
          <w:rPr>
            <w:rFonts w:cstheme="minorHAnsi"/>
            <w:color w:val="00B050"/>
            <w:szCs w:val="22"/>
          </w:rPr>
          <w:t>Wahal</w:t>
        </w:r>
        <w:proofErr w:type="spellEnd"/>
        <w:r>
          <w:rPr>
            <w:rFonts w:cstheme="minorHAnsi"/>
            <w:color w:val="00B050"/>
            <w:szCs w:val="22"/>
          </w:rPr>
          <w:t>,</w:t>
        </w:r>
        <w:r w:rsidRPr="00277146">
          <w:rPr>
            <w:rFonts w:cstheme="minorHAnsi"/>
            <w:color w:val="00B050"/>
            <w:szCs w:val="22"/>
          </w:rPr>
          <w:t xml:space="preserve"> S.</w:t>
        </w:r>
        <w:r>
          <w:rPr>
            <w:rFonts w:cstheme="minorHAnsi"/>
            <w:color w:val="00B050"/>
            <w:szCs w:val="22"/>
          </w:rPr>
          <w:t xml:space="preserve"> </w:t>
        </w:r>
        <w:r w:rsidRPr="00277146">
          <w:rPr>
            <w:rFonts w:cstheme="minorHAnsi"/>
            <w:color w:val="00B050"/>
            <w:szCs w:val="22"/>
          </w:rPr>
          <w:t xml:space="preserve">(2002), "Momentum </w:t>
        </w:r>
        <w:del w:id="671" w:author="Mathieu" w:date="2020-04-19T12:19:00Z">
          <w:r w:rsidRPr="00277146" w:rsidDel="00AF325A">
            <w:rPr>
              <w:rFonts w:cstheme="minorHAnsi"/>
              <w:color w:val="00B050"/>
              <w:szCs w:val="22"/>
            </w:rPr>
            <w:delText>T</w:delText>
          </w:r>
        </w:del>
      </w:ins>
      <w:ins w:id="672" w:author="Mathieu" w:date="2020-04-19T12:19:00Z">
        <w:r w:rsidR="00AF325A">
          <w:rPr>
            <w:rFonts w:cstheme="minorHAnsi"/>
            <w:color w:val="00B050"/>
            <w:szCs w:val="22"/>
          </w:rPr>
          <w:t>t</w:t>
        </w:r>
      </w:ins>
      <w:ins w:id="673" w:author="Mephisto D" w:date="2020-04-10T10:05:00Z">
        <w:r w:rsidRPr="00277146">
          <w:rPr>
            <w:rFonts w:cstheme="minorHAnsi"/>
            <w:color w:val="00B050"/>
            <w:szCs w:val="22"/>
          </w:rPr>
          <w:t xml:space="preserve">rading by </w:t>
        </w:r>
        <w:del w:id="674" w:author="Mathieu" w:date="2020-04-19T12:19:00Z">
          <w:r w:rsidRPr="00277146" w:rsidDel="00AF325A">
            <w:rPr>
              <w:rFonts w:cstheme="minorHAnsi"/>
              <w:color w:val="00B050"/>
              <w:szCs w:val="22"/>
            </w:rPr>
            <w:delText>I</w:delText>
          </w:r>
        </w:del>
      </w:ins>
      <w:ins w:id="675" w:author="Mathieu" w:date="2020-04-19T12:19:00Z">
        <w:r w:rsidR="00AF325A">
          <w:rPr>
            <w:rFonts w:cstheme="minorHAnsi"/>
            <w:color w:val="00B050"/>
            <w:szCs w:val="22"/>
          </w:rPr>
          <w:t>i</w:t>
        </w:r>
      </w:ins>
      <w:ins w:id="676" w:author="Mephisto D" w:date="2020-04-10T10:05:00Z">
        <w:r w:rsidRPr="00277146">
          <w:rPr>
            <w:rFonts w:cstheme="minorHAnsi"/>
            <w:color w:val="00B050"/>
            <w:szCs w:val="22"/>
          </w:rPr>
          <w:t>nstitutions",</w:t>
        </w:r>
        <w:r>
          <w:rPr>
            <w:rFonts w:cstheme="minorHAnsi"/>
            <w:color w:val="00B050"/>
            <w:szCs w:val="22"/>
          </w:rPr>
          <w:t xml:space="preserve"> </w:t>
        </w:r>
        <w:r w:rsidRPr="00277146">
          <w:rPr>
            <w:rFonts w:cstheme="minorHAnsi"/>
            <w:i/>
            <w:iCs/>
            <w:color w:val="00B050"/>
            <w:szCs w:val="22"/>
            <w:rPrChange w:id="677" w:author="Mephisto D" w:date="2020-04-10T10:05:00Z">
              <w:rPr>
                <w:rFonts w:cstheme="minorHAnsi"/>
                <w:color w:val="00B050"/>
                <w:szCs w:val="22"/>
              </w:rPr>
            </w:rPrChange>
          </w:rPr>
          <w:t>Journal of Finance</w:t>
        </w:r>
        <w:r w:rsidRPr="00277146">
          <w:rPr>
            <w:rFonts w:cstheme="minorHAnsi"/>
            <w:color w:val="00B050"/>
            <w:szCs w:val="22"/>
          </w:rPr>
          <w:t>, Vol.57 No.6, pp. 2449-2478.</w:t>
        </w:r>
      </w:ins>
    </w:p>
    <w:p w14:paraId="561A612F" w14:textId="4D0F1FF7" w:rsidR="00EB4451" w:rsidRDefault="00EB4451" w:rsidP="00EB10E8">
      <w:pPr>
        <w:autoSpaceDE w:val="0"/>
        <w:autoSpaceDN w:val="0"/>
        <w:adjustRightInd w:val="0"/>
        <w:spacing w:after="0" w:line="240" w:lineRule="auto"/>
        <w:rPr>
          <w:ins w:id="678" w:author="Mephisto D" w:date="2020-04-10T12:44:00Z"/>
          <w:rFonts w:cstheme="minorHAnsi"/>
          <w:color w:val="00B050"/>
          <w:szCs w:val="22"/>
        </w:rPr>
      </w:pPr>
    </w:p>
    <w:p w14:paraId="584A230A" w14:textId="07ACB3F5" w:rsidR="00EB4451" w:rsidRPr="002D241E" w:rsidRDefault="00EB4451" w:rsidP="00EB10E8">
      <w:pPr>
        <w:autoSpaceDE w:val="0"/>
        <w:autoSpaceDN w:val="0"/>
        <w:adjustRightInd w:val="0"/>
        <w:spacing w:after="0" w:line="240" w:lineRule="auto"/>
        <w:rPr>
          <w:rFonts w:cstheme="minorHAnsi"/>
          <w:color w:val="00B050"/>
          <w:szCs w:val="22"/>
          <w:rPrChange w:id="679" w:author="Mephisto D" w:date="2020-04-09T13:30:00Z">
            <w:rPr>
              <w:rFonts w:cstheme="minorHAnsi"/>
              <w:szCs w:val="22"/>
            </w:rPr>
          </w:rPrChange>
        </w:rPr>
      </w:pPr>
      <w:proofErr w:type="spellStart"/>
      <w:ins w:id="680" w:author="Mephisto D" w:date="2020-04-10T12:44:00Z">
        <w:r w:rsidRPr="00EB4451">
          <w:rPr>
            <w:rFonts w:cstheme="minorHAnsi"/>
            <w:color w:val="00B050"/>
            <w:szCs w:val="22"/>
          </w:rPr>
          <w:t>Baltzer</w:t>
        </w:r>
        <w:proofErr w:type="spellEnd"/>
        <w:r w:rsidRPr="00EB4451">
          <w:rPr>
            <w:rFonts w:cstheme="minorHAnsi"/>
            <w:color w:val="00B050"/>
            <w:szCs w:val="22"/>
          </w:rPr>
          <w:t>, M.,</w:t>
        </w:r>
        <w:r>
          <w:rPr>
            <w:rFonts w:cstheme="minorHAnsi"/>
            <w:color w:val="00B050"/>
            <w:szCs w:val="22"/>
          </w:rPr>
          <w:t xml:space="preserve"> </w:t>
        </w:r>
        <w:proofErr w:type="spellStart"/>
        <w:r w:rsidRPr="00EB4451">
          <w:rPr>
            <w:rFonts w:cstheme="minorHAnsi"/>
            <w:color w:val="00B050"/>
            <w:szCs w:val="22"/>
          </w:rPr>
          <w:t>Jank</w:t>
        </w:r>
        <w:proofErr w:type="spellEnd"/>
        <w:r w:rsidRPr="00EB4451">
          <w:rPr>
            <w:rFonts w:cstheme="minorHAnsi"/>
            <w:color w:val="00B050"/>
            <w:szCs w:val="22"/>
          </w:rPr>
          <w:t xml:space="preserve">, S. and </w:t>
        </w:r>
        <w:proofErr w:type="spellStart"/>
        <w:r w:rsidRPr="00EB4451">
          <w:rPr>
            <w:rFonts w:cstheme="minorHAnsi"/>
            <w:color w:val="00B050"/>
            <w:szCs w:val="22"/>
          </w:rPr>
          <w:t>Smajlbegovic</w:t>
        </w:r>
        <w:proofErr w:type="spellEnd"/>
        <w:r w:rsidRPr="00EB4451">
          <w:rPr>
            <w:rFonts w:cstheme="minorHAnsi"/>
            <w:color w:val="00B050"/>
            <w:szCs w:val="22"/>
          </w:rPr>
          <w:t xml:space="preserve">, E. (2019),"Who trades on momentum?", </w:t>
        </w:r>
        <w:r w:rsidRPr="00EB4451">
          <w:rPr>
            <w:rFonts w:cstheme="minorHAnsi"/>
            <w:i/>
            <w:iCs/>
            <w:color w:val="00B050"/>
            <w:szCs w:val="22"/>
            <w:rPrChange w:id="681" w:author="Mephisto D" w:date="2020-04-10T12:44:00Z">
              <w:rPr>
                <w:rFonts w:cstheme="minorHAnsi"/>
                <w:color w:val="00B050"/>
                <w:szCs w:val="22"/>
              </w:rPr>
            </w:rPrChange>
          </w:rPr>
          <w:t>Journal of Financial Markets</w:t>
        </w:r>
        <w:r w:rsidRPr="00EB4451">
          <w:rPr>
            <w:rFonts w:cstheme="minorHAnsi"/>
            <w:color w:val="00B050"/>
            <w:szCs w:val="22"/>
          </w:rPr>
          <w:t xml:space="preserve">, Vol. 42 </w:t>
        </w:r>
        <w:proofErr w:type="spellStart"/>
        <w:proofErr w:type="gramStart"/>
        <w:r w:rsidRPr="00EB4451">
          <w:rPr>
            <w:rFonts w:cstheme="minorHAnsi"/>
            <w:color w:val="00B050"/>
            <w:szCs w:val="22"/>
          </w:rPr>
          <w:t>No.</w:t>
        </w:r>
        <w:commentRangeStart w:id="682"/>
        <w:commentRangeStart w:id="683"/>
        <w:r w:rsidRPr="002720E2">
          <w:rPr>
            <w:rFonts w:cstheme="minorHAnsi"/>
            <w:color w:val="FF0000"/>
            <w:szCs w:val="22"/>
            <w:rPrChange w:id="684" w:author="Mephisto D" w:date="2020-04-23T12:53:00Z">
              <w:rPr>
                <w:rFonts w:cstheme="minorHAnsi"/>
                <w:color w:val="00B050"/>
                <w:szCs w:val="22"/>
              </w:rPr>
            </w:rPrChange>
          </w:rPr>
          <w:t>January</w:t>
        </w:r>
      </w:ins>
      <w:commentRangeEnd w:id="682"/>
      <w:proofErr w:type="spellEnd"/>
      <w:proofErr w:type="gramEnd"/>
      <w:r w:rsidR="004D5CD1" w:rsidRPr="002720E2">
        <w:rPr>
          <w:rStyle w:val="CommentReference"/>
          <w:color w:val="FF0000"/>
          <w:rPrChange w:id="685" w:author="Mephisto D" w:date="2020-04-23T12:53:00Z">
            <w:rPr>
              <w:rStyle w:val="CommentReference"/>
            </w:rPr>
          </w:rPrChange>
        </w:rPr>
        <w:commentReference w:id="682"/>
      </w:r>
      <w:commentRangeEnd w:id="683"/>
      <w:r w:rsidR="002720E2" w:rsidRPr="002720E2">
        <w:rPr>
          <w:rStyle w:val="CommentReference"/>
          <w:color w:val="FF0000"/>
          <w:rPrChange w:id="686" w:author="Mephisto D" w:date="2020-04-23T12:53:00Z">
            <w:rPr>
              <w:rStyle w:val="CommentReference"/>
            </w:rPr>
          </w:rPrChange>
        </w:rPr>
        <w:commentReference w:id="683"/>
      </w:r>
      <w:ins w:id="687" w:author="Mephisto D" w:date="2020-04-10T12:44:00Z">
        <w:r w:rsidRPr="002720E2">
          <w:rPr>
            <w:rFonts w:cstheme="minorHAnsi"/>
            <w:color w:val="FF0000"/>
            <w:szCs w:val="22"/>
            <w:rPrChange w:id="688" w:author="Mephisto D" w:date="2020-04-23T12:53:00Z">
              <w:rPr>
                <w:rFonts w:cstheme="minorHAnsi"/>
                <w:color w:val="00B050"/>
                <w:szCs w:val="22"/>
              </w:rPr>
            </w:rPrChange>
          </w:rPr>
          <w:t xml:space="preserve"> </w:t>
        </w:r>
        <w:r w:rsidRPr="00130250">
          <w:rPr>
            <w:rFonts w:cstheme="minorHAnsi"/>
            <w:color w:val="FF0000"/>
            <w:szCs w:val="22"/>
            <w:rPrChange w:id="689" w:author="Mephisto D" w:date="2020-04-23T13:09:00Z">
              <w:rPr>
                <w:rFonts w:cstheme="minorHAnsi"/>
                <w:color w:val="00B050"/>
                <w:szCs w:val="22"/>
              </w:rPr>
            </w:rPrChange>
          </w:rPr>
          <w:t>2019</w:t>
        </w:r>
        <w:r w:rsidRPr="00EB4451">
          <w:rPr>
            <w:rFonts w:cstheme="minorHAnsi"/>
            <w:color w:val="00B050"/>
            <w:szCs w:val="22"/>
          </w:rPr>
          <w:t>, pp. 56-74.</w:t>
        </w:r>
      </w:ins>
    </w:p>
    <w:p w14:paraId="4FB6559E" w14:textId="77777777" w:rsidR="00EB10E8" w:rsidRDefault="00EB10E8" w:rsidP="000142DE">
      <w:pPr>
        <w:autoSpaceDE w:val="0"/>
        <w:autoSpaceDN w:val="0"/>
        <w:adjustRightInd w:val="0"/>
        <w:spacing w:after="0" w:line="240" w:lineRule="auto"/>
        <w:rPr>
          <w:rFonts w:cstheme="minorHAnsi"/>
          <w:szCs w:val="22"/>
        </w:rPr>
      </w:pPr>
    </w:p>
    <w:p w14:paraId="44624107" w14:textId="2A40795C" w:rsidR="000142DE" w:rsidRDefault="000142DE" w:rsidP="000142DE">
      <w:pPr>
        <w:autoSpaceDE w:val="0"/>
        <w:autoSpaceDN w:val="0"/>
        <w:adjustRightInd w:val="0"/>
        <w:spacing w:after="0" w:line="240" w:lineRule="auto"/>
        <w:rPr>
          <w:rFonts w:cstheme="minorHAnsi"/>
          <w:szCs w:val="22"/>
        </w:rPr>
      </w:pPr>
      <w:r w:rsidRPr="000142DE">
        <w:rPr>
          <w:rFonts w:cstheme="minorHAnsi"/>
          <w:szCs w:val="22"/>
        </w:rPr>
        <w:t>Barry, C., Muscarella, C.J., Peavy, J.W.</w:t>
      </w:r>
      <w:r w:rsidR="009B6153">
        <w:rPr>
          <w:rFonts w:cstheme="minorHAnsi"/>
          <w:szCs w:val="22"/>
        </w:rPr>
        <w:t xml:space="preserve"> and</w:t>
      </w:r>
      <w:r w:rsidRPr="000142DE">
        <w:rPr>
          <w:rFonts w:cstheme="minorHAnsi"/>
          <w:szCs w:val="22"/>
        </w:rPr>
        <w:t xml:space="preserve"> Vetsuypens, </w:t>
      </w:r>
      <w:bookmarkEnd w:id="619"/>
      <w:r w:rsidRPr="000142DE">
        <w:rPr>
          <w:rFonts w:cstheme="minorHAnsi"/>
          <w:szCs w:val="22"/>
        </w:rPr>
        <w:t>M.R. (1990)</w:t>
      </w:r>
      <w:r w:rsidR="009B6153">
        <w:rPr>
          <w:rFonts w:cstheme="minorHAnsi"/>
          <w:szCs w:val="22"/>
        </w:rPr>
        <w:t>,</w:t>
      </w:r>
      <w:r w:rsidRPr="000142DE">
        <w:rPr>
          <w:rFonts w:cstheme="minorHAnsi"/>
          <w:szCs w:val="22"/>
        </w:rPr>
        <w:t xml:space="preserve"> </w:t>
      </w:r>
      <w:r w:rsidR="00CE7619" w:rsidRPr="00097B7E">
        <w:rPr>
          <w:szCs w:val="22"/>
        </w:rPr>
        <w:t>"</w:t>
      </w:r>
      <w:r w:rsidRPr="000142DE">
        <w:rPr>
          <w:rFonts w:cstheme="minorHAnsi"/>
          <w:szCs w:val="22"/>
        </w:rPr>
        <w:t>The role of</w:t>
      </w:r>
      <w:r>
        <w:rPr>
          <w:rFonts w:cstheme="minorHAnsi"/>
          <w:szCs w:val="22"/>
        </w:rPr>
        <w:t xml:space="preserve"> </w:t>
      </w:r>
      <w:r w:rsidRPr="000142DE">
        <w:rPr>
          <w:rFonts w:cstheme="minorHAnsi"/>
          <w:szCs w:val="22"/>
        </w:rPr>
        <w:t>venture capital in the creation of public companies</w:t>
      </w:r>
      <w:r w:rsidR="00CE7619" w:rsidRPr="00097B7E">
        <w:rPr>
          <w:szCs w:val="22"/>
        </w:rPr>
        <w:t>"</w:t>
      </w:r>
      <w:r w:rsidR="00CE7619">
        <w:rPr>
          <w:szCs w:val="22"/>
        </w:rPr>
        <w:t>,</w:t>
      </w:r>
      <w:r w:rsidRPr="000142DE">
        <w:rPr>
          <w:rFonts w:cstheme="minorHAnsi"/>
          <w:szCs w:val="22"/>
        </w:rPr>
        <w:t xml:space="preserve"> </w:t>
      </w:r>
      <w:r w:rsidRPr="000142DE">
        <w:rPr>
          <w:rFonts w:cstheme="minorHAnsi"/>
          <w:i/>
          <w:iCs/>
          <w:szCs w:val="22"/>
        </w:rPr>
        <w:t>Journal of Financial Economics</w:t>
      </w:r>
      <w:r>
        <w:rPr>
          <w:rFonts w:cstheme="minorHAnsi"/>
          <w:i/>
          <w:iCs/>
          <w:szCs w:val="22"/>
        </w:rPr>
        <w:t xml:space="preserve">, </w:t>
      </w:r>
      <w:r w:rsidR="00CE7619" w:rsidRPr="00CE7619">
        <w:rPr>
          <w:rFonts w:cstheme="minorHAnsi"/>
          <w:iCs/>
          <w:szCs w:val="22"/>
        </w:rPr>
        <w:t>Vol.</w:t>
      </w:r>
      <w:r w:rsidR="00CE7619">
        <w:rPr>
          <w:rFonts w:cstheme="minorHAnsi"/>
          <w:i/>
          <w:iCs/>
          <w:szCs w:val="22"/>
        </w:rPr>
        <w:t xml:space="preserve"> </w:t>
      </w:r>
      <w:r w:rsidRPr="000142DE">
        <w:rPr>
          <w:rFonts w:cstheme="minorHAnsi"/>
          <w:szCs w:val="22"/>
        </w:rPr>
        <w:t>27</w:t>
      </w:r>
      <w:r w:rsidR="008B2F23">
        <w:rPr>
          <w:rFonts w:cstheme="minorHAnsi"/>
          <w:szCs w:val="22"/>
        </w:rPr>
        <w:t xml:space="preserve"> No.2</w:t>
      </w:r>
      <w:r w:rsidRPr="000142DE">
        <w:rPr>
          <w:rFonts w:cstheme="minorHAnsi"/>
          <w:szCs w:val="22"/>
        </w:rPr>
        <w:t xml:space="preserve">, </w:t>
      </w:r>
      <w:r w:rsidR="00CE7619">
        <w:rPr>
          <w:rFonts w:cstheme="minorHAnsi"/>
          <w:szCs w:val="22"/>
        </w:rPr>
        <w:t>pp.</w:t>
      </w:r>
      <w:r w:rsidRPr="000142DE">
        <w:rPr>
          <w:rFonts w:cstheme="minorHAnsi"/>
          <w:szCs w:val="22"/>
        </w:rPr>
        <w:t>447-471</w:t>
      </w:r>
      <w:r w:rsidR="00CE7619">
        <w:rPr>
          <w:rFonts w:cstheme="minorHAnsi"/>
          <w:szCs w:val="22"/>
        </w:rPr>
        <w:t>.</w:t>
      </w:r>
    </w:p>
    <w:p w14:paraId="0D0F0E3C" w14:textId="15A1CB52" w:rsidR="00A21CD6" w:rsidRDefault="00A21CD6" w:rsidP="000142DE">
      <w:pPr>
        <w:autoSpaceDE w:val="0"/>
        <w:autoSpaceDN w:val="0"/>
        <w:adjustRightInd w:val="0"/>
        <w:spacing w:after="0" w:line="240" w:lineRule="auto"/>
        <w:rPr>
          <w:rFonts w:cstheme="minorHAnsi"/>
          <w:szCs w:val="22"/>
        </w:rPr>
      </w:pPr>
    </w:p>
    <w:p w14:paraId="7B01D31D" w14:textId="6F4383C3" w:rsidR="00A21CD6" w:rsidRDefault="00A21CD6" w:rsidP="000142DE">
      <w:pPr>
        <w:autoSpaceDE w:val="0"/>
        <w:autoSpaceDN w:val="0"/>
        <w:adjustRightInd w:val="0"/>
        <w:spacing w:after="0" w:line="240" w:lineRule="auto"/>
        <w:rPr>
          <w:rFonts w:cstheme="minorHAnsi"/>
          <w:szCs w:val="22"/>
        </w:rPr>
      </w:pPr>
      <w:r w:rsidRPr="00A21CD6">
        <w:rPr>
          <w:rFonts w:cstheme="minorHAnsi"/>
          <w:szCs w:val="22"/>
        </w:rPr>
        <w:t>Beatty, R.</w:t>
      </w:r>
      <w:r w:rsidR="00E323BA">
        <w:rPr>
          <w:rFonts w:cstheme="minorHAnsi"/>
          <w:szCs w:val="22"/>
        </w:rPr>
        <w:t xml:space="preserve"> </w:t>
      </w:r>
      <w:r w:rsidR="005A290D">
        <w:rPr>
          <w:rFonts w:cstheme="minorHAnsi"/>
          <w:szCs w:val="22"/>
        </w:rPr>
        <w:t xml:space="preserve">and </w:t>
      </w:r>
      <w:r w:rsidRPr="00A21CD6">
        <w:rPr>
          <w:rFonts w:cstheme="minorHAnsi"/>
          <w:szCs w:val="22"/>
        </w:rPr>
        <w:t>Ritter, J. (1986)</w:t>
      </w:r>
      <w:r w:rsidR="005A290D">
        <w:rPr>
          <w:rFonts w:cstheme="minorHAnsi"/>
          <w:szCs w:val="22"/>
        </w:rPr>
        <w:t>,</w:t>
      </w:r>
      <w:r w:rsidRPr="00A21CD6">
        <w:rPr>
          <w:rFonts w:cstheme="minorHAnsi"/>
          <w:szCs w:val="22"/>
        </w:rPr>
        <w:t xml:space="preserve"> </w:t>
      </w:r>
      <w:r w:rsidR="005A290D" w:rsidRPr="00097B7E">
        <w:rPr>
          <w:szCs w:val="22"/>
        </w:rPr>
        <w:t>"</w:t>
      </w:r>
      <w:r w:rsidRPr="00A21CD6">
        <w:rPr>
          <w:rFonts w:cstheme="minorHAnsi"/>
          <w:szCs w:val="22"/>
        </w:rPr>
        <w:t>Investment banking, reputation, and the underpricing of initial public offerings</w:t>
      </w:r>
      <w:r w:rsidR="005A290D" w:rsidRPr="00097B7E">
        <w:rPr>
          <w:szCs w:val="22"/>
        </w:rPr>
        <w:t>"</w:t>
      </w:r>
      <w:r w:rsidRPr="00A21CD6">
        <w:rPr>
          <w:rFonts w:cstheme="minorHAnsi"/>
          <w:szCs w:val="22"/>
        </w:rPr>
        <w:t xml:space="preserve">, </w:t>
      </w:r>
      <w:r w:rsidRPr="00A21CD6">
        <w:rPr>
          <w:rFonts w:cstheme="minorHAnsi"/>
          <w:i/>
          <w:iCs/>
          <w:szCs w:val="22"/>
        </w:rPr>
        <w:t>Journal of Financial Economics</w:t>
      </w:r>
      <w:r w:rsidRPr="000921DF">
        <w:rPr>
          <w:rFonts w:cstheme="minorHAnsi"/>
          <w:szCs w:val="22"/>
        </w:rPr>
        <w:t xml:space="preserve">, </w:t>
      </w:r>
      <w:r w:rsidR="005A290D">
        <w:rPr>
          <w:rFonts w:cstheme="minorHAnsi"/>
          <w:szCs w:val="22"/>
        </w:rPr>
        <w:t xml:space="preserve">Vol. </w:t>
      </w:r>
      <w:r w:rsidRPr="000921DF">
        <w:rPr>
          <w:rFonts w:cstheme="minorHAnsi"/>
          <w:szCs w:val="22"/>
        </w:rPr>
        <w:t>15</w:t>
      </w:r>
      <w:r w:rsidR="00E714AC">
        <w:rPr>
          <w:rFonts w:cstheme="minorHAnsi"/>
          <w:szCs w:val="22"/>
        </w:rPr>
        <w:t xml:space="preserve"> No.1-2</w:t>
      </w:r>
      <w:r w:rsidRPr="00A21CD6">
        <w:rPr>
          <w:rFonts w:cstheme="minorHAnsi"/>
          <w:szCs w:val="22"/>
        </w:rPr>
        <w:t xml:space="preserve">, </w:t>
      </w:r>
      <w:r w:rsidR="005A290D">
        <w:rPr>
          <w:rFonts w:cstheme="minorHAnsi"/>
          <w:szCs w:val="22"/>
        </w:rPr>
        <w:t xml:space="preserve">pp. </w:t>
      </w:r>
      <w:r w:rsidRPr="00A21CD6">
        <w:rPr>
          <w:rFonts w:cstheme="minorHAnsi"/>
          <w:szCs w:val="22"/>
        </w:rPr>
        <w:t>213-32</w:t>
      </w:r>
      <w:r w:rsidR="006728D1">
        <w:rPr>
          <w:rFonts w:cstheme="minorHAnsi"/>
          <w:szCs w:val="22"/>
        </w:rPr>
        <w:t>.</w:t>
      </w:r>
    </w:p>
    <w:p w14:paraId="417179A4" w14:textId="39546052" w:rsidR="00CD3283" w:rsidRDefault="00CD3283" w:rsidP="000142DE">
      <w:pPr>
        <w:autoSpaceDE w:val="0"/>
        <w:autoSpaceDN w:val="0"/>
        <w:adjustRightInd w:val="0"/>
        <w:spacing w:after="0" w:line="240" w:lineRule="auto"/>
        <w:rPr>
          <w:rFonts w:cstheme="minorHAnsi"/>
          <w:szCs w:val="22"/>
        </w:rPr>
      </w:pPr>
    </w:p>
    <w:p w14:paraId="74FFF829" w14:textId="0425CC03" w:rsidR="00CD3283" w:rsidRPr="000142DE" w:rsidRDefault="00CD3283" w:rsidP="000142DE">
      <w:pPr>
        <w:autoSpaceDE w:val="0"/>
        <w:autoSpaceDN w:val="0"/>
        <w:adjustRightInd w:val="0"/>
        <w:spacing w:after="0" w:line="240" w:lineRule="auto"/>
        <w:rPr>
          <w:rFonts w:cstheme="minorHAnsi"/>
          <w:szCs w:val="22"/>
        </w:rPr>
      </w:pPr>
      <w:r w:rsidRPr="00CD3283">
        <w:rPr>
          <w:rFonts w:cstheme="minorHAnsi"/>
          <w:szCs w:val="22"/>
        </w:rPr>
        <w:t xml:space="preserve">Benveniste, L. </w:t>
      </w:r>
      <w:r w:rsidR="006728D1">
        <w:rPr>
          <w:rFonts w:cstheme="minorHAnsi"/>
          <w:szCs w:val="22"/>
        </w:rPr>
        <w:t xml:space="preserve">and </w:t>
      </w:r>
      <w:r w:rsidRPr="00CD3283">
        <w:rPr>
          <w:rFonts w:cstheme="minorHAnsi"/>
          <w:szCs w:val="22"/>
        </w:rPr>
        <w:t>Spindt, P. (1989)</w:t>
      </w:r>
      <w:r w:rsidR="006728D1">
        <w:rPr>
          <w:rFonts w:cstheme="minorHAnsi"/>
          <w:szCs w:val="22"/>
        </w:rPr>
        <w:t>,</w:t>
      </w:r>
      <w:r w:rsidRPr="00CD3283">
        <w:rPr>
          <w:rFonts w:cstheme="minorHAnsi"/>
          <w:szCs w:val="22"/>
        </w:rPr>
        <w:t xml:space="preserve"> </w:t>
      </w:r>
      <w:r w:rsidR="006728D1" w:rsidRPr="00097B7E">
        <w:rPr>
          <w:szCs w:val="22"/>
        </w:rPr>
        <w:t>"</w:t>
      </w:r>
      <w:r w:rsidRPr="00CD3283">
        <w:rPr>
          <w:rFonts w:cstheme="minorHAnsi"/>
          <w:szCs w:val="22"/>
        </w:rPr>
        <w:t>How investment bankers determine the offer price and allocation of new issues</w:t>
      </w:r>
      <w:r w:rsidR="006728D1" w:rsidRPr="00097B7E">
        <w:rPr>
          <w:szCs w:val="22"/>
        </w:rPr>
        <w:t>"</w:t>
      </w:r>
      <w:r w:rsidRPr="00CD3283">
        <w:rPr>
          <w:rFonts w:cstheme="minorHAnsi"/>
          <w:szCs w:val="22"/>
        </w:rPr>
        <w:t xml:space="preserve">, </w:t>
      </w:r>
      <w:r w:rsidRPr="00CD3283">
        <w:rPr>
          <w:rFonts w:cstheme="minorHAnsi"/>
          <w:i/>
          <w:iCs/>
          <w:szCs w:val="22"/>
        </w:rPr>
        <w:t>Journal of Financial Economics</w:t>
      </w:r>
      <w:r w:rsidRPr="000921DF">
        <w:rPr>
          <w:rFonts w:cstheme="minorHAnsi"/>
          <w:szCs w:val="22"/>
        </w:rPr>
        <w:t xml:space="preserve">, </w:t>
      </w:r>
      <w:r w:rsidR="006728D1">
        <w:rPr>
          <w:rFonts w:cstheme="minorHAnsi"/>
          <w:szCs w:val="22"/>
        </w:rPr>
        <w:t xml:space="preserve">Vol. </w:t>
      </w:r>
      <w:r w:rsidRPr="000921DF">
        <w:rPr>
          <w:rFonts w:cstheme="minorHAnsi"/>
          <w:szCs w:val="22"/>
        </w:rPr>
        <w:t>24</w:t>
      </w:r>
      <w:r w:rsidR="00E714AC">
        <w:rPr>
          <w:rFonts w:cstheme="minorHAnsi"/>
          <w:szCs w:val="22"/>
        </w:rPr>
        <w:t xml:space="preserve"> No.2</w:t>
      </w:r>
      <w:r w:rsidRPr="00CD3283">
        <w:rPr>
          <w:rFonts w:cstheme="minorHAnsi"/>
          <w:szCs w:val="22"/>
        </w:rPr>
        <w:t xml:space="preserve">, </w:t>
      </w:r>
      <w:r w:rsidR="006728D1">
        <w:rPr>
          <w:rFonts w:cstheme="minorHAnsi"/>
          <w:szCs w:val="22"/>
        </w:rPr>
        <w:t xml:space="preserve">pp. </w:t>
      </w:r>
      <w:r w:rsidRPr="00CD3283">
        <w:rPr>
          <w:rFonts w:cstheme="minorHAnsi"/>
          <w:szCs w:val="22"/>
        </w:rPr>
        <w:t>343-61</w:t>
      </w:r>
      <w:r w:rsidR="006728D1">
        <w:rPr>
          <w:rFonts w:cstheme="minorHAnsi"/>
          <w:szCs w:val="22"/>
        </w:rPr>
        <w:t>.</w:t>
      </w:r>
    </w:p>
    <w:p w14:paraId="3B00862B" w14:textId="77777777" w:rsidR="000142DE" w:rsidRDefault="000142DE" w:rsidP="000142DE">
      <w:pPr>
        <w:autoSpaceDE w:val="0"/>
        <w:autoSpaceDN w:val="0"/>
        <w:adjustRightInd w:val="0"/>
        <w:spacing w:after="0" w:line="240" w:lineRule="auto"/>
        <w:rPr>
          <w:rFonts w:cstheme="minorHAnsi"/>
          <w:szCs w:val="22"/>
        </w:rPr>
      </w:pPr>
    </w:p>
    <w:p w14:paraId="3BAE48D5" w14:textId="6E62C412" w:rsidR="000142DE" w:rsidRDefault="000142DE" w:rsidP="000142DE">
      <w:pPr>
        <w:autoSpaceDE w:val="0"/>
        <w:autoSpaceDN w:val="0"/>
        <w:adjustRightInd w:val="0"/>
        <w:spacing w:after="0" w:line="240" w:lineRule="auto"/>
        <w:rPr>
          <w:rFonts w:cstheme="minorHAnsi"/>
          <w:szCs w:val="22"/>
        </w:rPr>
      </w:pPr>
      <w:r w:rsidRPr="000142DE">
        <w:rPr>
          <w:rFonts w:cstheme="minorHAnsi"/>
          <w:szCs w:val="22"/>
        </w:rPr>
        <w:t xml:space="preserve">Bhagat, S. </w:t>
      </w:r>
      <w:r w:rsidR="006728D1">
        <w:rPr>
          <w:rFonts w:cstheme="minorHAnsi"/>
          <w:szCs w:val="22"/>
        </w:rPr>
        <w:t xml:space="preserve">and </w:t>
      </w:r>
      <w:r w:rsidRPr="000142DE">
        <w:rPr>
          <w:rFonts w:cstheme="minorHAnsi"/>
          <w:szCs w:val="22"/>
        </w:rPr>
        <w:t>Frost, P.A. (1986)</w:t>
      </w:r>
      <w:r w:rsidR="006728D1">
        <w:rPr>
          <w:rFonts w:cstheme="minorHAnsi"/>
          <w:szCs w:val="22"/>
        </w:rPr>
        <w:t>,</w:t>
      </w:r>
      <w:r w:rsidRPr="000142DE">
        <w:rPr>
          <w:rFonts w:cstheme="minorHAnsi"/>
          <w:szCs w:val="22"/>
        </w:rPr>
        <w:t xml:space="preserve"> </w:t>
      </w:r>
      <w:r w:rsidR="006728D1" w:rsidRPr="00097B7E">
        <w:rPr>
          <w:szCs w:val="22"/>
        </w:rPr>
        <w:t>"</w:t>
      </w:r>
      <w:r w:rsidRPr="000142DE">
        <w:rPr>
          <w:rFonts w:cstheme="minorHAnsi"/>
          <w:szCs w:val="22"/>
        </w:rPr>
        <w:t>Issuing costs to existing shareholders in competitive and</w:t>
      </w:r>
      <w:r>
        <w:rPr>
          <w:rFonts w:cstheme="minorHAnsi"/>
          <w:szCs w:val="22"/>
        </w:rPr>
        <w:t xml:space="preserve"> </w:t>
      </w:r>
      <w:r w:rsidRPr="000142DE">
        <w:rPr>
          <w:rFonts w:cstheme="minorHAnsi"/>
          <w:szCs w:val="22"/>
        </w:rPr>
        <w:t>negotiated underwritten public utility equity offerings</w:t>
      </w:r>
      <w:r w:rsidR="006728D1" w:rsidRPr="00097B7E">
        <w:rPr>
          <w:szCs w:val="22"/>
        </w:rPr>
        <w:t>"</w:t>
      </w:r>
      <w:r w:rsidR="006728D1">
        <w:rPr>
          <w:szCs w:val="22"/>
        </w:rPr>
        <w:t>,</w:t>
      </w:r>
      <w:r w:rsidRPr="000142DE">
        <w:rPr>
          <w:rFonts w:cstheme="minorHAnsi"/>
          <w:i/>
          <w:iCs/>
          <w:szCs w:val="22"/>
        </w:rPr>
        <w:t xml:space="preserve"> Journal of Financial Economics</w:t>
      </w:r>
      <w:r w:rsidRPr="000142DE">
        <w:rPr>
          <w:rFonts w:cstheme="minorHAnsi"/>
          <w:szCs w:val="22"/>
        </w:rPr>
        <w:t xml:space="preserve">, </w:t>
      </w:r>
      <w:r w:rsidR="006728D1">
        <w:rPr>
          <w:rFonts w:cstheme="minorHAnsi"/>
          <w:szCs w:val="22"/>
        </w:rPr>
        <w:t xml:space="preserve">Vol. </w:t>
      </w:r>
      <w:r w:rsidRPr="000142DE">
        <w:rPr>
          <w:rFonts w:cstheme="minorHAnsi"/>
          <w:szCs w:val="22"/>
        </w:rPr>
        <w:t>15</w:t>
      </w:r>
      <w:r w:rsidR="003D370B">
        <w:rPr>
          <w:rFonts w:cstheme="minorHAnsi"/>
          <w:szCs w:val="22"/>
        </w:rPr>
        <w:t xml:space="preserve"> No.1-2</w:t>
      </w:r>
      <w:r w:rsidRPr="000142DE">
        <w:rPr>
          <w:rFonts w:cstheme="minorHAnsi"/>
          <w:szCs w:val="22"/>
        </w:rPr>
        <w:t xml:space="preserve">, </w:t>
      </w:r>
      <w:r w:rsidR="006728D1">
        <w:rPr>
          <w:rFonts w:cstheme="minorHAnsi"/>
          <w:szCs w:val="22"/>
        </w:rPr>
        <w:t xml:space="preserve">pp. </w:t>
      </w:r>
      <w:r w:rsidRPr="000142DE">
        <w:rPr>
          <w:rFonts w:cstheme="minorHAnsi"/>
          <w:szCs w:val="22"/>
        </w:rPr>
        <w:t>233-259</w:t>
      </w:r>
      <w:r w:rsidR="006C31CC">
        <w:rPr>
          <w:rFonts w:cstheme="minorHAnsi"/>
          <w:szCs w:val="22"/>
        </w:rPr>
        <w:t>.</w:t>
      </w:r>
    </w:p>
    <w:p w14:paraId="541E18C2" w14:textId="21A89B07" w:rsidR="009128CC" w:rsidRDefault="009128CC" w:rsidP="000142DE">
      <w:pPr>
        <w:autoSpaceDE w:val="0"/>
        <w:autoSpaceDN w:val="0"/>
        <w:adjustRightInd w:val="0"/>
        <w:spacing w:after="0" w:line="240" w:lineRule="auto"/>
        <w:rPr>
          <w:rFonts w:cstheme="minorHAnsi"/>
          <w:szCs w:val="22"/>
        </w:rPr>
      </w:pPr>
    </w:p>
    <w:p w14:paraId="5C501922" w14:textId="246DCAC6" w:rsidR="009128CC" w:rsidRDefault="009128CC" w:rsidP="009128CC">
      <w:pPr>
        <w:autoSpaceDE w:val="0"/>
        <w:autoSpaceDN w:val="0"/>
        <w:adjustRightInd w:val="0"/>
        <w:spacing w:after="0" w:line="240" w:lineRule="auto"/>
        <w:rPr>
          <w:rFonts w:cstheme="minorHAnsi"/>
          <w:szCs w:val="22"/>
        </w:rPr>
      </w:pPr>
      <w:r>
        <w:rPr>
          <w:rFonts w:cstheme="minorHAnsi"/>
          <w:szCs w:val="22"/>
        </w:rPr>
        <w:t>Boone</w:t>
      </w:r>
      <w:r w:rsidR="00C93D32">
        <w:rPr>
          <w:rFonts w:cstheme="minorHAnsi"/>
          <w:szCs w:val="22"/>
        </w:rPr>
        <w:t>,</w:t>
      </w:r>
      <w:r>
        <w:rPr>
          <w:rFonts w:cstheme="minorHAnsi"/>
          <w:szCs w:val="22"/>
        </w:rPr>
        <w:t xml:space="preserve"> </w:t>
      </w:r>
      <w:r w:rsidR="00C93D32">
        <w:rPr>
          <w:rFonts w:cstheme="minorHAnsi"/>
          <w:szCs w:val="22"/>
        </w:rPr>
        <w:t>A</w:t>
      </w:r>
      <w:r>
        <w:rPr>
          <w:rFonts w:cstheme="minorHAnsi"/>
          <w:szCs w:val="22"/>
        </w:rPr>
        <w:t>.</w:t>
      </w:r>
      <w:r w:rsidR="00C93D32">
        <w:rPr>
          <w:rFonts w:cstheme="minorHAnsi"/>
          <w:szCs w:val="22"/>
        </w:rPr>
        <w:t>L</w:t>
      </w:r>
      <w:r>
        <w:rPr>
          <w:rFonts w:cstheme="minorHAnsi"/>
          <w:szCs w:val="22"/>
        </w:rPr>
        <w:t xml:space="preserve">. </w:t>
      </w:r>
      <w:r w:rsidR="006728D1">
        <w:rPr>
          <w:rFonts w:cstheme="minorHAnsi"/>
          <w:szCs w:val="22"/>
        </w:rPr>
        <w:t xml:space="preserve">and </w:t>
      </w:r>
      <w:r>
        <w:rPr>
          <w:rFonts w:cstheme="minorHAnsi"/>
          <w:szCs w:val="22"/>
        </w:rPr>
        <w:t>White</w:t>
      </w:r>
      <w:r w:rsidR="00C93D32">
        <w:rPr>
          <w:rFonts w:cstheme="minorHAnsi"/>
          <w:szCs w:val="22"/>
        </w:rPr>
        <w:t>,</w:t>
      </w:r>
      <w:r>
        <w:rPr>
          <w:rFonts w:cstheme="minorHAnsi"/>
          <w:szCs w:val="22"/>
        </w:rPr>
        <w:t xml:space="preserve"> J. (2015)</w:t>
      </w:r>
      <w:r w:rsidR="006728D1">
        <w:rPr>
          <w:rFonts w:cstheme="minorHAnsi"/>
          <w:szCs w:val="22"/>
        </w:rPr>
        <w:t>,</w:t>
      </w:r>
      <w:r>
        <w:rPr>
          <w:rFonts w:cstheme="minorHAnsi"/>
          <w:szCs w:val="22"/>
        </w:rPr>
        <w:t xml:space="preserve"> </w:t>
      </w:r>
      <w:r w:rsidR="006728D1" w:rsidRPr="00097B7E">
        <w:rPr>
          <w:szCs w:val="22"/>
        </w:rPr>
        <w:t>"</w:t>
      </w:r>
      <w:r w:rsidRPr="009128CC">
        <w:rPr>
          <w:rFonts w:cstheme="minorHAnsi"/>
          <w:szCs w:val="22"/>
        </w:rPr>
        <w:t>The effect of institutional ownership on firm transparency and information production</w:t>
      </w:r>
      <w:r w:rsidR="006728D1" w:rsidRPr="00097B7E">
        <w:rPr>
          <w:szCs w:val="22"/>
        </w:rPr>
        <w:t>"</w:t>
      </w:r>
      <w:r>
        <w:rPr>
          <w:rFonts w:cstheme="minorHAnsi"/>
          <w:szCs w:val="22"/>
        </w:rPr>
        <w:t xml:space="preserve">, </w:t>
      </w:r>
      <w:r w:rsidRPr="009128CC">
        <w:rPr>
          <w:rFonts w:cstheme="minorHAnsi"/>
          <w:i/>
          <w:iCs/>
          <w:szCs w:val="22"/>
        </w:rPr>
        <w:t>Journal of Financial Economics</w:t>
      </w:r>
      <w:r>
        <w:rPr>
          <w:rFonts w:cstheme="minorHAnsi"/>
          <w:szCs w:val="22"/>
        </w:rPr>
        <w:t xml:space="preserve">, </w:t>
      </w:r>
      <w:r w:rsidR="006728D1">
        <w:rPr>
          <w:rFonts w:cstheme="minorHAnsi"/>
          <w:szCs w:val="22"/>
        </w:rPr>
        <w:t xml:space="preserve">Vol. </w:t>
      </w:r>
      <w:r w:rsidRPr="009128CC">
        <w:rPr>
          <w:rFonts w:cstheme="minorHAnsi"/>
          <w:szCs w:val="22"/>
        </w:rPr>
        <w:t>117</w:t>
      </w:r>
      <w:r>
        <w:rPr>
          <w:rFonts w:cstheme="minorHAnsi"/>
          <w:szCs w:val="22"/>
        </w:rPr>
        <w:t xml:space="preserve"> </w:t>
      </w:r>
      <w:r w:rsidR="006728D1">
        <w:rPr>
          <w:rFonts w:cstheme="minorHAnsi"/>
          <w:szCs w:val="22"/>
        </w:rPr>
        <w:t xml:space="preserve">No. </w:t>
      </w:r>
      <w:r w:rsidRPr="009128CC">
        <w:rPr>
          <w:rFonts w:cstheme="minorHAnsi"/>
          <w:szCs w:val="22"/>
        </w:rPr>
        <w:t xml:space="preserve">3, </w:t>
      </w:r>
      <w:r w:rsidR="006728D1">
        <w:rPr>
          <w:rFonts w:cstheme="minorHAnsi"/>
          <w:szCs w:val="22"/>
        </w:rPr>
        <w:t xml:space="preserve">pp. </w:t>
      </w:r>
      <w:r w:rsidRPr="009128CC">
        <w:rPr>
          <w:rFonts w:cstheme="minorHAnsi"/>
          <w:szCs w:val="22"/>
        </w:rPr>
        <w:t>508-533</w:t>
      </w:r>
      <w:r w:rsidR="006728D1">
        <w:rPr>
          <w:rFonts w:cstheme="minorHAnsi"/>
          <w:szCs w:val="22"/>
        </w:rPr>
        <w:t>.</w:t>
      </w:r>
    </w:p>
    <w:p w14:paraId="2D0FD4B9" w14:textId="53609A31" w:rsidR="000142DE" w:rsidRDefault="000142DE" w:rsidP="000142DE">
      <w:pPr>
        <w:autoSpaceDE w:val="0"/>
        <w:autoSpaceDN w:val="0"/>
        <w:adjustRightInd w:val="0"/>
        <w:spacing w:after="0" w:line="240" w:lineRule="auto"/>
        <w:rPr>
          <w:rFonts w:cstheme="minorHAnsi"/>
          <w:szCs w:val="22"/>
        </w:rPr>
      </w:pPr>
    </w:p>
    <w:p w14:paraId="3C08339A" w14:textId="115C996D" w:rsidR="000142DE" w:rsidRDefault="000142DE" w:rsidP="000142DE">
      <w:pPr>
        <w:autoSpaceDE w:val="0"/>
        <w:autoSpaceDN w:val="0"/>
        <w:adjustRightInd w:val="0"/>
        <w:spacing w:after="0" w:line="240" w:lineRule="auto"/>
        <w:rPr>
          <w:rFonts w:cstheme="minorHAnsi"/>
          <w:szCs w:val="22"/>
        </w:rPr>
      </w:pPr>
      <w:r w:rsidRPr="000142DE">
        <w:rPr>
          <w:rFonts w:cstheme="minorHAnsi"/>
          <w:szCs w:val="22"/>
        </w:rPr>
        <w:t xml:space="preserve">Booth, J.R. </w:t>
      </w:r>
      <w:r w:rsidR="006728D1">
        <w:rPr>
          <w:rFonts w:cstheme="minorHAnsi"/>
          <w:szCs w:val="22"/>
        </w:rPr>
        <w:t xml:space="preserve">and </w:t>
      </w:r>
      <w:r w:rsidRPr="000142DE">
        <w:rPr>
          <w:rFonts w:cstheme="minorHAnsi"/>
          <w:szCs w:val="22"/>
        </w:rPr>
        <w:t>Smith, R.L. (1986)</w:t>
      </w:r>
      <w:r w:rsidR="006728D1">
        <w:rPr>
          <w:rFonts w:cstheme="minorHAnsi"/>
          <w:szCs w:val="22"/>
        </w:rPr>
        <w:t>,</w:t>
      </w:r>
      <w:r w:rsidRPr="000142DE">
        <w:rPr>
          <w:rFonts w:cstheme="minorHAnsi"/>
          <w:szCs w:val="22"/>
        </w:rPr>
        <w:t xml:space="preserve"> </w:t>
      </w:r>
      <w:r w:rsidR="006728D1" w:rsidRPr="00097B7E">
        <w:rPr>
          <w:szCs w:val="22"/>
        </w:rPr>
        <w:t>"</w:t>
      </w:r>
      <w:r w:rsidRPr="000142DE">
        <w:rPr>
          <w:rFonts w:cstheme="minorHAnsi"/>
          <w:szCs w:val="22"/>
        </w:rPr>
        <w:t>Capital raising, underwriting, and the certification</w:t>
      </w:r>
      <w:r>
        <w:rPr>
          <w:rFonts w:cstheme="minorHAnsi"/>
          <w:szCs w:val="22"/>
        </w:rPr>
        <w:t xml:space="preserve"> </w:t>
      </w:r>
      <w:r w:rsidRPr="000142DE">
        <w:rPr>
          <w:rFonts w:cstheme="minorHAnsi"/>
          <w:szCs w:val="22"/>
        </w:rPr>
        <w:t>hypothesis</w:t>
      </w:r>
      <w:r w:rsidR="006728D1" w:rsidRPr="00097B7E">
        <w:rPr>
          <w:szCs w:val="22"/>
        </w:rPr>
        <w:t>"</w:t>
      </w:r>
      <w:r w:rsidR="006728D1">
        <w:rPr>
          <w:szCs w:val="22"/>
        </w:rPr>
        <w:t>,</w:t>
      </w:r>
      <w:r w:rsidRPr="000142DE">
        <w:rPr>
          <w:rFonts w:cstheme="minorHAnsi"/>
          <w:szCs w:val="22"/>
        </w:rPr>
        <w:t xml:space="preserve"> </w:t>
      </w:r>
      <w:r w:rsidRPr="000142DE">
        <w:rPr>
          <w:rFonts w:cstheme="minorHAnsi"/>
          <w:i/>
          <w:iCs/>
          <w:szCs w:val="22"/>
        </w:rPr>
        <w:t>Journal of Financial Economics</w:t>
      </w:r>
      <w:r w:rsidRPr="000921DF">
        <w:rPr>
          <w:rFonts w:cstheme="minorHAnsi"/>
          <w:szCs w:val="22"/>
        </w:rPr>
        <w:t xml:space="preserve">, </w:t>
      </w:r>
      <w:r w:rsidR="006728D1">
        <w:rPr>
          <w:rFonts w:cstheme="minorHAnsi"/>
          <w:szCs w:val="22"/>
        </w:rPr>
        <w:t xml:space="preserve">Vol. </w:t>
      </w:r>
      <w:r w:rsidRPr="000921DF">
        <w:rPr>
          <w:rFonts w:cstheme="minorHAnsi"/>
          <w:szCs w:val="22"/>
        </w:rPr>
        <w:t>15</w:t>
      </w:r>
      <w:r w:rsidR="003D370B">
        <w:rPr>
          <w:rFonts w:cstheme="minorHAnsi"/>
          <w:szCs w:val="22"/>
        </w:rPr>
        <w:t xml:space="preserve"> No.1-2</w:t>
      </w:r>
      <w:r w:rsidRPr="000142DE">
        <w:rPr>
          <w:rFonts w:cstheme="minorHAnsi"/>
          <w:szCs w:val="22"/>
        </w:rPr>
        <w:t xml:space="preserve">, </w:t>
      </w:r>
      <w:r w:rsidR="006728D1">
        <w:rPr>
          <w:rFonts w:cstheme="minorHAnsi"/>
          <w:szCs w:val="22"/>
        </w:rPr>
        <w:t xml:space="preserve">pp. </w:t>
      </w:r>
      <w:r w:rsidRPr="000142DE">
        <w:rPr>
          <w:rFonts w:cstheme="minorHAnsi"/>
          <w:szCs w:val="22"/>
        </w:rPr>
        <w:t>261-281</w:t>
      </w:r>
      <w:r w:rsidR="006728D1">
        <w:rPr>
          <w:rFonts w:cstheme="minorHAnsi"/>
          <w:szCs w:val="22"/>
        </w:rPr>
        <w:t>.</w:t>
      </w:r>
    </w:p>
    <w:p w14:paraId="17427E8B" w14:textId="6CFD5EFA" w:rsidR="00B46E4F" w:rsidRDefault="00B46E4F" w:rsidP="000142DE">
      <w:pPr>
        <w:autoSpaceDE w:val="0"/>
        <w:autoSpaceDN w:val="0"/>
        <w:adjustRightInd w:val="0"/>
        <w:spacing w:after="0" w:line="240" w:lineRule="auto"/>
        <w:rPr>
          <w:rFonts w:cstheme="minorHAnsi"/>
          <w:szCs w:val="22"/>
        </w:rPr>
      </w:pPr>
    </w:p>
    <w:p w14:paraId="4F319DC5" w14:textId="67EBE3F9" w:rsidR="00B46E4F" w:rsidRDefault="00B46E4F" w:rsidP="000142DE">
      <w:pPr>
        <w:autoSpaceDE w:val="0"/>
        <w:autoSpaceDN w:val="0"/>
        <w:adjustRightInd w:val="0"/>
        <w:spacing w:after="0" w:line="240" w:lineRule="auto"/>
        <w:rPr>
          <w:rFonts w:cstheme="minorHAnsi"/>
          <w:szCs w:val="22"/>
        </w:rPr>
      </w:pPr>
      <w:bookmarkStart w:id="690" w:name="_Hlk4662794"/>
      <w:r w:rsidRPr="00B46E4F">
        <w:rPr>
          <w:rFonts w:cstheme="minorHAnsi"/>
          <w:szCs w:val="22"/>
        </w:rPr>
        <w:t>Brandt, M.W., Brav, A., Graham, J.R.</w:t>
      </w:r>
      <w:r>
        <w:rPr>
          <w:rFonts w:cstheme="minorHAnsi"/>
          <w:szCs w:val="22"/>
        </w:rPr>
        <w:t xml:space="preserve"> and</w:t>
      </w:r>
      <w:r w:rsidRPr="00B46E4F">
        <w:rPr>
          <w:rFonts w:cstheme="minorHAnsi"/>
          <w:szCs w:val="22"/>
        </w:rPr>
        <w:t xml:space="preserve"> Kumar</w:t>
      </w:r>
      <w:bookmarkEnd w:id="690"/>
      <w:r w:rsidRPr="00B46E4F">
        <w:rPr>
          <w:rFonts w:cstheme="minorHAnsi"/>
          <w:szCs w:val="22"/>
        </w:rPr>
        <w:t xml:space="preserve">, A. </w:t>
      </w:r>
      <w:r>
        <w:rPr>
          <w:rFonts w:cstheme="minorHAnsi"/>
          <w:szCs w:val="22"/>
        </w:rPr>
        <w:t>(</w:t>
      </w:r>
      <w:r w:rsidRPr="00B46E4F">
        <w:rPr>
          <w:rFonts w:cstheme="minorHAnsi"/>
          <w:szCs w:val="22"/>
        </w:rPr>
        <w:t>2010</w:t>
      </w:r>
      <w:r>
        <w:rPr>
          <w:rFonts w:cstheme="minorHAnsi"/>
          <w:szCs w:val="22"/>
        </w:rPr>
        <w:t>)</w:t>
      </w:r>
      <w:r w:rsidR="00F87E4A">
        <w:rPr>
          <w:rFonts w:cstheme="minorHAnsi"/>
          <w:szCs w:val="22"/>
        </w:rPr>
        <w:t>,</w:t>
      </w:r>
      <w:r w:rsidRPr="00B46E4F">
        <w:rPr>
          <w:rFonts w:cstheme="minorHAnsi"/>
          <w:szCs w:val="22"/>
        </w:rPr>
        <w:t xml:space="preserve"> </w:t>
      </w:r>
      <w:r w:rsidR="00F87E4A" w:rsidRPr="00097B7E">
        <w:rPr>
          <w:szCs w:val="22"/>
        </w:rPr>
        <w:t>"</w:t>
      </w:r>
      <w:r w:rsidRPr="00B46E4F">
        <w:rPr>
          <w:rFonts w:cstheme="minorHAnsi"/>
          <w:szCs w:val="22"/>
        </w:rPr>
        <w:t xml:space="preserve">The idiosyncratic volatility puzzle: </w:t>
      </w:r>
      <w:r w:rsidR="00CD049B">
        <w:rPr>
          <w:rFonts w:cstheme="minorHAnsi"/>
          <w:szCs w:val="22"/>
        </w:rPr>
        <w:t>t</w:t>
      </w:r>
      <w:r w:rsidRPr="00B46E4F">
        <w:rPr>
          <w:rFonts w:cstheme="minorHAnsi"/>
          <w:szCs w:val="22"/>
        </w:rPr>
        <w:t>ime trend or speculative episodes?</w:t>
      </w:r>
      <w:del w:id="691" w:author="Mephisto D" w:date="2020-04-09T16:41:00Z">
        <w:r w:rsidR="000D766C" w:rsidRPr="000D766C" w:rsidDel="00E01CCC">
          <w:rPr>
            <w:szCs w:val="22"/>
          </w:rPr>
          <w:delText xml:space="preserve"> </w:delText>
        </w:r>
      </w:del>
      <w:r w:rsidR="000D766C" w:rsidRPr="00097B7E">
        <w:rPr>
          <w:szCs w:val="22"/>
        </w:rPr>
        <w:t>"</w:t>
      </w:r>
      <w:r w:rsidR="000D766C">
        <w:rPr>
          <w:szCs w:val="22"/>
        </w:rPr>
        <w:t>,</w:t>
      </w:r>
      <w:r w:rsidRPr="00B46E4F">
        <w:rPr>
          <w:rFonts w:cstheme="minorHAnsi"/>
          <w:szCs w:val="22"/>
        </w:rPr>
        <w:t xml:space="preserve"> </w:t>
      </w:r>
      <w:r w:rsidRPr="00B46E4F">
        <w:rPr>
          <w:rFonts w:cstheme="minorHAnsi"/>
          <w:i/>
          <w:iCs/>
          <w:szCs w:val="22"/>
        </w:rPr>
        <w:t>Review of Financial Studies</w:t>
      </w:r>
      <w:r w:rsidRPr="000921DF">
        <w:rPr>
          <w:rFonts w:cstheme="minorHAnsi"/>
          <w:szCs w:val="22"/>
        </w:rPr>
        <w:t xml:space="preserve">, </w:t>
      </w:r>
      <w:r w:rsidR="000D766C">
        <w:rPr>
          <w:rFonts w:cstheme="minorHAnsi"/>
          <w:szCs w:val="22"/>
        </w:rPr>
        <w:t xml:space="preserve">Vol. </w:t>
      </w:r>
      <w:r w:rsidRPr="000921DF">
        <w:rPr>
          <w:rFonts w:cstheme="minorHAnsi"/>
          <w:szCs w:val="22"/>
        </w:rPr>
        <w:t>23</w:t>
      </w:r>
      <w:r w:rsidR="003D370B">
        <w:rPr>
          <w:rFonts w:cstheme="minorHAnsi"/>
          <w:szCs w:val="22"/>
        </w:rPr>
        <w:t xml:space="preserve"> No.2</w:t>
      </w:r>
      <w:r w:rsidRPr="00B46E4F">
        <w:rPr>
          <w:rFonts w:cstheme="minorHAnsi"/>
          <w:i/>
          <w:iCs/>
          <w:szCs w:val="22"/>
        </w:rPr>
        <w:t>,</w:t>
      </w:r>
      <w:r w:rsidRPr="00B46E4F">
        <w:rPr>
          <w:rFonts w:cstheme="minorHAnsi"/>
          <w:szCs w:val="22"/>
        </w:rPr>
        <w:t xml:space="preserve"> </w:t>
      </w:r>
      <w:r w:rsidR="000D766C">
        <w:rPr>
          <w:rFonts w:cstheme="minorHAnsi"/>
          <w:szCs w:val="22"/>
        </w:rPr>
        <w:t xml:space="preserve">pp. </w:t>
      </w:r>
      <w:r w:rsidRPr="00B46E4F">
        <w:rPr>
          <w:rFonts w:cstheme="minorHAnsi"/>
          <w:szCs w:val="22"/>
        </w:rPr>
        <w:t>863–899.</w:t>
      </w:r>
    </w:p>
    <w:p w14:paraId="4D2732F9" w14:textId="73DB5724" w:rsidR="00E747C6" w:rsidRDefault="00E747C6" w:rsidP="000142DE">
      <w:pPr>
        <w:autoSpaceDE w:val="0"/>
        <w:autoSpaceDN w:val="0"/>
        <w:adjustRightInd w:val="0"/>
        <w:spacing w:after="0" w:line="240" w:lineRule="auto"/>
        <w:rPr>
          <w:rFonts w:cstheme="minorHAnsi"/>
          <w:szCs w:val="22"/>
        </w:rPr>
      </w:pPr>
    </w:p>
    <w:p w14:paraId="30B072E0" w14:textId="20307A1A" w:rsidR="000142DE" w:rsidRDefault="00641848" w:rsidP="000142DE">
      <w:pPr>
        <w:autoSpaceDE w:val="0"/>
        <w:autoSpaceDN w:val="0"/>
        <w:adjustRightInd w:val="0"/>
        <w:spacing w:after="0" w:line="240" w:lineRule="auto"/>
        <w:rPr>
          <w:rFonts w:cstheme="minorHAnsi"/>
          <w:szCs w:val="22"/>
        </w:rPr>
      </w:pPr>
      <w:proofErr w:type="spellStart"/>
      <w:r w:rsidRPr="00641848">
        <w:rPr>
          <w:rFonts w:cstheme="minorHAnsi"/>
          <w:szCs w:val="22"/>
        </w:rPr>
        <w:lastRenderedPageBreak/>
        <w:t>Bushee</w:t>
      </w:r>
      <w:proofErr w:type="spellEnd"/>
      <w:r w:rsidRPr="00641848">
        <w:rPr>
          <w:rFonts w:cstheme="minorHAnsi"/>
          <w:szCs w:val="22"/>
        </w:rPr>
        <w:t xml:space="preserve">, B.J. </w:t>
      </w:r>
      <w:r w:rsidR="00B46E4F">
        <w:rPr>
          <w:rFonts w:cstheme="minorHAnsi"/>
          <w:szCs w:val="22"/>
        </w:rPr>
        <w:t>and</w:t>
      </w:r>
      <w:r w:rsidRPr="00641848">
        <w:rPr>
          <w:rFonts w:cstheme="minorHAnsi"/>
          <w:szCs w:val="22"/>
        </w:rPr>
        <w:t xml:space="preserve"> Noe, C.F. (2000)</w:t>
      </w:r>
      <w:r w:rsidR="006728D1">
        <w:rPr>
          <w:rFonts w:cstheme="minorHAnsi"/>
          <w:szCs w:val="22"/>
        </w:rPr>
        <w:t>,</w:t>
      </w:r>
      <w:r w:rsidRPr="00641848">
        <w:rPr>
          <w:rFonts w:cstheme="minorHAnsi"/>
          <w:szCs w:val="22"/>
        </w:rPr>
        <w:t xml:space="preserve"> </w:t>
      </w:r>
      <w:r w:rsidR="006728D1" w:rsidRPr="00097B7E">
        <w:rPr>
          <w:szCs w:val="22"/>
        </w:rPr>
        <w:t>"</w:t>
      </w:r>
      <w:r w:rsidRPr="00641848">
        <w:rPr>
          <w:rFonts w:cstheme="minorHAnsi"/>
          <w:szCs w:val="22"/>
        </w:rPr>
        <w:t xml:space="preserve">Corporate </w:t>
      </w:r>
      <w:r w:rsidR="00A752B3">
        <w:rPr>
          <w:rFonts w:cstheme="minorHAnsi"/>
          <w:szCs w:val="22"/>
        </w:rPr>
        <w:t>d</w:t>
      </w:r>
      <w:r w:rsidRPr="00641848">
        <w:rPr>
          <w:rFonts w:cstheme="minorHAnsi"/>
          <w:szCs w:val="22"/>
        </w:rPr>
        <w:t xml:space="preserve">isclosure </w:t>
      </w:r>
      <w:r w:rsidR="00A752B3">
        <w:rPr>
          <w:rFonts w:cstheme="minorHAnsi"/>
          <w:szCs w:val="22"/>
        </w:rPr>
        <w:t>p</w:t>
      </w:r>
      <w:r w:rsidRPr="00641848">
        <w:rPr>
          <w:rFonts w:cstheme="minorHAnsi"/>
          <w:szCs w:val="22"/>
        </w:rPr>
        <w:t xml:space="preserve">ractices, </w:t>
      </w:r>
      <w:r w:rsidR="00A752B3">
        <w:rPr>
          <w:rFonts w:cstheme="minorHAnsi"/>
          <w:szCs w:val="22"/>
        </w:rPr>
        <w:t>i</w:t>
      </w:r>
      <w:r w:rsidRPr="00641848">
        <w:rPr>
          <w:rFonts w:cstheme="minorHAnsi"/>
          <w:szCs w:val="22"/>
        </w:rPr>
        <w:t xml:space="preserve">nstitutional </w:t>
      </w:r>
      <w:r w:rsidR="00A752B3">
        <w:rPr>
          <w:rFonts w:cstheme="minorHAnsi"/>
          <w:szCs w:val="22"/>
        </w:rPr>
        <w:t>i</w:t>
      </w:r>
      <w:r w:rsidRPr="00641848">
        <w:rPr>
          <w:rFonts w:cstheme="minorHAnsi"/>
          <w:szCs w:val="22"/>
        </w:rPr>
        <w:t xml:space="preserve">nvestors, and </w:t>
      </w:r>
      <w:r w:rsidR="00A752B3">
        <w:rPr>
          <w:rFonts w:cstheme="minorHAnsi"/>
          <w:szCs w:val="22"/>
        </w:rPr>
        <w:t>s</w:t>
      </w:r>
      <w:r w:rsidRPr="00641848">
        <w:rPr>
          <w:rFonts w:cstheme="minorHAnsi"/>
          <w:szCs w:val="22"/>
        </w:rPr>
        <w:t xml:space="preserve">tock </w:t>
      </w:r>
      <w:r w:rsidR="00A752B3">
        <w:rPr>
          <w:rFonts w:cstheme="minorHAnsi"/>
          <w:szCs w:val="22"/>
        </w:rPr>
        <w:t>r</w:t>
      </w:r>
      <w:r w:rsidRPr="00641848">
        <w:rPr>
          <w:rFonts w:cstheme="minorHAnsi"/>
          <w:szCs w:val="22"/>
        </w:rPr>
        <w:t xml:space="preserve">eturn </w:t>
      </w:r>
      <w:r w:rsidR="00A752B3">
        <w:rPr>
          <w:rFonts w:cstheme="minorHAnsi"/>
          <w:szCs w:val="22"/>
        </w:rPr>
        <w:t>v</w:t>
      </w:r>
      <w:r w:rsidRPr="00641848">
        <w:rPr>
          <w:rFonts w:cstheme="minorHAnsi"/>
          <w:szCs w:val="22"/>
        </w:rPr>
        <w:t>olatility</w:t>
      </w:r>
      <w:r w:rsidR="006728D1" w:rsidRPr="00097B7E">
        <w:rPr>
          <w:szCs w:val="22"/>
        </w:rPr>
        <w:t>"</w:t>
      </w:r>
      <w:r w:rsidR="006728D1">
        <w:rPr>
          <w:szCs w:val="22"/>
        </w:rPr>
        <w:t>,</w:t>
      </w:r>
      <w:r w:rsidRPr="00641848">
        <w:rPr>
          <w:rFonts w:cstheme="minorHAnsi"/>
          <w:szCs w:val="22"/>
        </w:rPr>
        <w:t xml:space="preserve"> </w:t>
      </w:r>
      <w:r w:rsidRPr="00641848">
        <w:rPr>
          <w:rFonts w:cstheme="minorHAnsi"/>
          <w:i/>
          <w:iCs/>
          <w:szCs w:val="22"/>
        </w:rPr>
        <w:t>Journal of Accounting Research</w:t>
      </w:r>
      <w:r w:rsidRPr="000921DF">
        <w:rPr>
          <w:rFonts w:cstheme="minorHAnsi"/>
          <w:szCs w:val="22"/>
        </w:rPr>
        <w:t xml:space="preserve">, </w:t>
      </w:r>
      <w:r w:rsidR="006728D1">
        <w:rPr>
          <w:rFonts w:cstheme="minorHAnsi"/>
          <w:szCs w:val="22"/>
        </w:rPr>
        <w:t xml:space="preserve">Vol. </w:t>
      </w:r>
      <w:r w:rsidRPr="000921DF">
        <w:rPr>
          <w:rFonts w:cstheme="minorHAnsi"/>
          <w:szCs w:val="22"/>
        </w:rPr>
        <w:t>38</w:t>
      </w:r>
      <w:r w:rsidR="003D370B">
        <w:rPr>
          <w:rFonts w:cstheme="minorHAnsi"/>
          <w:szCs w:val="22"/>
        </w:rPr>
        <w:t xml:space="preserve"> </w:t>
      </w:r>
      <w:proofErr w:type="spellStart"/>
      <w:proofErr w:type="gramStart"/>
      <w:r w:rsidR="00D135B1" w:rsidRPr="00130250">
        <w:rPr>
          <w:rFonts w:cstheme="minorHAnsi"/>
          <w:color w:val="FF0000"/>
          <w:szCs w:val="22"/>
          <w:rPrChange w:id="692" w:author="Mephisto D" w:date="2020-04-23T13:07:00Z">
            <w:rPr>
              <w:rFonts w:cstheme="minorHAnsi"/>
              <w:szCs w:val="22"/>
            </w:rPr>
          </w:rPrChange>
        </w:rPr>
        <w:t>No.</w:t>
      </w:r>
      <w:commentRangeStart w:id="693"/>
      <w:commentRangeStart w:id="694"/>
      <w:r w:rsidR="003D370B" w:rsidRPr="00130250">
        <w:rPr>
          <w:rFonts w:cstheme="minorHAnsi"/>
          <w:color w:val="FF0000"/>
          <w:szCs w:val="22"/>
          <w:rPrChange w:id="695" w:author="Mephisto D" w:date="2020-04-23T13:07:00Z">
            <w:rPr>
              <w:rFonts w:cstheme="minorHAnsi"/>
              <w:szCs w:val="22"/>
            </w:rPr>
          </w:rPrChange>
        </w:rPr>
        <w:t>Supplement</w:t>
      </w:r>
      <w:commentRangeEnd w:id="693"/>
      <w:proofErr w:type="spellEnd"/>
      <w:proofErr w:type="gramEnd"/>
      <w:r w:rsidR="00A6058F" w:rsidRPr="00130250">
        <w:rPr>
          <w:rStyle w:val="CommentReference"/>
          <w:color w:val="FF0000"/>
          <w:rPrChange w:id="696" w:author="Mephisto D" w:date="2020-04-23T13:07:00Z">
            <w:rPr>
              <w:rStyle w:val="CommentReference"/>
            </w:rPr>
          </w:rPrChange>
        </w:rPr>
        <w:commentReference w:id="693"/>
      </w:r>
      <w:commentRangeEnd w:id="694"/>
      <w:r w:rsidR="007C4EA0" w:rsidRPr="00130250">
        <w:rPr>
          <w:rStyle w:val="CommentReference"/>
          <w:color w:val="FF0000"/>
          <w:rPrChange w:id="697" w:author="Mephisto D" w:date="2020-04-23T13:07:00Z">
            <w:rPr>
              <w:rStyle w:val="CommentReference"/>
            </w:rPr>
          </w:rPrChange>
        </w:rPr>
        <w:commentReference w:id="694"/>
      </w:r>
      <w:r w:rsidR="003D370B" w:rsidRPr="00130250">
        <w:rPr>
          <w:rFonts w:cstheme="minorHAnsi"/>
          <w:color w:val="FF0000"/>
          <w:szCs w:val="22"/>
          <w:rPrChange w:id="698" w:author="Mephisto D" w:date="2020-04-23T13:07:00Z">
            <w:rPr>
              <w:rFonts w:cstheme="minorHAnsi"/>
              <w:szCs w:val="22"/>
            </w:rPr>
          </w:rPrChange>
        </w:rPr>
        <w:t xml:space="preserve"> 2000</w:t>
      </w:r>
      <w:r w:rsidRPr="000921DF">
        <w:rPr>
          <w:rFonts w:cstheme="minorHAnsi"/>
          <w:szCs w:val="22"/>
        </w:rPr>
        <w:t>,</w:t>
      </w:r>
      <w:r w:rsidRPr="00641848">
        <w:rPr>
          <w:rFonts w:cstheme="minorHAnsi"/>
          <w:szCs w:val="22"/>
        </w:rPr>
        <w:t xml:space="preserve"> </w:t>
      </w:r>
      <w:r w:rsidR="006728D1">
        <w:rPr>
          <w:rFonts w:cstheme="minorHAnsi"/>
          <w:szCs w:val="22"/>
        </w:rPr>
        <w:t xml:space="preserve">pp. </w:t>
      </w:r>
      <w:r w:rsidRPr="00641848">
        <w:rPr>
          <w:rFonts w:cstheme="minorHAnsi"/>
          <w:szCs w:val="22"/>
        </w:rPr>
        <w:t>171-202</w:t>
      </w:r>
      <w:r w:rsidR="006728D1">
        <w:rPr>
          <w:rFonts w:cstheme="minorHAnsi"/>
          <w:szCs w:val="22"/>
        </w:rPr>
        <w:t>.</w:t>
      </w:r>
    </w:p>
    <w:p w14:paraId="1AB386B9" w14:textId="74442D43" w:rsidR="00C403D6" w:rsidRDefault="00C403D6" w:rsidP="000142DE">
      <w:pPr>
        <w:autoSpaceDE w:val="0"/>
        <w:autoSpaceDN w:val="0"/>
        <w:adjustRightInd w:val="0"/>
        <w:spacing w:after="0" w:line="240" w:lineRule="auto"/>
        <w:rPr>
          <w:rFonts w:cstheme="minorHAnsi"/>
          <w:szCs w:val="22"/>
        </w:rPr>
      </w:pPr>
    </w:p>
    <w:p w14:paraId="76895D2C" w14:textId="45E564B8" w:rsidR="00C403D6" w:rsidRDefault="00C403D6" w:rsidP="00C403D6">
      <w:pPr>
        <w:autoSpaceDE w:val="0"/>
        <w:autoSpaceDN w:val="0"/>
        <w:adjustRightInd w:val="0"/>
        <w:spacing w:after="0" w:line="240" w:lineRule="auto"/>
        <w:rPr>
          <w:ins w:id="699" w:author="Mephisto D" w:date="2020-04-09T12:58:00Z"/>
          <w:rFonts w:cstheme="minorHAnsi"/>
          <w:szCs w:val="22"/>
        </w:rPr>
      </w:pPr>
      <w:bookmarkStart w:id="700" w:name="_Hlk5113542"/>
      <w:r w:rsidRPr="00C403D6">
        <w:rPr>
          <w:rFonts w:cstheme="minorHAnsi"/>
          <w:szCs w:val="22"/>
        </w:rPr>
        <w:t>Campbell, J</w:t>
      </w:r>
      <w:r>
        <w:rPr>
          <w:rFonts w:cstheme="minorHAnsi"/>
          <w:szCs w:val="22"/>
        </w:rPr>
        <w:t>.</w:t>
      </w:r>
      <w:r w:rsidRPr="00C403D6">
        <w:rPr>
          <w:rFonts w:cstheme="minorHAnsi"/>
          <w:szCs w:val="22"/>
        </w:rPr>
        <w:t xml:space="preserve">Y., </w:t>
      </w:r>
      <w:proofErr w:type="spellStart"/>
      <w:r w:rsidRPr="00C403D6">
        <w:rPr>
          <w:rFonts w:cstheme="minorHAnsi"/>
          <w:szCs w:val="22"/>
        </w:rPr>
        <w:t>Lettau</w:t>
      </w:r>
      <w:proofErr w:type="spellEnd"/>
      <w:r w:rsidRPr="00C403D6">
        <w:rPr>
          <w:rFonts w:cstheme="minorHAnsi"/>
          <w:szCs w:val="22"/>
        </w:rPr>
        <w:t>, M</w:t>
      </w:r>
      <w:r>
        <w:rPr>
          <w:rFonts w:cstheme="minorHAnsi"/>
          <w:szCs w:val="22"/>
        </w:rPr>
        <w:t>.</w:t>
      </w:r>
      <w:r w:rsidRPr="00C403D6">
        <w:rPr>
          <w:rFonts w:cstheme="minorHAnsi"/>
          <w:szCs w:val="22"/>
        </w:rPr>
        <w:t xml:space="preserve">, </w:t>
      </w:r>
      <w:proofErr w:type="spellStart"/>
      <w:r w:rsidRPr="00C403D6">
        <w:rPr>
          <w:rFonts w:cstheme="minorHAnsi"/>
          <w:szCs w:val="22"/>
        </w:rPr>
        <w:t>Malkiel</w:t>
      </w:r>
      <w:proofErr w:type="spellEnd"/>
      <w:r w:rsidRPr="00C403D6">
        <w:rPr>
          <w:rFonts w:cstheme="minorHAnsi"/>
          <w:szCs w:val="22"/>
        </w:rPr>
        <w:t>, B</w:t>
      </w:r>
      <w:r>
        <w:rPr>
          <w:rFonts w:cstheme="minorHAnsi"/>
          <w:szCs w:val="22"/>
        </w:rPr>
        <w:t>.</w:t>
      </w:r>
      <w:r w:rsidRPr="00C403D6">
        <w:rPr>
          <w:rFonts w:cstheme="minorHAnsi"/>
          <w:szCs w:val="22"/>
        </w:rPr>
        <w:t>G. and Xu</w:t>
      </w:r>
      <w:bookmarkEnd w:id="700"/>
      <w:r w:rsidRPr="00C403D6">
        <w:rPr>
          <w:rFonts w:cstheme="minorHAnsi"/>
          <w:szCs w:val="22"/>
        </w:rPr>
        <w:t>, Y</w:t>
      </w:r>
      <w:r>
        <w:rPr>
          <w:rFonts w:cstheme="minorHAnsi"/>
          <w:szCs w:val="22"/>
        </w:rPr>
        <w:t>.</w:t>
      </w:r>
      <w:r w:rsidRPr="00C403D6">
        <w:rPr>
          <w:rFonts w:cstheme="minorHAnsi"/>
          <w:szCs w:val="22"/>
        </w:rPr>
        <w:t xml:space="preserve"> (2001)</w:t>
      </w:r>
      <w:r w:rsidR="006728D1">
        <w:rPr>
          <w:rFonts w:cstheme="minorHAnsi"/>
          <w:szCs w:val="22"/>
        </w:rPr>
        <w:t>,</w:t>
      </w:r>
      <w:r w:rsidRPr="00C403D6">
        <w:rPr>
          <w:rFonts w:cstheme="minorHAnsi"/>
          <w:szCs w:val="22"/>
        </w:rPr>
        <w:t xml:space="preserve"> </w:t>
      </w:r>
      <w:r w:rsidR="006728D1" w:rsidRPr="00097B7E">
        <w:rPr>
          <w:szCs w:val="22"/>
        </w:rPr>
        <w:t>"</w:t>
      </w:r>
      <w:r w:rsidRPr="00C403D6">
        <w:rPr>
          <w:rFonts w:cstheme="minorHAnsi"/>
          <w:szCs w:val="22"/>
        </w:rPr>
        <w:t>Have</w:t>
      </w:r>
      <w:r>
        <w:rPr>
          <w:rFonts w:cstheme="minorHAnsi"/>
          <w:szCs w:val="22"/>
        </w:rPr>
        <w:t xml:space="preserve"> </w:t>
      </w:r>
      <w:r w:rsidR="00A752B3">
        <w:rPr>
          <w:rFonts w:cstheme="minorHAnsi"/>
          <w:szCs w:val="22"/>
        </w:rPr>
        <w:t>i</w:t>
      </w:r>
      <w:r w:rsidRPr="00C403D6">
        <w:rPr>
          <w:rFonts w:cstheme="minorHAnsi"/>
          <w:szCs w:val="22"/>
        </w:rPr>
        <w:t xml:space="preserve">ndividual </w:t>
      </w:r>
      <w:r w:rsidR="00A752B3">
        <w:rPr>
          <w:rFonts w:cstheme="minorHAnsi"/>
          <w:szCs w:val="22"/>
        </w:rPr>
        <w:t>s</w:t>
      </w:r>
      <w:r w:rsidRPr="00C403D6">
        <w:rPr>
          <w:rFonts w:cstheme="minorHAnsi"/>
          <w:szCs w:val="22"/>
        </w:rPr>
        <w:t xml:space="preserve">tocks </w:t>
      </w:r>
      <w:r w:rsidR="00A752B3">
        <w:rPr>
          <w:rFonts w:cstheme="minorHAnsi"/>
          <w:szCs w:val="22"/>
        </w:rPr>
        <w:t>b</w:t>
      </w:r>
      <w:r w:rsidRPr="00C403D6">
        <w:rPr>
          <w:rFonts w:cstheme="minorHAnsi"/>
          <w:szCs w:val="22"/>
        </w:rPr>
        <w:t xml:space="preserve">ecome </w:t>
      </w:r>
      <w:r w:rsidR="00A752B3">
        <w:rPr>
          <w:rFonts w:cstheme="minorHAnsi"/>
          <w:szCs w:val="22"/>
        </w:rPr>
        <w:t>m</w:t>
      </w:r>
      <w:r w:rsidRPr="00C403D6">
        <w:rPr>
          <w:rFonts w:cstheme="minorHAnsi"/>
          <w:szCs w:val="22"/>
        </w:rPr>
        <w:t xml:space="preserve">ore </w:t>
      </w:r>
      <w:r w:rsidR="00A752B3">
        <w:rPr>
          <w:rFonts w:cstheme="minorHAnsi"/>
          <w:szCs w:val="22"/>
        </w:rPr>
        <w:t>v</w:t>
      </w:r>
      <w:r w:rsidRPr="00C403D6">
        <w:rPr>
          <w:rFonts w:cstheme="minorHAnsi"/>
          <w:szCs w:val="22"/>
        </w:rPr>
        <w:t xml:space="preserve">olatile? An </w:t>
      </w:r>
      <w:r w:rsidR="00A752B3">
        <w:rPr>
          <w:rFonts w:cstheme="minorHAnsi"/>
          <w:szCs w:val="22"/>
        </w:rPr>
        <w:t>e</w:t>
      </w:r>
      <w:r w:rsidRPr="00C403D6">
        <w:rPr>
          <w:rFonts w:cstheme="minorHAnsi"/>
          <w:szCs w:val="22"/>
        </w:rPr>
        <w:t xml:space="preserve">mpirical </w:t>
      </w:r>
      <w:r w:rsidR="00A752B3">
        <w:rPr>
          <w:rFonts w:cstheme="minorHAnsi"/>
          <w:szCs w:val="22"/>
        </w:rPr>
        <w:t>e</w:t>
      </w:r>
      <w:r w:rsidRPr="00C403D6">
        <w:rPr>
          <w:rFonts w:cstheme="minorHAnsi"/>
          <w:szCs w:val="22"/>
        </w:rPr>
        <w:t xml:space="preserve">xploration of </w:t>
      </w:r>
      <w:r w:rsidR="00A752B3">
        <w:rPr>
          <w:rFonts w:cstheme="minorHAnsi"/>
          <w:szCs w:val="22"/>
        </w:rPr>
        <w:t>i</w:t>
      </w:r>
      <w:r w:rsidRPr="00C403D6">
        <w:rPr>
          <w:rFonts w:cstheme="minorHAnsi"/>
          <w:szCs w:val="22"/>
        </w:rPr>
        <w:t>diosyncratic</w:t>
      </w:r>
      <w:r>
        <w:rPr>
          <w:rFonts w:cstheme="minorHAnsi"/>
          <w:szCs w:val="22"/>
        </w:rPr>
        <w:t xml:space="preserve"> </w:t>
      </w:r>
      <w:r w:rsidR="00A752B3">
        <w:rPr>
          <w:rFonts w:cstheme="minorHAnsi"/>
          <w:szCs w:val="22"/>
        </w:rPr>
        <w:t>r</w:t>
      </w:r>
      <w:r w:rsidRPr="00C403D6">
        <w:rPr>
          <w:rFonts w:cstheme="minorHAnsi"/>
          <w:szCs w:val="22"/>
        </w:rPr>
        <w:t>isk</w:t>
      </w:r>
      <w:r w:rsidR="006728D1" w:rsidRPr="00097B7E">
        <w:rPr>
          <w:szCs w:val="22"/>
        </w:rPr>
        <w:t>"</w:t>
      </w:r>
      <w:r w:rsidR="006728D1">
        <w:rPr>
          <w:szCs w:val="22"/>
        </w:rPr>
        <w:t>,</w:t>
      </w:r>
      <w:r w:rsidRPr="00C403D6">
        <w:rPr>
          <w:rFonts w:cstheme="minorHAnsi"/>
          <w:i/>
          <w:iCs/>
          <w:szCs w:val="22"/>
        </w:rPr>
        <w:t xml:space="preserve"> </w:t>
      </w:r>
      <w:r>
        <w:rPr>
          <w:rFonts w:cstheme="minorHAnsi"/>
          <w:i/>
          <w:iCs/>
          <w:szCs w:val="22"/>
        </w:rPr>
        <w:t xml:space="preserve">The </w:t>
      </w:r>
      <w:r w:rsidRPr="00C403D6">
        <w:rPr>
          <w:rFonts w:cstheme="minorHAnsi"/>
          <w:i/>
          <w:iCs/>
          <w:szCs w:val="22"/>
        </w:rPr>
        <w:t>Journal of Finance</w:t>
      </w:r>
      <w:r w:rsidRPr="000921DF">
        <w:rPr>
          <w:rFonts w:cstheme="minorHAnsi"/>
          <w:szCs w:val="22"/>
        </w:rPr>
        <w:t xml:space="preserve">, </w:t>
      </w:r>
      <w:r w:rsidR="006728D1">
        <w:rPr>
          <w:rFonts w:cstheme="minorHAnsi"/>
          <w:szCs w:val="22"/>
        </w:rPr>
        <w:t xml:space="preserve">Vol. </w:t>
      </w:r>
      <w:r w:rsidRPr="000921DF">
        <w:rPr>
          <w:rFonts w:cstheme="minorHAnsi"/>
          <w:szCs w:val="22"/>
        </w:rPr>
        <w:t>1</w:t>
      </w:r>
      <w:r w:rsidR="003D370B">
        <w:rPr>
          <w:rFonts w:cstheme="minorHAnsi"/>
          <w:szCs w:val="22"/>
        </w:rPr>
        <w:t xml:space="preserve"> No.1</w:t>
      </w:r>
      <w:r w:rsidRPr="00C403D6">
        <w:rPr>
          <w:rFonts w:cstheme="minorHAnsi"/>
          <w:szCs w:val="22"/>
        </w:rPr>
        <w:t xml:space="preserve">, </w:t>
      </w:r>
      <w:r w:rsidR="006728D1">
        <w:rPr>
          <w:rFonts w:cstheme="minorHAnsi"/>
          <w:szCs w:val="22"/>
        </w:rPr>
        <w:t xml:space="preserve">pp. </w:t>
      </w:r>
      <w:r w:rsidRPr="00C403D6">
        <w:rPr>
          <w:rFonts w:cstheme="minorHAnsi"/>
          <w:szCs w:val="22"/>
        </w:rPr>
        <w:t>1-43</w:t>
      </w:r>
      <w:r w:rsidR="006728D1">
        <w:rPr>
          <w:rFonts w:cstheme="minorHAnsi"/>
          <w:szCs w:val="22"/>
        </w:rPr>
        <w:t>.</w:t>
      </w:r>
    </w:p>
    <w:p w14:paraId="0C55BF1D" w14:textId="50916DF6" w:rsidR="007E097A" w:rsidRDefault="007E097A" w:rsidP="00C403D6">
      <w:pPr>
        <w:autoSpaceDE w:val="0"/>
        <w:autoSpaceDN w:val="0"/>
        <w:adjustRightInd w:val="0"/>
        <w:spacing w:after="0" w:line="240" w:lineRule="auto"/>
        <w:rPr>
          <w:ins w:id="701" w:author="Mephisto D" w:date="2020-04-09T12:58:00Z"/>
          <w:rFonts w:cstheme="minorHAnsi"/>
          <w:szCs w:val="22"/>
        </w:rPr>
      </w:pPr>
    </w:p>
    <w:p w14:paraId="76345992" w14:textId="265F3741" w:rsidR="007E097A" w:rsidRPr="007E097A" w:rsidDel="007C4EA0" w:rsidRDefault="007E097A" w:rsidP="00C403D6">
      <w:pPr>
        <w:autoSpaceDE w:val="0"/>
        <w:autoSpaceDN w:val="0"/>
        <w:adjustRightInd w:val="0"/>
        <w:spacing w:after="0" w:line="240" w:lineRule="auto"/>
        <w:rPr>
          <w:del w:id="702" w:author="Mephisto D" w:date="2020-04-23T13:02:00Z"/>
          <w:rFonts w:cstheme="minorHAnsi"/>
          <w:color w:val="00B050"/>
          <w:szCs w:val="22"/>
          <w:rPrChange w:id="703" w:author="Mephisto D" w:date="2020-04-09T12:58:00Z">
            <w:rPr>
              <w:del w:id="704" w:author="Mephisto D" w:date="2020-04-23T13:02:00Z"/>
              <w:rFonts w:cstheme="minorHAnsi"/>
              <w:szCs w:val="22"/>
            </w:rPr>
          </w:rPrChange>
        </w:rPr>
      </w:pPr>
      <w:ins w:id="705" w:author="Mephisto D" w:date="2020-04-09T12:58:00Z">
        <w:r w:rsidRPr="007E097A">
          <w:rPr>
            <w:rFonts w:cstheme="minorHAnsi"/>
            <w:color w:val="00B050"/>
            <w:szCs w:val="22"/>
            <w:rPrChange w:id="706" w:author="Mephisto D" w:date="2020-04-09T12:58:00Z">
              <w:rPr>
                <w:rFonts w:cstheme="minorHAnsi"/>
                <w:szCs w:val="22"/>
              </w:rPr>
            </w:rPrChange>
          </w:rPr>
          <w:t>Chang, C., Chiang, Y</w:t>
        </w:r>
      </w:ins>
      <w:ins w:id="707" w:author="Mathieu" w:date="2020-04-16T19:03:00Z">
        <w:r w:rsidR="004D5CD1">
          <w:rPr>
            <w:rFonts w:cstheme="minorHAnsi"/>
            <w:color w:val="00B050"/>
            <w:szCs w:val="22"/>
          </w:rPr>
          <w:t>.</w:t>
        </w:r>
      </w:ins>
      <w:ins w:id="708" w:author="Mephisto D" w:date="2020-04-09T12:58:00Z">
        <w:r w:rsidRPr="007E097A">
          <w:rPr>
            <w:rFonts w:cstheme="minorHAnsi"/>
            <w:color w:val="00B050"/>
            <w:szCs w:val="22"/>
            <w:rPrChange w:id="709" w:author="Mephisto D" w:date="2020-04-09T12:58:00Z">
              <w:rPr>
                <w:rFonts w:cstheme="minorHAnsi"/>
                <w:szCs w:val="22"/>
              </w:rPr>
            </w:rPrChange>
          </w:rPr>
          <w:t xml:space="preserve">M., Qian, Y., Ritter J.R. </w:t>
        </w:r>
      </w:ins>
      <w:ins w:id="710" w:author="Mephisto D" w:date="2020-04-10T10:06:00Z">
        <w:r w:rsidR="00277146">
          <w:rPr>
            <w:rFonts w:cstheme="minorHAnsi"/>
            <w:color w:val="00B050"/>
            <w:szCs w:val="22"/>
          </w:rPr>
          <w:t>(</w:t>
        </w:r>
      </w:ins>
      <w:ins w:id="711" w:author="Mephisto D" w:date="2020-04-09T12:58:00Z">
        <w:r w:rsidRPr="007E097A">
          <w:rPr>
            <w:rFonts w:cstheme="minorHAnsi"/>
            <w:color w:val="00B050"/>
            <w:szCs w:val="22"/>
            <w:rPrChange w:id="712" w:author="Mephisto D" w:date="2020-04-09T12:58:00Z">
              <w:rPr>
                <w:rFonts w:cstheme="minorHAnsi"/>
                <w:szCs w:val="22"/>
              </w:rPr>
            </w:rPrChange>
          </w:rPr>
          <w:t xml:space="preserve">2017), "Pre-market Trading and IPO Pricing", </w:t>
        </w:r>
        <w:r w:rsidRPr="00C47262">
          <w:rPr>
            <w:rFonts w:cstheme="minorHAnsi"/>
            <w:i/>
            <w:iCs/>
            <w:color w:val="00B050"/>
            <w:szCs w:val="22"/>
            <w:rPrChange w:id="713" w:author="Mephisto D" w:date="2020-04-09T12:59:00Z">
              <w:rPr>
                <w:rFonts w:cstheme="minorHAnsi"/>
                <w:szCs w:val="22"/>
              </w:rPr>
            </w:rPrChange>
          </w:rPr>
          <w:t>The Review of Financial Studies</w:t>
        </w:r>
        <w:r w:rsidRPr="007E097A">
          <w:rPr>
            <w:rFonts w:cstheme="minorHAnsi"/>
            <w:color w:val="00B050"/>
            <w:szCs w:val="22"/>
            <w:rPrChange w:id="714" w:author="Mephisto D" w:date="2020-04-09T12:58:00Z">
              <w:rPr>
                <w:rFonts w:cstheme="minorHAnsi"/>
                <w:szCs w:val="22"/>
              </w:rPr>
            </w:rPrChange>
          </w:rPr>
          <w:t>, Vol. 30, No.</w:t>
        </w:r>
        <w:del w:id="715" w:author="Mathieu" w:date="2020-04-19T12:24:00Z">
          <w:r w:rsidRPr="007E097A" w:rsidDel="00A6058F">
            <w:rPr>
              <w:rFonts w:cstheme="minorHAnsi"/>
              <w:color w:val="00B050"/>
              <w:szCs w:val="22"/>
              <w:rPrChange w:id="716" w:author="Mephisto D" w:date="2020-04-09T12:58:00Z">
                <w:rPr>
                  <w:rFonts w:cstheme="minorHAnsi"/>
                  <w:szCs w:val="22"/>
                </w:rPr>
              </w:rPrChange>
            </w:rPr>
            <w:delText xml:space="preserve"> </w:delText>
          </w:r>
        </w:del>
        <w:commentRangeStart w:id="717"/>
        <w:commentRangeStart w:id="718"/>
        <w:r w:rsidRPr="007E097A">
          <w:rPr>
            <w:rFonts w:cstheme="minorHAnsi"/>
            <w:color w:val="00B050"/>
            <w:szCs w:val="22"/>
            <w:rPrChange w:id="719" w:author="Mephisto D" w:date="2020-04-09T12:58:00Z">
              <w:rPr>
                <w:rFonts w:cstheme="minorHAnsi"/>
                <w:szCs w:val="22"/>
              </w:rPr>
            </w:rPrChange>
          </w:rPr>
          <w:t>3</w:t>
        </w:r>
      </w:ins>
      <w:commentRangeEnd w:id="717"/>
      <w:r w:rsidR="00A6058F">
        <w:rPr>
          <w:rStyle w:val="CommentReference"/>
        </w:rPr>
        <w:commentReference w:id="717"/>
      </w:r>
      <w:commentRangeEnd w:id="718"/>
      <w:r w:rsidR="002720E2">
        <w:rPr>
          <w:rStyle w:val="CommentReference"/>
        </w:rPr>
        <w:commentReference w:id="718"/>
      </w:r>
      <w:ins w:id="720" w:author="Mephisto D" w:date="2020-04-09T12:58:00Z">
        <w:r w:rsidRPr="007E097A">
          <w:rPr>
            <w:rFonts w:cstheme="minorHAnsi"/>
            <w:color w:val="00B050"/>
            <w:szCs w:val="22"/>
            <w:rPrChange w:id="721" w:author="Mephisto D" w:date="2020-04-09T12:58:00Z">
              <w:rPr>
                <w:rFonts w:cstheme="minorHAnsi"/>
                <w:szCs w:val="22"/>
              </w:rPr>
            </w:rPrChange>
          </w:rPr>
          <w:t>, pp. 835-865.</w:t>
        </w:r>
      </w:ins>
    </w:p>
    <w:p w14:paraId="1E7C8A37" w14:textId="084B37FE" w:rsidR="00641848" w:rsidRDefault="00641848" w:rsidP="000142DE">
      <w:pPr>
        <w:autoSpaceDE w:val="0"/>
        <w:autoSpaceDN w:val="0"/>
        <w:adjustRightInd w:val="0"/>
        <w:spacing w:after="0" w:line="240" w:lineRule="auto"/>
        <w:rPr>
          <w:ins w:id="722" w:author="Mephisto D" w:date="2020-04-09T14:01:00Z"/>
          <w:rFonts w:cstheme="minorHAnsi"/>
          <w:szCs w:val="22"/>
        </w:rPr>
      </w:pPr>
    </w:p>
    <w:p w14:paraId="48AFC651" w14:textId="7845BC8C" w:rsidR="002D6A34" w:rsidRPr="002D6A34" w:rsidDel="005F2EC0" w:rsidRDefault="002D6A34" w:rsidP="000142DE">
      <w:pPr>
        <w:autoSpaceDE w:val="0"/>
        <w:autoSpaceDN w:val="0"/>
        <w:adjustRightInd w:val="0"/>
        <w:spacing w:after="0" w:line="240" w:lineRule="auto"/>
        <w:rPr>
          <w:ins w:id="723" w:author="Mephisto D" w:date="2020-04-09T14:01:00Z"/>
          <w:del w:id="724" w:author="Mathieu" w:date="2020-04-16T13:57:00Z"/>
          <w:rFonts w:cstheme="minorHAnsi"/>
          <w:color w:val="00B050"/>
          <w:szCs w:val="22"/>
          <w:rPrChange w:id="725" w:author="Mephisto D" w:date="2020-04-09T14:01:00Z">
            <w:rPr>
              <w:ins w:id="726" w:author="Mephisto D" w:date="2020-04-09T14:01:00Z"/>
              <w:del w:id="727" w:author="Mathieu" w:date="2020-04-16T13:57:00Z"/>
              <w:rFonts w:cstheme="minorHAnsi"/>
              <w:szCs w:val="22"/>
            </w:rPr>
          </w:rPrChange>
        </w:rPr>
      </w:pPr>
      <w:commentRangeStart w:id="728"/>
      <w:ins w:id="729" w:author="Mephisto D" w:date="2020-04-09T14:01:00Z">
        <w:del w:id="730" w:author="Mathieu" w:date="2020-04-16T13:57:00Z">
          <w:r w:rsidRPr="002D6A34" w:rsidDel="005F2EC0">
            <w:rPr>
              <w:rFonts w:cstheme="minorHAnsi"/>
              <w:color w:val="00B050"/>
              <w:szCs w:val="22"/>
              <w:rPrChange w:id="731" w:author="Mephisto D" w:date="2020-04-09T14:01:00Z">
                <w:rPr>
                  <w:rFonts w:cstheme="minorHAnsi"/>
                  <w:szCs w:val="22"/>
                </w:rPr>
              </w:rPrChange>
            </w:rPr>
            <w:delText>Chun</w:delText>
          </w:r>
        </w:del>
      </w:ins>
      <w:commentRangeEnd w:id="728"/>
      <w:r w:rsidR="005F2EC0">
        <w:rPr>
          <w:rStyle w:val="CommentReference"/>
        </w:rPr>
        <w:commentReference w:id="728"/>
      </w:r>
      <w:ins w:id="732" w:author="Mephisto D" w:date="2020-04-09T14:01:00Z">
        <w:del w:id="733" w:author="Mathieu" w:date="2020-04-16T13:57:00Z">
          <w:r w:rsidRPr="002D6A34" w:rsidDel="005F2EC0">
            <w:rPr>
              <w:rFonts w:cstheme="minorHAnsi"/>
              <w:color w:val="00B050"/>
              <w:szCs w:val="22"/>
              <w:rPrChange w:id="734" w:author="Mephisto D" w:date="2020-04-09T14:01:00Z">
                <w:rPr>
                  <w:rFonts w:cstheme="minorHAnsi"/>
                  <w:szCs w:val="22"/>
                </w:rPr>
              </w:rPrChange>
            </w:rPr>
            <w:delText xml:space="preserve">, J.M., Choe, </w:delText>
          </w:r>
        </w:del>
      </w:ins>
      <w:commentRangeStart w:id="735"/>
      <w:commentRangeStart w:id="736"/>
      <w:commentRangeEnd w:id="735"/>
      <w:r w:rsidR="004D5CD1">
        <w:rPr>
          <w:rStyle w:val="CommentReference"/>
        </w:rPr>
        <w:commentReference w:id="735"/>
      </w:r>
      <w:commentRangeEnd w:id="736"/>
      <w:r w:rsidR="00130250">
        <w:rPr>
          <w:rStyle w:val="CommentReference"/>
        </w:rPr>
        <w:commentReference w:id="736"/>
      </w:r>
      <w:ins w:id="737" w:author="Mephisto D" w:date="2020-04-09T14:01:00Z">
        <w:del w:id="738" w:author="Mathieu" w:date="2020-04-16T13:57:00Z">
          <w:r w:rsidRPr="002D6A34" w:rsidDel="005F2EC0">
            <w:rPr>
              <w:rFonts w:cstheme="minorHAnsi"/>
              <w:color w:val="00B050"/>
              <w:szCs w:val="22"/>
              <w:rPrChange w:id="739" w:author="Mephisto D" w:date="2020-04-09T14:01:00Z">
                <w:rPr>
                  <w:rFonts w:cstheme="minorHAnsi"/>
                  <w:szCs w:val="22"/>
                </w:rPr>
              </w:rPrChange>
            </w:rPr>
            <w:delText>., Kho</w:delText>
          </w:r>
        </w:del>
      </w:ins>
      <w:ins w:id="740" w:author="Mephisto D" w:date="2020-04-10T10:06:00Z">
        <w:del w:id="741" w:author="Mathieu" w:date="2020-04-16T13:57:00Z">
          <w:r w:rsidR="00277146" w:rsidDel="005F2EC0">
            <w:rPr>
              <w:rFonts w:cstheme="minorHAnsi"/>
              <w:color w:val="00B050"/>
              <w:szCs w:val="22"/>
            </w:rPr>
            <w:delText>,</w:delText>
          </w:r>
        </w:del>
      </w:ins>
      <w:ins w:id="742" w:author="Mephisto D" w:date="2020-04-09T14:01:00Z">
        <w:del w:id="743" w:author="Mathieu" w:date="2020-04-16T13:57:00Z">
          <w:r w:rsidRPr="002D6A34" w:rsidDel="005F2EC0">
            <w:rPr>
              <w:rFonts w:cstheme="minorHAnsi"/>
              <w:color w:val="00B050"/>
              <w:szCs w:val="22"/>
              <w:rPrChange w:id="744" w:author="Mephisto D" w:date="2020-04-09T14:01:00Z">
                <w:rPr>
                  <w:rFonts w:cstheme="minorHAnsi"/>
                  <w:szCs w:val="22"/>
                </w:rPr>
              </w:rPrChange>
            </w:rPr>
            <w:delText xml:space="preserve"> B. (2009), "The Impact of Day‐Trading on Volatility and Liquidity", </w:delText>
          </w:r>
          <w:r w:rsidRPr="002D6A34" w:rsidDel="005F2EC0">
            <w:rPr>
              <w:rFonts w:cstheme="minorHAnsi"/>
              <w:i/>
              <w:iCs/>
              <w:color w:val="00B050"/>
              <w:szCs w:val="22"/>
              <w:rPrChange w:id="745" w:author="Mephisto D" w:date="2020-04-09T14:01:00Z">
                <w:rPr>
                  <w:rFonts w:cstheme="minorHAnsi"/>
                  <w:szCs w:val="22"/>
                </w:rPr>
              </w:rPrChange>
            </w:rPr>
            <w:delText>Asia-Pacific Journal of Financial Studies</w:delText>
          </w:r>
          <w:r w:rsidRPr="002D6A34" w:rsidDel="005F2EC0">
            <w:rPr>
              <w:rFonts w:cstheme="minorHAnsi"/>
              <w:color w:val="00B050"/>
              <w:szCs w:val="22"/>
              <w:rPrChange w:id="746" w:author="Mephisto D" w:date="2020-04-09T14:01:00Z">
                <w:rPr>
                  <w:rFonts w:cstheme="minorHAnsi"/>
                  <w:szCs w:val="22"/>
                </w:rPr>
              </w:rPrChange>
            </w:rPr>
            <w:delText>, Vol. 38 No. 2, pp. 237-275.</w:delText>
          </w:r>
        </w:del>
      </w:ins>
    </w:p>
    <w:p w14:paraId="030341B8" w14:textId="77777777" w:rsidR="002D6A34" w:rsidRDefault="002D6A34" w:rsidP="000142DE">
      <w:pPr>
        <w:autoSpaceDE w:val="0"/>
        <w:autoSpaceDN w:val="0"/>
        <w:adjustRightInd w:val="0"/>
        <w:spacing w:after="0" w:line="240" w:lineRule="auto"/>
        <w:rPr>
          <w:rFonts w:cstheme="minorHAnsi"/>
          <w:szCs w:val="22"/>
        </w:rPr>
      </w:pPr>
    </w:p>
    <w:p w14:paraId="4876D64C" w14:textId="6DAB4ACC" w:rsidR="00115A30" w:rsidRDefault="00115A30" w:rsidP="00115A30">
      <w:r>
        <w:t>Che, L. (2018)</w:t>
      </w:r>
      <w:r w:rsidR="006728D1">
        <w:t>,</w:t>
      </w:r>
      <w:r>
        <w:t xml:space="preserve"> </w:t>
      </w:r>
      <w:r w:rsidR="006728D1" w:rsidRPr="00097B7E">
        <w:rPr>
          <w:szCs w:val="22"/>
        </w:rPr>
        <w:t>"</w:t>
      </w:r>
      <w:r w:rsidRPr="00115A30">
        <w:t>Investor types and stock return volatility</w:t>
      </w:r>
      <w:r w:rsidR="006728D1" w:rsidRPr="00097B7E">
        <w:rPr>
          <w:szCs w:val="22"/>
        </w:rPr>
        <w:t>"</w:t>
      </w:r>
      <w:r w:rsidR="006728D1">
        <w:rPr>
          <w:szCs w:val="22"/>
        </w:rPr>
        <w:t>,</w:t>
      </w:r>
      <w:r>
        <w:t xml:space="preserve"> </w:t>
      </w:r>
      <w:r w:rsidRPr="00115A30">
        <w:rPr>
          <w:i/>
          <w:iCs/>
        </w:rPr>
        <w:t>Journal of Empirical Finance</w:t>
      </w:r>
      <w:r w:rsidRPr="000921DF">
        <w:t xml:space="preserve">, </w:t>
      </w:r>
      <w:r w:rsidR="006728D1">
        <w:t xml:space="preserve">Vol. </w:t>
      </w:r>
      <w:r w:rsidRPr="000921DF">
        <w:t>47</w:t>
      </w:r>
      <w:r w:rsidR="00D135B1">
        <w:t xml:space="preserve"> June 2018</w:t>
      </w:r>
      <w:r w:rsidRPr="00115A30">
        <w:t>,</w:t>
      </w:r>
      <w:r>
        <w:t xml:space="preserve"> </w:t>
      </w:r>
      <w:r w:rsidR="006728D1">
        <w:t xml:space="preserve">pp. </w:t>
      </w:r>
      <w:r w:rsidRPr="00115A30">
        <w:t>139-161</w:t>
      </w:r>
      <w:r w:rsidR="006728D1">
        <w:t>.</w:t>
      </w:r>
    </w:p>
    <w:p w14:paraId="607ED176" w14:textId="0DBC9D41" w:rsidR="00614492" w:rsidRDefault="00614492" w:rsidP="00115A30">
      <w:pPr>
        <w:rPr>
          <w:ins w:id="747" w:author="Mephisto D" w:date="2020-04-23T12:58:00Z"/>
        </w:rPr>
      </w:pPr>
      <w:r w:rsidRPr="00614492">
        <w:t xml:space="preserve">Chen, H.L., </w:t>
      </w:r>
      <w:proofErr w:type="spellStart"/>
      <w:r w:rsidRPr="00614492">
        <w:t>Jegadeesh</w:t>
      </w:r>
      <w:proofErr w:type="spellEnd"/>
      <w:r w:rsidRPr="00614492">
        <w:t xml:space="preserve">, N.J. </w:t>
      </w:r>
      <w:r w:rsidR="001A063B">
        <w:t>and</w:t>
      </w:r>
      <w:r w:rsidRPr="00614492">
        <w:t xml:space="preserve"> </w:t>
      </w:r>
      <w:proofErr w:type="spellStart"/>
      <w:r w:rsidRPr="00614492">
        <w:t>Wermers</w:t>
      </w:r>
      <w:proofErr w:type="spellEnd"/>
      <w:r w:rsidRPr="00614492">
        <w:t xml:space="preserve">, R. </w:t>
      </w:r>
      <w:r>
        <w:t>(</w:t>
      </w:r>
      <w:r w:rsidRPr="00614492">
        <w:t>2000</w:t>
      </w:r>
      <w:r>
        <w:t>)</w:t>
      </w:r>
      <w:r w:rsidRPr="00614492">
        <w:t xml:space="preserve">, </w:t>
      </w:r>
      <w:r w:rsidR="00CE7619" w:rsidRPr="00097B7E">
        <w:rPr>
          <w:szCs w:val="22"/>
        </w:rPr>
        <w:t>"</w:t>
      </w:r>
      <w:r w:rsidRPr="00614492">
        <w:t xml:space="preserve">The </w:t>
      </w:r>
      <w:r w:rsidR="00A752B3">
        <w:t>v</w:t>
      </w:r>
      <w:r w:rsidRPr="00614492">
        <w:t xml:space="preserve">alue of </w:t>
      </w:r>
      <w:r w:rsidR="00A752B3">
        <w:t>a</w:t>
      </w:r>
      <w:r w:rsidRPr="00614492">
        <w:t xml:space="preserve">ctive </w:t>
      </w:r>
      <w:r w:rsidR="00A752B3">
        <w:t>m</w:t>
      </w:r>
      <w:r w:rsidRPr="00614492">
        <w:t xml:space="preserve">utual </w:t>
      </w:r>
      <w:r w:rsidR="00A752B3">
        <w:t>f</w:t>
      </w:r>
      <w:r w:rsidRPr="00614492">
        <w:t xml:space="preserve">und </w:t>
      </w:r>
      <w:r w:rsidR="00A752B3">
        <w:t>m</w:t>
      </w:r>
      <w:r w:rsidRPr="00614492">
        <w:t xml:space="preserve">anagement: </w:t>
      </w:r>
      <w:r w:rsidR="00CD049B">
        <w:t>a</w:t>
      </w:r>
      <w:r w:rsidRPr="00614492">
        <w:t xml:space="preserve">n </w:t>
      </w:r>
      <w:r w:rsidR="00A752B3">
        <w:t>e</w:t>
      </w:r>
      <w:r w:rsidRPr="00614492">
        <w:t xml:space="preserve">xamination of the </w:t>
      </w:r>
      <w:r w:rsidR="00A752B3">
        <w:t>s</w:t>
      </w:r>
      <w:r w:rsidRPr="00614492">
        <w:t xml:space="preserve">tockholdings and </w:t>
      </w:r>
      <w:r w:rsidR="00A752B3">
        <w:t>t</w:t>
      </w:r>
      <w:r w:rsidRPr="00614492">
        <w:t xml:space="preserve">rades of </w:t>
      </w:r>
      <w:r w:rsidR="00A752B3">
        <w:t>f</w:t>
      </w:r>
      <w:r w:rsidRPr="00614492">
        <w:t xml:space="preserve">und </w:t>
      </w:r>
      <w:r w:rsidR="00A752B3">
        <w:t>m</w:t>
      </w:r>
      <w:r w:rsidRPr="00614492">
        <w:t>anagers</w:t>
      </w:r>
      <w:r w:rsidR="005A290D" w:rsidRPr="00097B7E">
        <w:rPr>
          <w:szCs w:val="22"/>
        </w:rPr>
        <w:t>"</w:t>
      </w:r>
      <w:r w:rsidRPr="00614492">
        <w:t xml:space="preserve">, </w:t>
      </w:r>
      <w:r w:rsidRPr="00614492">
        <w:rPr>
          <w:i/>
          <w:iCs/>
        </w:rPr>
        <w:t>The Journal of Financial and Quantitative Analysis</w:t>
      </w:r>
      <w:r w:rsidRPr="00614492">
        <w:t xml:space="preserve">, </w:t>
      </w:r>
      <w:r w:rsidR="005A290D">
        <w:t xml:space="preserve">Vol. </w:t>
      </w:r>
      <w:r w:rsidRPr="00614492">
        <w:t>35</w:t>
      </w:r>
      <w:r w:rsidR="00D135B1">
        <w:t xml:space="preserve"> No.3</w:t>
      </w:r>
      <w:r w:rsidRPr="00614492">
        <w:t xml:space="preserve">, </w:t>
      </w:r>
      <w:r w:rsidR="005A290D">
        <w:t xml:space="preserve">pp. </w:t>
      </w:r>
      <w:r w:rsidRPr="00614492">
        <w:t xml:space="preserve">343-368.  </w:t>
      </w:r>
    </w:p>
    <w:p w14:paraId="17E96F3A" w14:textId="5F0A942F" w:rsidR="007C4EA0" w:rsidDel="007C4EA0" w:rsidRDefault="007C4EA0" w:rsidP="00115A30">
      <w:pPr>
        <w:rPr>
          <w:ins w:id="748" w:author="Mathieu" w:date="2020-04-16T13:57:00Z"/>
          <w:del w:id="749" w:author="Mephisto D" w:date="2020-04-23T12:59:00Z"/>
        </w:rPr>
      </w:pPr>
    </w:p>
    <w:p w14:paraId="21BA44F8" w14:textId="0E66CE78" w:rsidR="00EB7CF4" w:rsidDel="00EB7CF4" w:rsidRDefault="003F1D24" w:rsidP="00115A30">
      <w:pPr>
        <w:rPr>
          <w:del w:id="750" w:author="Mephisto D" w:date="2020-04-09T16:19:00Z"/>
        </w:rPr>
      </w:pPr>
      <w:commentRangeStart w:id="751"/>
      <w:commentRangeStart w:id="752"/>
      <w:commentRangeEnd w:id="751"/>
      <w:del w:id="753" w:author="Mephisto D" w:date="2020-04-23T12:58:00Z">
        <w:r w:rsidDel="007C4EA0">
          <w:rPr>
            <w:rStyle w:val="CommentReference"/>
          </w:rPr>
          <w:commentReference w:id="751"/>
        </w:r>
      </w:del>
      <w:commentRangeEnd w:id="752"/>
      <w:r w:rsidR="007C4EA0">
        <w:rPr>
          <w:rStyle w:val="CommentReference"/>
        </w:rPr>
        <w:commentReference w:id="752"/>
      </w:r>
    </w:p>
    <w:p w14:paraId="00709F2B" w14:textId="564AC6E2" w:rsidR="00B20D30" w:rsidDel="007C4EA0" w:rsidRDefault="00B20D30" w:rsidP="00E747C6">
      <w:pPr>
        <w:rPr>
          <w:moveFrom w:id="754" w:author="Mephisto D" w:date="2020-04-23T12:59:00Z"/>
        </w:rPr>
      </w:pPr>
      <w:moveFromRangeStart w:id="755" w:author="Mephisto D" w:date="2020-04-23T12:59:00Z" w:name="move38539129"/>
      <w:moveFrom w:id="756" w:author="Mephisto D" w:date="2020-04-23T12:59:00Z">
        <w:r w:rsidRPr="008502AC" w:rsidDel="007C4EA0">
          <w:t>Hanley, K.W. and Wilhelm, W.J. (1995), “Evidence on the strategic</w:t>
        </w:r>
        <w:r w:rsidRPr="00F264ED" w:rsidDel="007C4EA0">
          <w:t xml:space="preserve"> </w:t>
        </w:r>
        <w:r w:rsidRPr="008502AC" w:rsidDel="007C4EA0">
          <w:t xml:space="preserve">allocation of initial public offerings”, </w:t>
        </w:r>
        <w:r w:rsidRPr="00F264ED" w:rsidDel="007C4EA0">
          <w:rPr>
            <w:i/>
            <w:iCs/>
          </w:rPr>
          <w:t>Journal of Financial Economics</w:t>
        </w:r>
        <w:r w:rsidRPr="008502AC" w:rsidDel="007C4EA0">
          <w:t>, Vol. 37 No.2, pp.</w:t>
        </w:r>
        <w:r w:rsidR="008502AC" w:rsidRPr="00F264ED" w:rsidDel="007C4EA0">
          <w:t xml:space="preserve"> </w:t>
        </w:r>
        <w:r w:rsidRPr="008502AC" w:rsidDel="007C4EA0">
          <w:t>239‐257</w:t>
        </w:r>
        <w:r w:rsidR="008502AC" w:rsidRPr="008502AC" w:rsidDel="007C4EA0">
          <w:t>.</w:t>
        </w:r>
      </w:moveFrom>
    </w:p>
    <w:moveFromRangeEnd w:id="755"/>
    <w:p w14:paraId="46E0F45B" w14:textId="2B0453F8" w:rsidR="00E747C6" w:rsidRPr="00E747C6" w:rsidRDefault="008F20C4" w:rsidP="00E747C6">
      <w:r w:rsidRPr="008F20C4">
        <w:t xml:space="preserve">Cheung, </w:t>
      </w:r>
      <w:r>
        <w:t>Y.</w:t>
      </w:r>
      <w:r w:rsidRPr="008F20C4">
        <w:t>, Ng, L</w:t>
      </w:r>
      <w:r>
        <w:t>.</w:t>
      </w:r>
      <w:r w:rsidRPr="008F20C4">
        <w:t>K.</w:t>
      </w:r>
      <w:r w:rsidR="006874F1">
        <w:t xml:space="preserve"> </w:t>
      </w:r>
      <w:r>
        <w:t>(</w:t>
      </w:r>
      <w:r w:rsidRPr="008F20C4">
        <w:t>1992</w:t>
      </w:r>
      <w:r>
        <w:t>)</w:t>
      </w:r>
      <w:r w:rsidR="00CE7619">
        <w:t>,</w:t>
      </w:r>
      <w:r w:rsidRPr="008F20C4">
        <w:t xml:space="preserve"> </w:t>
      </w:r>
      <w:r w:rsidR="00CE7619" w:rsidRPr="00097B7E">
        <w:rPr>
          <w:szCs w:val="22"/>
        </w:rPr>
        <w:t>"</w:t>
      </w:r>
      <w:r w:rsidRPr="008F20C4">
        <w:t xml:space="preserve">Stock price dynamics and firm size: </w:t>
      </w:r>
      <w:r w:rsidR="00CD049B">
        <w:t>a</w:t>
      </w:r>
      <w:r w:rsidRPr="008F20C4">
        <w:t>n empirical investigation</w:t>
      </w:r>
      <w:r w:rsidR="00CE7619" w:rsidRPr="00097B7E">
        <w:rPr>
          <w:szCs w:val="22"/>
        </w:rPr>
        <w:t>"</w:t>
      </w:r>
      <w:r w:rsidR="00CE7619">
        <w:rPr>
          <w:szCs w:val="22"/>
        </w:rPr>
        <w:t>,</w:t>
      </w:r>
      <w:r w:rsidRPr="008F20C4">
        <w:rPr>
          <w:i/>
          <w:iCs/>
        </w:rPr>
        <w:t xml:space="preserve"> Journal of Finance</w:t>
      </w:r>
      <w:r w:rsidRPr="000921DF">
        <w:t xml:space="preserve">, </w:t>
      </w:r>
      <w:r w:rsidR="00CE7619">
        <w:t xml:space="preserve">Vol. </w:t>
      </w:r>
      <w:r w:rsidRPr="000921DF">
        <w:t>47</w:t>
      </w:r>
      <w:r w:rsidR="00D135B1">
        <w:t xml:space="preserve"> No.5</w:t>
      </w:r>
      <w:r w:rsidRPr="008F20C4">
        <w:t xml:space="preserve">, </w:t>
      </w:r>
      <w:r w:rsidR="00CE7619">
        <w:t xml:space="preserve">pp. </w:t>
      </w:r>
      <w:r w:rsidRPr="008F20C4">
        <w:t>1985–1997.</w:t>
      </w:r>
    </w:p>
    <w:p w14:paraId="263CFAD9" w14:textId="70ADA0D8" w:rsidR="00EB10E8" w:rsidRDefault="00115A30">
      <w:r w:rsidRPr="00115A30">
        <w:t xml:space="preserve">Choe, </w:t>
      </w:r>
      <w:r>
        <w:t>K.</w:t>
      </w:r>
      <w:r w:rsidRPr="00115A30">
        <w:t xml:space="preserve">, </w:t>
      </w:r>
      <w:r>
        <w:t>Kho, H.</w:t>
      </w:r>
      <w:r w:rsidRPr="00115A30">
        <w:t xml:space="preserve"> </w:t>
      </w:r>
      <w:r w:rsidR="00063A26">
        <w:t xml:space="preserve">and </w:t>
      </w:r>
      <w:proofErr w:type="spellStart"/>
      <w:r w:rsidRPr="00115A30">
        <w:t>Stulz</w:t>
      </w:r>
      <w:proofErr w:type="spellEnd"/>
      <w:r w:rsidRPr="00115A30">
        <w:t xml:space="preserve">, M. </w:t>
      </w:r>
      <w:r>
        <w:t>(</w:t>
      </w:r>
      <w:r w:rsidRPr="00115A30">
        <w:t>1999</w:t>
      </w:r>
      <w:r>
        <w:t>)</w:t>
      </w:r>
      <w:r w:rsidR="00063A26">
        <w:t>,</w:t>
      </w:r>
      <w:r w:rsidRPr="00115A30">
        <w:t xml:space="preserve"> </w:t>
      </w:r>
      <w:r w:rsidR="00063A26" w:rsidRPr="00097B7E">
        <w:rPr>
          <w:szCs w:val="22"/>
        </w:rPr>
        <w:t>"</w:t>
      </w:r>
      <w:r w:rsidRPr="00115A30">
        <w:t xml:space="preserve">Do foreign investors destabilize stock markets? </w:t>
      </w:r>
      <w:r w:rsidR="00CD049B">
        <w:t>T</w:t>
      </w:r>
      <w:r w:rsidRPr="00115A30">
        <w:t>he Korean experience in 1997</w:t>
      </w:r>
      <w:r w:rsidR="00063A26" w:rsidRPr="00097B7E">
        <w:rPr>
          <w:szCs w:val="22"/>
        </w:rPr>
        <w:t>"</w:t>
      </w:r>
      <w:r w:rsidR="00063A26">
        <w:rPr>
          <w:szCs w:val="22"/>
        </w:rPr>
        <w:t>,</w:t>
      </w:r>
      <w:r w:rsidRPr="00115A30">
        <w:t xml:space="preserve"> </w:t>
      </w:r>
      <w:r w:rsidRPr="00115A30">
        <w:rPr>
          <w:i/>
          <w:iCs/>
        </w:rPr>
        <w:t>Journal of Financial Economics</w:t>
      </w:r>
      <w:r w:rsidRPr="000921DF">
        <w:t xml:space="preserve">, </w:t>
      </w:r>
      <w:r w:rsidR="00063A26">
        <w:t xml:space="preserve">Vol. </w:t>
      </w:r>
      <w:r w:rsidRPr="000921DF">
        <w:t>54</w:t>
      </w:r>
      <w:r w:rsidR="00D135B1">
        <w:t xml:space="preserve"> No.2</w:t>
      </w:r>
      <w:r w:rsidRPr="00115A30">
        <w:rPr>
          <w:i/>
          <w:iCs/>
        </w:rPr>
        <w:t>,</w:t>
      </w:r>
      <w:r w:rsidRPr="00115A30">
        <w:t xml:space="preserve"> </w:t>
      </w:r>
      <w:r w:rsidR="00063A26">
        <w:t xml:space="preserve">pp. </w:t>
      </w:r>
      <w:r w:rsidRPr="00115A30">
        <w:t>227–264</w:t>
      </w:r>
      <w:r w:rsidR="00063A26">
        <w:t>.</w:t>
      </w:r>
    </w:p>
    <w:p w14:paraId="116636AB" w14:textId="600D64B4" w:rsidR="009722C4" w:rsidRDefault="009722C4">
      <w:pPr>
        <w:rPr>
          <w:ins w:id="757" w:author="Mathieu" w:date="2020-04-19T12:44:00Z"/>
        </w:rPr>
      </w:pPr>
      <w:r w:rsidRPr="009722C4">
        <w:t>Chung,</w:t>
      </w:r>
      <w:r>
        <w:t xml:space="preserve"> C., </w:t>
      </w:r>
      <w:r w:rsidRPr="009722C4">
        <w:t>Kim, H</w:t>
      </w:r>
      <w:r>
        <w:t xml:space="preserve">. </w:t>
      </w:r>
      <w:r w:rsidR="00063A26">
        <w:t xml:space="preserve">and </w:t>
      </w:r>
      <w:r w:rsidRPr="009722C4">
        <w:t>Ryu, D</w:t>
      </w:r>
      <w:r>
        <w:t>.</w:t>
      </w:r>
      <w:r w:rsidRPr="009722C4">
        <w:t xml:space="preserve"> (201</w:t>
      </w:r>
      <w:r>
        <w:t>7</w:t>
      </w:r>
      <w:r w:rsidRPr="009722C4">
        <w:t>)</w:t>
      </w:r>
      <w:r w:rsidR="00063A26">
        <w:t>,</w:t>
      </w:r>
      <w:r w:rsidRPr="009722C4">
        <w:t xml:space="preserve"> </w:t>
      </w:r>
      <w:r w:rsidR="00063A26" w:rsidRPr="00097B7E">
        <w:rPr>
          <w:szCs w:val="22"/>
        </w:rPr>
        <w:t>"</w:t>
      </w:r>
      <w:r w:rsidRPr="009722C4">
        <w:t xml:space="preserve">Foreign investor trading and information asymmetry: </w:t>
      </w:r>
      <w:r w:rsidR="00CD049B">
        <w:t>e</w:t>
      </w:r>
      <w:r w:rsidRPr="009722C4">
        <w:t>vidence from a leading emerging market</w:t>
      </w:r>
      <w:r w:rsidR="00063A26" w:rsidRPr="00097B7E">
        <w:rPr>
          <w:szCs w:val="22"/>
        </w:rPr>
        <w:t>"</w:t>
      </w:r>
      <w:r w:rsidR="00063A26">
        <w:rPr>
          <w:szCs w:val="22"/>
        </w:rPr>
        <w:t>,</w:t>
      </w:r>
      <w:r w:rsidRPr="009722C4">
        <w:t xml:space="preserve"> </w:t>
      </w:r>
      <w:r w:rsidRPr="009722C4">
        <w:rPr>
          <w:i/>
          <w:iCs/>
        </w:rPr>
        <w:t>Applied Economics Letters</w:t>
      </w:r>
      <w:r>
        <w:t>,</w:t>
      </w:r>
      <w:r w:rsidRPr="009722C4">
        <w:t xml:space="preserve"> </w:t>
      </w:r>
      <w:r w:rsidR="00063A26">
        <w:t xml:space="preserve">Vol. </w:t>
      </w:r>
      <w:r w:rsidRPr="009722C4">
        <w:t>24</w:t>
      </w:r>
      <w:r w:rsidR="00D135B1">
        <w:t xml:space="preserve"> No.8</w:t>
      </w:r>
      <w:r>
        <w:t>,</w:t>
      </w:r>
      <w:r w:rsidRPr="009722C4">
        <w:t xml:space="preserve"> </w:t>
      </w:r>
      <w:r w:rsidR="00063A26">
        <w:t xml:space="preserve">pp. </w:t>
      </w:r>
      <w:r>
        <w:t>540-544</w:t>
      </w:r>
      <w:r w:rsidR="00063A26">
        <w:t>.</w:t>
      </w:r>
    </w:p>
    <w:p w14:paraId="365B5A0D" w14:textId="77777777" w:rsidR="003F1D24" w:rsidDel="00957508" w:rsidRDefault="003F1D24">
      <w:pPr>
        <w:autoSpaceDE w:val="0"/>
        <w:autoSpaceDN w:val="0"/>
        <w:adjustRightInd w:val="0"/>
        <w:spacing w:after="0" w:line="240" w:lineRule="auto"/>
        <w:rPr>
          <w:del w:id="758" w:author="editor" w:date="2020-04-20T12:56:00Z"/>
        </w:rPr>
        <w:pPrChange w:id="759" w:author="editor" w:date="2020-04-20T12:56:00Z">
          <w:pPr/>
        </w:pPrChange>
      </w:pPr>
      <w:ins w:id="760" w:author="Mathieu" w:date="2020-04-19T12:44:00Z">
        <w:r w:rsidRPr="00D92BCC">
          <w:rPr>
            <w:rFonts w:cstheme="minorHAnsi"/>
            <w:color w:val="00B050"/>
            <w:szCs w:val="22"/>
          </w:rPr>
          <w:t xml:space="preserve">Chung, J.M., Choe, H., </w:t>
        </w:r>
        <w:r>
          <w:rPr>
            <w:rFonts w:cstheme="minorHAnsi"/>
            <w:color w:val="00B050"/>
            <w:szCs w:val="22"/>
          </w:rPr>
          <w:t xml:space="preserve">and </w:t>
        </w:r>
        <w:r w:rsidRPr="00D92BCC">
          <w:rPr>
            <w:rFonts w:cstheme="minorHAnsi"/>
            <w:color w:val="00B050"/>
            <w:szCs w:val="22"/>
          </w:rPr>
          <w:t>Kho</w:t>
        </w:r>
        <w:r>
          <w:rPr>
            <w:rFonts w:cstheme="minorHAnsi"/>
            <w:color w:val="00B050"/>
            <w:szCs w:val="22"/>
          </w:rPr>
          <w:t>,</w:t>
        </w:r>
        <w:r w:rsidRPr="00D92BCC">
          <w:rPr>
            <w:rFonts w:cstheme="minorHAnsi"/>
            <w:color w:val="00B050"/>
            <w:szCs w:val="22"/>
          </w:rPr>
          <w:t xml:space="preserve"> B. (2009), "The Impact of Day‐Trading on Volatility and Liquidity", </w:t>
        </w:r>
        <w:r w:rsidRPr="00D92BCC">
          <w:rPr>
            <w:rFonts w:cstheme="minorHAnsi"/>
            <w:i/>
            <w:iCs/>
            <w:color w:val="00B050"/>
            <w:szCs w:val="22"/>
          </w:rPr>
          <w:t>Asia-Pacific Journal of Financial Studies</w:t>
        </w:r>
        <w:r w:rsidRPr="00D92BCC">
          <w:rPr>
            <w:rFonts w:cstheme="minorHAnsi"/>
            <w:color w:val="00B050"/>
            <w:szCs w:val="22"/>
          </w:rPr>
          <w:t>, Vol. 38 No. 2, pp. 237-275.</w:t>
        </w:r>
      </w:ins>
    </w:p>
    <w:p w14:paraId="503E34E9" w14:textId="77777777" w:rsidR="00957508" w:rsidRPr="00D92BCC" w:rsidRDefault="00957508" w:rsidP="003F1D24">
      <w:pPr>
        <w:autoSpaceDE w:val="0"/>
        <w:autoSpaceDN w:val="0"/>
        <w:adjustRightInd w:val="0"/>
        <w:spacing w:after="0" w:line="240" w:lineRule="auto"/>
        <w:rPr>
          <w:ins w:id="761" w:author="editor" w:date="2020-04-20T12:56:00Z"/>
          <w:rFonts w:cstheme="minorHAnsi"/>
          <w:color w:val="00B050"/>
          <w:szCs w:val="22"/>
        </w:rPr>
      </w:pPr>
    </w:p>
    <w:p w14:paraId="27BA6FAF" w14:textId="77777777" w:rsidR="003F1D24" w:rsidRDefault="003F1D24">
      <w:pPr>
        <w:autoSpaceDE w:val="0"/>
        <w:autoSpaceDN w:val="0"/>
        <w:adjustRightInd w:val="0"/>
        <w:spacing w:after="0" w:line="240" w:lineRule="auto"/>
        <w:pPrChange w:id="762" w:author="editor" w:date="2020-04-20T12:56:00Z">
          <w:pPr/>
        </w:pPrChange>
      </w:pPr>
    </w:p>
    <w:p w14:paraId="72A9A75A" w14:textId="190B88E5" w:rsidR="00FF0E37" w:rsidRDefault="00FF0E37">
      <w:pPr>
        <w:rPr>
          <w:ins w:id="763" w:author="Mephisto D" w:date="2020-04-23T12:58:00Z"/>
          <w:rFonts w:cstheme="minorHAnsi"/>
        </w:rPr>
      </w:pPr>
      <w:r w:rsidRPr="00FF0E37">
        <w:t xml:space="preserve">Clarkson, M. </w:t>
      </w:r>
      <w:r w:rsidR="00063A26">
        <w:t xml:space="preserve">and </w:t>
      </w:r>
      <w:r w:rsidRPr="00FF0E37">
        <w:t xml:space="preserve">Merkley, J. (1994), </w:t>
      </w:r>
      <w:r w:rsidR="00063A26" w:rsidRPr="00097B7E">
        <w:rPr>
          <w:szCs w:val="22"/>
        </w:rPr>
        <w:t>"</w:t>
      </w:r>
      <w:r w:rsidRPr="00FF0E37">
        <w:t xml:space="preserve">Ex </w:t>
      </w:r>
      <w:r w:rsidR="00A752B3">
        <w:t>a</w:t>
      </w:r>
      <w:r w:rsidRPr="00FF0E37">
        <w:t xml:space="preserve">nte </w:t>
      </w:r>
      <w:r w:rsidR="00A752B3">
        <w:t>u</w:t>
      </w:r>
      <w:r w:rsidRPr="00FF0E37">
        <w:t xml:space="preserve">ncertainty and the </w:t>
      </w:r>
      <w:r w:rsidR="00A752B3">
        <w:t>u</w:t>
      </w:r>
      <w:r w:rsidRPr="00FF0E37">
        <w:t xml:space="preserve">nderpricing of </w:t>
      </w:r>
      <w:r w:rsidR="00A752B3">
        <w:t>i</w:t>
      </w:r>
      <w:r w:rsidRPr="00FF0E37">
        <w:t xml:space="preserve">nitial </w:t>
      </w:r>
      <w:r w:rsidR="00A752B3">
        <w:t>p</w:t>
      </w:r>
      <w:r w:rsidRPr="00FF0E37">
        <w:t xml:space="preserve">ublic </w:t>
      </w:r>
      <w:r w:rsidR="00A752B3">
        <w:t>o</w:t>
      </w:r>
      <w:r w:rsidRPr="00FF0E37">
        <w:t xml:space="preserve">fferings: </w:t>
      </w:r>
      <w:r w:rsidR="00CD049B">
        <w:rPr>
          <w:rFonts w:cstheme="minorHAnsi"/>
        </w:rPr>
        <w:t>f</w:t>
      </w:r>
      <w:r w:rsidRPr="00850AD3">
        <w:rPr>
          <w:rFonts w:cstheme="minorHAnsi"/>
        </w:rPr>
        <w:t xml:space="preserve">urther Canadian </w:t>
      </w:r>
      <w:r w:rsidR="00A752B3">
        <w:rPr>
          <w:rFonts w:cstheme="minorHAnsi"/>
        </w:rPr>
        <w:t>e</w:t>
      </w:r>
      <w:r w:rsidRPr="00850AD3">
        <w:rPr>
          <w:rFonts w:cstheme="minorHAnsi"/>
        </w:rPr>
        <w:t>vidence</w:t>
      </w:r>
      <w:r w:rsidR="00063A26" w:rsidRPr="00097B7E">
        <w:rPr>
          <w:szCs w:val="22"/>
        </w:rPr>
        <w:t>"</w:t>
      </w:r>
      <w:r w:rsidRPr="00850AD3">
        <w:rPr>
          <w:rFonts w:cstheme="minorHAnsi"/>
        </w:rPr>
        <w:t xml:space="preserve">, </w:t>
      </w:r>
      <w:r w:rsidRPr="00850AD3">
        <w:rPr>
          <w:rFonts w:cstheme="minorHAnsi"/>
          <w:i/>
          <w:iCs/>
        </w:rPr>
        <w:t>Canadian Journal of Administrative Sciences</w:t>
      </w:r>
      <w:r w:rsidRPr="00850AD3">
        <w:rPr>
          <w:rFonts w:cstheme="minorHAnsi"/>
        </w:rPr>
        <w:t xml:space="preserve">, </w:t>
      </w:r>
      <w:r w:rsidR="00063A26">
        <w:rPr>
          <w:rFonts w:cstheme="minorHAnsi"/>
        </w:rPr>
        <w:t xml:space="preserve">Vol. </w:t>
      </w:r>
      <w:r w:rsidRPr="00850AD3">
        <w:rPr>
          <w:rFonts w:cstheme="minorHAnsi"/>
        </w:rPr>
        <w:t>11</w:t>
      </w:r>
      <w:r w:rsidR="00AB20D9">
        <w:rPr>
          <w:rFonts w:cstheme="minorHAnsi"/>
        </w:rPr>
        <w:t xml:space="preserve"> </w:t>
      </w:r>
      <w:r w:rsidR="00063A26">
        <w:rPr>
          <w:rFonts w:cstheme="minorHAnsi"/>
        </w:rPr>
        <w:t xml:space="preserve">No. </w:t>
      </w:r>
      <w:r w:rsidRPr="00850AD3">
        <w:rPr>
          <w:rFonts w:cstheme="minorHAnsi"/>
        </w:rPr>
        <w:t xml:space="preserve">2, </w:t>
      </w:r>
      <w:r w:rsidR="00063A26">
        <w:rPr>
          <w:rFonts w:cstheme="minorHAnsi"/>
        </w:rPr>
        <w:t xml:space="preserve">pp. </w:t>
      </w:r>
      <w:r w:rsidRPr="00850AD3">
        <w:rPr>
          <w:rFonts w:cstheme="minorHAnsi"/>
        </w:rPr>
        <w:t>54-67</w:t>
      </w:r>
      <w:r w:rsidR="00063A26">
        <w:rPr>
          <w:rFonts w:cstheme="minorHAnsi"/>
        </w:rPr>
        <w:t>.</w:t>
      </w:r>
    </w:p>
    <w:p w14:paraId="6A8F6E9D" w14:textId="62911836" w:rsidR="007C4EA0" w:rsidRPr="007C4EA0" w:rsidRDefault="007C4EA0">
      <w:pPr>
        <w:rPr>
          <w:color w:val="00B050"/>
          <w:rPrChange w:id="764" w:author="Mephisto D" w:date="2020-04-23T13:00:00Z">
            <w:rPr>
              <w:rFonts w:cstheme="minorHAnsi"/>
            </w:rPr>
          </w:rPrChange>
        </w:rPr>
      </w:pPr>
      <w:commentRangeStart w:id="765"/>
      <w:commentRangeStart w:id="766"/>
      <w:ins w:id="767" w:author="Mephisto D" w:date="2020-04-23T12:58:00Z">
        <w:r w:rsidRPr="007C4EA0">
          <w:rPr>
            <w:color w:val="00B050"/>
            <w:rPrChange w:id="768" w:author="Mephisto D" w:date="2020-04-23T13:00:00Z">
              <w:rPr>
                <w:color w:val="00B050"/>
              </w:rPr>
            </w:rPrChange>
          </w:rPr>
          <w:t>Da</w:t>
        </w:r>
        <w:commentRangeEnd w:id="765"/>
        <w:r w:rsidRPr="007C4EA0">
          <w:rPr>
            <w:rStyle w:val="CommentReference"/>
            <w:color w:val="00B050"/>
            <w:rPrChange w:id="769" w:author="Mephisto D" w:date="2020-04-23T13:00:00Z">
              <w:rPr>
                <w:rStyle w:val="CommentReference"/>
              </w:rPr>
            </w:rPrChange>
          </w:rPr>
          <w:commentReference w:id="765"/>
        </w:r>
      </w:ins>
      <w:commentRangeEnd w:id="766"/>
      <w:ins w:id="770" w:author="Mephisto D" w:date="2020-04-23T12:59:00Z">
        <w:r w:rsidRPr="007C4EA0">
          <w:rPr>
            <w:rStyle w:val="CommentReference"/>
            <w:color w:val="00B050"/>
            <w:rPrChange w:id="771" w:author="Mephisto D" w:date="2020-04-23T13:00:00Z">
              <w:rPr>
                <w:rStyle w:val="CommentReference"/>
              </w:rPr>
            </w:rPrChange>
          </w:rPr>
          <w:commentReference w:id="766"/>
        </w:r>
      </w:ins>
      <w:ins w:id="772" w:author="Mephisto D" w:date="2020-04-23T12:58:00Z">
        <w:r w:rsidRPr="007C4EA0">
          <w:rPr>
            <w:color w:val="00B050"/>
            <w:rPrChange w:id="773" w:author="Mephisto D" w:date="2020-04-23T13:00:00Z">
              <w:rPr>
                <w:color w:val="00B050"/>
              </w:rPr>
            </w:rPrChange>
          </w:rPr>
          <w:t xml:space="preserve">, Z., </w:t>
        </w:r>
        <w:proofErr w:type="spellStart"/>
        <w:r w:rsidRPr="007C4EA0">
          <w:rPr>
            <w:color w:val="00B050"/>
            <w:rPrChange w:id="774" w:author="Mephisto D" w:date="2020-04-23T13:00:00Z">
              <w:rPr>
                <w:color w:val="00B050"/>
              </w:rPr>
            </w:rPrChange>
          </w:rPr>
          <w:t>Engelberg</w:t>
        </w:r>
        <w:proofErr w:type="spellEnd"/>
        <w:r w:rsidRPr="007C4EA0">
          <w:rPr>
            <w:color w:val="00B050"/>
            <w:rPrChange w:id="775" w:author="Mephisto D" w:date="2020-04-23T13:00:00Z">
              <w:rPr>
                <w:color w:val="00B050"/>
              </w:rPr>
            </w:rPrChange>
          </w:rPr>
          <w:t xml:space="preserve">, J. and Gao, P. (2011), “In Search of Attention”, </w:t>
        </w:r>
        <w:r w:rsidRPr="007C4EA0">
          <w:rPr>
            <w:i/>
            <w:iCs/>
            <w:color w:val="00B050"/>
            <w:rPrChange w:id="776" w:author="Mephisto D" w:date="2020-04-23T13:00:00Z">
              <w:rPr>
                <w:i/>
                <w:iCs/>
                <w:color w:val="00B050"/>
              </w:rPr>
            </w:rPrChange>
          </w:rPr>
          <w:t>Journal of Finance</w:t>
        </w:r>
        <w:r w:rsidRPr="007C4EA0">
          <w:rPr>
            <w:color w:val="00B050"/>
            <w:rPrChange w:id="777" w:author="Mephisto D" w:date="2020-04-23T13:00:00Z">
              <w:rPr>
                <w:color w:val="00B050"/>
              </w:rPr>
            </w:rPrChange>
          </w:rPr>
          <w:t>, Vol.16 No.5, pp. 1461-1499.</w:t>
        </w:r>
      </w:ins>
    </w:p>
    <w:p w14:paraId="6986E212" w14:textId="25100838" w:rsidR="00850AD3" w:rsidRDefault="00850AD3" w:rsidP="00850AD3">
      <w:pPr>
        <w:autoSpaceDE w:val="0"/>
        <w:autoSpaceDN w:val="0"/>
        <w:adjustRightInd w:val="0"/>
        <w:spacing w:after="0" w:line="240" w:lineRule="auto"/>
        <w:rPr>
          <w:rFonts w:cstheme="minorHAnsi"/>
          <w:szCs w:val="22"/>
        </w:rPr>
      </w:pPr>
      <w:r w:rsidRPr="00850AD3">
        <w:rPr>
          <w:rFonts w:cstheme="minorHAnsi"/>
          <w:szCs w:val="22"/>
        </w:rPr>
        <w:t xml:space="preserve">De Long, J., Shleifer, A., Summers, L. </w:t>
      </w:r>
      <w:r w:rsidR="00063A26">
        <w:rPr>
          <w:rFonts w:cstheme="minorHAnsi"/>
          <w:szCs w:val="22"/>
        </w:rPr>
        <w:t>and</w:t>
      </w:r>
      <w:r w:rsidRPr="00850AD3">
        <w:rPr>
          <w:rFonts w:cstheme="minorHAnsi"/>
          <w:szCs w:val="22"/>
        </w:rPr>
        <w:t xml:space="preserve"> </w:t>
      </w:r>
      <w:proofErr w:type="spellStart"/>
      <w:r w:rsidRPr="00850AD3">
        <w:rPr>
          <w:rFonts w:cstheme="minorHAnsi"/>
          <w:szCs w:val="22"/>
        </w:rPr>
        <w:t>Waldmann</w:t>
      </w:r>
      <w:proofErr w:type="spellEnd"/>
      <w:r w:rsidRPr="00850AD3">
        <w:rPr>
          <w:rFonts w:cstheme="minorHAnsi"/>
          <w:szCs w:val="22"/>
        </w:rPr>
        <w:t>, R. (1990)</w:t>
      </w:r>
      <w:r w:rsidR="00063A26">
        <w:rPr>
          <w:rFonts w:cstheme="minorHAnsi"/>
          <w:szCs w:val="22"/>
        </w:rPr>
        <w:t>,</w:t>
      </w:r>
      <w:r w:rsidRPr="00850AD3">
        <w:rPr>
          <w:rFonts w:cstheme="minorHAnsi"/>
          <w:szCs w:val="22"/>
        </w:rPr>
        <w:t xml:space="preserve"> </w:t>
      </w:r>
      <w:r w:rsidR="00063A26" w:rsidRPr="00097B7E">
        <w:rPr>
          <w:szCs w:val="22"/>
        </w:rPr>
        <w:t>"</w:t>
      </w:r>
      <w:r w:rsidRPr="00850AD3">
        <w:rPr>
          <w:rFonts w:cstheme="minorHAnsi"/>
          <w:szCs w:val="22"/>
        </w:rPr>
        <w:t xml:space="preserve">Positive </w:t>
      </w:r>
      <w:r w:rsidR="00A752B3">
        <w:rPr>
          <w:rFonts w:cstheme="minorHAnsi"/>
          <w:szCs w:val="22"/>
        </w:rPr>
        <w:t>f</w:t>
      </w:r>
      <w:r w:rsidRPr="00850AD3">
        <w:rPr>
          <w:rFonts w:cstheme="minorHAnsi"/>
          <w:szCs w:val="22"/>
        </w:rPr>
        <w:t xml:space="preserve">eedback </w:t>
      </w:r>
      <w:r w:rsidR="00A752B3">
        <w:rPr>
          <w:rFonts w:cstheme="minorHAnsi"/>
          <w:szCs w:val="22"/>
        </w:rPr>
        <w:t>i</w:t>
      </w:r>
      <w:r w:rsidRPr="00850AD3">
        <w:rPr>
          <w:rFonts w:cstheme="minorHAnsi"/>
          <w:szCs w:val="22"/>
        </w:rPr>
        <w:t xml:space="preserve">nvestment </w:t>
      </w:r>
      <w:r w:rsidR="00A752B3">
        <w:rPr>
          <w:rFonts w:cstheme="minorHAnsi"/>
          <w:szCs w:val="22"/>
        </w:rPr>
        <w:t>s</w:t>
      </w:r>
      <w:r w:rsidRPr="00850AD3">
        <w:rPr>
          <w:rFonts w:cstheme="minorHAnsi"/>
          <w:szCs w:val="22"/>
        </w:rPr>
        <w:t xml:space="preserve">trategies and </w:t>
      </w:r>
      <w:r w:rsidR="00A752B3">
        <w:rPr>
          <w:rFonts w:cstheme="minorHAnsi"/>
          <w:szCs w:val="22"/>
        </w:rPr>
        <w:t>d</w:t>
      </w:r>
      <w:r w:rsidRPr="00850AD3">
        <w:rPr>
          <w:rFonts w:cstheme="minorHAnsi"/>
          <w:szCs w:val="22"/>
        </w:rPr>
        <w:t xml:space="preserve">estabilizing </w:t>
      </w:r>
      <w:r w:rsidR="00A752B3">
        <w:rPr>
          <w:rFonts w:cstheme="minorHAnsi"/>
          <w:szCs w:val="22"/>
        </w:rPr>
        <w:t>r</w:t>
      </w:r>
      <w:r w:rsidRPr="00850AD3">
        <w:rPr>
          <w:rFonts w:cstheme="minorHAnsi"/>
          <w:szCs w:val="22"/>
        </w:rPr>
        <w:t xml:space="preserve">ational </w:t>
      </w:r>
      <w:r w:rsidR="00A752B3">
        <w:rPr>
          <w:rFonts w:cstheme="minorHAnsi"/>
          <w:szCs w:val="22"/>
        </w:rPr>
        <w:t>s</w:t>
      </w:r>
      <w:r w:rsidRPr="00850AD3">
        <w:rPr>
          <w:rFonts w:cstheme="minorHAnsi"/>
          <w:szCs w:val="22"/>
        </w:rPr>
        <w:t>peculation</w:t>
      </w:r>
      <w:r w:rsidR="00063A26" w:rsidRPr="00097B7E">
        <w:rPr>
          <w:szCs w:val="22"/>
        </w:rPr>
        <w:t>"</w:t>
      </w:r>
      <w:r>
        <w:rPr>
          <w:rFonts w:cstheme="minorHAnsi"/>
          <w:szCs w:val="22"/>
        </w:rPr>
        <w:t xml:space="preserve">, </w:t>
      </w:r>
      <w:r w:rsidRPr="00F264ED">
        <w:rPr>
          <w:rFonts w:cstheme="minorHAnsi"/>
          <w:i/>
          <w:szCs w:val="22"/>
        </w:rPr>
        <w:t>Journal of Finance</w:t>
      </w:r>
      <w:r w:rsidRPr="00850AD3">
        <w:rPr>
          <w:rFonts w:cstheme="minorHAnsi"/>
          <w:szCs w:val="22"/>
        </w:rPr>
        <w:t xml:space="preserve">, </w:t>
      </w:r>
      <w:r w:rsidR="00063A26">
        <w:rPr>
          <w:rFonts w:cstheme="minorHAnsi"/>
          <w:szCs w:val="22"/>
        </w:rPr>
        <w:t xml:space="preserve">Vol. </w:t>
      </w:r>
      <w:r w:rsidRPr="00850AD3">
        <w:rPr>
          <w:rFonts w:cstheme="minorHAnsi"/>
          <w:szCs w:val="22"/>
        </w:rPr>
        <w:t>45</w:t>
      </w:r>
      <w:r w:rsidR="00063A26">
        <w:rPr>
          <w:rFonts w:cstheme="minorHAnsi"/>
          <w:szCs w:val="22"/>
        </w:rPr>
        <w:t xml:space="preserve"> No.</w:t>
      </w:r>
      <w:r w:rsidRPr="00850AD3">
        <w:rPr>
          <w:rFonts w:cstheme="minorHAnsi"/>
          <w:szCs w:val="22"/>
        </w:rPr>
        <w:t xml:space="preserve">2, </w:t>
      </w:r>
      <w:r w:rsidR="00063A26">
        <w:rPr>
          <w:rFonts w:cstheme="minorHAnsi"/>
          <w:szCs w:val="22"/>
        </w:rPr>
        <w:t xml:space="preserve">pp. </w:t>
      </w:r>
      <w:r w:rsidRPr="00850AD3">
        <w:rPr>
          <w:rFonts w:cstheme="minorHAnsi"/>
          <w:szCs w:val="22"/>
        </w:rPr>
        <w:t>379-395.</w:t>
      </w:r>
    </w:p>
    <w:p w14:paraId="481ED6ED" w14:textId="77777777" w:rsidR="00850AD3" w:rsidRPr="00850AD3" w:rsidRDefault="00850AD3" w:rsidP="00850AD3">
      <w:pPr>
        <w:autoSpaceDE w:val="0"/>
        <w:autoSpaceDN w:val="0"/>
        <w:adjustRightInd w:val="0"/>
        <w:spacing w:after="0" w:line="240" w:lineRule="auto"/>
        <w:rPr>
          <w:rFonts w:cstheme="minorHAnsi"/>
          <w:szCs w:val="22"/>
        </w:rPr>
      </w:pPr>
    </w:p>
    <w:p w14:paraId="324ACC10" w14:textId="61BBD746" w:rsidR="002D6AD7" w:rsidRDefault="002D6AD7">
      <w:pPr>
        <w:rPr>
          <w:iCs/>
        </w:rPr>
      </w:pPr>
      <w:r w:rsidRPr="002D6AD7">
        <w:t xml:space="preserve">Ellis, K., Michaely, R. </w:t>
      </w:r>
      <w:r w:rsidR="00CE7619">
        <w:t xml:space="preserve">and </w:t>
      </w:r>
      <w:r w:rsidRPr="002D6AD7">
        <w:t>O’Hara, M. (200</w:t>
      </w:r>
      <w:r>
        <w:t>0</w:t>
      </w:r>
      <w:r w:rsidRPr="002D6AD7">
        <w:t>)</w:t>
      </w:r>
      <w:r w:rsidR="00CE7619">
        <w:t>,</w:t>
      </w:r>
      <w:r w:rsidRPr="002D6AD7">
        <w:t xml:space="preserve"> </w:t>
      </w:r>
      <w:r w:rsidR="005A290D" w:rsidRPr="00097B7E">
        <w:rPr>
          <w:szCs w:val="22"/>
        </w:rPr>
        <w:t>"</w:t>
      </w:r>
      <w:r w:rsidRPr="002D6AD7">
        <w:t>When the underwriter is the market maker:</w:t>
      </w:r>
      <w:r>
        <w:t xml:space="preserve"> </w:t>
      </w:r>
      <w:r w:rsidR="00CD049B">
        <w:t>a</w:t>
      </w:r>
      <w:r w:rsidRPr="002D6AD7">
        <w:t>n examination of</w:t>
      </w:r>
      <w:r>
        <w:t xml:space="preserve"> </w:t>
      </w:r>
      <w:r w:rsidRPr="002D6AD7">
        <w:t>trading in the IPO aftermarket</w:t>
      </w:r>
      <w:r w:rsidR="005A290D" w:rsidRPr="00097B7E">
        <w:rPr>
          <w:szCs w:val="22"/>
        </w:rPr>
        <w:t>"</w:t>
      </w:r>
      <w:r w:rsidR="00063A26">
        <w:rPr>
          <w:i/>
          <w:iCs/>
        </w:rPr>
        <w:t>,</w:t>
      </w:r>
      <w:r w:rsidRPr="002D6AD7">
        <w:rPr>
          <w:i/>
          <w:iCs/>
        </w:rPr>
        <w:t xml:space="preserve"> Journal of Finance</w:t>
      </w:r>
      <w:r w:rsidRPr="000921DF">
        <w:t xml:space="preserve">, </w:t>
      </w:r>
      <w:r w:rsidR="00063A26">
        <w:t xml:space="preserve">Vol. </w:t>
      </w:r>
      <w:r w:rsidRPr="000921DF">
        <w:t>55</w:t>
      </w:r>
      <w:r w:rsidR="002C4CA7">
        <w:t xml:space="preserve"> No.3</w:t>
      </w:r>
      <w:r w:rsidRPr="00063A26">
        <w:rPr>
          <w:iCs/>
        </w:rPr>
        <w:t xml:space="preserve">, </w:t>
      </w:r>
      <w:r w:rsidR="00063A26">
        <w:rPr>
          <w:iCs/>
        </w:rPr>
        <w:t xml:space="preserve">pp. </w:t>
      </w:r>
      <w:r w:rsidRPr="00063A26">
        <w:rPr>
          <w:iCs/>
        </w:rPr>
        <w:t>1039-1074</w:t>
      </w:r>
      <w:r w:rsidR="00063A26">
        <w:rPr>
          <w:iCs/>
        </w:rPr>
        <w:t>.</w:t>
      </w:r>
    </w:p>
    <w:p w14:paraId="5A1ACFE0" w14:textId="696F3D62" w:rsidR="00003E95" w:rsidRPr="00F264ED" w:rsidRDefault="00003E95">
      <w:r w:rsidRPr="00F264ED">
        <w:t xml:space="preserve">Field, L. and Lowry, M. (2009), “Institutional versus </w:t>
      </w:r>
      <w:r w:rsidR="008502AC" w:rsidRPr="00F264ED">
        <w:t>i</w:t>
      </w:r>
      <w:r w:rsidRPr="00F264ED">
        <w:t xml:space="preserve">ndividual </w:t>
      </w:r>
      <w:r w:rsidR="008502AC" w:rsidRPr="00F264ED">
        <w:t>i</w:t>
      </w:r>
      <w:r w:rsidRPr="00F264ED">
        <w:t xml:space="preserve">nvestment in IPOs: </w:t>
      </w:r>
      <w:r w:rsidR="008502AC" w:rsidRPr="00F264ED">
        <w:t>t</w:t>
      </w:r>
      <w:r w:rsidRPr="00F264ED">
        <w:t xml:space="preserve">he </w:t>
      </w:r>
      <w:r w:rsidR="008502AC" w:rsidRPr="00F264ED">
        <w:t>i</w:t>
      </w:r>
      <w:r w:rsidRPr="00F264ED">
        <w:t xml:space="preserve">mportance of </w:t>
      </w:r>
      <w:r w:rsidR="008502AC" w:rsidRPr="00F264ED">
        <w:t>f</w:t>
      </w:r>
      <w:r w:rsidRPr="00F264ED">
        <w:t xml:space="preserve">irm </w:t>
      </w:r>
      <w:r w:rsidR="008502AC" w:rsidRPr="00F264ED">
        <w:t>f</w:t>
      </w:r>
      <w:r w:rsidRPr="00F264ED">
        <w:t>undamentals”</w:t>
      </w:r>
      <w:r w:rsidRPr="008502AC">
        <w:t xml:space="preserve">, </w:t>
      </w:r>
      <w:r w:rsidRPr="008502AC">
        <w:rPr>
          <w:i/>
          <w:iCs/>
        </w:rPr>
        <w:t>Journal of Financial and Quantitative Analysis</w:t>
      </w:r>
      <w:r w:rsidRPr="00F264ED">
        <w:t xml:space="preserve">, </w:t>
      </w:r>
      <w:r w:rsidRPr="008502AC">
        <w:t xml:space="preserve">Vol. </w:t>
      </w:r>
      <w:r w:rsidRPr="00F264ED">
        <w:t>44</w:t>
      </w:r>
      <w:r w:rsidRPr="008502AC">
        <w:t xml:space="preserve"> No.</w:t>
      </w:r>
      <w:r w:rsidR="00F47644" w:rsidRPr="008502AC">
        <w:t>3</w:t>
      </w:r>
      <w:r w:rsidRPr="00F264ED">
        <w:t xml:space="preserve">, </w:t>
      </w:r>
      <w:r w:rsidRPr="008502AC">
        <w:t xml:space="preserve">pp. </w:t>
      </w:r>
      <w:r w:rsidRPr="00F264ED">
        <w:t>489–516.</w:t>
      </w:r>
    </w:p>
    <w:p w14:paraId="5BCFF5E8" w14:textId="0B726099" w:rsidR="00051004" w:rsidRDefault="00051004">
      <w:r w:rsidRPr="00051004">
        <w:t xml:space="preserve">Foucault, T., </w:t>
      </w:r>
      <w:proofErr w:type="spellStart"/>
      <w:r w:rsidRPr="00051004">
        <w:t>Sraer</w:t>
      </w:r>
      <w:proofErr w:type="spellEnd"/>
      <w:ins w:id="778" w:author="Mathieu" w:date="2020-04-19T12:27:00Z">
        <w:r w:rsidR="00A6058F">
          <w:t>,</w:t>
        </w:r>
      </w:ins>
      <w:del w:id="779" w:author="Mathieu" w:date="2020-04-19T12:27:00Z">
        <w:r w:rsidRPr="00051004" w:rsidDel="00A6058F">
          <w:delText>.</w:delText>
        </w:r>
      </w:del>
      <w:r w:rsidRPr="00051004">
        <w:t xml:space="preserve"> D. </w:t>
      </w:r>
      <w:r w:rsidR="00CE7619">
        <w:t xml:space="preserve">and </w:t>
      </w:r>
      <w:proofErr w:type="spellStart"/>
      <w:r w:rsidRPr="00051004">
        <w:t>Thesmar</w:t>
      </w:r>
      <w:proofErr w:type="spellEnd"/>
      <w:r w:rsidRPr="00051004">
        <w:t xml:space="preserve">, D.J. (2011), </w:t>
      </w:r>
      <w:r w:rsidR="00063A26" w:rsidRPr="00097B7E">
        <w:rPr>
          <w:szCs w:val="22"/>
        </w:rPr>
        <w:t>"</w:t>
      </w:r>
      <w:r w:rsidRPr="00051004">
        <w:t xml:space="preserve">Individual </w:t>
      </w:r>
      <w:r w:rsidR="00A752B3">
        <w:t>i</w:t>
      </w:r>
      <w:r w:rsidRPr="00051004">
        <w:t xml:space="preserve">nvestors and </w:t>
      </w:r>
      <w:r w:rsidR="00A752B3">
        <w:t>v</w:t>
      </w:r>
      <w:r w:rsidRPr="00051004">
        <w:t>olatility</w:t>
      </w:r>
      <w:r w:rsidR="00063A26" w:rsidRPr="00097B7E">
        <w:rPr>
          <w:szCs w:val="22"/>
        </w:rPr>
        <w:t>"</w:t>
      </w:r>
      <w:r w:rsidRPr="00051004">
        <w:t xml:space="preserve">, </w:t>
      </w:r>
      <w:r w:rsidRPr="00F264ED">
        <w:rPr>
          <w:i/>
        </w:rPr>
        <w:t>Journal of Finance</w:t>
      </w:r>
      <w:r w:rsidRPr="00051004">
        <w:t xml:space="preserve">, </w:t>
      </w:r>
      <w:r w:rsidR="00063A26">
        <w:t xml:space="preserve">Vol. </w:t>
      </w:r>
      <w:r w:rsidRPr="00051004">
        <w:t>66</w:t>
      </w:r>
      <w:r w:rsidR="00063A26">
        <w:t xml:space="preserve"> No.</w:t>
      </w:r>
      <w:r w:rsidRPr="00051004">
        <w:t xml:space="preserve">4, </w:t>
      </w:r>
      <w:r w:rsidR="00063A26">
        <w:t xml:space="preserve">pp. </w:t>
      </w:r>
      <w:r w:rsidRPr="00051004">
        <w:t>1369-1406</w:t>
      </w:r>
      <w:r w:rsidR="00063A26">
        <w:t>.</w:t>
      </w:r>
    </w:p>
    <w:p w14:paraId="6C8DBB51" w14:textId="29875C41" w:rsidR="00650F14" w:rsidRPr="00650F14" w:rsidRDefault="00650F14">
      <w:proofErr w:type="spellStart"/>
      <w:r w:rsidRPr="00650F14">
        <w:t>Gillan</w:t>
      </w:r>
      <w:proofErr w:type="spellEnd"/>
      <w:r w:rsidRPr="00650F14">
        <w:t>, S.L.</w:t>
      </w:r>
      <w:r w:rsidR="00063A26">
        <w:t xml:space="preserve"> and </w:t>
      </w:r>
      <w:r w:rsidRPr="00650F14">
        <w:t>Starks,</w:t>
      </w:r>
      <w:r w:rsidR="00063A26">
        <w:t xml:space="preserve"> </w:t>
      </w:r>
      <w:r w:rsidRPr="00650F14">
        <w:t>L. (2000)</w:t>
      </w:r>
      <w:r w:rsidR="00063A26">
        <w:t>,</w:t>
      </w:r>
      <w:r w:rsidRPr="00650F14">
        <w:t xml:space="preserve"> </w:t>
      </w:r>
      <w:r w:rsidR="00063A26" w:rsidRPr="00097B7E">
        <w:rPr>
          <w:szCs w:val="22"/>
        </w:rPr>
        <w:t>"</w:t>
      </w:r>
      <w:r w:rsidRPr="00650F14">
        <w:t xml:space="preserve">Corporate governance proposals and shareholder activism: </w:t>
      </w:r>
      <w:r w:rsidR="00CD049B">
        <w:t>t</w:t>
      </w:r>
      <w:r w:rsidRPr="00650F14">
        <w:t>he role of institutional investors</w:t>
      </w:r>
      <w:r w:rsidR="00063A26" w:rsidRPr="00097B7E">
        <w:rPr>
          <w:szCs w:val="22"/>
        </w:rPr>
        <w:t>"</w:t>
      </w:r>
      <w:r w:rsidRPr="00650F14">
        <w:t xml:space="preserve">, </w:t>
      </w:r>
      <w:r w:rsidRPr="00650F14">
        <w:rPr>
          <w:i/>
          <w:iCs/>
        </w:rPr>
        <w:t>Journal of Financial Economics</w:t>
      </w:r>
      <w:r w:rsidRPr="00650F14">
        <w:t xml:space="preserve">, </w:t>
      </w:r>
      <w:r w:rsidR="00063A26">
        <w:t xml:space="preserve">Vol. </w:t>
      </w:r>
      <w:r w:rsidRPr="00650F14">
        <w:t>57</w:t>
      </w:r>
      <w:r w:rsidR="00E327A4">
        <w:t xml:space="preserve"> No.2</w:t>
      </w:r>
      <w:r w:rsidRPr="00650F14">
        <w:t>,</w:t>
      </w:r>
      <w:r w:rsidR="00063A26">
        <w:t xml:space="preserve"> pp. </w:t>
      </w:r>
      <w:r w:rsidRPr="00650F14">
        <w:t>275–305.</w:t>
      </w:r>
    </w:p>
    <w:p w14:paraId="2152BD1C" w14:textId="2232930C" w:rsidR="00872A41" w:rsidRDefault="00872A41" w:rsidP="00872A41">
      <w:bookmarkStart w:id="780" w:name="_Hlk4660970"/>
      <w:r w:rsidRPr="00872A41">
        <w:lastRenderedPageBreak/>
        <w:t>Giorgio</w:t>
      </w:r>
      <w:r w:rsidR="00AB20D9">
        <w:t>,</w:t>
      </w:r>
      <w:r w:rsidRPr="00872A41">
        <w:t xml:space="preserve"> S. </w:t>
      </w:r>
      <w:r w:rsidR="00063A26">
        <w:t xml:space="preserve">and </w:t>
      </w:r>
      <w:r w:rsidRPr="00872A41">
        <w:t>Selahattin</w:t>
      </w:r>
      <w:bookmarkEnd w:id="780"/>
      <w:r w:rsidR="00063A26">
        <w:t>,</w:t>
      </w:r>
      <w:r w:rsidRPr="00872A41">
        <w:t xml:space="preserve"> I. (1997)</w:t>
      </w:r>
      <w:r w:rsidR="00063A26">
        <w:t>,</w:t>
      </w:r>
      <w:r w:rsidRPr="00872A41">
        <w:t xml:space="preserve"> </w:t>
      </w:r>
      <w:r w:rsidR="00063A26" w:rsidRPr="00097B7E">
        <w:rPr>
          <w:szCs w:val="22"/>
        </w:rPr>
        <w:t>"</w:t>
      </w:r>
      <w:r w:rsidRPr="00872A41">
        <w:t>Stock returns and volatility in emerging financial markets</w:t>
      </w:r>
      <w:r w:rsidR="00063A26" w:rsidRPr="00097B7E">
        <w:rPr>
          <w:szCs w:val="22"/>
        </w:rPr>
        <w:t>"</w:t>
      </w:r>
      <w:r w:rsidRPr="00872A41">
        <w:t xml:space="preserve">, </w:t>
      </w:r>
      <w:r w:rsidRPr="00872A41">
        <w:rPr>
          <w:i/>
          <w:iCs/>
        </w:rPr>
        <w:t>Journal of International Money and Finance,</w:t>
      </w:r>
      <w:r w:rsidRPr="000921DF">
        <w:t xml:space="preserve"> </w:t>
      </w:r>
      <w:r w:rsidR="00063A26">
        <w:t xml:space="preserve">Vol. </w:t>
      </w:r>
      <w:r w:rsidRPr="000921DF">
        <w:t>16</w:t>
      </w:r>
      <w:r w:rsidR="00063A26">
        <w:t xml:space="preserve"> No. </w:t>
      </w:r>
      <w:r w:rsidRPr="000921DF">
        <w:t>4</w:t>
      </w:r>
      <w:r w:rsidRPr="00872A41">
        <w:rPr>
          <w:i/>
          <w:iCs/>
        </w:rPr>
        <w:t xml:space="preserve">, </w:t>
      </w:r>
      <w:r w:rsidR="00063A26">
        <w:rPr>
          <w:i/>
          <w:iCs/>
        </w:rPr>
        <w:t xml:space="preserve">pp. </w:t>
      </w:r>
      <w:r w:rsidRPr="00872A41">
        <w:t>561-579</w:t>
      </w:r>
      <w:r w:rsidR="00063A26">
        <w:t>.</w:t>
      </w:r>
    </w:p>
    <w:p w14:paraId="6DB7C2C0" w14:textId="093FFB25" w:rsidR="00614492" w:rsidRDefault="00614492" w:rsidP="00872A41">
      <w:r w:rsidRPr="00614492">
        <w:t xml:space="preserve">Gompers, P.A. and </w:t>
      </w:r>
      <w:proofErr w:type="spellStart"/>
      <w:r w:rsidRPr="00614492">
        <w:t>Metrick</w:t>
      </w:r>
      <w:proofErr w:type="spellEnd"/>
      <w:r w:rsidRPr="00614492">
        <w:t xml:space="preserve">, A. </w:t>
      </w:r>
      <w:r>
        <w:t>(</w:t>
      </w:r>
      <w:r w:rsidRPr="00614492">
        <w:t>2001</w:t>
      </w:r>
      <w:r>
        <w:t>)</w:t>
      </w:r>
      <w:r w:rsidRPr="00614492">
        <w:t xml:space="preserve">, </w:t>
      </w:r>
      <w:r w:rsidR="00063A26" w:rsidRPr="00097B7E">
        <w:rPr>
          <w:szCs w:val="22"/>
        </w:rPr>
        <w:t>"</w:t>
      </w:r>
      <w:r w:rsidRPr="00614492">
        <w:t>Institutional Ownership and Equity Prices</w:t>
      </w:r>
      <w:r w:rsidR="00063A26" w:rsidRPr="00097B7E">
        <w:rPr>
          <w:szCs w:val="22"/>
        </w:rPr>
        <w:t>"</w:t>
      </w:r>
      <w:r w:rsidRPr="00614492">
        <w:t xml:space="preserve">, </w:t>
      </w:r>
      <w:r w:rsidRPr="00614492">
        <w:rPr>
          <w:i/>
          <w:iCs/>
        </w:rPr>
        <w:t>The Quarterly Journal of Finance</w:t>
      </w:r>
      <w:r w:rsidRPr="00614492">
        <w:t xml:space="preserve">, </w:t>
      </w:r>
      <w:r w:rsidR="00063A26">
        <w:t xml:space="preserve">Vol. </w:t>
      </w:r>
      <w:r w:rsidRPr="00614492">
        <w:t>116</w:t>
      </w:r>
      <w:r w:rsidR="000E190C">
        <w:t xml:space="preserve"> No.1</w:t>
      </w:r>
      <w:r w:rsidRPr="00614492">
        <w:t xml:space="preserve">, </w:t>
      </w:r>
      <w:r w:rsidR="00063A26">
        <w:t xml:space="preserve">pp. </w:t>
      </w:r>
      <w:r w:rsidRPr="00614492">
        <w:t>229-260.</w:t>
      </w:r>
    </w:p>
    <w:p w14:paraId="0F148A0C" w14:textId="3D63DA68" w:rsidR="00207004" w:rsidRDefault="00207004" w:rsidP="00207004">
      <w:r>
        <w:t>Graham</w:t>
      </w:r>
      <w:r w:rsidR="00AC43A6">
        <w:t xml:space="preserve">, </w:t>
      </w:r>
      <w:r>
        <w:t>R.J., Harvey, C.</w:t>
      </w:r>
      <w:r w:rsidR="00AC43A6">
        <w:t xml:space="preserve"> </w:t>
      </w:r>
      <w:r w:rsidR="00063A26">
        <w:t xml:space="preserve">and </w:t>
      </w:r>
      <w:proofErr w:type="spellStart"/>
      <w:r w:rsidR="00AC43A6">
        <w:t>Rajgopal</w:t>
      </w:r>
      <w:proofErr w:type="spellEnd"/>
      <w:r w:rsidR="00AC43A6">
        <w:t>, S. (2005)</w:t>
      </w:r>
      <w:r w:rsidR="00063A26">
        <w:t>,</w:t>
      </w:r>
      <w:r w:rsidR="00AC43A6">
        <w:t xml:space="preserve"> </w:t>
      </w:r>
      <w:r w:rsidR="00063A26" w:rsidRPr="00097B7E">
        <w:rPr>
          <w:szCs w:val="22"/>
        </w:rPr>
        <w:t>"</w:t>
      </w:r>
      <w:r w:rsidR="00AC43A6">
        <w:t>The economic implications of corporate financial reporting</w:t>
      </w:r>
      <w:r w:rsidR="00063A26" w:rsidRPr="00097B7E">
        <w:rPr>
          <w:szCs w:val="22"/>
        </w:rPr>
        <w:t>"</w:t>
      </w:r>
      <w:r w:rsidR="00AC43A6">
        <w:t xml:space="preserve">, </w:t>
      </w:r>
      <w:r w:rsidRPr="00AC43A6">
        <w:rPr>
          <w:i/>
          <w:iCs/>
        </w:rPr>
        <w:t>Journal of Accounting and Economics</w:t>
      </w:r>
      <w:r>
        <w:t xml:space="preserve">, </w:t>
      </w:r>
      <w:r w:rsidR="00063A26">
        <w:t xml:space="preserve">Vol. </w:t>
      </w:r>
      <w:r>
        <w:t>40</w:t>
      </w:r>
      <w:r w:rsidR="000E190C">
        <w:t xml:space="preserve"> No.1-3</w:t>
      </w:r>
      <w:r>
        <w:t xml:space="preserve">, </w:t>
      </w:r>
      <w:r w:rsidR="00063A26">
        <w:t xml:space="preserve">pp. </w:t>
      </w:r>
      <w:r>
        <w:t>3-73</w:t>
      </w:r>
      <w:r w:rsidR="00063A26">
        <w:t>.</w:t>
      </w:r>
    </w:p>
    <w:p w14:paraId="1032218D" w14:textId="3EC3DD01" w:rsidR="00CD3283" w:rsidRDefault="00CD3283">
      <w:r w:rsidRPr="00CD3283">
        <w:t xml:space="preserve">Grinblatt, M. </w:t>
      </w:r>
      <w:r w:rsidR="00063A26">
        <w:t>and</w:t>
      </w:r>
      <w:r w:rsidR="00E323BA">
        <w:t xml:space="preserve"> </w:t>
      </w:r>
      <w:r w:rsidRPr="00CD3283">
        <w:t>Hwang, C. (1989)</w:t>
      </w:r>
      <w:r w:rsidR="00063A26">
        <w:t>,</w:t>
      </w:r>
      <w:r w:rsidRPr="00CD3283">
        <w:t xml:space="preserve"> </w:t>
      </w:r>
      <w:r w:rsidR="00063A26" w:rsidRPr="00097B7E">
        <w:rPr>
          <w:szCs w:val="22"/>
        </w:rPr>
        <w:t>"</w:t>
      </w:r>
      <w:r w:rsidRPr="00CD3283">
        <w:t>Signalling and the pricing of new issues</w:t>
      </w:r>
      <w:r w:rsidR="00063A26" w:rsidRPr="00097B7E">
        <w:rPr>
          <w:szCs w:val="22"/>
        </w:rPr>
        <w:t>"</w:t>
      </w:r>
      <w:r w:rsidRPr="00CD3283">
        <w:t xml:space="preserve">, </w:t>
      </w:r>
      <w:r w:rsidRPr="00CD3283">
        <w:rPr>
          <w:i/>
          <w:iCs/>
        </w:rPr>
        <w:t>Journal of Financ</w:t>
      </w:r>
      <w:r w:rsidRPr="00CD3283">
        <w:t xml:space="preserve">e, </w:t>
      </w:r>
      <w:r w:rsidR="005A73FD">
        <w:t xml:space="preserve">Vol. </w:t>
      </w:r>
      <w:r w:rsidRPr="00CD3283">
        <w:t>44</w:t>
      </w:r>
      <w:r w:rsidR="000E190C">
        <w:t xml:space="preserve"> No.2</w:t>
      </w:r>
      <w:r w:rsidRPr="00CD3283">
        <w:t xml:space="preserve">, </w:t>
      </w:r>
      <w:r w:rsidR="005A73FD">
        <w:t xml:space="preserve">pp. </w:t>
      </w:r>
      <w:r w:rsidRPr="00CD3283">
        <w:t>393-420</w:t>
      </w:r>
      <w:r w:rsidR="005A73FD">
        <w:t>.</w:t>
      </w:r>
    </w:p>
    <w:p w14:paraId="7DE75F99" w14:textId="5F731C54" w:rsidR="00850AD3" w:rsidRDefault="00850AD3" w:rsidP="00850AD3">
      <w:pPr>
        <w:autoSpaceDE w:val="0"/>
        <w:autoSpaceDN w:val="0"/>
        <w:adjustRightInd w:val="0"/>
        <w:spacing w:after="0" w:line="240" w:lineRule="auto"/>
        <w:rPr>
          <w:ins w:id="781" w:author="Mephisto D" w:date="2020-04-10T11:05:00Z"/>
          <w:rFonts w:cstheme="minorHAnsi"/>
          <w:szCs w:val="22"/>
        </w:rPr>
      </w:pPr>
      <w:r w:rsidRPr="00850AD3">
        <w:rPr>
          <w:rFonts w:cstheme="minorHAnsi"/>
          <w:szCs w:val="22"/>
        </w:rPr>
        <w:t>Grinblatt, M</w:t>
      </w:r>
      <w:r>
        <w:rPr>
          <w:rFonts w:cstheme="minorHAnsi"/>
          <w:szCs w:val="22"/>
        </w:rPr>
        <w:t>.</w:t>
      </w:r>
      <w:r w:rsidRPr="00850AD3">
        <w:rPr>
          <w:rFonts w:cstheme="minorHAnsi"/>
          <w:szCs w:val="22"/>
        </w:rPr>
        <w:t xml:space="preserve"> </w:t>
      </w:r>
      <w:r w:rsidR="005A73FD">
        <w:rPr>
          <w:rFonts w:cstheme="minorHAnsi"/>
          <w:szCs w:val="22"/>
        </w:rPr>
        <w:t xml:space="preserve">and </w:t>
      </w:r>
      <w:proofErr w:type="spellStart"/>
      <w:r w:rsidRPr="00850AD3">
        <w:rPr>
          <w:rFonts w:cstheme="minorHAnsi"/>
          <w:szCs w:val="22"/>
        </w:rPr>
        <w:t>Keloharju</w:t>
      </w:r>
      <w:proofErr w:type="spellEnd"/>
      <w:r w:rsidRPr="00850AD3">
        <w:rPr>
          <w:rFonts w:cstheme="minorHAnsi"/>
          <w:szCs w:val="22"/>
        </w:rPr>
        <w:t>, M</w:t>
      </w:r>
      <w:r>
        <w:rPr>
          <w:rFonts w:cstheme="minorHAnsi"/>
          <w:szCs w:val="22"/>
        </w:rPr>
        <w:t>.</w:t>
      </w:r>
      <w:r w:rsidRPr="00850AD3">
        <w:rPr>
          <w:rFonts w:cstheme="minorHAnsi"/>
          <w:szCs w:val="22"/>
        </w:rPr>
        <w:t xml:space="preserve"> </w:t>
      </w:r>
      <w:r>
        <w:rPr>
          <w:rFonts w:cstheme="minorHAnsi"/>
          <w:szCs w:val="22"/>
        </w:rPr>
        <w:t>(</w:t>
      </w:r>
      <w:r w:rsidRPr="00850AD3">
        <w:rPr>
          <w:rFonts w:cstheme="minorHAnsi"/>
          <w:szCs w:val="22"/>
        </w:rPr>
        <w:t>2000</w:t>
      </w:r>
      <w:r>
        <w:rPr>
          <w:rFonts w:cstheme="minorHAnsi"/>
          <w:szCs w:val="22"/>
        </w:rPr>
        <w:t>)</w:t>
      </w:r>
      <w:r w:rsidR="005A73FD">
        <w:rPr>
          <w:rFonts w:cstheme="minorHAnsi"/>
          <w:szCs w:val="22"/>
        </w:rPr>
        <w:t>,</w:t>
      </w:r>
      <w:r w:rsidRPr="00850AD3">
        <w:rPr>
          <w:rFonts w:cstheme="minorHAnsi"/>
          <w:szCs w:val="22"/>
        </w:rPr>
        <w:t xml:space="preserve"> </w:t>
      </w:r>
      <w:r w:rsidR="005A73FD" w:rsidRPr="00097B7E">
        <w:rPr>
          <w:szCs w:val="22"/>
        </w:rPr>
        <w:t>"</w:t>
      </w:r>
      <w:r w:rsidRPr="00850AD3">
        <w:rPr>
          <w:rFonts w:cstheme="minorHAnsi"/>
          <w:szCs w:val="22"/>
        </w:rPr>
        <w:t>The investment behavior and performance of various investor</w:t>
      </w:r>
      <w:r>
        <w:rPr>
          <w:rFonts w:cstheme="minorHAnsi"/>
          <w:szCs w:val="22"/>
        </w:rPr>
        <w:t xml:space="preserve"> </w:t>
      </w:r>
      <w:r w:rsidRPr="00850AD3">
        <w:rPr>
          <w:rFonts w:cstheme="minorHAnsi"/>
          <w:szCs w:val="22"/>
        </w:rPr>
        <w:t xml:space="preserve">types: a study of </w:t>
      </w:r>
      <w:r w:rsidR="005A73FD">
        <w:rPr>
          <w:rFonts w:cstheme="minorHAnsi"/>
          <w:szCs w:val="22"/>
        </w:rPr>
        <w:t>F</w:t>
      </w:r>
      <w:r w:rsidRPr="00850AD3">
        <w:rPr>
          <w:rFonts w:cstheme="minorHAnsi"/>
          <w:szCs w:val="22"/>
        </w:rPr>
        <w:t>inland’s unique data set</w:t>
      </w:r>
      <w:r w:rsidR="005A73FD" w:rsidRPr="00097B7E">
        <w:rPr>
          <w:szCs w:val="22"/>
        </w:rPr>
        <w:t>"</w:t>
      </w:r>
      <w:r>
        <w:rPr>
          <w:rFonts w:cstheme="minorHAnsi"/>
          <w:szCs w:val="22"/>
        </w:rPr>
        <w:t>,</w:t>
      </w:r>
      <w:r w:rsidRPr="00850AD3">
        <w:rPr>
          <w:rFonts w:cstheme="minorHAnsi"/>
          <w:szCs w:val="22"/>
        </w:rPr>
        <w:t xml:space="preserve"> </w:t>
      </w:r>
      <w:r w:rsidRPr="00850AD3">
        <w:rPr>
          <w:rFonts w:cstheme="minorHAnsi"/>
          <w:i/>
          <w:iCs/>
          <w:szCs w:val="22"/>
        </w:rPr>
        <w:t>Journal of Financial Economics</w:t>
      </w:r>
      <w:r>
        <w:rPr>
          <w:rFonts w:cstheme="minorHAnsi"/>
          <w:szCs w:val="22"/>
        </w:rPr>
        <w:t>,</w:t>
      </w:r>
      <w:r w:rsidRPr="00850AD3">
        <w:rPr>
          <w:rFonts w:cstheme="minorHAnsi"/>
          <w:szCs w:val="22"/>
        </w:rPr>
        <w:t xml:space="preserve"> </w:t>
      </w:r>
      <w:r w:rsidR="005A73FD">
        <w:rPr>
          <w:rFonts w:cstheme="minorHAnsi"/>
          <w:szCs w:val="22"/>
        </w:rPr>
        <w:t xml:space="preserve">Vol. </w:t>
      </w:r>
      <w:r w:rsidRPr="00850AD3">
        <w:rPr>
          <w:rFonts w:cstheme="minorHAnsi"/>
          <w:szCs w:val="22"/>
        </w:rPr>
        <w:t>55</w:t>
      </w:r>
      <w:r w:rsidR="000E190C">
        <w:rPr>
          <w:rFonts w:cstheme="minorHAnsi"/>
          <w:szCs w:val="22"/>
        </w:rPr>
        <w:t xml:space="preserve"> No.1</w:t>
      </w:r>
      <w:r w:rsidRPr="00850AD3">
        <w:rPr>
          <w:rFonts w:cstheme="minorHAnsi"/>
          <w:szCs w:val="22"/>
        </w:rPr>
        <w:t>,</w:t>
      </w:r>
      <w:r>
        <w:rPr>
          <w:rFonts w:cstheme="minorHAnsi"/>
          <w:szCs w:val="22"/>
        </w:rPr>
        <w:t xml:space="preserve"> </w:t>
      </w:r>
      <w:r w:rsidR="005A73FD">
        <w:rPr>
          <w:rFonts w:cstheme="minorHAnsi"/>
          <w:szCs w:val="22"/>
        </w:rPr>
        <w:t xml:space="preserve">pp. </w:t>
      </w:r>
      <w:r w:rsidRPr="00850AD3">
        <w:rPr>
          <w:rFonts w:cstheme="minorHAnsi"/>
          <w:szCs w:val="22"/>
        </w:rPr>
        <w:t>43–67.</w:t>
      </w:r>
    </w:p>
    <w:p w14:paraId="5E12AAAA" w14:textId="0D2A2808" w:rsidR="00856946" w:rsidRDefault="00856946" w:rsidP="00850AD3">
      <w:pPr>
        <w:autoSpaceDE w:val="0"/>
        <w:autoSpaceDN w:val="0"/>
        <w:adjustRightInd w:val="0"/>
        <w:spacing w:after="0" w:line="240" w:lineRule="auto"/>
        <w:rPr>
          <w:ins w:id="782" w:author="Mephisto D" w:date="2020-04-10T11:05:00Z"/>
          <w:rFonts w:cstheme="minorHAnsi"/>
          <w:szCs w:val="22"/>
        </w:rPr>
      </w:pPr>
    </w:p>
    <w:p w14:paraId="254E8071" w14:textId="3B6AB4F3" w:rsidR="00856946" w:rsidRPr="00856946" w:rsidRDefault="00856946" w:rsidP="00850AD3">
      <w:pPr>
        <w:autoSpaceDE w:val="0"/>
        <w:autoSpaceDN w:val="0"/>
        <w:adjustRightInd w:val="0"/>
        <w:spacing w:after="0" w:line="240" w:lineRule="auto"/>
        <w:rPr>
          <w:rFonts w:cstheme="minorHAnsi"/>
          <w:color w:val="00B050"/>
          <w:szCs w:val="22"/>
          <w:rPrChange w:id="783" w:author="Mephisto D" w:date="2020-04-10T11:05:00Z">
            <w:rPr>
              <w:rFonts w:cstheme="minorHAnsi"/>
              <w:szCs w:val="22"/>
            </w:rPr>
          </w:rPrChange>
        </w:rPr>
      </w:pPr>
      <w:ins w:id="784" w:author="Mephisto D" w:date="2020-04-10T11:05:00Z">
        <w:r w:rsidRPr="00856946">
          <w:rPr>
            <w:rFonts w:cstheme="minorHAnsi"/>
            <w:color w:val="00B050"/>
            <w:szCs w:val="22"/>
            <w:rPrChange w:id="785" w:author="Mephisto D" w:date="2020-04-10T11:05:00Z">
              <w:rPr>
                <w:rFonts w:cstheme="minorHAnsi"/>
                <w:szCs w:val="22"/>
              </w:rPr>
            </w:rPrChange>
          </w:rPr>
          <w:t>Grinblatt, M.,</w:t>
        </w:r>
      </w:ins>
      <w:ins w:id="786" w:author="Mephisto D" w:date="2020-04-10T11:07:00Z">
        <w:r w:rsidR="00BB5FBF">
          <w:rPr>
            <w:rFonts w:cstheme="minorHAnsi"/>
            <w:color w:val="00B050"/>
            <w:szCs w:val="22"/>
          </w:rPr>
          <w:t xml:space="preserve"> </w:t>
        </w:r>
      </w:ins>
      <w:ins w:id="787" w:author="Mephisto D" w:date="2020-04-10T11:05:00Z">
        <w:r w:rsidRPr="00856946">
          <w:rPr>
            <w:rFonts w:cstheme="minorHAnsi"/>
            <w:color w:val="00B050"/>
            <w:szCs w:val="22"/>
            <w:rPrChange w:id="788" w:author="Mephisto D" w:date="2020-04-10T11:05:00Z">
              <w:rPr>
                <w:rFonts w:cstheme="minorHAnsi"/>
                <w:szCs w:val="22"/>
              </w:rPr>
            </w:rPrChange>
          </w:rPr>
          <w:t xml:space="preserve">Titman, S. and </w:t>
        </w:r>
        <w:proofErr w:type="spellStart"/>
        <w:r w:rsidRPr="00856946">
          <w:rPr>
            <w:rFonts w:cstheme="minorHAnsi"/>
            <w:color w:val="00B050"/>
            <w:szCs w:val="22"/>
            <w:rPrChange w:id="789" w:author="Mephisto D" w:date="2020-04-10T11:05:00Z">
              <w:rPr>
                <w:rFonts w:cstheme="minorHAnsi"/>
                <w:szCs w:val="22"/>
              </w:rPr>
            </w:rPrChange>
          </w:rPr>
          <w:t>Wermers</w:t>
        </w:r>
        <w:proofErr w:type="spellEnd"/>
        <w:r w:rsidRPr="00856946">
          <w:rPr>
            <w:rFonts w:cstheme="minorHAnsi"/>
            <w:color w:val="00B050"/>
            <w:szCs w:val="22"/>
            <w:rPrChange w:id="790" w:author="Mephisto D" w:date="2020-04-10T11:05:00Z">
              <w:rPr>
                <w:rFonts w:cstheme="minorHAnsi"/>
                <w:szCs w:val="22"/>
              </w:rPr>
            </w:rPrChange>
          </w:rPr>
          <w:t xml:space="preserve">, R. (1995),"Momentum </w:t>
        </w:r>
        <w:del w:id="791" w:author="Mathieu" w:date="2020-04-19T12:28:00Z">
          <w:r w:rsidRPr="00856946" w:rsidDel="00A6058F">
            <w:rPr>
              <w:rFonts w:cstheme="minorHAnsi"/>
              <w:color w:val="00B050"/>
              <w:szCs w:val="22"/>
              <w:rPrChange w:id="792" w:author="Mephisto D" w:date="2020-04-10T11:05:00Z">
                <w:rPr>
                  <w:rFonts w:cstheme="minorHAnsi"/>
                  <w:szCs w:val="22"/>
                </w:rPr>
              </w:rPrChange>
            </w:rPr>
            <w:delText>I</w:delText>
          </w:r>
        </w:del>
      </w:ins>
      <w:ins w:id="793" w:author="Mathieu" w:date="2020-04-19T12:28:00Z">
        <w:r w:rsidR="00A6058F">
          <w:rPr>
            <w:rFonts w:cstheme="minorHAnsi"/>
            <w:color w:val="00B050"/>
            <w:szCs w:val="22"/>
          </w:rPr>
          <w:t>i</w:t>
        </w:r>
      </w:ins>
      <w:ins w:id="794" w:author="Mephisto D" w:date="2020-04-10T11:05:00Z">
        <w:r w:rsidRPr="00856946">
          <w:rPr>
            <w:rFonts w:cstheme="minorHAnsi"/>
            <w:color w:val="00B050"/>
            <w:szCs w:val="22"/>
            <w:rPrChange w:id="795" w:author="Mephisto D" w:date="2020-04-10T11:05:00Z">
              <w:rPr>
                <w:rFonts w:cstheme="minorHAnsi"/>
                <w:szCs w:val="22"/>
              </w:rPr>
            </w:rPrChange>
          </w:rPr>
          <w:t xml:space="preserve">nvestment </w:t>
        </w:r>
        <w:del w:id="796" w:author="Mathieu" w:date="2020-04-19T12:28:00Z">
          <w:r w:rsidRPr="00856946" w:rsidDel="00A6058F">
            <w:rPr>
              <w:rFonts w:cstheme="minorHAnsi"/>
              <w:color w:val="00B050"/>
              <w:szCs w:val="22"/>
              <w:rPrChange w:id="797" w:author="Mephisto D" w:date="2020-04-10T11:05:00Z">
                <w:rPr>
                  <w:rFonts w:cstheme="minorHAnsi"/>
                  <w:szCs w:val="22"/>
                </w:rPr>
              </w:rPrChange>
            </w:rPr>
            <w:delText>S</w:delText>
          </w:r>
        </w:del>
      </w:ins>
      <w:ins w:id="798" w:author="Mathieu" w:date="2020-04-19T12:28:00Z">
        <w:r w:rsidR="00A6058F">
          <w:rPr>
            <w:rFonts w:cstheme="minorHAnsi"/>
            <w:color w:val="00B050"/>
            <w:szCs w:val="22"/>
          </w:rPr>
          <w:t>s</w:t>
        </w:r>
      </w:ins>
      <w:ins w:id="799" w:author="Mephisto D" w:date="2020-04-10T11:05:00Z">
        <w:r w:rsidRPr="00856946">
          <w:rPr>
            <w:rFonts w:cstheme="minorHAnsi"/>
            <w:color w:val="00B050"/>
            <w:szCs w:val="22"/>
            <w:rPrChange w:id="800" w:author="Mephisto D" w:date="2020-04-10T11:05:00Z">
              <w:rPr>
                <w:rFonts w:cstheme="minorHAnsi"/>
                <w:szCs w:val="22"/>
              </w:rPr>
            </w:rPrChange>
          </w:rPr>
          <w:t xml:space="preserve">trategies, </w:t>
        </w:r>
        <w:del w:id="801" w:author="Mathieu" w:date="2020-04-19T12:28:00Z">
          <w:r w:rsidRPr="00856946" w:rsidDel="00A6058F">
            <w:rPr>
              <w:rFonts w:cstheme="minorHAnsi"/>
              <w:color w:val="00B050"/>
              <w:szCs w:val="22"/>
              <w:rPrChange w:id="802" w:author="Mephisto D" w:date="2020-04-10T11:05:00Z">
                <w:rPr>
                  <w:rFonts w:cstheme="minorHAnsi"/>
                  <w:szCs w:val="22"/>
                </w:rPr>
              </w:rPrChange>
            </w:rPr>
            <w:delText>P</w:delText>
          </w:r>
        </w:del>
      </w:ins>
      <w:ins w:id="803" w:author="Mathieu" w:date="2020-04-19T12:28:00Z">
        <w:r w:rsidR="00A6058F">
          <w:rPr>
            <w:rFonts w:cstheme="minorHAnsi"/>
            <w:color w:val="00B050"/>
            <w:szCs w:val="22"/>
          </w:rPr>
          <w:t>p</w:t>
        </w:r>
      </w:ins>
      <w:ins w:id="804" w:author="Mephisto D" w:date="2020-04-10T11:05:00Z">
        <w:r w:rsidRPr="00856946">
          <w:rPr>
            <w:rFonts w:cstheme="minorHAnsi"/>
            <w:color w:val="00B050"/>
            <w:szCs w:val="22"/>
            <w:rPrChange w:id="805" w:author="Mephisto D" w:date="2020-04-10T11:05:00Z">
              <w:rPr>
                <w:rFonts w:cstheme="minorHAnsi"/>
                <w:szCs w:val="22"/>
              </w:rPr>
            </w:rPrChange>
          </w:rPr>
          <w:t xml:space="preserve">ortfolio </w:t>
        </w:r>
        <w:del w:id="806" w:author="Mathieu" w:date="2020-04-19T12:28:00Z">
          <w:r w:rsidRPr="00856946" w:rsidDel="00A6058F">
            <w:rPr>
              <w:rFonts w:cstheme="minorHAnsi"/>
              <w:color w:val="00B050"/>
              <w:szCs w:val="22"/>
              <w:rPrChange w:id="807" w:author="Mephisto D" w:date="2020-04-10T11:05:00Z">
                <w:rPr>
                  <w:rFonts w:cstheme="minorHAnsi"/>
                  <w:szCs w:val="22"/>
                </w:rPr>
              </w:rPrChange>
            </w:rPr>
            <w:delText>P</w:delText>
          </w:r>
        </w:del>
      </w:ins>
      <w:ins w:id="808" w:author="Mathieu" w:date="2020-04-19T12:28:00Z">
        <w:r w:rsidR="00A6058F">
          <w:rPr>
            <w:rFonts w:cstheme="minorHAnsi"/>
            <w:color w:val="00B050"/>
            <w:szCs w:val="22"/>
          </w:rPr>
          <w:t>p</w:t>
        </w:r>
      </w:ins>
      <w:ins w:id="809" w:author="Mephisto D" w:date="2020-04-10T11:05:00Z">
        <w:r w:rsidRPr="00856946">
          <w:rPr>
            <w:rFonts w:cstheme="minorHAnsi"/>
            <w:color w:val="00B050"/>
            <w:szCs w:val="22"/>
            <w:rPrChange w:id="810" w:author="Mephisto D" w:date="2020-04-10T11:05:00Z">
              <w:rPr>
                <w:rFonts w:cstheme="minorHAnsi"/>
                <w:szCs w:val="22"/>
              </w:rPr>
            </w:rPrChange>
          </w:rPr>
          <w:t xml:space="preserve">erformance, and </w:t>
        </w:r>
        <w:del w:id="811" w:author="Mathieu" w:date="2020-04-19T12:28:00Z">
          <w:r w:rsidRPr="00856946" w:rsidDel="00A6058F">
            <w:rPr>
              <w:rFonts w:cstheme="minorHAnsi"/>
              <w:color w:val="00B050"/>
              <w:szCs w:val="22"/>
              <w:rPrChange w:id="812" w:author="Mephisto D" w:date="2020-04-10T11:05:00Z">
                <w:rPr>
                  <w:rFonts w:cstheme="minorHAnsi"/>
                  <w:szCs w:val="22"/>
                </w:rPr>
              </w:rPrChange>
            </w:rPr>
            <w:delText>H</w:delText>
          </w:r>
        </w:del>
      </w:ins>
      <w:ins w:id="813" w:author="Mathieu" w:date="2020-04-19T12:28:00Z">
        <w:r w:rsidR="00A6058F">
          <w:rPr>
            <w:rFonts w:cstheme="minorHAnsi"/>
            <w:color w:val="00B050"/>
            <w:szCs w:val="22"/>
          </w:rPr>
          <w:t>h</w:t>
        </w:r>
      </w:ins>
      <w:ins w:id="814" w:author="Mephisto D" w:date="2020-04-10T11:05:00Z">
        <w:r w:rsidRPr="00856946">
          <w:rPr>
            <w:rFonts w:cstheme="minorHAnsi"/>
            <w:color w:val="00B050"/>
            <w:szCs w:val="22"/>
            <w:rPrChange w:id="815" w:author="Mephisto D" w:date="2020-04-10T11:05:00Z">
              <w:rPr>
                <w:rFonts w:cstheme="minorHAnsi"/>
                <w:szCs w:val="22"/>
              </w:rPr>
            </w:rPrChange>
          </w:rPr>
          <w:t xml:space="preserve">erding: A </w:t>
        </w:r>
        <w:del w:id="816" w:author="Mathieu" w:date="2020-04-19T12:28:00Z">
          <w:r w:rsidRPr="00856946" w:rsidDel="00A6058F">
            <w:rPr>
              <w:rFonts w:cstheme="minorHAnsi"/>
              <w:color w:val="00B050"/>
              <w:szCs w:val="22"/>
              <w:rPrChange w:id="817" w:author="Mephisto D" w:date="2020-04-10T11:05:00Z">
                <w:rPr>
                  <w:rFonts w:cstheme="minorHAnsi"/>
                  <w:szCs w:val="22"/>
                </w:rPr>
              </w:rPrChange>
            </w:rPr>
            <w:delText>S</w:delText>
          </w:r>
        </w:del>
      </w:ins>
      <w:ins w:id="818" w:author="Mathieu" w:date="2020-04-19T12:28:00Z">
        <w:r w:rsidR="00A6058F">
          <w:rPr>
            <w:rFonts w:cstheme="minorHAnsi"/>
            <w:color w:val="00B050"/>
            <w:szCs w:val="22"/>
          </w:rPr>
          <w:t>s</w:t>
        </w:r>
      </w:ins>
      <w:ins w:id="819" w:author="Mephisto D" w:date="2020-04-10T11:05:00Z">
        <w:r w:rsidRPr="00856946">
          <w:rPr>
            <w:rFonts w:cstheme="minorHAnsi"/>
            <w:color w:val="00B050"/>
            <w:szCs w:val="22"/>
            <w:rPrChange w:id="820" w:author="Mephisto D" w:date="2020-04-10T11:05:00Z">
              <w:rPr>
                <w:rFonts w:cstheme="minorHAnsi"/>
                <w:szCs w:val="22"/>
              </w:rPr>
            </w:rPrChange>
          </w:rPr>
          <w:t xml:space="preserve">tudy of </w:t>
        </w:r>
        <w:del w:id="821" w:author="Mathieu" w:date="2020-04-19T12:28:00Z">
          <w:r w:rsidRPr="00856946" w:rsidDel="00A6058F">
            <w:rPr>
              <w:rFonts w:cstheme="minorHAnsi"/>
              <w:color w:val="00B050"/>
              <w:szCs w:val="22"/>
              <w:rPrChange w:id="822" w:author="Mephisto D" w:date="2020-04-10T11:05:00Z">
                <w:rPr>
                  <w:rFonts w:cstheme="minorHAnsi"/>
                  <w:szCs w:val="22"/>
                </w:rPr>
              </w:rPrChange>
            </w:rPr>
            <w:delText>M</w:delText>
          </w:r>
        </w:del>
      </w:ins>
      <w:ins w:id="823" w:author="Mathieu" w:date="2020-04-19T12:28:00Z">
        <w:r w:rsidR="00A6058F">
          <w:rPr>
            <w:rFonts w:cstheme="minorHAnsi"/>
            <w:color w:val="00B050"/>
            <w:szCs w:val="22"/>
          </w:rPr>
          <w:t>m</w:t>
        </w:r>
      </w:ins>
      <w:ins w:id="824" w:author="Mephisto D" w:date="2020-04-10T11:05:00Z">
        <w:r w:rsidRPr="00856946">
          <w:rPr>
            <w:rFonts w:cstheme="minorHAnsi"/>
            <w:color w:val="00B050"/>
            <w:szCs w:val="22"/>
            <w:rPrChange w:id="825" w:author="Mephisto D" w:date="2020-04-10T11:05:00Z">
              <w:rPr>
                <w:rFonts w:cstheme="minorHAnsi"/>
                <w:szCs w:val="22"/>
              </w:rPr>
            </w:rPrChange>
          </w:rPr>
          <w:t xml:space="preserve">utual </w:t>
        </w:r>
        <w:del w:id="826" w:author="Mathieu" w:date="2020-04-19T12:28:00Z">
          <w:r w:rsidRPr="00856946" w:rsidDel="00A6058F">
            <w:rPr>
              <w:rFonts w:cstheme="minorHAnsi"/>
              <w:color w:val="00B050"/>
              <w:szCs w:val="22"/>
              <w:rPrChange w:id="827" w:author="Mephisto D" w:date="2020-04-10T11:05:00Z">
                <w:rPr>
                  <w:rFonts w:cstheme="minorHAnsi"/>
                  <w:szCs w:val="22"/>
                </w:rPr>
              </w:rPrChange>
            </w:rPr>
            <w:delText>F</w:delText>
          </w:r>
        </w:del>
      </w:ins>
      <w:ins w:id="828" w:author="Mathieu" w:date="2020-04-19T12:28:00Z">
        <w:r w:rsidR="00A6058F">
          <w:rPr>
            <w:rFonts w:cstheme="minorHAnsi"/>
            <w:color w:val="00B050"/>
            <w:szCs w:val="22"/>
          </w:rPr>
          <w:t>f</w:t>
        </w:r>
      </w:ins>
      <w:ins w:id="829" w:author="Mephisto D" w:date="2020-04-10T11:05:00Z">
        <w:r w:rsidRPr="00856946">
          <w:rPr>
            <w:rFonts w:cstheme="minorHAnsi"/>
            <w:color w:val="00B050"/>
            <w:szCs w:val="22"/>
            <w:rPrChange w:id="830" w:author="Mephisto D" w:date="2020-04-10T11:05:00Z">
              <w:rPr>
                <w:rFonts w:cstheme="minorHAnsi"/>
                <w:szCs w:val="22"/>
              </w:rPr>
            </w:rPrChange>
          </w:rPr>
          <w:t xml:space="preserve">und </w:t>
        </w:r>
        <w:del w:id="831" w:author="Mathieu" w:date="2020-04-19T12:28:00Z">
          <w:r w:rsidRPr="00856946" w:rsidDel="00A6058F">
            <w:rPr>
              <w:rFonts w:cstheme="minorHAnsi"/>
              <w:color w:val="00B050"/>
              <w:szCs w:val="22"/>
              <w:rPrChange w:id="832" w:author="Mephisto D" w:date="2020-04-10T11:05:00Z">
                <w:rPr>
                  <w:rFonts w:cstheme="minorHAnsi"/>
                  <w:szCs w:val="22"/>
                </w:rPr>
              </w:rPrChange>
            </w:rPr>
            <w:delText>B</w:delText>
          </w:r>
        </w:del>
      </w:ins>
      <w:ins w:id="833" w:author="Mathieu" w:date="2020-04-19T12:28:00Z">
        <w:r w:rsidR="00A6058F">
          <w:rPr>
            <w:rFonts w:cstheme="minorHAnsi"/>
            <w:color w:val="00B050"/>
            <w:szCs w:val="22"/>
          </w:rPr>
          <w:t>b</w:t>
        </w:r>
      </w:ins>
      <w:ins w:id="834" w:author="Mephisto D" w:date="2020-04-10T11:05:00Z">
        <w:r w:rsidRPr="00856946">
          <w:rPr>
            <w:rFonts w:cstheme="minorHAnsi"/>
            <w:color w:val="00B050"/>
            <w:szCs w:val="22"/>
            <w:rPrChange w:id="835" w:author="Mephisto D" w:date="2020-04-10T11:05:00Z">
              <w:rPr>
                <w:rFonts w:cstheme="minorHAnsi"/>
                <w:szCs w:val="22"/>
              </w:rPr>
            </w:rPrChange>
          </w:rPr>
          <w:t xml:space="preserve">ehavior", </w:t>
        </w:r>
        <w:r w:rsidRPr="00856946">
          <w:rPr>
            <w:rFonts w:cstheme="minorHAnsi"/>
            <w:i/>
            <w:iCs/>
            <w:color w:val="00B050"/>
            <w:szCs w:val="22"/>
            <w:rPrChange w:id="836" w:author="Mephisto D" w:date="2020-04-10T11:05:00Z">
              <w:rPr>
                <w:rFonts w:cstheme="minorHAnsi"/>
                <w:szCs w:val="22"/>
              </w:rPr>
            </w:rPrChange>
          </w:rPr>
          <w:t>The American Economic Review</w:t>
        </w:r>
        <w:r w:rsidRPr="00856946">
          <w:rPr>
            <w:rFonts w:cstheme="minorHAnsi"/>
            <w:color w:val="00B050"/>
            <w:szCs w:val="22"/>
            <w:rPrChange w:id="837" w:author="Mephisto D" w:date="2020-04-10T11:05:00Z">
              <w:rPr>
                <w:rFonts w:cstheme="minorHAnsi"/>
                <w:szCs w:val="22"/>
              </w:rPr>
            </w:rPrChange>
          </w:rPr>
          <w:t>, Vol. 85 No.5, pp. 1088-1105.</w:t>
        </w:r>
      </w:ins>
    </w:p>
    <w:p w14:paraId="52BFDA60" w14:textId="77777777" w:rsidR="00850AD3" w:rsidRPr="00850AD3" w:rsidRDefault="00850AD3" w:rsidP="00850AD3">
      <w:pPr>
        <w:autoSpaceDE w:val="0"/>
        <w:autoSpaceDN w:val="0"/>
        <w:adjustRightInd w:val="0"/>
        <w:spacing w:after="0" w:line="240" w:lineRule="auto"/>
        <w:rPr>
          <w:rFonts w:cstheme="minorHAnsi"/>
          <w:szCs w:val="22"/>
        </w:rPr>
      </w:pPr>
    </w:p>
    <w:p w14:paraId="77F8FE7E" w14:textId="33E3BB59" w:rsidR="00A27AA0" w:rsidRDefault="00A27AA0">
      <w:pPr>
        <w:rPr>
          <w:ins w:id="838" w:author="Mephisto D" w:date="2020-04-23T12:59:00Z"/>
        </w:rPr>
      </w:pPr>
      <w:r>
        <w:t>Grossman, S.J.</w:t>
      </w:r>
      <w:r w:rsidR="005A73FD">
        <w:t xml:space="preserve"> and </w:t>
      </w:r>
      <w:r>
        <w:t>Stiglitz,</w:t>
      </w:r>
      <w:r w:rsidR="005A73FD">
        <w:t xml:space="preserve"> </w:t>
      </w:r>
      <w:r>
        <w:t>J.E. (1980)</w:t>
      </w:r>
      <w:r w:rsidR="005A73FD">
        <w:t>,</w:t>
      </w:r>
      <w:r>
        <w:t xml:space="preserve"> </w:t>
      </w:r>
      <w:r w:rsidR="005A73FD" w:rsidRPr="00097B7E">
        <w:rPr>
          <w:szCs w:val="22"/>
        </w:rPr>
        <w:t>"</w:t>
      </w:r>
      <w:r>
        <w:t>On the impossibility of informationally efficient markets</w:t>
      </w:r>
      <w:r w:rsidR="005A73FD" w:rsidRPr="00097B7E">
        <w:rPr>
          <w:szCs w:val="22"/>
        </w:rPr>
        <w:t>"</w:t>
      </w:r>
      <w:r w:rsidR="005A73FD">
        <w:rPr>
          <w:szCs w:val="22"/>
        </w:rPr>
        <w:t>,</w:t>
      </w:r>
      <w:r>
        <w:t xml:space="preserve"> </w:t>
      </w:r>
      <w:r w:rsidRPr="00A27AA0">
        <w:rPr>
          <w:i/>
          <w:iCs/>
        </w:rPr>
        <w:t>American Economics Review</w:t>
      </w:r>
      <w:r>
        <w:t xml:space="preserve">, </w:t>
      </w:r>
      <w:r w:rsidR="005A73FD">
        <w:t xml:space="preserve">Vol. </w:t>
      </w:r>
      <w:r>
        <w:t>70</w:t>
      </w:r>
      <w:r w:rsidR="000E190C">
        <w:t xml:space="preserve"> No.3</w:t>
      </w:r>
      <w:r>
        <w:t xml:space="preserve">, </w:t>
      </w:r>
      <w:r w:rsidR="005A73FD">
        <w:t xml:space="preserve">pp. </w:t>
      </w:r>
      <w:r>
        <w:t>393–408.</w:t>
      </w:r>
    </w:p>
    <w:p w14:paraId="42970ADE" w14:textId="38E74DE8" w:rsidR="007C4EA0" w:rsidRPr="00CD3283" w:rsidDel="007C4EA0" w:rsidRDefault="007C4EA0">
      <w:pPr>
        <w:rPr>
          <w:del w:id="839" w:author="Mephisto D" w:date="2020-04-23T12:59:00Z"/>
        </w:rPr>
      </w:pPr>
    </w:p>
    <w:p w14:paraId="6FEBA30E" w14:textId="1CA49D0B" w:rsidR="00EB10E8" w:rsidRDefault="00EB10E8" w:rsidP="00EB10E8">
      <w:pPr>
        <w:rPr>
          <w:ins w:id="840" w:author="Mephisto D" w:date="2020-04-23T12:59:00Z"/>
        </w:rPr>
      </w:pPr>
      <w:r w:rsidRPr="00EB10E8">
        <w:t xml:space="preserve">Habib, M.A. </w:t>
      </w:r>
      <w:r w:rsidR="005A73FD">
        <w:t xml:space="preserve">and </w:t>
      </w:r>
      <w:r w:rsidRPr="00EB10E8">
        <w:t>Ljungqvist, A.P. (2001)</w:t>
      </w:r>
      <w:r w:rsidR="005A73FD">
        <w:t>,</w:t>
      </w:r>
      <w:r w:rsidRPr="00EB10E8">
        <w:t xml:space="preserve"> </w:t>
      </w:r>
      <w:r w:rsidR="005A73FD" w:rsidRPr="00097B7E">
        <w:rPr>
          <w:szCs w:val="22"/>
        </w:rPr>
        <w:t>"</w:t>
      </w:r>
      <w:r w:rsidRPr="00EB10E8">
        <w:t xml:space="preserve">Underpricing and </w:t>
      </w:r>
      <w:r w:rsidR="00CD049B">
        <w:t>e</w:t>
      </w:r>
      <w:r w:rsidRPr="00EB10E8">
        <w:t xml:space="preserve">ntrepreneurial </w:t>
      </w:r>
      <w:r w:rsidR="00CD049B">
        <w:t>w</w:t>
      </w:r>
      <w:r w:rsidRPr="00EB10E8">
        <w:t xml:space="preserve">ealth </w:t>
      </w:r>
      <w:r w:rsidR="00CD049B">
        <w:t>l</w:t>
      </w:r>
      <w:r w:rsidRPr="00EB10E8">
        <w:t xml:space="preserve">osses in IPOs: </w:t>
      </w:r>
      <w:r w:rsidR="00CD049B">
        <w:t>t</w:t>
      </w:r>
      <w:r w:rsidRPr="00EB10E8">
        <w:t xml:space="preserve">heory and </w:t>
      </w:r>
      <w:r w:rsidR="00CD049B">
        <w:t>ev</w:t>
      </w:r>
      <w:r w:rsidRPr="00EB10E8">
        <w:t>idence</w:t>
      </w:r>
      <w:r w:rsidR="005A73FD" w:rsidRPr="00097B7E">
        <w:rPr>
          <w:szCs w:val="22"/>
        </w:rPr>
        <w:t>"</w:t>
      </w:r>
      <w:r w:rsidR="005A73FD">
        <w:rPr>
          <w:szCs w:val="22"/>
        </w:rPr>
        <w:t>,</w:t>
      </w:r>
      <w:r w:rsidRPr="00EB10E8">
        <w:t xml:space="preserve"> </w:t>
      </w:r>
      <w:r w:rsidRPr="00EB10E8">
        <w:rPr>
          <w:i/>
          <w:iCs/>
        </w:rPr>
        <w:t>Review of Financial Studies</w:t>
      </w:r>
      <w:r w:rsidRPr="000921DF">
        <w:t xml:space="preserve">, </w:t>
      </w:r>
      <w:r w:rsidR="005A73FD">
        <w:t xml:space="preserve">Vol. </w:t>
      </w:r>
      <w:r w:rsidRPr="000921DF">
        <w:t>14</w:t>
      </w:r>
      <w:r w:rsidR="005A73FD">
        <w:t xml:space="preserve"> No. </w:t>
      </w:r>
      <w:r w:rsidRPr="000921DF">
        <w:t>2</w:t>
      </w:r>
      <w:r w:rsidRPr="00EB10E8">
        <w:t xml:space="preserve">, </w:t>
      </w:r>
      <w:r w:rsidR="005A73FD">
        <w:t xml:space="preserve">pp. </w:t>
      </w:r>
      <w:r w:rsidRPr="00EB10E8">
        <w:t>433–458</w:t>
      </w:r>
      <w:r w:rsidR="005A73FD">
        <w:t>.</w:t>
      </w:r>
    </w:p>
    <w:p w14:paraId="3B3490CA" w14:textId="77777777" w:rsidR="007C4EA0" w:rsidDel="007C4EA0" w:rsidRDefault="007C4EA0" w:rsidP="007C4EA0">
      <w:pPr>
        <w:rPr>
          <w:del w:id="841" w:author="Mephisto D" w:date="2020-04-23T12:58:00Z"/>
          <w:moveTo w:id="842" w:author="Mephisto D" w:date="2020-04-23T12:59:00Z"/>
        </w:rPr>
      </w:pPr>
      <w:moveToRangeStart w:id="843" w:author="Mephisto D" w:date="2020-04-23T12:59:00Z" w:name="move38539129"/>
      <w:moveTo w:id="844" w:author="Mephisto D" w:date="2020-04-23T12:59:00Z">
        <w:r w:rsidRPr="008502AC">
          <w:t>Hanley, K.W. and Wilhelm, W.J. (1995), “Evidence on the strategic</w:t>
        </w:r>
        <w:r w:rsidRPr="00F264ED">
          <w:t xml:space="preserve"> </w:t>
        </w:r>
        <w:r w:rsidRPr="008502AC">
          <w:t xml:space="preserve">allocation of initial public offerings”, </w:t>
        </w:r>
        <w:r w:rsidRPr="00F264ED">
          <w:rPr>
            <w:i/>
            <w:iCs/>
          </w:rPr>
          <w:t>Journal of Financial Economics</w:t>
        </w:r>
        <w:r w:rsidRPr="008502AC">
          <w:t>, Vol. 37 No.2, pp.</w:t>
        </w:r>
        <w:r w:rsidRPr="00F264ED">
          <w:t xml:space="preserve"> </w:t>
        </w:r>
        <w:r w:rsidRPr="008502AC">
          <w:t>239‐257.</w:t>
        </w:r>
      </w:moveTo>
    </w:p>
    <w:moveToRangeEnd w:id="843"/>
    <w:p w14:paraId="7229732E" w14:textId="77777777" w:rsidR="007C4EA0" w:rsidRPr="00EB10E8" w:rsidRDefault="007C4EA0" w:rsidP="00EB10E8"/>
    <w:p w14:paraId="248BDDA1" w14:textId="2F3CB53F" w:rsidR="00EB10E8" w:rsidRPr="00EB10E8" w:rsidRDefault="00EB10E8" w:rsidP="00EB10E8">
      <w:r w:rsidRPr="00EB10E8">
        <w:t>Hansen, R.S.</w:t>
      </w:r>
      <w:r w:rsidR="00D350AF">
        <w:t xml:space="preserve"> </w:t>
      </w:r>
      <w:r w:rsidRPr="00EB10E8">
        <w:t>(2001)</w:t>
      </w:r>
      <w:r w:rsidR="005A73FD">
        <w:t>,</w:t>
      </w:r>
      <w:r w:rsidRPr="00EB10E8">
        <w:t xml:space="preserve"> </w:t>
      </w:r>
      <w:r w:rsidR="005A73FD" w:rsidRPr="00097B7E">
        <w:rPr>
          <w:szCs w:val="22"/>
        </w:rPr>
        <w:t>"</w:t>
      </w:r>
      <w:r w:rsidRPr="00EB10E8">
        <w:t xml:space="preserve">Do </w:t>
      </w:r>
      <w:r w:rsidR="00CD049B">
        <w:t>i</w:t>
      </w:r>
      <w:r w:rsidRPr="00EB10E8">
        <w:t xml:space="preserve">nvestment banks </w:t>
      </w:r>
      <w:r w:rsidR="00CD049B">
        <w:t>c</w:t>
      </w:r>
      <w:r w:rsidRPr="00EB10E8">
        <w:t xml:space="preserve">ompete in IPOs? </w:t>
      </w:r>
      <w:r w:rsidR="00CD049B">
        <w:t>T</w:t>
      </w:r>
      <w:r w:rsidRPr="00EB10E8">
        <w:t xml:space="preserve">he </w:t>
      </w:r>
      <w:r w:rsidR="00CD049B">
        <w:t>a</w:t>
      </w:r>
      <w:r w:rsidRPr="00EB10E8">
        <w:t xml:space="preserve">dvent of the '7% plus </w:t>
      </w:r>
      <w:r w:rsidR="00CD049B">
        <w:t>c</w:t>
      </w:r>
      <w:r w:rsidRPr="00EB10E8">
        <w:t>ontract</w:t>
      </w:r>
      <w:r w:rsidR="00733388" w:rsidRPr="00EB10E8">
        <w:t>'</w:t>
      </w:r>
      <w:r w:rsidR="005A73FD" w:rsidRPr="00097B7E">
        <w:rPr>
          <w:szCs w:val="22"/>
        </w:rPr>
        <w:t>"</w:t>
      </w:r>
      <w:r w:rsidR="005A73FD">
        <w:rPr>
          <w:szCs w:val="22"/>
        </w:rPr>
        <w:t>,</w:t>
      </w:r>
      <w:r w:rsidRPr="00EB10E8">
        <w:t xml:space="preserve"> </w:t>
      </w:r>
      <w:r w:rsidRPr="00EB10E8">
        <w:rPr>
          <w:i/>
          <w:iCs/>
        </w:rPr>
        <w:t>Journal of Financial Economics</w:t>
      </w:r>
      <w:r w:rsidRPr="00EB10E8">
        <w:t xml:space="preserve">, </w:t>
      </w:r>
      <w:r w:rsidR="005A73FD">
        <w:t xml:space="preserve">Vol. </w:t>
      </w:r>
      <w:r w:rsidR="00482676">
        <w:t>59</w:t>
      </w:r>
      <w:r w:rsidR="005A73FD">
        <w:t xml:space="preserve"> No. </w:t>
      </w:r>
      <w:r w:rsidR="00482676">
        <w:t xml:space="preserve">3, </w:t>
      </w:r>
      <w:r w:rsidR="005A73FD">
        <w:t xml:space="preserve">pp. </w:t>
      </w:r>
      <w:r w:rsidRPr="00EB10E8">
        <w:t>313-3</w:t>
      </w:r>
      <w:r w:rsidR="00482676">
        <w:t>4</w:t>
      </w:r>
      <w:r w:rsidRPr="00EB10E8">
        <w:t>6</w:t>
      </w:r>
      <w:r w:rsidR="005A73FD">
        <w:t>.</w:t>
      </w:r>
    </w:p>
    <w:p w14:paraId="71A18931" w14:textId="61E644DE" w:rsidR="003473E1" w:rsidRDefault="000142DE">
      <w:r w:rsidRPr="000142DE">
        <w:t xml:space="preserve">Hansen, R.S. </w:t>
      </w:r>
      <w:r w:rsidR="00733388">
        <w:t xml:space="preserve">and </w:t>
      </w:r>
      <w:r w:rsidRPr="000142DE">
        <w:t xml:space="preserve">Torregrosa, P. </w:t>
      </w:r>
      <w:r w:rsidRPr="00EB10E8">
        <w:t>(</w:t>
      </w:r>
      <w:r w:rsidRPr="000142DE">
        <w:t>1992</w:t>
      </w:r>
      <w:r w:rsidRPr="00EB10E8">
        <w:t>)</w:t>
      </w:r>
      <w:r w:rsidR="00733388">
        <w:t>,</w:t>
      </w:r>
      <w:r w:rsidRPr="000142DE">
        <w:t xml:space="preserve"> </w:t>
      </w:r>
      <w:r w:rsidR="00733388" w:rsidRPr="00097B7E">
        <w:rPr>
          <w:szCs w:val="22"/>
        </w:rPr>
        <w:t>"</w:t>
      </w:r>
      <w:r w:rsidRPr="000142DE">
        <w:t>Underwriter compensation and corporate</w:t>
      </w:r>
      <w:r w:rsidRPr="00EB10E8">
        <w:t xml:space="preserve"> monitoring</w:t>
      </w:r>
      <w:r w:rsidR="00733388" w:rsidRPr="00097B7E">
        <w:rPr>
          <w:szCs w:val="22"/>
        </w:rPr>
        <w:t>"</w:t>
      </w:r>
      <w:r w:rsidR="00733388">
        <w:rPr>
          <w:szCs w:val="22"/>
        </w:rPr>
        <w:t>,</w:t>
      </w:r>
      <w:r w:rsidRPr="00EB10E8">
        <w:t xml:space="preserve"> </w:t>
      </w:r>
      <w:r w:rsidRPr="00EB10E8">
        <w:rPr>
          <w:i/>
          <w:iCs/>
        </w:rPr>
        <w:t>Journal of Finance</w:t>
      </w:r>
      <w:r w:rsidRPr="00733388">
        <w:rPr>
          <w:iCs/>
        </w:rPr>
        <w:t xml:space="preserve">, </w:t>
      </w:r>
      <w:r w:rsidR="00733388" w:rsidRPr="00733388">
        <w:rPr>
          <w:iCs/>
        </w:rPr>
        <w:t>Vol.</w:t>
      </w:r>
      <w:r w:rsidR="00733388" w:rsidRPr="00733388">
        <w:rPr>
          <w:i/>
          <w:iCs/>
        </w:rPr>
        <w:t xml:space="preserve"> </w:t>
      </w:r>
      <w:r w:rsidRPr="00733388">
        <w:t>47</w:t>
      </w:r>
      <w:r w:rsidR="00D554F2">
        <w:t xml:space="preserve"> No.4</w:t>
      </w:r>
      <w:r w:rsidRPr="00EB10E8">
        <w:t xml:space="preserve">, </w:t>
      </w:r>
      <w:r w:rsidR="00733388">
        <w:t xml:space="preserve">pp. </w:t>
      </w:r>
      <w:r w:rsidRPr="00EB10E8">
        <w:t>1537-1555</w:t>
      </w:r>
      <w:r w:rsidR="00733388">
        <w:t>.</w:t>
      </w:r>
    </w:p>
    <w:p w14:paraId="4C4B3704" w14:textId="364511D3" w:rsidR="0092329E" w:rsidRDefault="0092329E">
      <w:r w:rsidRPr="0092329E">
        <w:t xml:space="preserve">Hausman, J.A. </w:t>
      </w:r>
      <w:r>
        <w:t>(</w:t>
      </w:r>
      <w:r w:rsidRPr="0092329E">
        <w:t>1978</w:t>
      </w:r>
      <w:r>
        <w:t>)</w:t>
      </w:r>
      <w:r w:rsidR="00733388">
        <w:t>,</w:t>
      </w:r>
      <w:r w:rsidRPr="0092329E">
        <w:t xml:space="preserve"> </w:t>
      </w:r>
      <w:r w:rsidR="00733388" w:rsidRPr="00097B7E">
        <w:rPr>
          <w:szCs w:val="22"/>
        </w:rPr>
        <w:t>"</w:t>
      </w:r>
      <w:r w:rsidRPr="0092329E">
        <w:t>Specification tests in econometrics</w:t>
      </w:r>
      <w:r w:rsidR="00733388" w:rsidRPr="00097B7E">
        <w:rPr>
          <w:szCs w:val="22"/>
        </w:rPr>
        <w:t>"</w:t>
      </w:r>
      <w:r w:rsidR="00733388">
        <w:rPr>
          <w:szCs w:val="22"/>
        </w:rPr>
        <w:t>,</w:t>
      </w:r>
      <w:r w:rsidRPr="0092329E">
        <w:t xml:space="preserve"> </w:t>
      </w:r>
      <w:r w:rsidRPr="0092329E">
        <w:rPr>
          <w:i/>
          <w:iCs/>
        </w:rPr>
        <w:t>Econometrica</w:t>
      </w:r>
      <w:r w:rsidRPr="000921DF">
        <w:t xml:space="preserve">, </w:t>
      </w:r>
      <w:r w:rsidR="00733388">
        <w:t xml:space="preserve">Vol. </w:t>
      </w:r>
      <w:r w:rsidRPr="000921DF">
        <w:t>46</w:t>
      </w:r>
      <w:r w:rsidR="00D554F2">
        <w:t xml:space="preserve"> No.6</w:t>
      </w:r>
      <w:r>
        <w:t>,</w:t>
      </w:r>
      <w:r w:rsidRPr="0092329E">
        <w:t xml:space="preserve"> </w:t>
      </w:r>
      <w:r w:rsidR="00733388">
        <w:t xml:space="preserve">pp. </w:t>
      </w:r>
      <w:r w:rsidRPr="0092329E">
        <w:t>1251–1271</w:t>
      </w:r>
      <w:r w:rsidR="00733388">
        <w:t>.</w:t>
      </w:r>
    </w:p>
    <w:p w14:paraId="2585B7A9" w14:textId="3F3BACBC" w:rsidR="003473E1" w:rsidRDefault="003473E1" w:rsidP="003473E1">
      <w:r>
        <w:t>Healy, P.M., Hutton,</w:t>
      </w:r>
      <w:r w:rsidR="000F631A">
        <w:t xml:space="preserve"> </w:t>
      </w:r>
      <w:r w:rsidR="00733388">
        <w:t xml:space="preserve">A.P. and </w:t>
      </w:r>
      <w:r>
        <w:t>Palepu,</w:t>
      </w:r>
      <w:r w:rsidR="000F631A">
        <w:t xml:space="preserve"> </w:t>
      </w:r>
      <w:r>
        <w:t>K.G.</w:t>
      </w:r>
      <w:r w:rsidR="000F631A">
        <w:t xml:space="preserve"> (</w:t>
      </w:r>
      <w:r>
        <w:t>1999</w:t>
      </w:r>
      <w:r w:rsidR="000F631A">
        <w:t>)</w:t>
      </w:r>
      <w:r w:rsidR="00733388">
        <w:t>,</w:t>
      </w:r>
      <w:r w:rsidR="000F631A">
        <w:t xml:space="preserve"> </w:t>
      </w:r>
      <w:r w:rsidR="00733388" w:rsidRPr="00097B7E">
        <w:rPr>
          <w:szCs w:val="22"/>
        </w:rPr>
        <w:t>"</w:t>
      </w:r>
      <w:r>
        <w:t>Stock</w:t>
      </w:r>
      <w:r w:rsidR="000F631A">
        <w:t xml:space="preserve"> </w:t>
      </w:r>
      <w:r>
        <w:t>performance</w:t>
      </w:r>
      <w:r w:rsidR="000F631A">
        <w:t xml:space="preserve"> </w:t>
      </w:r>
      <w:r>
        <w:t>and</w:t>
      </w:r>
      <w:r w:rsidR="000F631A">
        <w:t xml:space="preserve"> </w:t>
      </w:r>
      <w:r>
        <w:t>intermediation changes</w:t>
      </w:r>
      <w:r w:rsidR="000F631A">
        <w:t xml:space="preserve"> </w:t>
      </w:r>
      <w:r>
        <w:t>surrounding</w:t>
      </w:r>
      <w:r w:rsidR="000F631A">
        <w:t xml:space="preserve"> </w:t>
      </w:r>
      <w:r>
        <w:t>sustained</w:t>
      </w:r>
      <w:r w:rsidR="000F631A">
        <w:t xml:space="preserve"> </w:t>
      </w:r>
      <w:r>
        <w:t>increases</w:t>
      </w:r>
      <w:r w:rsidR="000F631A">
        <w:t xml:space="preserve"> </w:t>
      </w:r>
      <w:r>
        <w:t>in</w:t>
      </w:r>
      <w:r w:rsidR="000F631A">
        <w:t xml:space="preserve"> </w:t>
      </w:r>
      <w:r>
        <w:t>disclosure</w:t>
      </w:r>
      <w:r w:rsidR="00733388" w:rsidRPr="00097B7E">
        <w:rPr>
          <w:szCs w:val="22"/>
        </w:rPr>
        <w:t>"</w:t>
      </w:r>
      <w:r w:rsidR="00733388">
        <w:rPr>
          <w:szCs w:val="22"/>
        </w:rPr>
        <w:t>,</w:t>
      </w:r>
      <w:r>
        <w:t xml:space="preserve"> </w:t>
      </w:r>
      <w:r w:rsidRPr="000F631A">
        <w:rPr>
          <w:i/>
          <w:iCs/>
        </w:rPr>
        <w:t>Contemporary</w:t>
      </w:r>
      <w:r w:rsidR="000F631A" w:rsidRPr="000F631A">
        <w:rPr>
          <w:i/>
          <w:iCs/>
        </w:rPr>
        <w:t xml:space="preserve"> </w:t>
      </w:r>
      <w:r w:rsidRPr="000F631A">
        <w:rPr>
          <w:i/>
          <w:iCs/>
        </w:rPr>
        <w:t>Accounting</w:t>
      </w:r>
      <w:r w:rsidR="000F631A" w:rsidRPr="000F631A">
        <w:rPr>
          <w:i/>
          <w:iCs/>
        </w:rPr>
        <w:t xml:space="preserve"> </w:t>
      </w:r>
      <w:r w:rsidRPr="000F631A">
        <w:rPr>
          <w:i/>
          <w:iCs/>
        </w:rPr>
        <w:t>Research</w:t>
      </w:r>
      <w:r w:rsidR="000F631A">
        <w:t xml:space="preserve">, </w:t>
      </w:r>
      <w:r w:rsidR="00733388">
        <w:t xml:space="preserve">Vol. </w:t>
      </w:r>
      <w:r>
        <w:t>16</w:t>
      </w:r>
      <w:r w:rsidR="005340F4">
        <w:t xml:space="preserve"> No.3</w:t>
      </w:r>
      <w:r>
        <w:t>,</w:t>
      </w:r>
      <w:r w:rsidR="00733388">
        <w:t xml:space="preserve"> pp. </w:t>
      </w:r>
      <w:r>
        <w:t>485–520.</w:t>
      </w:r>
    </w:p>
    <w:p w14:paraId="60E055E3" w14:textId="63C84564" w:rsidR="00E747C6" w:rsidRDefault="00E747C6" w:rsidP="00E747C6">
      <w:pPr>
        <w:autoSpaceDE w:val="0"/>
        <w:autoSpaceDN w:val="0"/>
        <w:adjustRightInd w:val="0"/>
        <w:spacing w:after="0" w:line="240" w:lineRule="auto"/>
        <w:rPr>
          <w:rFonts w:cstheme="minorHAnsi"/>
          <w:szCs w:val="22"/>
        </w:rPr>
      </w:pPr>
      <w:r w:rsidRPr="00E747C6">
        <w:rPr>
          <w:rFonts w:cstheme="minorHAnsi"/>
          <w:szCs w:val="22"/>
        </w:rPr>
        <w:t>Hotchkiss, E</w:t>
      </w:r>
      <w:r>
        <w:rPr>
          <w:rFonts w:cstheme="minorHAnsi"/>
          <w:szCs w:val="22"/>
        </w:rPr>
        <w:t>.</w:t>
      </w:r>
      <w:r w:rsidRPr="00E747C6">
        <w:rPr>
          <w:rFonts w:cstheme="minorHAnsi"/>
          <w:szCs w:val="22"/>
        </w:rPr>
        <w:t xml:space="preserve">S. </w:t>
      </w:r>
      <w:r w:rsidR="00733388">
        <w:rPr>
          <w:rFonts w:cstheme="minorHAnsi"/>
          <w:szCs w:val="22"/>
        </w:rPr>
        <w:t xml:space="preserve">and </w:t>
      </w:r>
      <w:r w:rsidRPr="00E747C6">
        <w:rPr>
          <w:rFonts w:cstheme="minorHAnsi"/>
          <w:szCs w:val="22"/>
        </w:rPr>
        <w:t>Strickland, D</w:t>
      </w:r>
      <w:r>
        <w:rPr>
          <w:rFonts w:cstheme="minorHAnsi"/>
          <w:szCs w:val="22"/>
        </w:rPr>
        <w:t>.</w:t>
      </w:r>
      <w:r w:rsidRPr="00E747C6">
        <w:rPr>
          <w:rFonts w:cstheme="minorHAnsi"/>
          <w:szCs w:val="22"/>
        </w:rPr>
        <w:t xml:space="preserve"> </w:t>
      </w:r>
      <w:r>
        <w:rPr>
          <w:rFonts w:cstheme="minorHAnsi"/>
          <w:szCs w:val="22"/>
        </w:rPr>
        <w:t>(</w:t>
      </w:r>
      <w:r w:rsidRPr="00E747C6">
        <w:rPr>
          <w:rFonts w:cstheme="minorHAnsi"/>
          <w:szCs w:val="22"/>
        </w:rPr>
        <w:t>2003</w:t>
      </w:r>
      <w:r>
        <w:rPr>
          <w:rFonts w:cstheme="minorHAnsi"/>
          <w:szCs w:val="22"/>
        </w:rPr>
        <w:t>)</w:t>
      </w:r>
      <w:r w:rsidR="00733388">
        <w:rPr>
          <w:rFonts w:cstheme="minorHAnsi"/>
          <w:szCs w:val="22"/>
        </w:rPr>
        <w:t>,</w:t>
      </w:r>
      <w:r w:rsidRPr="00E747C6">
        <w:rPr>
          <w:rFonts w:cstheme="minorHAnsi"/>
          <w:szCs w:val="22"/>
        </w:rPr>
        <w:t xml:space="preserve"> </w:t>
      </w:r>
      <w:r w:rsidR="00733388" w:rsidRPr="00097B7E">
        <w:rPr>
          <w:szCs w:val="22"/>
        </w:rPr>
        <w:t>"</w:t>
      </w:r>
      <w:r w:rsidRPr="00E747C6">
        <w:rPr>
          <w:rFonts w:cstheme="minorHAnsi"/>
          <w:szCs w:val="22"/>
        </w:rPr>
        <w:t>Does shareholder composition matter? Evidence from the market reaction to corporate earnings announcements</w:t>
      </w:r>
      <w:r w:rsidR="00733388" w:rsidRPr="00097B7E">
        <w:rPr>
          <w:szCs w:val="22"/>
        </w:rPr>
        <w:t>"</w:t>
      </w:r>
      <w:r w:rsidR="00733388">
        <w:rPr>
          <w:szCs w:val="22"/>
        </w:rPr>
        <w:t>,</w:t>
      </w:r>
      <w:r w:rsidRPr="00E747C6">
        <w:rPr>
          <w:rFonts w:cstheme="minorHAnsi"/>
          <w:szCs w:val="22"/>
        </w:rPr>
        <w:t xml:space="preserve"> </w:t>
      </w:r>
      <w:r w:rsidRPr="00E747C6">
        <w:rPr>
          <w:rFonts w:cstheme="minorHAnsi"/>
          <w:i/>
          <w:iCs/>
          <w:szCs w:val="22"/>
        </w:rPr>
        <w:t>Journal of Finance</w:t>
      </w:r>
      <w:r>
        <w:rPr>
          <w:rFonts w:cstheme="minorHAnsi"/>
          <w:szCs w:val="22"/>
        </w:rPr>
        <w:t>,</w:t>
      </w:r>
      <w:r w:rsidRPr="00E747C6">
        <w:rPr>
          <w:rFonts w:cstheme="minorHAnsi"/>
          <w:szCs w:val="22"/>
        </w:rPr>
        <w:t xml:space="preserve"> </w:t>
      </w:r>
      <w:r w:rsidR="00733388">
        <w:rPr>
          <w:rFonts w:cstheme="minorHAnsi"/>
          <w:szCs w:val="22"/>
        </w:rPr>
        <w:t xml:space="preserve">Vol. </w:t>
      </w:r>
      <w:r w:rsidRPr="00E747C6">
        <w:rPr>
          <w:rFonts w:cstheme="minorHAnsi"/>
          <w:szCs w:val="22"/>
        </w:rPr>
        <w:t>58</w:t>
      </w:r>
      <w:r w:rsidR="005340F4">
        <w:rPr>
          <w:rFonts w:cstheme="minorHAnsi"/>
          <w:szCs w:val="22"/>
        </w:rPr>
        <w:t xml:space="preserve"> No.4</w:t>
      </w:r>
      <w:r w:rsidRPr="00E747C6">
        <w:rPr>
          <w:rFonts w:cstheme="minorHAnsi"/>
          <w:szCs w:val="22"/>
        </w:rPr>
        <w:t xml:space="preserve">, </w:t>
      </w:r>
      <w:r w:rsidR="00733388">
        <w:rPr>
          <w:rFonts w:cstheme="minorHAnsi"/>
          <w:szCs w:val="22"/>
        </w:rPr>
        <w:t xml:space="preserve">pp. </w:t>
      </w:r>
      <w:r w:rsidRPr="00E747C6">
        <w:rPr>
          <w:rFonts w:cstheme="minorHAnsi"/>
          <w:szCs w:val="22"/>
        </w:rPr>
        <w:t>1469–1498</w:t>
      </w:r>
      <w:r w:rsidR="00733388">
        <w:rPr>
          <w:rFonts w:cstheme="minorHAnsi"/>
          <w:szCs w:val="22"/>
        </w:rPr>
        <w:t>.</w:t>
      </w:r>
    </w:p>
    <w:p w14:paraId="09EE4566" w14:textId="77777777" w:rsidR="00E747C6" w:rsidRDefault="00E747C6" w:rsidP="00E747C6">
      <w:pPr>
        <w:autoSpaceDE w:val="0"/>
        <w:autoSpaceDN w:val="0"/>
        <w:adjustRightInd w:val="0"/>
        <w:spacing w:after="0" w:line="240" w:lineRule="auto"/>
        <w:rPr>
          <w:rFonts w:cstheme="minorHAnsi"/>
          <w:szCs w:val="22"/>
        </w:rPr>
      </w:pPr>
    </w:p>
    <w:p w14:paraId="729A546C" w14:textId="248BE973" w:rsidR="00E5436A" w:rsidRDefault="00E5436A" w:rsidP="00E747C6">
      <w:pPr>
        <w:autoSpaceDE w:val="0"/>
        <w:autoSpaceDN w:val="0"/>
        <w:adjustRightInd w:val="0"/>
        <w:spacing w:after="0" w:line="240" w:lineRule="auto"/>
      </w:pPr>
      <w:r w:rsidRPr="00E5436A">
        <w:t>Ibbotson, R.G.</w:t>
      </w:r>
      <w:r w:rsidR="006874F1">
        <w:t xml:space="preserve"> </w:t>
      </w:r>
      <w:r w:rsidRPr="00E5436A">
        <w:t>(1975)</w:t>
      </w:r>
      <w:r w:rsidR="00733388">
        <w:t>,</w:t>
      </w:r>
      <w:r w:rsidRPr="00E5436A">
        <w:t xml:space="preserve"> </w:t>
      </w:r>
      <w:r w:rsidR="005826CE" w:rsidRPr="00097B7E">
        <w:rPr>
          <w:szCs w:val="22"/>
        </w:rPr>
        <w:t>"</w:t>
      </w:r>
      <w:r w:rsidRPr="00E5436A">
        <w:t xml:space="preserve">Price </w:t>
      </w:r>
      <w:r w:rsidR="00CD049B">
        <w:t>p</w:t>
      </w:r>
      <w:r w:rsidRPr="00E5436A">
        <w:t xml:space="preserve">erformance of </w:t>
      </w:r>
      <w:r w:rsidR="00CD049B">
        <w:t>c</w:t>
      </w:r>
      <w:r w:rsidRPr="00E5436A">
        <w:t xml:space="preserve">ommon </w:t>
      </w:r>
      <w:r w:rsidR="00CD049B">
        <w:t>s</w:t>
      </w:r>
      <w:r w:rsidRPr="00E5436A">
        <w:t xml:space="preserve">tock </w:t>
      </w:r>
      <w:r w:rsidR="00CD049B">
        <w:t>n</w:t>
      </w:r>
      <w:r w:rsidRPr="00E5436A">
        <w:t xml:space="preserve">ew </w:t>
      </w:r>
      <w:r w:rsidR="00CD049B">
        <w:t>i</w:t>
      </w:r>
      <w:r w:rsidRPr="00E5436A">
        <w:t>ssues</w:t>
      </w:r>
      <w:r w:rsidR="005826CE" w:rsidRPr="00097B7E">
        <w:rPr>
          <w:szCs w:val="22"/>
        </w:rPr>
        <w:t>"</w:t>
      </w:r>
      <w:r w:rsidRPr="00E5436A">
        <w:t xml:space="preserve">, </w:t>
      </w:r>
      <w:r w:rsidRPr="00E5436A">
        <w:rPr>
          <w:i/>
          <w:iCs/>
        </w:rPr>
        <w:t>Journal of Financial Economics,</w:t>
      </w:r>
      <w:r w:rsidRPr="000921DF">
        <w:t xml:space="preserve"> </w:t>
      </w:r>
      <w:r w:rsidR="005826CE">
        <w:t xml:space="preserve">Vol. </w:t>
      </w:r>
      <w:r w:rsidRPr="000921DF">
        <w:t>2</w:t>
      </w:r>
      <w:r w:rsidR="005340F4">
        <w:t xml:space="preserve"> No.3</w:t>
      </w:r>
      <w:r w:rsidRPr="00E5436A">
        <w:t xml:space="preserve">, </w:t>
      </w:r>
      <w:r w:rsidR="005826CE">
        <w:t xml:space="preserve">pp. </w:t>
      </w:r>
      <w:r w:rsidRPr="00E5436A">
        <w:t>235-272</w:t>
      </w:r>
      <w:r w:rsidR="005826CE">
        <w:t>.</w:t>
      </w:r>
    </w:p>
    <w:p w14:paraId="1C53E1CE" w14:textId="77777777" w:rsidR="00CD049B" w:rsidRPr="00E747C6" w:rsidRDefault="00CD049B" w:rsidP="00E747C6">
      <w:pPr>
        <w:autoSpaceDE w:val="0"/>
        <w:autoSpaceDN w:val="0"/>
        <w:adjustRightInd w:val="0"/>
        <w:spacing w:after="0" w:line="240" w:lineRule="auto"/>
        <w:rPr>
          <w:rFonts w:cstheme="minorHAnsi"/>
          <w:szCs w:val="22"/>
        </w:rPr>
      </w:pPr>
    </w:p>
    <w:p w14:paraId="6A188AF9" w14:textId="5164B8C0" w:rsidR="008D380E" w:rsidRDefault="00591B5A">
      <w:r w:rsidRPr="00591B5A">
        <w:lastRenderedPageBreak/>
        <w:t>Jog, V</w:t>
      </w:r>
      <w:r>
        <w:t>.</w:t>
      </w:r>
      <w:r w:rsidRPr="00591B5A">
        <w:t>M.</w:t>
      </w:r>
      <w:r w:rsidR="000F631A">
        <w:t xml:space="preserve"> </w:t>
      </w:r>
      <w:r w:rsidR="005826CE">
        <w:t xml:space="preserve">and </w:t>
      </w:r>
      <w:r w:rsidRPr="00591B5A">
        <w:t>Wang, L</w:t>
      </w:r>
      <w:r>
        <w:t>.</w:t>
      </w:r>
      <w:r w:rsidRPr="00591B5A">
        <w:t xml:space="preserve"> </w:t>
      </w:r>
      <w:r w:rsidR="00A21CD6">
        <w:t>(</w:t>
      </w:r>
      <w:r>
        <w:t>2002</w:t>
      </w:r>
      <w:r w:rsidR="00A21CD6">
        <w:t>)</w:t>
      </w:r>
      <w:r w:rsidR="005826CE">
        <w:t>,</w:t>
      </w:r>
      <w:r>
        <w:t xml:space="preserve"> </w:t>
      </w:r>
      <w:r w:rsidR="005826CE" w:rsidRPr="00097B7E">
        <w:rPr>
          <w:szCs w:val="22"/>
        </w:rPr>
        <w:t>"</w:t>
      </w:r>
      <w:r w:rsidRPr="00591B5A">
        <w:t xml:space="preserve">Aftermarket </w:t>
      </w:r>
      <w:r w:rsidR="00CD049B">
        <w:t>v</w:t>
      </w:r>
      <w:r w:rsidRPr="00591B5A">
        <w:t xml:space="preserve">olatility and </w:t>
      </w:r>
      <w:r w:rsidR="00CD049B">
        <w:t>u</w:t>
      </w:r>
      <w:r w:rsidRPr="00591B5A">
        <w:t xml:space="preserve">nderpricing of Canadian </w:t>
      </w:r>
      <w:r w:rsidR="00CD049B">
        <w:t>i</w:t>
      </w:r>
      <w:r w:rsidRPr="00591B5A">
        <w:t xml:space="preserve">nitial </w:t>
      </w:r>
      <w:r w:rsidR="00CD049B">
        <w:t>p</w:t>
      </w:r>
      <w:r w:rsidRPr="00591B5A">
        <w:t xml:space="preserve">ublic </w:t>
      </w:r>
      <w:r w:rsidR="00CD049B">
        <w:t>o</w:t>
      </w:r>
      <w:r w:rsidRPr="00591B5A">
        <w:t>fferings</w:t>
      </w:r>
      <w:r w:rsidR="005826CE" w:rsidRPr="00097B7E">
        <w:rPr>
          <w:szCs w:val="22"/>
        </w:rPr>
        <w:t>"</w:t>
      </w:r>
      <w:r>
        <w:t xml:space="preserve">, </w:t>
      </w:r>
      <w:r w:rsidRPr="007E6342">
        <w:rPr>
          <w:i/>
          <w:iCs/>
        </w:rPr>
        <w:t>Canadian Journal of Administrative Science,</w:t>
      </w:r>
      <w:r w:rsidRPr="000921DF">
        <w:t xml:space="preserve"> </w:t>
      </w:r>
      <w:r w:rsidR="005826CE">
        <w:t xml:space="preserve">Vol. </w:t>
      </w:r>
      <w:r w:rsidR="007E6342" w:rsidRPr="000921DF">
        <w:t>19</w:t>
      </w:r>
      <w:r w:rsidR="005826CE">
        <w:t xml:space="preserve"> No. </w:t>
      </w:r>
      <w:r w:rsidR="007E6342" w:rsidRPr="000921DF">
        <w:t>3</w:t>
      </w:r>
      <w:r w:rsidR="007E6342">
        <w:t xml:space="preserve">, </w:t>
      </w:r>
      <w:r w:rsidR="005826CE">
        <w:t xml:space="preserve">pp. </w:t>
      </w:r>
      <w:r w:rsidR="007E6342">
        <w:t>231-248</w:t>
      </w:r>
      <w:r w:rsidR="005826CE">
        <w:t>.</w:t>
      </w:r>
    </w:p>
    <w:p w14:paraId="054124B1" w14:textId="36EEEAF4" w:rsidR="00D350AF" w:rsidRDefault="00D350AF">
      <w:pPr>
        <w:rPr>
          <w:ins w:id="845" w:author="Mephisto D" w:date="2020-04-12T13:20:00Z"/>
        </w:rPr>
      </w:pPr>
      <w:bookmarkStart w:id="846" w:name="_Hlk4581771"/>
      <w:r w:rsidRPr="00F264ED">
        <w:t xml:space="preserve">Li, D., Nguyen, Q., Pham, P. </w:t>
      </w:r>
      <w:r w:rsidR="005826CE" w:rsidRPr="00F264ED">
        <w:t xml:space="preserve">and </w:t>
      </w:r>
      <w:r w:rsidRPr="00F264ED">
        <w:t>Wei</w:t>
      </w:r>
      <w:bookmarkEnd w:id="846"/>
      <w:r w:rsidRPr="00F264ED">
        <w:t>, S. (2011)</w:t>
      </w:r>
      <w:r w:rsidR="005826CE">
        <w:t>,</w:t>
      </w:r>
      <w:r w:rsidRPr="00F264ED">
        <w:t xml:space="preserve"> </w:t>
      </w:r>
      <w:r w:rsidR="005826CE" w:rsidRPr="00097B7E">
        <w:rPr>
          <w:szCs w:val="22"/>
        </w:rPr>
        <w:t>"</w:t>
      </w:r>
      <w:r w:rsidRPr="00D350AF">
        <w:t xml:space="preserve">Large </w:t>
      </w:r>
      <w:r w:rsidR="00CD049B">
        <w:t>f</w:t>
      </w:r>
      <w:r w:rsidRPr="00D350AF">
        <w:t xml:space="preserve">oreign </w:t>
      </w:r>
      <w:r w:rsidR="00CD049B">
        <w:t>o</w:t>
      </w:r>
      <w:r w:rsidRPr="00D350AF">
        <w:t xml:space="preserve">wnership and </w:t>
      </w:r>
      <w:r w:rsidR="00CD049B">
        <w:t>f</w:t>
      </w:r>
      <w:r w:rsidRPr="00D350AF">
        <w:t>irm-</w:t>
      </w:r>
      <w:r w:rsidR="00CD049B">
        <w:t>l</w:t>
      </w:r>
      <w:r w:rsidRPr="00D350AF">
        <w:t xml:space="preserve">evel </w:t>
      </w:r>
      <w:r w:rsidR="00CD049B">
        <w:t>s</w:t>
      </w:r>
      <w:r w:rsidRPr="00D350AF">
        <w:t xml:space="preserve">tock </w:t>
      </w:r>
      <w:r w:rsidR="00CD049B">
        <w:t>r</w:t>
      </w:r>
      <w:r w:rsidRPr="00D350AF">
        <w:t xml:space="preserve">eturn </w:t>
      </w:r>
      <w:r w:rsidR="00CD049B">
        <w:t>v</w:t>
      </w:r>
      <w:r w:rsidRPr="00D350AF">
        <w:t xml:space="preserve">olatility in </w:t>
      </w:r>
      <w:r w:rsidR="00CD049B">
        <w:t>e</w:t>
      </w:r>
      <w:r w:rsidRPr="00D350AF">
        <w:t xml:space="preserve">merging </w:t>
      </w:r>
      <w:r w:rsidR="00CD049B">
        <w:t>m</w:t>
      </w:r>
      <w:r w:rsidRPr="00D350AF">
        <w:t>arkets</w:t>
      </w:r>
      <w:r w:rsidR="005826CE" w:rsidRPr="00097B7E">
        <w:rPr>
          <w:szCs w:val="22"/>
        </w:rPr>
        <w:t>"</w:t>
      </w:r>
      <w:r w:rsidR="005826CE">
        <w:rPr>
          <w:szCs w:val="22"/>
        </w:rPr>
        <w:t>,</w:t>
      </w:r>
      <w:r w:rsidRPr="00D350AF">
        <w:t> </w:t>
      </w:r>
      <w:r w:rsidRPr="00D350AF">
        <w:rPr>
          <w:i/>
          <w:iCs/>
        </w:rPr>
        <w:t>Journal of Financial and Quantitative Analysis</w:t>
      </w:r>
      <w:r w:rsidRPr="000921DF">
        <w:t>, </w:t>
      </w:r>
      <w:r w:rsidR="005826CE">
        <w:t xml:space="preserve">Vol. </w:t>
      </w:r>
      <w:r w:rsidRPr="000921DF">
        <w:t>46</w:t>
      </w:r>
      <w:r w:rsidR="005826CE">
        <w:t xml:space="preserve"> No. </w:t>
      </w:r>
      <w:r w:rsidRPr="000921DF">
        <w:t>4</w:t>
      </w:r>
      <w:r w:rsidRPr="00D350AF">
        <w:t xml:space="preserve">, </w:t>
      </w:r>
      <w:r w:rsidR="005826CE">
        <w:t xml:space="preserve">pp. </w:t>
      </w:r>
      <w:r w:rsidRPr="00D350AF">
        <w:t>1127-1155</w:t>
      </w:r>
      <w:r w:rsidR="005826CE">
        <w:t>.</w:t>
      </w:r>
    </w:p>
    <w:p w14:paraId="06B8534F" w14:textId="19906A8B" w:rsidR="00B46089" w:rsidRDefault="00B46089">
      <w:ins w:id="847" w:author="Mephisto D" w:date="2020-04-12T13:20:00Z">
        <w:r w:rsidRPr="000D7A33">
          <w:rPr>
            <w:color w:val="00B050"/>
          </w:rPr>
          <w:t>Loughran, T. and Ritter, J.</w:t>
        </w:r>
        <w:r>
          <w:rPr>
            <w:color w:val="00B050"/>
          </w:rPr>
          <w:t>R.</w:t>
        </w:r>
        <w:r w:rsidRPr="000D7A33">
          <w:rPr>
            <w:color w:val="00B050"/>
          </w:rPr>
          <w:t xml:space="preserve"> (2004), “Why Has IPO Underpricing Changed over Time?”, </w:t>
        </w:r>
        <w:r w:rsidRPr="000D7A33">
          <w:rPr>
            <w:i/>
            <w:iCs/>
            <w:color w:val="00B050"/>
          </w:rPr>
          <w:t>Financial Management</w:t>
        </w:r>
        <w:r w:rsidRPr="000D7A33">
          <w:rPr>
            <w:color w:val="00B050"/>
          </w:rPr>
          <w:t>, Vol. 33 No.3, pp. 5-37</w:t>
        </w:r>
      </w:ins>
    </w:p>
    <w:p w14:paraId="5027532D" w14:textId="5F128D2F" w:rsidR="0051089A" w:rsidRPr="00B46089" w:rsidDel="0051089A" w:rsidRDefault="00B87FC4" w:rsidP="00E747C6">
      <w:pPr>
        <w:autoSpaceDE w:val="0"/>
        <w:autoSpaceDN w:val="0"/>
        <w:adjustRightInd w:val="0"/>
        <w:spacing w:after="0" w:line="240" w:lineRule="auto"/>
        <w:rPr>
          <w:del w:id="848" w:author="Mephisto D" w:date="2020-04-09T12:40:00Z"/>
        </w:rPr>
      </w:pPr>
      <w:bookmarkStart w:id="849" w:name="_Hlk4406662"/>
      <w:r>
        <w:t xml:space="preserve">Lowry, M., Officer, M. </w:t>
      </w:r>
      <w:r w:rsidR="005826CE">
        <w:t xml:space="preserve">and </w:t>
      </w:r>
      <w:r>
        <w:t>Schwert</w:t>
      </w:r>
      <w:bookmarkEnd w:id="849"/>
      <w:r w:rsidR="00D350AF">
        <w:t>, W.</w:t>
      </w:r>
      <w:r>
        <w:t xml:space="preserve"> (2010)</w:t>
      </w:r>
      <w:r w:rsidR="005826CE">
        <w:t>,</w:t>
      </w:r>
      <w:r>
        <w:t xml:space="preserve"> </w:t>
      </w:r>
      <w:r w:rsidR="005826CE" w:rsidRPr="00097B7E">
        <w:rPr>
          <w:szCs w:val="22"/>
        </w:rPr>
        <w:t>"</w:t>
      </w:r>
      <w:r>
        <w:t xml:space="preserve">The </w:t>
      </w:r>
      <w:r w:rsidR="00CD049B">
        <w:t>v</w:t>
      </w:r>
      <w:r>
        <w:t xml:space="preserve">ariability of IPO </w:t>
      </w:r>
      <w:r w:rsidR="00CD049B">
        <w:t>i</w:t>
      </w:r>
      <w:r>
        <w:t xml:space="preserve">nitial </w:t>
      </w:r>
      <w:r w:rsidR="00CD049B">
        <w:t>r</w:t>
      </w:r>
      <w:r>
        <w:t>eturns</w:t>
      </w:r>
      <w:r w:rsidR="005826CE" w:rsidRPr="00097B7E">
        <w:rPr>
          <w:szCs w:val="22"/>
        </w:rPr>
        <w:t>"</w:t>
      </w:r>
      <w:r w:rsidR="005826CE">
        <w:rPr>
          <w:szCs w:val="22"/>
        </w:rPr>
        <w:t>,</w:t>
      </w:r>
      <w:r>
        <w:t xml:space="preserve"> </w:t>
      </w:r>
      <w:r w:rsidRPr="00EB10E8">
        <w:rPr>
          <w:i/>
          <w:iCs/>
        </w:rPr>
        <w:t>Journal of Finance</w:t>
      </w:r>
      <w:r w:rsidRPr="000921DF">
        <w:t xml:space="preserve">, </w:t>
      </w:r>
      <w:r w:rsidR="005826CE">
        <w:t xml:space="preserve">Vol. </w:t>
      </w:r>
      <w:r w:rsidRPr="000921DF">
        <w:t>65</w:t>
      </w:r>
      <w:r w:rsidR="005826CE">
        <w:t xml:space="preserve"> No.</w:t>
      </w:r>
      <w:del w:id="850" w:author="Mephisto D" w:date="2020-04-23T13:09:00Z">
        <w:r w:rsidR="005826CE" w:rsidDel="00130250">
          <w:delText xml:space="preserve"> </w:delText>
        </w:r>
      </w:del>
      <w:r w:rsidRPr="000921DF">
        <w:t>2</w:t>
      </w:r>
      <w:r w:rsidRPr="00EB10E8">
        <w:t xml:space="preserve">, </w:t>
      </w:r>
      <w:r w:rsidR="005826CE">
        <w:t xml:space="preserve">pp. </w:t>
      </w:r>
      <w:r>
        <w:t>425</w:t>
      </w:r>
      <w:r w:rsidRPr="00EB10E8">
        <w:t>-</w:t>
      </w:r>
      <w:r>
        <w:t>46</w:t>
      </w:r>
      <w:r w:rsidRPr="00EB10E8">
        <w:t>5</w:t>
      </w:r>
      <w:r w:rsidR="005826CE">
        <w:t>.</w:t>
      </w:r>
    </w:p>
    <w:p w14:paraId="134C2026" w14:textId="77777777" w:rsidR="0051089A" w:rsidRDefault="0051089A" w:rsidP="0051089A">
      <w:pPr>
        <w:rPr>
          <w:ins w:id="851" w:author="Mephisto D" w:date="2020-04-09T12:42:00Z"/>
        </w:rPr>
      </w:pPr>
    </w:p>
    <w:p w14:paraId="1100EA0A" w14:textId="52C87FD0" w:rsidR="00E747C6" w:rsidRDefault="00E747C6" w:rsidP="00E747C6">
      <w:pPr>
        <w:autoSpaceDE w:val="0"/>
        <w:autoSpaceDN w:val="0"/>
        <w:adjustRightInd w:val="0"/>
        <w:spacing w:after="0" w:line="240" w:lineRule="auto"/>
        <w:rPr>
          <w:rFonts w:cstheme="minorHAnsi"/>
          <w:szCs w:val="22"/>
        </w:rPr>
      </w:pPr>
      <w:proofErr w:type="spellStart"/>
      <w:r w:rsidRPr="00E747C6">
        <w:rPr>
          <w:rFonts w:cstheme="minorHAnsi"/>
          <w:szCs w:val="22"/>
        </w:rPr>
        <w:t>Malkiel</w:t>
      </w:r>
      <w:proofErr w:type="spellEnd"/>
      <w:r w:rsidRPr="00E747C6">
        <w:rPr>
          <w:rFonts w:cstheme="minorHAnsi"/>
          <w:szCs w:val="22"/>
        </w:rPr>
        <w:t xml:space="preserve">, B.G. </w:t>
      </w:r>
      <w:r w:rsidR="005826CE">
        <w:rPr>
          <w:rFonts w:cstheme="minorHAnsi"/>
          <w:szCs w:val="22"/>
        </w:rPr>
        <w:t xml:space="preserve">and </w:t>
      </w:r>
      <w:r w:rsidRPr="00E747C6">
        <w:rPr>
          <w:rFonts w:cstheme="minorHAnsi"/>
          <w:szCs w:val="22"/>
        </w:rPr>
        <w:t>Xu, Y. (2003)</w:t>
      </w:r>
      <w:r w:rsidR="005826CE">
        <w:rPr>
          <w:rFonts w:cstheme="minorHAnsi"/>
          <w:szCs w:val="22"/>
        </w:rPr>
        <w:t>,</w:t>
      </w:r>
      <w:r w:rsidRPr="00E747C6">
        <w:rPr>
          <w:rFonts w:cstheme="minorHAnsi"/>
          <w:szCs w:val="22"/>
        </w:rPr>
        <w:t xml:space="preserve"> </w:t>
      </w:r>
      <w:r w:rsidR="005826CE" w:rsidRPr="00097B7E">
        <w:rPr>
          <w:szCs w:val="22"/>
        </w:rPr>
        <w:t>"</w:t>
      </w:r>
      <w:r w:rsidRPr="00E747C6">
        <w:rPr>
          <w:rFonts w:cstheme="minorHAnsi"/>
          <w:szCs w:val="22"/>
        </w:rPr>
        <w:t>Investigating the behavior of idiosyncratic volatility</w:t>
      </w:r>
      <w:r w:rsidR="005826CE" w:rsidRPr="00097B7E">
        <w:rPr>
          <w:szCs w:val="22"/>
        </w:rPr>
        <w:t>"</w:t>
      </w:r>
      <w:r w:rsidR="005826CE">
        <w:rPr>
          <w:szCs w:val="22"/>
        </w:rPr>
        <w:t>,</w:t>
      </w:r>
      <w:r w:rsidRPr="00E747C6">
        <w:rPr>
          <w:rFonts w:cstheme="minorHAnsi"/>
          <w:szCs w:val="22"/>
        </w:rPr>
        <w:t xml:space="preserve"> </w:t>
      </w:r>
      <w:r w:rsidRPr="00E747C6">
        <w:rPr>
          <w:rFonts w:cstheme="minorHAnsi"/>
          <w:i/>
          <w:iCs/>
          <w:szCs w:val="22"/>
        </w:rPr>
        <w:t>Journal of Business</w:t>
      </w:r>
      <w:r w:rsidRPr="00E747C6">
        <w:rPr>
          <w:rFonts w:cstheme="minorHAnsi"/>
          <w:szCs w:val="22"/>
        </w:rPr>
        <w:t xml:space="preserve">, </w:t>
      </w:r>
      <w:r w:rsidR="005826CE">
        <w:rPr>
          <w:rFonts w:cstheme="minorHAnsi"/>
          <w:szCs w:val="22"/>
        </w:rPr>
        <w:t xml:space="preserve">Vol. </w:t>
      </w:r>
      <w:r w:rsidRPr="00E747C6">
        <w:rPr>
          <w:rFonts w:cstheme="minorHAnsi"/>
          <w:szCs w:val="22"/>
        </w:rPr>
        <w:t>76</w:t>
      </w:r>
      <w:r w:rsidR="005340F4">
        <w:rPr>
          <w:rFonts w:cstheme="minorHAnsi"/>
          <w:szCs w:val="22"/>
        </w:rPr>
        <w:t xml:space="preserve"> No.4</w:t>
      </w:r>
      <w:r w:rsidRPr="00E747C6">
        <w:rPr>
          <w:rFonts w:cstheme="minorHAnsi"/>
          <w:szCs w:val="22"/>
        </w:rPr>
        <w:t xml:space="preserve">, </w:t>
      </w:r>
      <w:r w:rsidR="005826CE">
        <w:rPr>
          <w:rFonts w:cstheme="minorHAnsi"/>
          <w:szCs w:val="22"/>
        </w:rPr>
        <w:t xml:space="preserve">pp. </w:t>
      </w:r>
      <w:r w:rsidRPr="00E747C6">
        <w:rPr>
          <w:rFonts w:cstheme="minorHAnsi"/>
          <w:szCs w:val="22"/>
        </w:rPr>
        <w:t>613–644.</w:t>
      </w:r>
    </w:p>
    <w:p w14:paraId="0601C0E4" w14:textId="77777777" w:rsidR="00E747C6" w:rsidRPr="00E747C6" w:rsidRDefault="00E747C6" w:rsidP="00E747C6">
      <w:pPr>
        <w:autoSpaceDE w:val="0"/>
        <w:autoSpaceDN w:val="0"/>
        <w:adjustRightInd w:val="0"/>
        <w:spacing w:after="0" w:line="240" w:lineRule="auto"/>
        <w:rPr>
          <w:rFonts w:cstheme="minorHAnsi"/>
          <w:szCs w:val="22"/>
        </w:rPr>
      </w:pPr>
    </w:p>
    <w:p w14:paraId="227D6C39" w14:textId="695CC544" w:rsidR="00A21CD6" w:rsidRDefault="00A21CD6">
      <w:r w:rsidRPr="00A21CD6">
        <w:t>Michaely, R</w:t>
      </w:r>
      <w:r>
        <w:t>.</w:t>
      </w:r>
      <w:r w:rsidRPr="00A21CD6">
        <w:t xml:space="preserve"> </w:t>
      </w:r>
      <w:r w:rsidR="005826CE">
        <w:t xml:space="preserve">and </w:t>
      </w:r>
      <w:r w:rsidRPr="00A21CD6">
        <w:t>Shaw,</w:t>
      </w:r>
      <w:r>
        <w:t xml:space="preserve"> W.</w:t>
      </w:r>
      <w:r w:rsidRPr="00A21CD6">
        <w:t xml:space="preserve"> </w:t>
      </w:r>
      <w:r>
        <w:t>(</w:t>
      </w:r>
      <w:r w:rsidRPr="00A21CD6">
        <w:t>1994</w:t>
      </w:r>
      <w:r>
        <w:t>)</w:t>
      </w:r>
      <w:r w:rsidR="005826CE">
        <w:t>,</w:t>
      </w:r>
      <w:r w:rsidRPr="00A21CD6">
        <w:t xml:space="preserve"> </w:t>
      </w:r>
      <w:r w:rsidR="005826CE" w:rsidRPr="00097B7E">
        <w:rPr>
          <w:szCs w:val="22"/>
        </w:rPr>
        <w:t>"</w:t>
      </w:r>
      <w:r w:rsidRPr="00A21CD6">
        <w:t xml:space="preserve">The pricing of initial public offerings: </w:t>
      </w:r>
      <w:r w:rsidR="00CD049B">
        <w:t>t</w:t>
      </w:r>
      <w:r w:rsidRPr="00A21CD6">
        <w:t>ests of adverse selection and signaling theories</w:t>
      </w:r>
      <w:r w:rsidR="005826CE" w:rsidRPr="00097B7E">
        <w:rPr>
          <w:szCs w:val="22"/>
        </w:rPr>
        <w:t>"</w:t>
      </w:r>
      <w:r w:rsidRPr="00A21CD6">
        <w:t xml:space="preserve">, </w:t>
      </w:r>
      <w:r w:rsidRPr="00A21CD6">
        <w:rPr>
          <w:i/>
          <w:iCs/>
        </w:rPr>
        <w:t>Review of Financial Studies</w:t>
      </w:r>
      <w:r w:rsidRPr="000921DF">
        <w:t xml:space="preserve">, </w:t>
      </w:r>
      <w:r w:rsidR="005826CE">
        <w:t xml:space="preserve">Vol. </w:t>
      </w:r>
      <w:r w:rsidRPr="000921DF">
        <w:t>7</w:t>
      </w:r>
      <w:r w:rsidR="005340F4">
        <w:t xml:space="preserve"> No.2</w:t>
      </w:r>
      <w:r w:rsidRPr="00A21CD6">
        <w:t xml:space="preserve">, </w:t>
      </w:r>
      <w:r w:rsidR="005826CE">
        <w:t xml:space="preserve">pp. </w:t>
      </w:r>
      <w:r w:rsidRPr="00A21CD6">
        <w:t>279-319</w:t>
      </w:r>
      <w:r w:rsidR="005826CE">
        <w:t>.</w:t>
      </w:r>
    </w:p>
    <w:p w14:paraId="14234440" w14:textId="2C8573C7" w:rsidR="00BF0DDC" w:rsidRDefault="00BF0DDC">
      <w:r>
        <w:t xml:space="preserve">Miller, R. </w:t>
      </w:r>
      <w:r w:rsidR="005826CE">
        <w:t xml:space="preserve">and </w:t>
      </w:r>
      <w:r>
        <w:t>Reilly, F. (1987)</w:t>
      </w:r>
      <w:r w:rsidR="005826CE">
        <w:t>,</w:t>
      </w:r>
      <w:r>
        <w:t xml:space="preserve"> </w:t>
      </w:r>
      <w:r w:rsidR="005826CE" w:rsidRPr="00097B7E">
        <w:rPr>
          <w:szCs w:val="22"/>
        </w:rPr>
        <w:t>"</w:t>
      </w:r>
      <w:r>
        <w:t xml:space="preserve">An </w:t>
      </w:r>
      <w:r w:rsidR="00CD049B">
        <w:t>e</w:t>
      </w:r>
      <w:r>
        <w:t xml:space="preserve">xamination of </w:t>
      </w:r>
      <w:r w:rsidR="00CD049B">
        <w:t>m</w:t>
      </w:r>
      <w:r>
        <w:t xml:space="preserve">ispricing, </w:t>
      </w:r>
      <w:r w:rsidR="00CD049B">
        <w:t>r</w:t>
      </w:r>
      <w:r>
        <w:t xml:space="preserve">eturns, and </w:t>
      </w:r>
      <w:r w:rsidR="00CD049B">
        <w:t>u</w:t>
      </w:r>
      <w:r>
        <w:t xml:space="preserve">ncertainty for </w:t>
      </w:r>
      <w:r w:rsidR="00CD049B">
        <w:t>i</w:t>
      </w:r>
      <w:r>
        <w:t xml:space="preserve">nitial </w:t>
      </w:r>
      <w:r w:rsidR="00CD049B">
        <w:t>p</w:t>
      </w:r>
      <w:r>
        <w:t xml:space="preserve">ublic </w:t>
      </w:r>
      <w:r w:rsidR="00CD049B">
        <w:t>o</w:t>
      </w:r>
      <w:r>
        <w:t>fferings</w:t>
      </w:r>
      <w:r w:rsidR="005826CE" w:rsidRPr="00097B7E">
        <w:rPr>
          <w:szCs w:val="22"/>
        </w:rPr>
        <w:t>"</w:t>
      </w:r>
      <w:r w:rsidR="005826CE">
        <w:rPr>
          <w:szCs w:val="22"/>
        </w:rPr>
        <w:t>,</w:t>
      </w:r>
      <w:r>
        <w:t xml:space="preserve"> </w:t>
      </w:r>
      <w:r>
        <w:rPr>
          <w:i/>
          <w:iCs/>
        </w:rPr>
        <w:t>Financial Management</w:t>
      </w:r>
      <w:r w:rsidRPr="000921DF">
        <w:t xml:space="preserve">, </w:t>
      </w:r>
      <w:r w:rsidR="005826CE">
        <w:t xml:space="preserve">Vol. </w:t>
      </w:r>
      <w:r w:rsidRPr="000921DF">
        <w:t>16</w:t>
      </w:r>
      <w:r w:rsidR="005826CE">
        <w:t xml:space="preserve"> No. </w:t>
      </w:r>
      <w:r w:rsidRPr="000921DF">
        <w:t>2</w:t>
      </w:r>
      <w:r>
        <w:t xml:space="preserve">, </w:t>
      </w:r>
      <w:r w:rsidR="005826CE">
        <w:t xml:space="preserve">pp. </w:t>
      </w:r>
      <w:r>
        <w:t>33-38</w:t>
      </w:r>
      <w:r w:rsidR="005826CE">
        <w:t>.</w:t>
      </w:r>
    </w:p>
    <w:p w14:paraId="47B18F26" w14:textId="0F0D33B6" w:rsidR="003473E1" w:rsidRDefault="003473E1" w:rsidP="003473E1">
      <w:r>
        <w:t>Myers,</w:t>
      </w:r>
      <w:r w:rsidR="005826CE">
        <w:t xml:space="preserve"> </w:t>
      </w:r>
      <w:r>
        <w:t>S.C.</w:t>
      </w:r>
      <w:r w:rsidR="005826CE">
        <w:t xml:space="preserve"> and</w:t>
      </w:r>
      <w:r>
        <w:t xml:space="preserve"> </w:t>
      </w:r>
      <w:proofErr w:type="spellStart"/>
      <w:r>
        <w:t>Majluf</w:t>
      </w:r>
      <w:proofErr w:type="spellEnd"/>
      <w:r>
        <w:t>,</w:t>
      </w:r>
      <w:r w:rsidR="005826CE">
        <w:t xml:space="preserve"> </w:t>
      </w:r>
      <w:r>
        <w:t>N.S. (1984)</w:t>
      </w:r>
      <w:r w:rsidR="005826CE">
        <w:t>,</w:t>
      </w:r>
      <w:r>
        <w:t xml:space="preserve"> </w:t>
      </w:r>
      <w:r w:rsidR="005826CE" w:rsidRPr="00097B7E">
        <w:rPr>
          <w:szCs w:val="22"/>
        </w:rPr>
        <w:t>"</w:t>
      </w:r>
      <w:r>
        <w:t>Corporate financing and investment decisions when firms have information that investors do not have</w:t>
      </w:r>
      <w:r w:rsidR="005826CE" w:rsidRPr="00097B7E">
        <w:rPr>
          <w:szCs w:val="22"/>
        </w:rPr>
        <w:t>"</w:t>
      </w:r>
      <w:r w:rsidR="005826CE">
        <w:rPr>
          <w:szCs w:val="22"/>
        </w:rPr>
        <w:t>,</w:t>
      </w:r>
      <w:r>
        <w:t xml:space="preserve"> </w:t>
      </w:r>
      <w:r w:rsidRPr="003473E1">
        <w:rPr>
          <w:i/>
          <w:iCs/>
        </w:rPr>
        <w:t>Journal of Financial Economics</w:t>
      </w:r>
      <w:r>
        <w:t xml:space="preserve">, </w:t>
      </w:r>
      <w:r w:rsidR="005826CE">
        <w:t xml:space="preserve">Vol. </w:t>
      </w:r>
      <w:r>
        <w:t>13</w:t>
      </w:r>
      <w:r w:rsidR="005340F4">
        <w:t xml:space="preserve"> No.2</w:t>
      </w:r>
      <w:r>
        <w:t xml:space="preserve">, </w:t>
      </w:r>
      <w:r w:rsidR="005826CE">
        <w:t xml:space="preserve">pp. </w:t>
      </w:r>
      <w:r>
        <w:t>187–221.</w:t>
      </w:r>
    </w:p>
    <w:p w14:paraId="4CC50967" w14:textId="0ED885AB" w:rsidR="00077739" w:rsidRDefault="00077739" w:rsidP="00077739">
      <w:r>
        <w:t xml:space="preserve">Osagie, J., </w:t>
      </w:r>
      <w:proofErr w:type="spellStart"/>
      <w:r>
        <w:t>Osho</w:t>
      </w:r>
      <w:proofErr w:type="spellEnd"/>
      <w:r w:rsidR="00CD049B">
        <w:t>,</w:t>
      </w:r>
      <w:r>
        <w:t xml:space="preserve"> </w:t>
      </w:r>
      <w:r w:rsidR="005826CE">
        <w:t>G.S. and</w:t>
      </w:r>
      <w:r>
        <w:t xml:space="preserve"> Sutton, C. (2005), </w:t>
      </w:r>
      <w:r w:rsidR="005826CE" w:rsidRPr="00097B7E">
        <w:rPr>
          <w:szCs w:val="22"/>
        </w:rPr>
        <w:t>"</w:t>
      </w:r>
      <w:r>
        <w:t xml:space="preserve">The </w:t>
      </w:r>
      <w:r w:rsidR="00CD049B">
        <w:t>i</w:t>
      </w:r>
      <w:r>
        <w:t xml:space="preserve">mpacts </w:t>
      </w:r>
      <w:r w:rsidR="006108FE">
        <w:t>o</w:t>
      </w:r>
      <w:r>
        <w:t xml:space="preserve">f </w:t>
      </w:r>
      <w:r w:rsidR="00CD049B">
        <w:t>i</w:t>
      </w:r>
      <w:r>
        <w:t xml:space="preserve">nstitutional </w:t>
      </w:r>
      <w:r w:rsidR="00CD049B">
        <w:t>s</w:t>
      </w:r>
      <w:r>
        <w:t xml:space="preserve">tock </w:t>
      </w:r>
      <w:r w:rsidR="00CD049B">
        <w:t>o</w:t>
      </w:r>
      <w:r>
        <w:t xml:space="preserve">wnership </w:t>
      </w:r>
      <w:r w:rsidR="00CD049B">
        <w:t>o</w:t>
      </w:r>
      <w:r>
        <w:t xml:space="preserve">n </w:t>
      </w:r>
      <w:r w:rsidR="00CD049B">
        <w:t>s</w:t>
      </w:r>
      <w:r>
        <w:t xml:space="preserve">tock </w:t>
      </w:r>
      <w:r w:rsidR="00CD049B">
        <w:t>r</w:t>
      </w:r>
      <w:r>
        <w:t xml:space="preserve">eturns </w:t>
      </w:r>
      <w:r w:rsidR="00CD049B">
        <w:t>a</w:t>
      </w:r>
      <w:r>
        <w:t xml:space="preserve">nd </w:t>
      </w:r>
      <w:r w:rsidR="00CD049B">
        <w:t>p</w:t>
      </w:r>
      <w:r>
        <w:t xml:space="preserve">erformance: </w:t>
      </w:r>
      <w:r w:rsidR="00CD049B">
        <w:t>a</w:t>
      </w:r>
      <w:r>
        <w:t xml:space="preserve"> </w:t>
      </w:r>
      <w:r w:rsidR="00CD049B">
        <w:t>f</w:t>
      </w:r>
      <w:r>
        <w:t xml:space="preserve">inancial </w:t>
      </w:r>
      <w:r w:rsidR="00CD049B">
        <w:t>m</w:t>
      </w:r>
      <w:r>
        <w:t xml:space="preserve">arket </w:t>
      </w:r>
      <w:r w:rsidR="00CD049B">
        <w:t>p</w:t>
      </w:r>
      <w:r>
        <w:t>erspective</w:t>
      </w:r>
      <w:r w:rsidR="005826CE" w:rsidRPr="00097B7E">
        <w:rPr>
          <w:szCs w:val="22"/>
        </w:rPr>
        <w:t>"</w:t>
      </w:r>
      <w:r>
        <w:t xml:space="preserve">, </w:t>
      </w:r>
      <w:r w:rsidRPr="00077739">
        <w:rPr>
          <w:i/>
          <w:iCs/>
        </w:rPr>
        <w:t xml:space="preserve">Journal of Business </w:t>
      </w:r>
      <w:r w:rsidR="00897365">
        <w:rPr>
          <w:i/>
          <w:iCs/>
        </w:rPr>
        <w:t>and</w:t>
      </w:r>
      <w:r w:rsidRPr="00077739">
        <w:rPr>
          <w:i/>
          <w:iCs/>
        </w:rPr>
        <w:t xml:space="preserve"> Economics Research</w:t>
      </w:r>
      <w:r>
        <w:t xml:space="preserve">, </w:t>
      </w:r>
      <w:r w:rsidR="005826CE">
        <w:t xml:space="preserve">Vol. </w:t>
      </w:r>
      <w:r>
        <w:t>3</w:t>
      </w:r>
      <w:r w:rsidR="005340F4">
        <w:t xml:space="preserve"> No.3</w:t>
      </w:r>
      <w:r>
        <w:t xml:space="preserve">, </w:t>
      </w:r>
      <w:r w:rsidR="005826CE">
        <w:t xml:space="preserve">pp. </w:t>
      </w:r>
      <w:r>
        <w:t>65 -70.</w:t>
      </w:r>
    </w:p>
    <w:p w14:paraId="6BB35B3A" w14:textId="29A9CCFC" w:rsidR="00207004" w:rsidRDefault="00207004">
      <w:proofErr w:type="spellStart"/>
      <w:r>
        <w:t>Parrino</w:t>
      </w:r>
      <w:proofErr w:type="spellEnd"/>
      <w:r>
        <w:t xml:space="preserve">, R., Sias, R.W. </w:t>
      </w:r>
      <w:r w:rsidR="00897365">
        <w:t xml:space="preserve">and </w:t>
      </w:r>
      <w:r>
        <w:t>Starks, L.T. (2003)</w:t>
      </w:r>
      <w:r w:rsidR="00897365">
        <w:t>,</w:t>
      </w:r>
      <w:r>
        <w:t xml:space="preserve"> </w:t>
      </w:r>
      <w:r w:rsidR="00897365" w:rsidRPr="00097B7E">
        <w:rPr>
          <w:szCs w:val="22"/>
        </w:rPr>
        <w:t>"</w:t>
      </w:r>
      <w:r>
        <w:t>Voting with their feet: institutional ownership changes around forced CEO turnover</w:t>
      </w:r>
      <w:r w:rsidR="00897365" w:rsidRPr="00097B7E">
        <w:rPr>
          <w:szCs w:val="22"/>
        </w:rPr>
        <w:t>"</w:t>
      </w:r>
      <w:r>
        <w:rPr>
          <w:rFonts w:ascii="Segoe UI Symbol" w:hAnsi="Segoe UI Symbol" w:cs="Segoe UI Symbol"/>
        </w:rPr>
        <w:t>,</w:t>
      </w:r>
      <w:r w:rsidRPr="00207004">
        <w:t xml:space="preserve"> </w:t>
      </w:r>
      <w:r w:rsidRPr="00207004">
        <w:rPr>
          <w:i/>
          <w:iCs/>
        </w:rPr>
        <w:t>Journal of Financial Economics</w:t>
      </w:r>
      <w:r>
        <w:t xml:space="preserve">, </w:t>
      </w:r>
      <w:r w:rsidR="00897365">
        <w:t xml:space="preserve">Vol. </w:t>
      </w:r>
      <w:r>
        <w:t>68</w:t>
      </w:r>
      <w:r w:rsidR="00897365">
        <w:t xml:space="preserve"> No. </w:t>
      </w:r>
      <w:r>
        <w:t xml:space="preserve">1, </w:t>
      </w:r>
      <w:r w:rsidR="00897365">
        <w:t xml:space="preserve">pp. </w:t>
      </w:r>
      <w:r>
        <w:t>3-46</w:t>
      </w:r>
      <w:r w:rsidR="00897365">
        <w:t>.</w:t>
      </w:r>
    </w:p>
    <w:p w14:paraId="16ABAC47" w14:textId="2531A2ED" w:rsidR="00731B6B" w:rsidRDefault="00731B6B">
      <w:pPr>
        <w:rPr>
          <w:ins w:id="852" w:author="Mephisto D" w:date="2020-04-09T12:46:00Z"/>
        </w:rPr>
      </w:pPr>
      <w:r w:rsidRPr="00731B6B">
        <w:t>Ritter, J.R. (1984)</w:t>
      </w:r>
      <w:r w:rsidR="00897365">
        <w:t>,</w:t>
      </w:r>
      <w:r w:rsidR="006874F1">
        <w:t xml:space="preserve"> </w:t>
      </w:r>
      <w:r w:rsidR="00897365" w:rsidRPr="00097B7E">
        <w:rPr>
          <w:szCs w:val="22"/>
        </w:rPr>
        <w:t>"</w:t>
      </w:r>
      <w:r w:rsidRPr="00731B6B">
        <w:t>The hot issue market of 1980</w:t>
      </w:r>
      <w:r w:rsidR="00897365" w:rsidRPr="00097B7E">
        <w:rPr>
          <w:szCs w:val="22"/>
        </w:rPr>
        <w:t>"</w:t>
      </w:r>
      <w:r w:rsidRPr="00731B6B">
        <w:t xml:space="preserve">, </w:t>
      </w:r>
      <w:r w:rsidRPr="00731B6B">
        <w:rPr>
          <w:i/>
          <w:iCs/>
        </w:rPr>
        <w:t>Journal of Business</w:t>
      </w:r>
      <w:r w:rsidRPr="000921DF">
        <w:t xml:space="preserve">, </w:t>
      </w:r>
      <w:r w:rsidR="00897365">
        <w:t xml:space="preserve">Vol. </w:t>
      </w:r>
      <w:r w:rsidRPr="000921DF">
        <w:t>57</w:t>
      </w:r>
      <w:r w:rsidR="005340F4">
        <w:t xml:space="preserve"> No.2</w:t>
      </w:r>
      <w:r w:rsidRPr="00731B6B">
        <w:t xml:space="preserve">, </w:t>
      </w:r>
      <w:r w:rsidR="00897365">
        <w:t xml:space="preserve">pp. </w:t>
      </w:r>
      <w:r w:rsidRPr="00731B6B">
        <w:t>215-40</w:t>
      </w:r>
      <w:r w:rsidR="00897365">
        <w:t>.</w:t>
      </w:r>
    </w:p>
    <w:p w14:paraId="7C442F8B" w14:textId="4A363A6F" w:rsidR="00561866" w:rsidRPr="00561866" w:rsidRDefault="00561866">
      <w:pPr>
        <w:rPr>
          <w:color w:val="00B050"/>
          <w:rPrChange w:id="853" w:author="Mephisto D" w:date="2020-04-09T12:47:00Z">
            <w:rPr/>
          </w:rPrChange>
        </w:rPr>
      </w:pPr>
      <w:ins w:id="854" w:author="Mephisto D" w:date="2020-04-09T12:47:00Z">
        <w:r w:rsidRPr="00561866">
          <w:rPr>
            <w:color w:val="00B050"/>
            <w:rPrChange w:id="855" w:author="Mephisto D" w:date="2020-04-09T12:47:00Z">
              <w:rPr/>
            </w:rPrChange>
          </w:rPr>
          <w:t xml:space="preserve">Ritter, J.R (1991), "The </w:t>
        </w:r>
        <w:del w:id="856" w:author="Mathieu" w:date="2020-04-19T12:31:00Z">
          <w:r w:rsidRPr="00561866" w:rsidDel="00E37D56">
            <w:rPr>
              <w:color w:val="00B050"/>
              <w:rPrChange w:id="857" w:author="Mephisto D" w:date="2020-04-09T12:47:00Z">
                <w:rPr/>
              </w:rPrChange>
            </w:rPr>
            <w:delText>L</w:delText>
          </w:r>
        </w:del>
      </w:ins>
      <w:ins w:id="858" w:author="Mathieu" w:date="2020-04-19T12:31:00Z">
        <w:r w:rsidR="00E37D56">
          <w:rPr>
            <w:color w:val="00B050"/>
          </w:rPr>
          <w:t>l</w:t>
        </w:r>
      </w:ins>
      <w:ins w:id="859" w:author="Mephisto D" w:date="2020-04-09T12:47:00Z">
        <w:r w:rsidRPr="00561866">
          <w:rPr>
            <w:color w:val="00B050"/>
            <w:rPrChange w:id="860" w:author="Mephisto D" w:date="2020-04-09T12:47:00Z">
              <w:rPr/>
            </w:rPrChange>
          </w:rPr>
          <w:t>ong‐</w:t>
        </w:r>
        <w:del w:id="861" w:author="Mathieu" w:date="2020-04-19T12:31:00Z">
          <w:r w:rsidRPr="00561866" w:rsidDel="00E37D56">
            <w:rPr>
              <w:color w:val="00B050"/>
              <w:rPrChange w:id="862" w:author="Mephisto D" w:date="2020-04-09T12:47:00Z">
                <w:rPr/>
              </w:rPrChange>
            </w:rPr>
            <w:delText>R</w:delText>
          </w:r>
        </w:del>
      </w:ins>
      <w:ins w:id="863" w:author="Mathieu" w:date="2020-04-19T12:31:00Z">
        <w:r w:rsidR="00E37D56">
          <w:rPr>
            <w:color w:val="00B050"/>
          </w:rPr>
          <w:t>r</w:t>
        </w:r>
      </w:ins>
      <w:ins w:id="864" w:author="Mephisto D" w:date="2020-04-09T12:47:00Z">
        <w:r w:rsidRPr="00561866">
          <w:rPr>
            <w:color w:val="00B050"/>
            <w:rPrChange w:id="865" w:author="Mephisto D" w:date="2020-04-09T12:47:00Z">
              <w:rPr/>
            </w:rPrChange>
          </w:rPr>
          <w:t xml:space="preserve">un </w:t>
        </w:r>
        <w:del w:id="866" w:author="Mathieu" w:date="2020-04-19T12:31:00Z">
          <w:r w:rsidRPr="00561866" w:rsidDel="00E37D56">
            <w:rPr>
              <w:color w:val="00B050"/>
              <w:rPrChange w:id="867" w:author="Mephisto D" w:date="2020-04-09T12:47:00Z">
                <w:rPr/>
              </w:rPrChange>
            </w:rPr>
            <w:delText>P</w:delText>
          </w:r>
        </w:del>
      </w:ins>
      <w:ins w:id="868" w:author="Mathieu" w:date="2020-04-19T12:31:00Z">
        <w:r w:rsidR="00E37D56">
          <w:rPr>
            <w:color w:val="00B050"/>
          </w:rPr>
          <w:t>p</w:t>
        </w:r>
      </w:ins>
      <w:ins w:id="869" w:author="Mephisto D" w:date="2020-04-09T12:47:00Z">
        <w:r w:rsidRPr="00561866">
          <w:rPr>
            <w:color w:val="00B050"/>
            <w:rPrChange w:id="870" w:author="Mephisto D" w:date="2020-04-09T12:47:00Z">
              <w:rPr/>
            </w:rPrChange>
          </w:rPr>
          <w:t xml:space="preserve">erformance of initial </w:t>
        </w:r>
        <w:del w:id="871" w:author="Mathieu" w:date="2020-04-19T12:31:00Z">
          <w:r w:rsidRPr="00561866" w:rsidDel="00E37D56">
            <w:rPr>
              <w:color w:val="00B050"/>
              <w:rPrChange w:id="872" w:author="Mephisto D" w:date="2020-04-09T12:47:00Z">
                <w:rPr/>
              </w:rPrChange>
            </w:rPr>
            <w:delText>P</w:delText>
          </w:r>
        </w:del>
      </w:ins>
      <w:ins w:id="873" w:author="Mathieu" w:date="2020-04-19T12:31:00Z">
        <w:r w:rsidR="00E37D56">
          <w:rPr>
            <w:color w:val="00B050"/>
          </w:rPr>
          <w:t>p</w:t>
        </w:r>
      </w:ins>
      <w:ins w:id="874" w:author="Mephisto D" w:date="2020-04-09T12:47:00Z">
        <w:r w:rsidRPr="00561866">
          <w:rPr>
            <w:color w:val="00B050"/>
            <w:rPrChange w:id="875" w:author="Mephisto D" w:date="2020-04-09T12:47:00Z">
              <w:rPr/>
            </w:rPrChange>
          </w:rPr>
          <w:t xml:space="preserve">ublic </w:t>
        </w:r>
        <w:del w:id="876" w:author="Mathieu" w:date="2020-04-19T12:31:00Z">
          <w:r w:rsidRPr="00561866" w:rsidDel="00E37D56">
            <w:rPr>
              <w:color w:val="00B050"/>
              <w:rPrChange w:id="877" w:author="Mephisto D" w:date="2020-04-09T12:47:00Z">
                <w:rPr/>
              </w:rPrChange>
            </w:rPr>
            <w:delText>O</w:delText>
          </w:r>
        </w:del>
      </w:ins>
      <w:ins w:id="878" w:author="Mathieu" w:date="2020-04-19T12:31:00Z">
        <w:r w:rsidR="00E37D56">
          <w:rPr>
            <w:color w:val="00B050"/>
          </w:rPr>
          <w:t>o</w:t>
        </w:r>
      </w:ins>
      <w:ins w:id="879" w:author="Mephisto D" w:date="2020-04-09T12:47:00Z">
        <w:r w:rsidRPr="00561866">
          <w:rPr>
            <w:color w:val="00B050"/>
            <w:rPrChange w:id="880" w:author="Mephisto D" w:date="2020-04-09T12:47:00Z">
              <w:rPr/>
            </w:rPrChange>
          </w:rPr>
          <w:t xml:space="preserve">fferings", </w:t>
        </w:r>
        <w:r w:rsidRPr="00561866">
          <w:rPr>
            <w:i/>
            <w:iCs/>
            <w:color w:val="00B050"/>
            <w:rPrChange w:id="881" w:author="Mephisto D" w:date="2020-04-09T12:47:00Z">
              <w:rPr/>
            </w:rPrChange>
          </w:rPr>
          <w:t>Journal of Finance</w:t>
        </w:r>
        <w:r w:rsidRPr="00561866">
          <w:rPr>
            <w:color w:val="00B050"/>
            <w:rPrChange w:id="882" w:author="Mephisto D" w:date="2020-04-09T12:47:00Z">
              <w:rPr/>
            </w:rPrChange>
          </w:rPr>
          <w:t>, Vol. 46 No.</w:t>
        </w:r>
        <w:del w:id="883" w:author="Mathieu" w:date="2020-04-19T12:32:00Z">
          <w:r w:rsidRPr="00561866" w:rsidDel="00E37D56">
            <w:rPr>
              <w:color w:val="00B050"/>
              <w:rPrChange w:id="884" w:author="Mephisto D" w:date="2020-04-09T12:47:00Z">
                <w:rPr/>
              </w:rPrChange>
            </w:rPr>
            <w:delText xml:space="preserve"> </w:delText>
          </w:r>
        </w:del>
        <w:r w:rsidRPr="00561866">
          <w:rPr>
            <w:color w:val="00B050"/>
            <w:rPrChange w:id="885" w:author="Mephisto D" w:date="2020-04-09T12:47:00Z">
              <w:rPr/>
            </w:rPrChange>
          </w:rPr>
          <w:t>1, pp. 3-27</w:t>
        </w:r>
      </w:ins>
    </w:p>
    <w:p w14:paraId="4770B9F2" w14:textId="55486425" w:rsidR="00443618" w:rsidRDefault="00443618">
      <w:r w:rsidRPr="00443618">
        <w:t>Rock,</w:t>
      </w:r>
      <w:r>
        <w:t xml:space="preserve"> K. (1986)</w:t>
      </w:r>
      <w:r w:rsidR="00897365">
        <w:t>,</w:t>
      </w:r>
      <w:r w:rsidRPr="00443618">
        <w:t xml:space="preserve"> </w:t>
      </w:r>
      <w:r w:rsidR="00897365" w:rsidRPr="00097B7E">
        <w:rPr>
          <w:szCs w:val="22"/>
        </w:rPr>
        <w:t>"</w:t>
      </w:r>
      <w:r w:rsidRPr="00443618">
        <w:t xml:space="preserve">Why </w:t>
      </w:r>
      <w:r w:rsidR="00CD049B">
        <w:t>n</w:t>
      </w:r>
      <w:r w:rsidRPr="00443618">
        <w:t xml:space="preserve">ew </w:t>
      </w:r>
      <w:r w:rsidR="00CD049B">
        <w:t>i</w:t>
      </w:r>
      <w:r w:rsidRPr="00443618">
        <w:t xml:space="preserve">ssues </w:t>
      </w:r>
      <w:r w:rsidR="00CD049B">
        <w:t>a</w:t>
      </w:r>
      <w:r w:rsidRPr="00443618">
        <w:t xml:space="preserve">re </w:t>
      </w:r>
      <w:r w:rsidR="00CD049B">
        <w:t>u</w:t>
      </w:r>
      <w:r w:rsidRPr="00443618">
        <w:t>nderpriced</w:t>
      </w:r>
      <w:r w:rsidR="00897365" w:rsidRPr="00097B7E">
        <w:rPr>
          <w:szCs w:val="22"/>
        </w:rPr>
        <w:t>"</w:t>
      </w:r>
      <w:r w:rsidR="00897365">
        <w:rPr>
          <w:szCs w:val="22"/>
        </w:rPr>
        <w:t>,</w:t>
      </w:r>
      <w:r w:rsidRPr="00443618">
        <w:t xml:space="preserve"> </w:t>
      </w:r>
      <w:r w:rsidRPr="00443618">
        <w:rPr>
          <w:i/>
          <w:iCs/>
        </w:rPr>
        <w:t>Journal of Financial Economics</w:t>
      </w:r>
      <w:r>
        <w:t xml:space="preserve">, </w:t>
      </w:r>
      <w:r w:rsidR="008B2F23">
        <w:t>Vol 15</w:t>
      </w:r>
      <w:r w:rsidR="005340F4">
        <w:t xml:space="preserve"> No.</w:t>
      </w:r>
      <w:r w:rsidR="008B2F23">
        <w:t xml:space="preserve">1-2, </w:t>
      </w:r>
      <w:r w:rsidR="00897365">
        <w:t xml:space="preserve">pp. </w:t>
      </w:r>
      <w:r w:rsidRPr="00443618">
        <w:t>187</w:t>
      </w:r>
      <w:r>
        <w:t>-212</w:t>
      </w:r>
      <w:r w:rsidR="00897365">
        <w:t>.</w:t>
      </w:r>
    </w:p>
    <w:p w14:paraId="65CA0AD7" w14:textId="23D50105" w:rsidR="006377E5" w:rsidRDefault="006377E5">
      <w:r w:rsidRPr="000921DF">
        <w:t>SE</w:t>
      </w:r>
      <w:r>
        <w:t>C</w:t>
      </w:r>
      <w:r w:rsidRPr="000921DF">
        <w:t xml:space="preserve"> </w:t>
      </w:r>
      <w:r>
        <w:t>Thailand. IPO filling database</w:t>
      </w:r>
      <w:r w:rsidR="00E6522D">
        <w:t>, available at:</w:t>
      </w:r>
      <w:r w:rsidRPr="000921DF">
        <w:t xml:space="preserve"> http://www.</w:t>
      </w:r>
      <w:r>
        <w:t>setsmart.com</w:t>
      </w:r>
      <w:r w:rsidR="00E6522D">
        <w:t xml:space="preserve"> (accessed </w:t>
      </w:r>
      <w:r w:rsidR="008B2F23">
        <w:t>25 April 2019</w:t>
      </w:r>
      <w:r w:rsidR="00E6522D">
        <w:t>).</w:t>
      </w:r>
    </w:p>
    <w:p w14:paraId="5B9E628F" w14:textId="7D8088ED" w:rsidR="000921DF" w:rsidRDefault="000921DF">
      <w:r w:rsidRPr="000921DF">
        <w:t xml:space="preserve">SET Market Database and Reporting Tool </w:t>
      </w:r>
      <w:r>
        <w:t>Database (SETSMART). Stock market indices</w:t>
      </w:r>
      <w:r w:rsidR="00E6522D">
        <w:t>, available at:</w:t>
      </w:r>
      <w:r w:rsidRPr="000921DF">
        <w:t xml:space="preserve"> </w:t>
      </w:r>
      <w:hyperlink r:id="rId15" w:history="1">
        <w:r w:rsidR="00E6522D" w:rsidRPr="00A262C9">
          <w:rPr>
            <w:rStyle w:val="Hyperlink"/>
          </w:rPr>
          <w:t>http://www.setsmart.com</w:t>
        </w:r>
      </w:hyperlink>
      <w:r w:rsidR="00E6522D">
        <w:t xml:space="preserve"> (accessed </w:t>
      </w:r>
      <w:r w:rsidR="008B2F23">
        <w:t>25 April 2019</w:t>
      </w:r>
      <w:r w:rsidR="00E6522D">
        <w:t>).</w:t>
      </w:r>
    </w:p>
    <w:p w14:paraId="76BE544C" w14:textId="03DAB8DF" w:rsidR="00731B6B" w:rsidRDefault="00731B6B">
      <w:r w:rsidRPr="00731B6B">
        <w:t>Sherman, A.E. and Titman, S. (2002)</w:t>
      </w:r>
      <w:r w:rsidR="00897365">
        <w:t>,</w:t>
      </w:r>
      <w:r w:rsidRPr="00731B6B">
        <w:t xml:space="preserve"> </w:t>
      </w:r>
      <w:r w:rsidR="00897365" w:rsidRPr="00097B7E">
        <w:rPr>
          <w:szCs w:val="22"/>
        </w:rPr>
        <w:t>"</w:t>
      </w:r>
      <w:r w:rsidRPr="00731B6B">
        <w:t xml:space="preserve">Building the IPO order book: </w:t>
      </w:r>
      <w:r w:rsidR="00CD049B">
        <w:t>u</w:t>
      </w:r>
      <w:r w:rsidRPr="00731B6B">
        <w:t>nderpricing and participation limits with costly informatio</w:t>
      </w:r>
      <w:r>
        <w:t>n</w:t>
      </w:r>
      <w:r w:rsidR="00897365" w:rsidRPr="00097B7E">
        <w:rPr>
          <w:szCs w:val="22"/>
        </w:rPr>
        <w:t>"</w:t>
      </w:r>
      <w:r w:rsidRPr="00731B6B">
        <w:t xml:space="preserve">, </w:t>
      </w:r>
      <w:r w:rsidRPr="00731B6B">
        <w:rPr>
          <w:i/>
          <w:iCs/>
        </w:rPr>
        <w:t>Journal of Financial Economics</w:t>
      </w:r>
      <w:r w:rsidRPr="000921DF">
        <w:t xml:space="preserve">, </w:t>
      </w:r>
      <w:r w:rsidR="00897365">
        <w:t xml:space="preserve">Vol. </w:t>
      </w:r>
      <w:r w:rsidRPr="000921DF">
        <w:t>65</w:t>
      </w:r>
      <w:r w:rsidR="005340F4">
        <w:t xml:space="preserve"> No.1</w:t>
      </w:r>
      <w:r w:rsidRPr="00731B6B">
        <w:t xml:space="preserve">, </w:t>
      </w:r>
      <w:r w:rsidR="00897365">
        <w:t xml:space="preserve">pp. </w:t>
      </w:r>
      <w:r w:rsidRPr="00731B6B">
        <w:t>3–29</w:t>
      </w:r>
      <w:r w:rsidR="00897365">
        <w:t>.</w:t>
      </w:r>
    </w:p>
    <w:p w14:paraId="74EA01A7" w14:textId="6CD91C01" w:rsidR="008F20C4" w:rsidRDefault="008F20C4">
      <w:pPr>
        <w:rPr>
          <w:ins w:id="886" w:author="Mephisto D" w:date="2020-04-10T10:26:00Z"/>
        </w:rPr>
      </w:pPr>
      <w:r w:rsidRPr="008F20C4">
        <w:lastRenderedPageBreak/>
        <w:t>Sias, R</w:t>
      </w:r>
      <w:r>
        <w:t>.</w:t>
      </w:r>
      <w:r w:rsidRPr="008F20C4">
        <w:t xml:space="preserve">W. </w:t>
      </w:r>
      <w:r>
        <w:t>(</w:t>
      </w:r>
      <w:r w:rsidRPr="008F20C4">
        <w:t>1996</w:t>
      </w:r>
      <w:r>
        <w:t>)</w:t>
      </w:r>
      <w:r w:rsidR="00897365">
        <w:t>,</w:t>
      </w:r>
      <w:r w:rsidRPr="008F20C4">
        <w:t xml:space="preserve"> </w:t>
      </w:r>
      <w:r w:rsidR="00897365" w:rsidRPr="00097B7E">
        <w:rPr>
          <w:szCs w:val="22"/>
        </w:rPr>
        <w:t>"</w:t>
      </w:r>
      <w:r w:rsidRPr="008F20C4">
        <w:t>Volatility and the institutional investor</w:t>
      </w:r>
      <w:r w:rsidR="00897365" w:rsidRPr="00097B7E">
        <w:rPr>
          <w:szCs w:val="22"/>
        </w:rPr>
        <w:t>"</w:t>
      </w:r>
      <w:r w:rsidR="00897365">
        <w:rPr>
          <w:szCs w:val="22"/>
        </w:rPr>
        <w:t>,</w:t>
      </w:r>
      <w:r w:rsidRPr="008F20C4">
        <w:t xml:space="preserve"> </w:t>
      </w:r>
      <w:r w:rsidRPr="008F20C4">
        <w:rPr>
          <w:i/>
          <w:iCs/>
        </w:rPr>
        <w:t>Financial Analyst</w:t>
      </w:r>
      <w:r>
        <w:rPr>
          <w:i/>
          <w:iCs/>
        </w:rPr>
        <w:t>s</w:t>
      </w:r>
      <w:r w:rsidRPr="008F20C4">
        <w:rPr>
          <w:i/>
          <w:iCs/>
        </w:rPr>
        <w:t xml:space="preserve"> Journal</w:t>
      </w:r>
      <w:r w:rsidRPr="000921DF">
        <w:t xml:space="preserve">, </w:t>
      </w:r>
      <w:r w:rsidR="00897365">
        <w:t xml:space="preserve">Vol. </w:t>
      </w:r>
      <w:r w:rsidRPr="000921DF">
        <w:t>52</w:t>
      </w:r>
      <w:r w:rsidR="005340F4">
        <w:t xml:space="preserve"> No.2</w:t>
      </w:r>
      <w:r w:rsidRPr="008F20C4">
        <w:rPr>
          <w:i/>
          <w:iCs/>
        </w:rPr>
        <w:t>,</w:t>
      </w:r>
      <w:r w:rsidRPr="008F20C4">
        <w:t xml:space="preserve"> </w:t>
      </w:r>
      <w:r w:rsidR="00897365">
        <w:t xml:space="preserve">pp. </w:t>
      </w:r>
      <w:r w:rsidRPr="008F20C4">
        <w:t>13–2</w:t>
      </w:r>
      <w:r>
        <w:t>0</w:t>
      </w:r>
      <w:r w:rsidRPr="008F20C4">
        <w:t>.</w:t>
      </w:r>
    </w:p>
    <w:p w14:paraId="60144839" w14:textId="147CE2CB" w:rsidR="005C2B2B" w:rsidRPr="005C2B2B" w:rsidRDefault="005C2B2B">
      <w:pPr>
        <w:rPr>
          <w:color w:val="00B050"/>
          <w:rPrChange w:id="887" w:author="Mephisto D" w:date="2020-04-10T10:26:00Z">
            <w:rPr/>
          </w:rPrChange>
        </w:rPr>
      </w:pPr>
      <w:ins w:id="888" w:author="Mephisto D" w:date="2020-04-10T10:26:00Z">
        <w:r w:rsidRPr="005C2B2B">
          <w:rPr>
            <w:color w:val="00B050"/>
            <w:rPrChange w:id="889" w:author="Mephisto D" w:date="2020-04-10T10:26:00Z">
              <w:rPr/>
            </w:rPrChange>
          </w:rPr>
          <w:t xml:space="preserve">Sias, R.W., (2007), "Reconcilable </w:t>
        </w:r>
        <w:del w:id="890" w:author="Mathieu" w:date="2020-04-19T12:32:00Z">
          <w:r w:rsidRPr="005C2B2B" w:rsidDel="00E37D56">
            <w:rPr>
              <w:color w:val="00B050"/>
              <w:rPrChange w:id="891" w:author="Mephisto D" w:date="2020-04-10T10:26:00Z">
                <w:rPr/>
              </w:rPrChange>
            </w:rPr>
            <w:delText>D</w:delText>
          </w:r>
        </w:del>
      </w:ins>
      <w:ins w:id="892" w:author="Mathieu" w:date="2020-04-19T12:32:00Z">
        <w:r w:rsidR="00E37D56">
          <w:rPr>
            <w:color w:val="00B050"/>
          </w:rPr>
          <w:t>d</w:t>
        </w:r>
      </w:ins>
      <w:ins w:id="893" w:author="Mephisto D" w:date="2020-04-10T10:26:00Z">
        <w:r w:rsidRPr="005C2B2B">
          <w:rPr>
            <w:color w:val="00B050"/>
            <w:rPrChange w:id="894" w:author="Mephisto D" w:date="2020-04-10T10:26:00Z">
              <w:rPr/>
            </w:rPrChange>
          </w:rPr>
          <w:t xml:space="preserve">ifferences: Momentum </w:t>
        </w:r>
        <w:del w:id="895" w:author="Mathieu" w:date="2020-04-19T12:33:00Z">
          <w:r w:rsidRPr="005C2B2B" w:rsidDel="00E37D56">
            <w:rPr>
              <w:color w:val="00B050"/>
              <w:rPrChange w:id="896" w:author="Mephisto D" w:date="2020-04-10T10:26:00Z">
                <w:rPr/>
              </w:rPrChange>
            </w:rPr>
            <w:delText>T</w:delText>
          </w:r>
        </w:del>
      </w:ins>
      <w:ins w:id="897" w:author="Mathieu" w:date="2020-04-19T12:33:00Z">
        <w:r w:rsidR="00E37D56">
          <w:rPr>
            <w:color w:val="00B050"/>
          </w:rPr>
          <w:t>t</w:t>
        </w:r>
      </w:ins>
      <w:ins w:id="898" w:author="Mephisto D" w:date="2020-04-10T10:26:00Z">
        <w:r w:rsidRPr="005C2B2B">
          <w:rPr>
            <w:color w:val="00B050"/>
            <w:rPrChange w:id="899" w:author="Mephisto D" w:date="2020-04-10T10:26:00Z">
              <w:rPr/>
            </w:rPrChange>
          </w:rPr>
          <w:t xml:space="preserve">rading by </w:t>
        </w:r>
        <w:del w:id="900" w:author="Mathieu" w:date="2020-04-19T12:33:00Z">
          <w:r w:rsidRPr="005C2B2B" w:rsidDel="00E37D56">
            <w:rPr>
              <w:color w:val="00B050"/>
              <w:rPrChange w:id="901" w:author="Mephisto D" w:date="2020-04-10T10:26:00Z">
                <w:rPr/>
              </w:rPrChange>
            </w:rPr>
            <w:delText>I</w:delText>
          </w:r>
        </w:del>
      </w:ins>
      <w:ins w:id="902" w:author="Mathieu" w:date="2020-04-19T12:33:00Z">
        <w:r w:rsidR="00E37D56">
          <w:rPr>
            <w:color w:val="00B050"/>
          </w:rPr>
          <w:t>i</w:t>
        </w:r>
      </w:ins>
      <w:ins w:id="903" w:author="Mephisto D" w:date="2020-04-10T10:26:00Z">
        <w:r w:rsidRPr="005C2B2B">
          <w:rPr>
            <w:color w:val="00B050"/>
            <w:rPrChange w:id="904" w:author="Mephisto D" w:date="2020-04-10T10:26:00Z">
              <w:rPr/>
            </w:rPrChange>
          </w:rPr>
          <w:t xml:space="preserve">nstitutions", </w:t>
        </w:r>
        <w:r w:rsidRPr="005C2B2B">
          <w:rPr>
            <w:i/>
            <w:iCs/>
            <w:color w:val="00B050"/>
            <w:rPrChange w:id="905" w:author="Mephisto D" w:date="2020-04-10T10:26:00Z">
              <w:rPr/>
            </w:rPrChange>
          </w:rPr>
          <w:t>The Financial Review</w:t>
        </w:r>
        <w:r w:rsidRPr="005C2B2B">
          <w:rPr>
            <w:color w:val="00B050"/>
            <w:rPrChange w:id="906" w:author="Mephisto D" w:date="2020-04-10T10:26:00Z">
              <w:rPr/>
            </w:rPrChange>
          </w:rPr>
          <w:t>, Vol. 42 No.</w:t>
        </w:r>
        <w:del w:id="907" w:author="Mathieu" w:date="2020-04-19T12:33:00Z">
          <w:r w:rsidRPr="005C2B2B" w:rsidDel="00E37D56">
            <w:rPr>
              <w:color w:val="00B050"/>
              <w:rPrChange w:id="908" w:author="Mephisto D" w:date="2020-04-10T10:26:00Z">
                <w:rPr/>
              </w:rPrChange>
            </w:rPr>
            <w:delText xml:space="preserve"> </w:delText>
          </w:r>
        </w:del>
        <w:r w:rsidRPr="005C2B2B">
          <w:rPr>
            <w:color w:val="00B050"/>
            <w:rPrChange w:id="909" w:author="Mephisto D" w:date="2020-04-10T10:26:00Z">
              <w:rPr/>
            </w:rPrChange>
          </w:rPr>
          <w:t>1, pp. 1-22.</w:t>
        </w:r>
      </w:ins>
    </w:p>
    <w:p w14:paraId="71F84AB0" w14:textId="3B2A3061" w:rsidR="003473E1" w:rsidRDefault="003473E1">
      <w:proofErr w:type="spellStart"/>
      <w:r>
        <w:t>Verrecchia</w:t>
      </w:r>
      <w:proofErr w:type="spellEnd"/>
      <w:r>
        <w:t>, R.E. (1983)</w:t>
      </w:r>
      <w:r w:rsidR="00897365">
        <w:t>,</w:t>
      </w:r>
      <w:r>
        <w:t xml:space="preserve"> </w:t>
      </w:r>
      <w:r w:rsidR="00897365" w:rsidRPr="00097B7E">
        <w:rPr>
          <w:szCs w:val="22"/>
        </w:rPr>
        <w:t>"</w:t>
      </w:r>
      <w:r>
        <w:t>Discretionary disclosure</w:t>
      </w:r>
      <w:r w:rsidR="00897365" w:rsidRPr="00097B7E">
        <w:rPr>
          <w:szCs w:val="22"/>
        </w:rPr>
        <w:t>"</w:t>
      </w:r>
      <w:r>
        <w:t xml:space="preserve">, </w:t>
      </w:r>
      <w:r w:rsidRPr="003473E1">
        <w:rPr>
          <w:i/>
          <w:iCs/>
        </w:rPr>
        <w:t>Journal of Accounting and Economics</w:t>
      </w:r>
      <w:r>
        <w:t xml:space="preserve">, </w:t>
      </w:r>
      <w:r w:rsidR="00897365">
        <w:t xml:space="preserve">Vol. </w:t>
      </w:r>
      <w:r>
        <w:t>5</w:t>
      </w:r>
      <w:r w:rsidR="009300AC">
        <w:t xml:space="preserve"> No.1</w:t>
      </w:r>
      <w:r>
        <w:t xml:space="preserve">, </w:t>
      </w:r>
      <w:r w:rsidR="00897365">
        <w:t xml:space="preserve">pp. </w:t>
      </w:r>
      <w:r>
        <w:t>179–194.</w:t>
      </w:r>
    </w:p>
    <w:p w14:paraId="20BEEA6A" w14:textId="14640C55" w:rsidR="00EB10E8" w:rsidRDefault="00EB10E8" w:rsidP="00EB10E8">
      <w:pPr>
        <w:autoSpaceDE w:val="0"/>
        <w:autoSpaceDN w:val="0"/>
        <w:adjustRightInd w:val="0"/>
        <w:spacing w:after="0" w:line="240" w:lineRule="auto"/>
        <w:rPr>
          <w:ins w:id="910" w:author="Mephisto D" w:date="2020-04-09T13:38:00Z"/>
          <w:rFonts w:cstheme="minorHAnsi"/>
          <w:szCs w:val="22"/>
        </w:rPr>
      </w:pPr>
      <w:r w:rsidRPr="00EB10E8">
        <w:rPr>
          <w:rFonts w:cstheme="minorHAnsi"/>
          <w:szCs w:val="22"/>
        </w:rPr>
        <w:t>Wang, K</w:t>
      </w:r>
      <w:r w:rsidR="009F4862">
        <w:rPr>
          <w:rFonts w:cstheme="minorHAnsi"/>
          <w:szCs w:val="22"/>
        </w:rPr>
        <w:t>.</w:t>
      </w:r>
      <w:r w:rsidRPr="00EB10E8">
        <w:rPr>
          <w:rFonts w:cstheme="minorHAnsi"/>
          <w:szCs w:val="22"/>
        </w:rPr>
        <w:t>, Chan</w:t>
      </w:r>
      <w:r w:rsidR="00CD049B">
        <w:rPr>
          <w:rFonts w:cstheme="minorHAnsi"/>
          <w:szCs w:val="22"/>
        </w:rPr>
        <w:t>,</w:t>
      </w:r>
      <w:r w:rsidRPr="00EB10E8">
        <w:rPr>
          <w:rFonts w:cstheme="minorHAnsi"/>
          <w:szCs w:val="22"/>
        </w:rPr>
        <w:t xml:space="preserve"> S.H. and Gau</w:t>
      </w:r>
      <w:r w:rsidR="00897365">
        <w:rPr>
          <w:rFonts w:cstheme="minorHAnsi"/>
          <w:szCs w:val="22"/>
        </w:rPr>
        <w:t>,</w:t>
      </w:r>
      <w:r w:rsidRPr="00EB10E8">
        <w:rPr>
          <w:rFonts w:cstheme="minorHAnsi"/>
          <w:szCs w:val="22"/>
        </w:rPr>
        <w:t xml:space="preserve"> G.W. (1992)</w:t>
      </w:r>
      <w:r w:rsidR="00897365">
        <w:rPr>
          <w:rFonts w:cstheme="minorHAnsi"/>
          <w:szCs w:val="22"/>
        </w:rPr>
        <w:t>,</w:t>
      </w:r>
      <w:r w:rsidRPr="00EB10E8">
        <w:rPr>
          <w:rFonts w:cstheme="minorHAnsi"/>
          <w:szCs w:val="22"/>
        </w:rPr>
        <w:t xml:space="preserve"> </w:t>
      </w:r>
      <w:r w:rsidR="00897365" w:rsidRPr="00097B7E">
        <w:rPr>
          <w:szCs w:val="22"/>
        </w:rPr>
        <w:t>"</w:t>
      </w:r>
      <w:r w:rsidRPr="00EB10E8">
        <w:rPr>
          <w:rFonts w:cstheme="minorHAnsi"/>
          <w:szCs w:val="22"/>
        </w:rPr>
        <w:t xml:space="preserve">Initial </w:t>
      </w:r>
      <w:r w:rsidR="00CD049B">
        <w:rPr>
          <w:rFonts w:cstheme="minorHAnsi"/>
          <w:szCs w:val="22"/>
        </w:rPr>
        <w:t>p</w:t>
      </w:r>
      <w:r w:rsidRPr="00EB10E8">
        <w:rPr>
          <w:rFonts w:cstheme="minorHAnsi"/>
          <w:szCs w:val="22"/>
        </w:rPr>
        <w:t xml:space="preserve">ublic </w:t>
      </w:r>
      <w:r w:rsidR="00CD049B">
        <w:rPr>
          <w:rFonts w:cstheme="minorHAnsi"/>
          <w:szCs w:val="22"/>
        </w:rPr>
        <w:t>o</w:t>
      </w:r>
      <w:r w:rsidRPr="00EB10E8">
        <w:rPr>
          <w:rFonts w:cstheme="minorHAnsi"/>
          <w:szCs w:val="22"/>
        </w:rPr>
        <w:t xml:space="preserve">fferings of </w:t>
      </w:r>
      <w:r w:rsidR="00CD049B">
        <w:rPr>
          <w:rFonts w:cstheme="minorHAnsi"/>
          <w:szCs w:val="22"/>
        </w:rPr>
        <w:t>e</w:t>
      </w:r>
      <w:r w:rsidRPr="00EB10E8">
        <w:rPr>
          <w:rFonts w:cstheme="minorHAnsi"/>
          <w:szCs w:val="22"/>
        </w:rPr>
        <w:t>quity</w:t>
      </w:r>
      <w:r>
        <w:rPr>
          <w:rFonts w:cstheme="minorHAnsi"/>
          <w:szCs w:val="22"/>
        </w:rPr>
        <w:t xml:space="preserve"> </w:t>
      </w:r>
      <w:r w:rsidR="00CD049B">
        <w:rPr>
          <w:rFonts w:cstheme="minorHAnsi"/>
          <w:szCs w:val="22"/>
        </w:rPr>
        <w:t>s</w:t>
      </w:r>
      <w:r w:rsidRPr="00EB10E8">
        <w:rPr>
          <w:rFonts w:cstheme="minorHAnsi"/>
          <w:szCs w:val="22"/>
        </w:rPr>
        <w:t>ecurities</w:t>
      </w:r>
      <w:r w:rsidR="005340F4">
        <w:rPr>
          <w:rFonts w:cstheme="minorHAnsi"/>
          <w:szCs w:val="22"/>
        </w:rPr>
        <w:t>: Anomal</w:t>
      </w:r>
      <w:r w:rsidR="009300AC">
        <w:rPr>
          <w:rFonts w:cstheme="minorHAnsi"/>
          <w:szCs w:val="22"/>
        </w:rPr>
        <w:t>ous evidence using REITs</w:t>
      </w:r>
      <w:r w:rsidR="00897365" w:rsidRPr="00097B7E">
        <w:rPr>
          <w:szCs w:val="22"/>
        </w:rPr>
        <w:t>"</w:t>
      </w:r>
      <w:r w:rsidR="00897365">
        <w:rPr>
          <w:szCs w:val="22"/>
        </w:rPr>
        <w:t>,</w:t>
      </w:r>
      <w:r w:rsidRPr="00EB10E8">
        <w:rPr>
          <w:rFonts w:cstheme="minorHAnsi"/>
          <w:szCs w:val="22"/>
        </w:rPr>
        <w:t xml:space="preserve"> </w:t>
      </w:r>
      <w:r w:rsidRPr="00EB10E8">
        <w:rPr>
          <w:rFonts w:cstheme="minorHAnsi"/>
          <w:i/>
          <w:iCs/>
          <w:szCs w:val="22"/>
        </w:rPr>
        <w:t>Journal of Financial Economics</w:t>
      </w:r>
      <w:r w:rsidRPr="000921DF">
        <w:rPr>
          <w:rFonts w:cstheme="minorHAnsi"/>
          <w:szCs w:val="22"/>
        </w:rPr>
        <w:t xml:space="preserve">, </w:t>
      </w:r>
      <w:r w:rsidR="00897365">
        <w:rPr>
          <w:rFonts w:cstheme="minorHAnsi"/>
          <w:szCs w:val="22"/>
        </w:rPr>
        <w:t xml:space="preserve">Vol. </w:t>
      </w:r>
      <w:r w:rsidRPr="000921DF">
        <w:rPr>
          <w:rFonts w:cstheme="minorHAnsi"/>
          <w:szCs w:val="22"/>
        </w:rPr>
        <w:t>31</w:t>
      </w:r>
      <w:r w:rsidR="005340F4">
        <w:rPr>
          <w:rFonts w:cstheme="minorHAnsi"/>
          <w:szCs w:val="22"/>
        </w:rPr>
        <w:t xml:space="preserve"> No.3</w:t>
      </w:r>
      <w:r w:rsidRPr="00EB10E8">
        <w:rPr>
          <w:rFonts w:cstheme="minorHAnsi"/>
          <w:szCs w:val="22"/>
        </w:rPr>
        <w:t>,</w:t>
      </w:r>
      <w:r>
        <w:rPr>
          <w:rFonts w:cstheme="minorHAnsi"/>
          <w:szCs w:val="22"/>
        </w:rPr>
        <w:t xml:space="preserve"> </w:t>
      </w:r>
      <w:r w:rsidR="00897365">
        <w:rPr>
          <w:rFonts w:cstheme="minorHAnsi"/>
          <w:szCs w:val="22"/>
        </w:rPr>
        <w:t xml:space="preserve">pp. </w:t>
      </w:r>
      <w:r w:rsidRPr="00EB10E8">
        <w:rPr>
          <w:rFonts w:cstheme="minorHAnsi"/>
          <w:szCs w:val="22"/>
        </w:rPr>
        <w:t>381-440</w:t>
      </w:r>
      <w:r w:rsidR="00897365">
        <w:rPr>
          <w:rFonts w:cstheme="minorHAnsi"/>
          <w:szCs w:val="22"/>
        </w:rPr>
        <w:t>.</w:t>
      </w:r>
    </w:p>
    <w:p w14:paraId="5D39CB01" w14:textId="0D2DD310" w:rsidR="002D241E" w:rsidRDefault="002D241E" w:rsidP="00EB10E8">
      <w:pPr>
        <w:autoSpaceDE w:val="0"/>
        <w:autoSpaceDN w:val="0"/>
        <w:adjustRightInd w:val="0"/>
        <w:spacing w:after="0" w:line="240" w:lineRule="auto"/>
        <w:rPr>
          <w:ins w:id="911" w:author="Mephisto D" w:date="2020-04-09T13:38:00Z"/>
          <w:rFonts w:cstheme="minorHAnsi"/>
          <w:szCs w:val="22"/>
        </w:rPr>
      </w:pPr>
    </w:p>
    <w:p w14:paraId="3206BD4B" w14:textId="5454270B" w:rsidR="002D241E" w:rsidRPr="002D241E" w:rsidRDefault="002D241E" w:rsidP="00EB10E8">
      <w:pPr>
        <w:autoSpaceDE w:val="0"/>
        <w:autoSpaceDN w:val="0"/>
        <w:adjustRightInd w:val="0"/>
        <w:spacing w:after="0" w:line="240" w:lineRule="auto"/>
        <w:rPr>
          <w:rFonts w:cstheme="minorHAnsi"/>
          <w:color w:val="00B050"/>
          <w:szCs w:val="22"/>
          <w:rPrChange w:id="912" w:author="Mephisto D" w:date="2020-04-09T13:39:00Z">
            <w:rPr>
              <w:rFonts w:cstheme="minorHAnsi"/>
              <w:szCs w:val="22"/>
            </w:rPr>
          </w:rPrChange>
        </w:rPr>
      </w:pPr>
      <w:ins w:id="913" w:author="Mephisto D" w:date="2020-04-09T13:38:00Z">
        <w:r w:rsidRPr="002D241E">
          <w:rPr>
            <w:rFonts w:cstheme="minorHAnsi"/>
            <w:color w:val="00B050"/>
            <w:szCs w:val="22"/>
            <w:rPrChange w:id="914" w:author="Mephisto D" w:date="2020-04-09T13:39:00Z">
              <w:rPr>
                <w:rFonts w:cstheme="minorHAnsi"/>
                <w:szCs w:val="22"/>
              </w:rPr>
            </w:rPrChange>
          </w:rPr>
          <w:t xml:space="preserve">Wang, K.Q. and Xu, J. (2015), "Market volatility and momentum", </w:t>
        </w:r>
        <w:r w:rsidRPr="002D241E">
          <w:rPr>
            <w:rFonts w:cstheme="minorHAnsi"/>
            <w:i/>
            <w:iCs/>
            <w:color w:val="00B050"/>
            <w:szCs w:val="22"/>
            <w:rPrChange w:id="915" w:author="Mephisto D" w:date="2020-04-09T13:39:00Z">
              <w:rPr>
                <w:rFonts w:cstheme="minorHAnsi"/>
                <w:szCs w:val="22"/>
              </w:rPr>
            </w:rPrChange>
          </w:rPr>
          <w:t>Journal of Empirical Finance</w:t>
        </w:r>
        <w:r w:rsidRPr="002D241E">
          <w:rPr>
            <w:rFonts w:cstheme="minorHAnsi"/>
            <w:color w:val="00B050"/>
            <w:szCs w:val="22"/>
            <w:rPrChange w:id="916" w:author="Mephisto D" w:date="2020-04-09T13:39:00Z">
              <w:rPr>
                <w:rFonts w:cstheme="minorHAnsi"/>
                <w:szCs w:val="22"/>
              </w:rPr>
            </w:rPrChange>
          </w:rPr>
          <w:t xml:space="preserve">, Vol. 30 </w:t>
        </w:r>
        <w:proofErr w:type="spellStart"/>
        <w:proofErr w:type="gramStart"/>
        <w:r w:rsidRPr="002D241E">
          <w:rPr>
            <w:rFonts w:cstheme="minorHAnsi"/>
            <w:color w:val="00B050"/>
            <w:szCs w:val="22"/>
            <w:rPrChange w:id="917" w:author="Mephisto D" w:date="2020-04-09T13:39:00Z">
              <w:rPr>
                <w:rFonts w:cstheme="minorHAnsi"/>
                <w:szCs w:val="22"/>
              </w:rPr>
            </w:rPrChange>
          </w:rPr>
          <w:t>No.</w:t>
        </w:r>
        <w:r w:rsidRPr="00130250">
          <w:rPr>
            <w:rFonts w:cstheme="minorHAnsi"/>
            <w:color w:val="FF0000"/>
            <w:szCs w:val="22"/>
            <w:rPrChange w:id="918" w:author="Mephisto D" w:date="2020-04-23T13:09:00Z">
              <w:rPr>
                <w:rFonts w:cstheme="minorHAnsi"/>
                <w:szCs w:val="22"/>
              </w:rPr>
            </w:rPrChange>
          </w:rPr>
          <w:t>January</w:t>
        </w:r>
        <w:proofErr w:type="spellEnd"/>
        <w:proofErr w:type="gramEnd"/>
        <w:r w:rsidRPr="00130250">
          <w:rPr>
            <w:rFonts w:cstheme="minorHAnsi"/>
            <w:color w:val="FF0000"/>
            <w:szCs w:val="22"/>
            <w:rPrChange w:id="919" w:author="Mephisto D" w:date="2020-04-23T13:09:00Z">
              <w:rPr>
                <w:rFonts w:cstheme="minorHAnsi"/>
                <w:szCs w:val="22"/>
              </w:rPr>
            </w:rPrChange>
          </w:rPr>
          <w:t xml:space="preserve"> </w:t>
        </w:r>
        <w:commentRangeStart w:id="920"/>
        <w:commentRangeStart w:id="921"/>
        <w:r w:rsidRPr="00130250">
          <w:rPr>
            <w:rFonts w:cstheme="minorHAnsi"/>
            <w:color w:val="FF0000"/>
            <w:szCs w:val="22"/>
            <w:rPrChange w:id="922" w:author="Mephisto D" w:date="2020-04-23T13:09:00Z">
              <w:rPr>
                <w:rFonts w:cstheme="minorHAnsi"/>
                <w:szCs w:val="22"/>
              </w:rPr>
            </w:rPrChange>
          </w:rPr>
          <w:t>2015</w:t>
        </w:r>
      </w:ins>
      <w:commentRangeEnd w:id="920"/>
      <w:r w:rsidR="00E37D56" w:rsidRPr="00130250">
        <w:rPr>
          <w:rStyle w:val="CommentReference"/>
          <w:color w:val="FF0000"/>
          <w:rPrChange w:id="923" w:author="Mephisto D" w:date="2020-04-23T13:09:00Z">
            <w:rPr>
              <w:rStyle w:val="CommentReference"/>
            </w:rPr>
          </w:rPrChange>
        </w:rPr>
        <w:commentReference w:id="920"/>
      </w:r>
      <w:commentRangeEnd w:id="921"/>
      <w:r w:rsidR="007C4EA0" w:rsidRPr="00130250">
        <w:rPr>
          <w:rStyle w:val="CommentReference"/>
          <w:color w:val="FF0000"/>
          <w:rPrChange w:id="924" w:author="Mephisto D" w:date="2020-04-23T13:09:00Z">
            <w:rPr>
              <w:rStyle w:val="CommentReference"/>
            </w:rPr>
          </w:rPrChange>
        </w:rPr>
        <w:commentReference w:id="921"/>
      </w:r>
      <w:ins w:id="925" w:author="Mephisto D" w:date="2020-04-09T13:38:00Z">
        <w:r w:rsidRPr="002D241E">
          <w:rPr>
            <w:rFonts w:cstheme="minorHAnsi"/>
            <w:color w:val="00B050"/>
            <w:szCs w:val="22"/>
            <w:rPrChange w:id="926" w:author="Mephisto D" w:date="2020-04-09T13:39:00Z">
              <w:rPr>
                <w:rFonts w:cstheme="minorHAnsi"/>
                <w:szCs w:val="22"/>
              </w:rPr>
            </w:rPrChange>
          </w:rPr>
          <w:t>, pp. 79-91.</w:t>
        </w:r>
      </w:ins>
    </w:p>
    <w:p w14:paraId="246B1331" w14:textId="3099B57E" w:rsidR="00336515" w:rsidRDefault="00336515" w:rsidP="00EB10E8">
      <w:pPr>
        <w:autoSpaceDE w:val="0"/>
        <w:autoSpaceDN w:val="0"/>
        <w:adjustRightInd w:val="0"/>
        <w:spacing w:after="0" w:line="240" w:lineRule="auto"/>
        <w:rPr>
          <w:rFonts w:cstheme="minorHAnsi"/>
          <w:szCs w:val="22"/>
        </w:rPr>
      </w:pPr>
    </w:p>
    <w:p w14:paraId="357FDA96" w14:textId="30969490" w:rsidR="00AF64A2" w:rsidRDefault="00AF64A2" w:rsidP="00EB10E8">
      <w:pPr>
        <w:autoSpaceDE w:val="0"/>
        <w:autoSpaceDN w:val="0"/>
        <w:adjustRightInd w:val="0"/>
        <w:spacing w:after="0" w:line="240" w:lineRule="auto"/>
        <w:rPr>
          <w:szCs w:val="22"/>
        </w:rPr>
      </w:pPr>
      <w:r w:rsidRPr="00AF64A2">
        <w:rPr>
          <w:szCs w:val="22"/>
        </w:rPr>
        <w:t>Welch, I. (1989)</w:t>
      </w:r>
      <w:r w:rsidR="00BA6820">
        <w:rPr>
          <w:szCs w:val="22"/>
        </w:rPr>
        <w:t>,</w:t>
      </w:r>
      <w:r w:rsidR="006108FE">
        <w:rPr>
          <w:szCs w:val="22"/>
        </w:rPr>
        <w:t xml:space="preserve"> </w:t>
      </w:r>
      <w:r w:rsidR="00BA6820" w:rsidRPr="00097B7E">
        <w:rPr>
          <w:szCs w:val="22"/>
        </w:rPr>
        <w:t>"</w:t>
      </w:r>
      <w:r w:rsidRPr="00AF64A2">
        <w:rPr>
          <w:szCs w:val="22"/>
        </w:rPr>
        <w:t xml:space="preserve">Seasoned offerings, imitation costs and the underpricing of </w:t>
      </w:r>
      <w:r w:rsidR="00CD049B">
        <w:rPr>
          <w:szCs w:val="22"/>
        </w:rPr>
        <w:t>i</w:t>
      </w:r>
      <w:r w:rsidRPr="00AF64A2">
        <w:rPr>
          <w:szCs w:val="22"/>
        </w:rPr>
        <w:t xml:space="preserve">nitial </w:t>
      </w:r>
      <w:r w:rsidR="00CD049B">
        <w:rPr>
          <w:szCs w:val="22"/>
        </w:rPr>
        <w:t>p</w:t>
      </w:r>
      <w:r w:rsidRPr="00AF64A2">
        <w:rPr>
          <w:szCs w:val="22"/>
        </w:rPr>
        <w:t xml:space="preserve">ublic </w:t>
      </w:r>
      <w:r w:rsidR="00CD049B">
        <w:rPr>
          <w:szCs w:val="22"/>
        </w:rPr>
        <w:t>o</w:t>
      </w:r>
      <w:r w:rsidRPr="00AF64A2">
        <w:rPr>
          <w:szCs w:val="22"/>
        </w:rPr>
        <w:t>fferings</w:t>
      </w:r>
      <w:r w:rsidR="00BA6820" w:rsidRPr="00097B7E">
        <w:rPr>
          <w:szCs w:val="22"/>
        </w:rPr>
        <w:t>"</w:t>
      </w:r>
      <w:r w:rsidRPr="00AF64A2">
        <w:rPr>
          <w:szCs w:val="22"/>
        </w:rPr>
        <w:t xml:space="preserve">, </w:t>
      </w:r>
      <w:r w:rsidRPr="00F264ED">
        <w:rPr>
          <w:i/>
          <w:szCs w:val="22"/>
        </w:rPr>
        <w:t>Journal of Finance</w:t>
      </w:r>
      <w:r w:rsidRPr="00AF64A2">
        <w:rPr>
          <w:szCs w:val="22"/>
        </w:rPr>
        <w:t xml:space="preserve">, </w:t>
      </w:r>
      <w:r w:rsidR="00BA6820">
        <w:rPr>
          <w:szCs w:val="22"/>
        </w:rPr>
        <w:t xml:space="preserve">Vol. </w:t>
      </w:r>
      <w:r w:rsidRPr="00AF64A2">
        <w:rPr>
          <w:szCs w:val="22"/>
        </w:rPr>
        <w:t>44</w:t>
      </w:r>
      <w:r w:rsidR="009300AC">
        <w:rPr>
          <w:szCs w:val="22"/>
        </w:rPr>
        <w:t xml:space="preserve"> No.2</w:t>
      </w:r>
      <w:r w:rsidRPr="00AF64A2">
        <w:rPr>
          <w:szCs w:val="22"/>
        </w:rPr>
        <w:t>, pp. 421-49.</w:t>
      </w:r>
    </w:p>
    <w:p w14:paraId="56280331" w14:textId="77777777" w:rsidR="009244C3" w:rsidRDefault="009244C3" w:rsidP="00EB10E8">
      <w:pPr>
        <w:autoSpaceDE w:val="0"/>
        <w:autoSpaceDN w:val="0"/>
        <w:adjustRightInd w:val="0"/>
        <w:spacing w:after="0" w:line="240" w:lineRule="auto"/>
        <w:rPr>
          <w:szCs w:val="22"/>
        </w:rPr>
      </w:pPr>
    </w:p>
    <w:p w14:paraId="1DE71063" w14:textId="75C6F400" w:rsidR="009244C3" w:rsidRPr="00AF64A2" w:rsidRDefault="009244C3" w:rsidP="00EB10E8">
      <w:pPr>
        <w:autoSpaceDE w:val="0"/>
        <w:autoSpaceDN w:val="0"/>
        <w:adjustRightInd w:val="0"/>
        <w:spacing w:after="0" w:line="240" w:lineRule="auto"/>
        <w:rPr>
          <w:szCs w:val="22"/>
        </w:rPr>
      </w:pPr>
      <w:r w:rsidRPr="009244C3">
        <w:rPr>
          <w:szCs w:val="22"/>
        </w:rPr>
        <w:t>Welch, B.L. (1947)</w:t>
      </w:r>
      <w:r w:rsidR="00BA6820">
        <w:rPr>
          <w:szCs w:val="22"/>
        </w:rPr>
        <w:t>,</w:t>
      </w:r>
      <w:r w:rsidRPr="009244C3">
        <w:rPr>
          <w:szCs w:val="22"/>
        </w:rPr>
        <w:t xml:space="preserve"> </w:t>
      </w:r>
      <w:r w:rsidR="00BA6820" w:rsidRPr="00097B7E">
        <w:rPr>
          <w:szCs w:val="22"/>
        </w:rPr>
        <w:t>"</w:t>
      </w:r>
      <w:r w:rsidRPr="009244C3">
        <w:rPr>
          <w:szCs w:val="22"/>
        </w:rPr>
        <w:t xml:space="preserve">The generalization of </w:t>
      </w:r>
      <w:r w:rsidR="008A47C1">
        <w:rPr>
          <w:szCs w:val="22"/>
        </w:rPr>
        <w:t>s</w:t>
      </w:r>
      <w:r w:rsidRPr="009244C3">
        <w:rPr>
          <w:szCs w:val="22"/>
        </w:rPr>
        <w:t>tudent's problem when several different population variances are involved</w:t>
      </w:r>
      <w:r w:rsidR="00BA6820" w:rsidRPr="00097B7E">
        <w:rPr>
          <w:szCs w:val="22"/>
        </w:rPr>
        <w:t>"</w:t>
      </w:r>
      <w:r w:rsidR="00BA6820">
        <w:rPr>
          <w:szCs w:val="22"/>
        </w:rPr>
        <w:t>,</w:t>
      </w:r>
      <w:r w:rsidRPr="009244C3">
        <w:rPr>
          <w:szCs w:val="22"/>
        </w:rPr>
        <w:t xml:space="preserve"> </w:t>
      </w:r>
      <w:proofErr w:type="spellStart"/>
      <w:r w:rsidRPr="009244C3">
        <w:rPr>
          <w:i/>
          <w:iCs/>
          <w:szCs w:val="22"/>
        </w:rPr>
        <w:t>Biometrika</w:t>
      </w:r>
      <w:proofErr w:type="spellEnd"/>
      <w:r w:rsidRPr="009244C3">
        <w:rPr>
          <w:szCs w:val="22"/>
        </w:rPr>
        <w:t xml:space="preserve">, </w:t>
      </w:r>
      <w:r w:rsidR="00BA6820">
        <w:rPr>
          <w:szCs w:val="22"/>
        </w:rPr>
        <w:t xml:space="preserve">Vol. </w:t>
      </w:r>
      <w:r w:rsidRPr="009244C3">
        <w:rPr>
          <w:szCs w:val="22"/>
        </w:rPr>
        <w:t>34</w:t>
      </w:r>
      <w:r w:rsidR="009300AC">
        <w:rPr>
          <w:szCs w:val="22"/>
        </w:rPr>
        <w:t xml:space="preserve"> No.1-2</w:t>
      </w:r>
      <w:r w:rsidRPr="009244C3">
        <w:rPr>
          <w:szCs w:val="22"/>
        </w:rPr>
        <w:t xml:space="preserve">, </w:t>
      </w:r>
      <w:r w:rsidR="00BA6820">
        <w:rPr>
          <w:szCs w:val="22"/>
        </w:rPr>
        <w:t xml:space="preserve">pp. </w:t>
      </w:r>
      <w:r w:rsidRPr="009244C3">
        <w:rPr>
          <w:szCs w:val="22"/>
        </w:rPr>
        <w:t>28-35.</w:t>
      </w:r>
    </w:p>
    <w:p w14:paraId="3FA748F7" w14:textId="77777777" w:rsidR="00AF64A2" w:rsidRDefault="00AF64A2" w:rsidP="00EB10E8">
      <w:pPr>
        <w:autoSpaceDE w:val="0"/>
        <w:autoSpaceDN w:val="0"/>
        <w:adjustRightInd w:val="0"/>
        <w:spacing w:after="0" w:line="240" w:lineRule="auto"/>
        <w:rPr>
          <w:sz w:val="18"/>
          <w:szCs w:val="18"/>
        </w:rPr>
      </w:pPr>
    </w:p>
    <w:p w14:paraId="40369BA4" w14:textId="6C8B9391" w:rsidR="00336515" w:rsidRDefault="00336515" w:rsidP="00EB10E8">
      <w:pPr>
        <w:autoSpaceDE w:val="0"/>
        <w:autoSpaceDN w:val="0"/>
        <w:adjustRightInd w:val="0"/>
        <w:spacing w:after="0" w:line="240" w:lineRule="auto"/>
        <w:rPr>
          <w:rFonts w:cstheme="minorHAnsi"/>
          <w:szCs w:val="22"/>
        </w:rPr>
      </w:pPr>
      <w:r w:rsidRPr="00336515">
        <w:rPr>
          <w:rFonts w:cstheme="minorHAnsi"/>
          <w:szCs w:val="22"/>
        </w:rPr>
        <w:t>Welch, I. (1992)</w:t>
      </w:r>
      <w:r w:rsidR="00BA6820">
        <w:rPr>
          <w:rFonts w:cstheme="minorHAnsi"/>
          <w:szCs w:val="22"/>
        </w:rPr>
        <w:t>,</w:t>
      </w:r>
      <w:r w:rsidRPr="00336515">
        <w:rPr>
          <w:rFonts w:cstheme="minorHAnsi"/>
          <w:szCs w:val="22"/>
        </w:rPr>
        <w:t xml:space="preserve"> </w:t>
      </w:r>
      <w:r w:rsidR="00BA6820" w:rsidRPr="00097B7E">
        <w:rPr>
          <w:szCs w:val="22"/>
        </w:rPr>
        <w:t>"</w:t>
      </w:r>
      <w:r w:rsidRPr="00336515">
        <w:rPr>
          <w:rFonts w:cstheme="minorHAnsi"/>
          <w:szCs w:val="22"/>
        </w:rPr>
        <w:t>Sequential sales, learning, and cascades</w:t>
      </w:r>
      <w:r w:rsidR="00BA6820" w:rsidRPr="00097B7E">
        <w:rPr>
          <w:szCs w:val="22"/>
        </w:rPr>
        <w:t>"</w:t>
      </w:r>
      <w:r w:rsidRPr="00336515">
        <w:rPr>
          <w:rFonts w:cstheme="minorHAnsi"/>
          <w:szCs w:val="22"/>
        </w:rPr>
        <w:t xml:space="preserve">, </w:t>
      </w:r>
      <w:r w:rsidRPr="00336515">
        <w:rPr>
          <w:rFonts w:cstheme="minorHAnsi"/>
          <w:i/>
          <w:iCs/>
          <w:szCs w:val="22"/>
        </w:rPr>
        <w:t>Journal of Finance</w:t>
      </w:r>
      <w:r w:rsidRPr="000921DF">
        <w:rPr>
          <w:rFonts w:cstheme="minorHAnsi"/>
          <w:szCs w:val="22"/>
        </w:rPr>
        <w:t xml:space="preserve">, </w:t>
      </w:r>
      <w:r w:rsidR="00BA6820">
        <w:rPr>
          <w:rFonts w:cstheme="minorHAnsi"/>
          <w:szCs w:val="22"/>
        </w:rPr>
        <w:t xml:space="preserve">Vol. </w:t>
      </w:r>
      <w:r w:rsidRPr="000921DF">
        <w:rPr>
          <w:rFonts w:cstheme="minorHAnsi"/>
          <w:szCs w:val="22"/>
        </w:rPr>
        <w:t>47</w:t>
      </w:r>
      <w:r w:rsidR="009300AC">
        <w:rPr>
          <w:rFonts w:cstheme="minorHAnsi"/>
          <w:szCs w:val="22"/>
        </w:rPr>
        <w:t xml:space="preserve"> No.2</w:t>
      </w:r>
      <w:r w:rsidRPr="00336515">
        <w:rPr>
          <w:rFonts w:cstheme="minorHAnsi"/>
          <w:szCs w:val="22"/>
        </w:rPr>
        <w:t xml:space="preserve">, </w:t>
      </w:r>
      <w:r w:rsidR="00BA6820">
        <w:rPr>
          <w:rFonts w:cstheme="minorHAnsi"/>
          <w:szCs w:val="22"/>
        </w:rPr>
        <w:t xml:space="preserve">pp. </w:t>
      </w:r>
      <w:r w:rsidRPr="00336515">
        <w:rPr>
          <w:rFonts w:cstheme="minorHAnsi"/>
          <w:szCs w:val="22"/>
        </w:rPr>
        <w:t>695-732</w:t>
      </w:r>
      <w:r w:rsidR="00BA6820">
        <w:rPr>
          <w:rFonts w:cstheme="minorHAnsi"/>
          <w:szCs w:val="22"/>
        </w:rPr>
        <w:t>.</w:t>
      </w:r>
    </w:p>
    <w:p w14:paraId="0A76E2E7" w14:textId="0DEB719E" w:rsidR="00A94807" w:rsidRDefault="00A94807" w:rsidP="00EB10E8">
      <w:pPr>
        <w:autoSpaceDE w:val="0"/>
        <w:autoSpaceDN w:val="0"/>
        <w:adjustRightInd w:val="0"/>
        <w:spacing w:after="0" w:line="240" w:lineRule="auto"/>
        <w:rPr>
          <w:rFonts w:cstheme="minorHAnsi"/>
          <w:szCs w:val="22"/>
        </w:rPr>
      </w:pPr>
    </w:p>
    <w:p w14:paraId="1C7268A2" w14:textId="41A90D59" w:rsidR="00A94807" w:rsidRDefault="00A94807" w:rsidP="00A94807">
      <w:pPr>
        <w:autoSpaceDE w:val="0"/>
        <w:autoSpaceDN w:val="0"/>
        <w:adjustRightInd w:val="0"/>
        <w:spacing w:after="0" w:line="240" w:lineRule="auto"/>
        <w:rPr>
          <w:rFonts w:cstheme="minorHAnsi"/>
          <w:szCs w:val="22"/>
        </w:rPr>
      </w:pPr>
      <w:r w:rsidRPr="00A94807">
        <w:rPr>
          <w:rFonts w:cstheme="minorHAnsi"/>
          <w:szCs w:val="22"/>
        </w:rPr>
        <w:t>White, H. (1980)</w:t>
      </w:r>
      <w:r w:rsidR="00BA6820">
        <w:rPr>
          <w:rFonts w:cstheme="minorHAnsi"/>
          <w:szCs w:val="22"/>
        </w:rPr>
        <w:t>,</w:t>
      </w:r>
      <w:r w:rsidRPr="00A94807">
        <w:rPr>
          <w:rFonts w:cstheme="minorHAnsi"/>
          <w:szCs w:val="22"/>
        </w:rPr>
        <w:t xml:space="preserve"> </w:t>
      </w:r>
      <w:r w:rsidR="00BA6820" w:rsidRPr="00097B7E">
        <w:rPr>
          <w:szCs w:val="22"/>
        </w:rPr>
        <w:t>"</w:t>
      </w:r>
      <w:r w:rsidRPr="00A94807">
        <w:rPr>
          <w:rFonts w:cstheme="minorHAnsi"/>
          <w:szCs w:val="22"/>
        </w:rPr>
        <w:t>A heteroskedasticity-consistent covariance matrix estimator and a direct test for heteroskedasticity</w:t>
      </w:r>
      <w:r w:rsidR="00BA6820" w:rsidRPr="00097B7E">
        <w:rPr>
          <w:szCs w:val="22"/>
        </w:rPr>
        <w:t>"</w:t>
      </w:r>
      <w:r w:rsidRPr="00A94807">
        <w:rPr>
          <w:rFonts w:cstheme="minorHAnsi"/>
          <w:szCs w:val="22"/>
        </w:rPr>
        <w:t xml:space="preserve">, </w:t>
      </w:r>
      <w:r w:rsidRPr="00A94807">
        <w:rPr>
          <w:rFonts w:cstheme="minorHAnsi"/>
          <w:i/>
          <w:iCs/>
          <w:szCs w:val="22"/>
        </w:rPr>
        <w:t xml:space="preserve">Econometrica: Journal of the Econometric </w:t>
      </w:r>
      <w:r w:rsidRPr="009522BF">
        <w:rPr>
          <w:rFonts w:cstheme="minorHAnsi"/>
          <w:i/>
          <w:iCs/>
          <w:szCs w:val="22"/>
        </w:rPr>
        <w:t>Society</w:t>
      </w:r>
      <w:r w:rsidRPr="000921DF">
        <w:rPr>
          <w:rFonts w:cstheme="minorHAnsi"/>
          <w:szCs w:val="22"/>
        </w:rPr>
        <w:t xml:space="preserve">, </w:t>
      </w:r>
      <w:r w:rsidR="00BA6820">
        <w:rPr>
          <w:rFonts w:cstheme="minorHAnsi"/>
          <w:szCs w:val="22"/>
        </w:rPr>
        <w:t xml:space="preserve">Vol. </w:t>
      </w:r>
      <w:r w:rsidRPr="000921DF">
        <w:rPr>
          <w:rFonts w:cstheme="minorHAnsi"/>
          <w:szCs w:val="22"/>
        </w:rPr>
        <w:t>48</w:t>
      </w:r>
      <w:r w:rsidR="009300AC">
        <w:rPr>
          <w:rFonts w:cstheme="minorHAnsi"/>
          <w:szCs w:val="22"/>
        </w:rPr>
        <w:t xml:space="preserve"> No.4</w:t>
      </w:r>
      <w:r w:rsidRPr="00A94807">
        <w:rPr>
          <w:rFonts w:cstheme="minorHAnsi"/>
          <w:szCs w:val="22"/>
        </w:rPr>
        <w:t xml:space="preserve">, </w:t>
      </w:r>
      <w:r w:rsidR="00BA6820">
        <w:rPr>
          <w:rFonts w:cstheme="minorHAnsi"/>
          <w:szCs w:val="22"/>
        </w:rPr>
        <w:t xml:space="preserve">pp. </w:t>
      </w:r>
      <w:r w:rsidRPr="00A94807">
        <w:rPr>
          <w:rFonts w:cstheme="minorHAnsi"/>
          <w:szCs w:val="22"/>
        </w:rPr>
        <w:t>817–38</w:t>
      </w:r>
      <w:r w:rsidR="00BA6820">
        <w:rPr>
          <w:rFonts w:cstheme="minorHAnsi"/>
          <w:szCs w:val="22"/>
        </w:rPr>
        <w:t>.</w:t>
      </w:r>
    </w:p>
    <w:p w14:paraId="16E48FA6" w14:textId="59679697" w:rsidR="006507C0" w:rsidRDefault="006507C0" w:rsidP="00EB10E8">
      <w:pPr>
        <w:autoSpaceDE w:val="0"/>
        <w:autoSpaceDN w:val="0"/>
        <w:adjustRightInd w:val="0"/>
        <w:spacing w:after="0" w:line="240" w:lineRule="auto"/>
        <w:rPr>
          <w:rFonts w:cstheme="minorHAnsi"/>
          <w:szCs w:val="22"/>
        </w:rPr>
      </w:pPr>
    </w:p>
    <w:p w14:paraId="0911DADD" w14:textId="6627CD5C" w:rsidR="006507C0" w:rsidRPr="006507C0" w:rsidRDefault="006507C0" w:rsidP="006507C0">
      <w:pPr>
        <w:autoSpaceDE w:val="0"/>
        <w:autoSpaceDN w:val="0"/>
        <w:adjustRightInd w:val="0"/>
        <w:spacing w:after="0" w:line="240" w:lineRule="auto"/>
        <w:rPr>
          <w:rFonts w:cstheme="minorHAnsi"/>
          <w:szCs w:val="22"/>
        </w:rPr>
      </w:pPr>
      <w:r w:rsidRPr="006507C0">
        <w:rPr>
          <w:rFonts w:cstheme="minorHAnsi"/>
          <w:szCs w:val="22"/>
        </w:rPr>
        <w:t>Xuan</w:t>
      </w:r>
      <w:r w:rsidR="000F53F5">
        <w:rPr>
          <w:rFonts w:cstheme="minorHAnsi"/>
          <w:szCs w:val="22"/>
        </w:rPr>
        <w:t>,</w:t>
      </w:r>
      <w:r w:rsidRPr="006507C0">
        <w:rPr>
          <w:rFonts w:cstheme="minorHAnsi"/>
          <w:szCs w:val="22"/>
        </w:rPr>
        <w:t xml:space="preserve"> V. (2016)</w:t>
      </w:r>
      <w:r w:rsidR="00BA6820">
        <w:rPr>
          <w:rFonts w:cstheme="minorHAnsi"/>
          <w:szCs w:val="22"/>
        </w:rPr>
        <w:t>,</w:t>
      </w:r>
      <w:r w:rsidRPr="006507C0">
        <w:rPr>
          <w:rFonts w:cstheme="minorHAnsi"/>
          <w:szCs w:val="22"/>
        </w:rPr>
        <w:t xml:space="preserve"> </w:t>
      </w:r>
      <w:r w:rsidR="00BA6820" w:rsidRPr="00097B7E">
        <w:rPr>
          <w:szCs w:val="22"/>
        </w:rPr>
        <w:t>"</w:t>
      </w:r>
      <w:r w:rsidRPr="006507C0">
        <w:rPr>
          <w:rFonts w:cstheme="minorHAnsi"/>
          <w:szCs w:val="22"/>
        </w:rPr>
        <w:t>Does institutional ownership increase stock return volatility? Evidence from Vietnam</w:t>
      </w:r>
      <w:r w:rsidR="00BA6820" w:rsidRPr="00097B7E">
        <w:rPr>
          <w:szCs w:val="22"/>
        </w:rPr>
        <w:t>"</w:t>
      </w:r>
      <w:r w:rsidRPr="006507C0">
        <w:rPr>
          <w:rFonts w:cstheme="minorHAnsi"/>
          <w:szCs w:val="22"/>
        </w:rPr>
        <w:t>,</w:t>
      </w:r>
    </w:p>
    <w:p w14:paraId="4F378E19" w14:textId="16364227" w:rsidR="00336515" w:rsidRDefault="006507C0" w:rsidP="006507C0">
      <w:pPr>
        <w:autoSpaceDE w:val="0"/>
        <w:autoSpaceDN w:val="0"/>
        <w:adjustRightInd w:val="0"/>
        <w:spacing w:after="0" w:line="240" w:lineRule="auto"/>
        <w:rPr>
          <w:rFonts w:cstheme="minorHAnsi"/>
          <w:szCs w:val="22"/>
        </w:rPr>
      </w:pPr>
      <w:r w:rsidRPr="006507C0">
        <w:rPr>
          <w:rFonts w:cstheme="minorHAnsi"/>
          <w:i/>
          <w:iCs/>
          <w:szCs w:val="22"/>
        </w:rPr>
        <w:t>International Review of Financial Analysis</w:t>
      </w:r>
      <w:r w:rsidRPr="000921DF">
        <w:rPr>
          <w:rFonts w:cstheme="minorHAnsi"/>
          <w:szCs w:val="22"/>
        </w:rPr>
        <w:t xml:space="preserve">, </w:t>
      </w:r>
      <w:r w:rsidR="00BA6820">
        <w:rPr>
          <w:rFonts w:cstheme="minorHAnsi"/>
          <w:szCs w:val="22"/>
        </w:rPr>
        <w:t xml:space="preserve">Vol. </w:t>
      </w:r>
      <w:r w:rsidRPr="000921DF">
        <w:rPr>
          <w:rFonts w:cstheme="minorHAnsi"/>
          <w:szCs w:val="22"/>
        </w:rPr>
        <w:t>45</w:t>
      </w:r>
      <w:r w:rsidR="009300AC">
        <w:rPr>
          <w:rFonts w:cstheme="minorHAnsi"/>
          <w:szCs w:val="22"/>
        </w:rPr>
        <w:t xml:space="preserve"> May 2016</w:t>
      </w:r>
      <w:r w:rsidRPr="006507C0">
        <w:rPr>
          <w:rFonts w:cstheme="minorHAnsi"/>
          <w:szCs w:val="22"/>
        </w:rPr>
        <w:t xml:space="preserve">, </w:t>
      </w:r>
      <w:r w:rsidR="00BA6820">
        <w:rPr>
          <w:rFonts w:cstheme="minorHAnsi"/>
          <w:szCs w:val="22"/>
        </w:rPr>
        <w:t xml:space="preserve">pp. </w:t>
      </w:r>
      <w:r w:rsidRPr="006507C0">
        <w:rPr>
          <w:rFonts w:cstheme="minorHAnsi"/>
          <w:szCs w:val="22"/>
        </w:rPr>
        <w:t>54-61</w:t>
      </w:r>
      <w:r w:rsidR="00BA6820">
        <w:rPr>
          <w:rFonts w:cstheme="minorHAnsi"/>
          <w:szCs w:val="22"/>
        </w:rPr>
        <w:t>.</w:t>
      </w:r>
    </w:p>
    <w:p w14:paraId="6C5360AB" w14:textId="77777777" w:rsidR="006507C0" w:rsidRDefault="006507C0" w:rsidP="006507C0">
      <w:pPr>
        <w:autoSpaceDE w:val="0"/>
        <w:autoSpaceDN w:val="0"/>
        <w:adjustRightInd w:val="0"/>
        <w:spacing w:after="0" w:line="240" w:lineRule="auto"/>
        <w:rPr>
          <w:rFonts w:cstheme="minorHAnsi"/>
          <w:szCs w:val="22"/>
        </w:rPr>
      </w:pPr>
    </w:p>
    <w:p w14:paraId="1201E577" w14:textId="0C14EEF6" w:rsidR="00336515" w:rsidRDefault="004D1E91" w:rsidP="00EB10E8">
      <w:pPr>
        <w:autoSpaceDE w:val="0"/>
        <w:autoSpaceDN w:val="0"/>
        <w:adjustRightInd w:val="0"/>
        <w:spacing w:after="0" w:line="240" w:lineRule="auto"/>
        <w:rPr>
          <w:rFonts w:cstheme="minorHAnsi"/>
          <w:szCs w:val="22"/>
        </w:rPr>
      </w:pPr>
      <w:r w:rsidRPr="004D1E91">
        <w:rPr>
          <w:rFonts w:cstheme="minorHAnsi"/>
          <w:szCs w:val="22"/>
        </w:rPr>
        <w:t>Yan</w:t>
      </w:r>
      <w:r w:rsidR="000F53F5">
        <w:rPr>
          <w:rFonts w:cstheme="minorHAnsi"/>
          <w:szCs w:val="22"/>
        </w:rPr>
        <w:t>,</w:t>
      </w:r>
      <w:r w:rsidRPr="004D1E91">
        <w:rPr>
          <w:rFonts w:cstheme="minorHAnsi"/>
          <w:szCs w:val="22"/>
        </w:rPr>
        <w:t xml:space="preserve"> S. </w:t>
      </w:r>
      <w:r w:rsidR="00BA6820">
        <w:rPr>
          <w:rFonts w:cstheme="minorHAnsi"/>
          <w:szCs w:val="22"/>
        </w:rPr>
        <w:t xml:space="preserve">and </w:t>
      </w:r>
      <w:r w:rsidRPr="004D1E91">
        <w:rPr>
          <w:rFonts w:cstheme="minorHAnsi"/>
          <w:szCs w:val="22"/>
        </w:rPr>
        <w:t>Luis</w:t>
      </w:r>
      <w:r w:rsidR="00BA6820">
        <w:rPr>
          <w:rFonts w:cstheme="minorHAnsi"/>
          <w:szCs w:val="22"/>
        </w:rPr>
        <w:t>,</w:t>
      </w:r>
      <w:r w:rsidRPr="004D1E91">
        <w:rPr>
          <w:rFonts w:cstheme="minorHAnsi"/>
          <w:szCs w:val="22"/>
        </w:rPr>
        <w:t xml:space="preserve"> C. (2013)</w:t>
      </w:r>
      <w:r w:rsidR="00BA6820">
        <w:rPr>
          <w:rFonts w:cstheme="minorHAnsi"/>
          <w:szCs w:val="22"/>
        </w:rPr>
        <w:t>,</w:t>
      </w:r>
      <w:r>
        <w:rPr>
          <w:rFonts w:cstheme="minorHAnsi"/>
          <w:szCs w:val="22"/>
        </w:rPr>
        <w:t xml:space="preserve"> </w:t>
      </w:r>
      <w:r w:rsidR="00BA6820" w:rsidRPr="00097B7E">
        <w:rPr>
          <w:szCs w:val="22"/>
        </w:rPr>
        <w:t>"</w:t>
      </w:r>
      <w:r w:rsidRPr="004D1E91">
        <w:rPr>
          <w:rFonts w:cstheme="minorHAnsi"/>
          <w:szCs w:val="22"/>
        </w:rPr>
        <w:t>The impact of uncertainty shocks in emerging economies</w:t>
      </w:r>
      <w:r w:rsidR="00BA6820" w:rsidRPr="00097B7E">
        <w:rPr>
          <w:szCs w:val="22"/>
        </w:rPr>
        <w:t>"</w:t>
      </w:r>
      <w:r w:rsidRPr="004D1E91">
        <w:rPr>
          <w:rFonts w:cstheme="minorHAnsi"/>
          <w:szCs w:val="22"/>
        </w:rPr>
        <w:t xml:space="preserve">, </w:t>
      </w:r>
      <w:r w:rsidRPr="004D1E91">
        <w:rPr>
          <w:rFonts w:cstheme="minorHAnsi"/>
          <w:i/>
          <w:iCs/>
          <w:szCs w:val="22"/>
        </w:rPr>
        <w:t>Journal of International Economics</w:t>
      </w:r>
      <w:r w:rsidRPr="000921DF">
        <w:rPr>
          <w:rFonts w:cstheme="minorHAnsi"/>
          <w:szCs w:val="22"/>
        </w:rPr>
        <w:t xml:space="preserve">, </w:t>
      </w:r>
      <w:r w:rsidR="00BA6820">
        <w:rPr>
          <w:rFonts w:cstheme="minorHAnsi"/>
          <w:szCs w:val="22"/>
        </w:rPr>
        <w:t xml:space="preserve">Vol. </w:t>
      </w:r>
      <w:r w:rsidRPr="000921DF">
        <w:rPr>
          <w:rFonts w:cstheme="minorHAnsi"/>
          <w:szCs w:val="22"/>
        </w:rPr>
        <w:t>90</w:t>
      </w:r>
      <w:r w:rsidR="00BA6820">
        <w:rPr>
          <w:rFonts w:cstheme="minorHAnsi"/>
          <w:szCs w:val="22"/>
        </w:rPr>
        <w:t xml:space="preserve"> No.</w:t>
      </w:r>
      <w:del w:id="927" w:author="Mathieu" w:date="2020-04-19T12:35:00Z">
        <w:r w:rsidR="00BA6820" w:rsidDel="00E37D56">
          <w:rPr>
            <w:rFonts w:cstheme="minorHAnsi"/>
            <w:szCs w:val="22"/>
          </w:rPr>
          <w:delText xml:space="preserve"> </w:delText>
        </w:r>
      </w:del>
      <w:r w:rsidRPr="000921DF">
        <w:rPr>
          <w:rFonts w:cstheme="minorHAnsi"/>
          <w:szCs w:val="22"/>
        </w:rPr>
        <w:t>2,</w:t>
      </w:r>
      <w:r w:rsidRPr="004D1E91">
        <w:rPr>
          <w:rFonts w:cstheme="minorHAnsi"/>
          <w:szCs w:val="22"/>
        </w:rPr>
        <w:t xml:space="preserve"> </w:t>
      </w:r>
      <w:r w:rsidR="00BA6820">
        <w:rPr>
          <w:rFonts w:cstheme="minorHAnsi"/>
          <w:szCs w:val="22"/>
        </w:rPr>
        <w:t xml:space="preserve">pp. </w:t>
      </w:r>
      <w:r w:rsidRPr="004D1E91">
        <w:rPr>
          <w:rFonts w:cstheme="minorHAnsi"/>
          <w:szCs w:val="22"/>
        </w:rPr>
        <w:t>316-325</w:t>
      </w:r>
      <w:r w:rsidR="00BA6820">
        <w:rPr>
          <w:rFonts w:cstheme="minorHAnsi"/>
          <w:szCs w:val="22"/>
        </w:rPr>
        <w:t>.</w:t>
      </w:r>
    </w:p>
    <w:p w14:paraId="5E9CA94F" w14:textId="77777777" w:rsidR="00EB10E8" w:rsidRPr="00EB10E8" w:rsidRDefault="00EB10E8" w:rsidP="00EB10E8">
      <w:pPr>
        <w:autoSpaceDE w:val="0"/>
        <w:autoSpaceDN w:val="0"/>
        <w:adjustRightInd w:val="0"/>
        <w:spacing w:after="0" w:line="240" w:lineRule="auto"/>
        <w:rPr>
          <w:rFonts w:cstheme="minorHAnsi"/>
          <w:szCs w:val="22"/>
        </w:rPr>
      </w:pPr>
    </w:p>
    <w:p w14:paraId="0B5BF87A" w14:textId="20E5CB92" w:rsidR="002B059F" w:rsidRDefault="002B059F"/>
    <w:sectPr w:rsidR="002B059F" w:rsidSect="00AD5E09">
      <w:footerReference w:type="default" r:id="rId16"/>
      <w:endnotePr>
        <w:numFmt w:val="decimal"/>
      </w:endnotePr>
      <w:pgSz w:w="12240" w:h="15840"/>
      <w:pgMar w:top="108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94" w:author="Mathieu" w:date="2020-04-19T12:45:00Z" w:initials="M">
    <w:p w14:paraId="2B7BB020" w14:textId="43E79C72" w:rsidR="002720E2" w:rsidRDefault="002720E2">
      <w:pPr>
        <w:pStyle w:val="CommentText"/>
      </w:pPr>
      <w:r>
        <w:rPr>
          <w:rStyle w:val="CommentReference"/>
        </w:rPr>
        <w:annotationRef/>
      </w:r>
      <w:r>
        <w:t>Thus far, this word has been used twice and has been spelt with a k. Both spellings are correct, but there needs to be consistency throughout.</w:t>
      </w:r>
    </w:p>
  </w:comment>
  <w:comment w:id="95" w:author="Mephisto D" w:date="2020-04-23T12:41:00Z" w:initials="MD">
    <w:p w14:paraId="0A0CC5A2" w14:textId="567C9AD6" w:rsidR="002720E2" w:rsidRDefault="002720E2">
      <w:pPr>
        <w:pStyle w:val="CommentText"/>
      </w:pPr>
      <w:r>
        <w:rPr>
          <w:rStyle w:val="CommentReference"/>
        </w:rPr>
        <w:annotationRef/>
      </w:r>
      <w:r>
        <w:t>Thanks. Resolved.</w:t>
      </w:r>
    </w:p>
  </w:comment>
  <w:comment w:id="107" w:author="Mephisto D" w:date="2020-04-19T12:45:00Z" w:initials="MD">
    <w:p w14:paraId="0A503822" w14:textId="38C32762" w:rsidR="002720E2" w:rsidRDefault="002720E2">
      <w:pPr>
        <w:pStyle w:val="CommentText"/>
      </w:pPr>
      <w:r>
        <w:rPr>
          <w:rStyle w:val="CommentReference"/>
        </w:rPr>
        <w:annotationRef/>
      </w:r>
      <w:r>
        <w:t xml:space="preserve">I have added </w:t>
      </w:r>
      <w:proofErr w:type="gramStart"/>
      <w:r>
        <w:t>this sentences</w:t>
      </w:r>
      <w:proofErr w:type="gramEnd"/>
      <w:r>
        <w:t xml:space="preserve"> to address reviewer comment that market sentiment may affect the results. </w:t>
      </w:r>
      <w:r>
        <w:br/>
      </w:r>
      <w:r>
        <w:br/>
        <w:t xml:space="preserve"> I personally think it is unlikely be the case because the idiosyncratic volatility already subtracted market returns from firm returns. Therefore, idiosyncratic volatility should capture the firm-level sentiment rather than market sentiment. </w:t>
      </w:r>
      <w:r>
        <w:br/>
      </w:r>
      <w:r>
        <w:br/>
        <w:t xml:space="preserve">if you see it differently please feel free to edit, I am all ears here </w:t>
      </w:r>
      <w:proofErr w:type="gramStart"/>
      <w:r>
        <w:rPr>
          <w:rFonts w:ascii="Segoe UI Emoji" w:eastAsia="Segoe UI Emoji" w:hAnsi="Segoe UI Emoji" w:cs="Segoe UI Emoji"/>
        </w:rPr>
        <w:t>😊</w:t>
      </w:r>
      <w:r>
        <w:t xml:space="preserve"> .</w:t>
      </w:r>
      <w:proofErr w:type="gramEnd"/>
      <w:r>
        <w:t xml:space="preserve"> In any case, Please help correct for proper English </w:t>
      </w:r>
      <w:r>
        <w:rPr>
          <w:rFonts w:ascii="Segoe UI Emoji" w:eastAsia="Segoe UI Emoji" w:hAnsi="Segoe UI Emoji" w:cs="Segoe UI Emoji"/>
        </w:rPr>
        <w:t>😊</w:t>
      </w:r>
      <w:r>
        <w:t xml:space="preserve"> </w:t>
      </w:r>
    </w:p>
  </w:comment>
  <w:comment w:id="108" w:author="Mathieu" w:date="2020-04-19T12:45:00Z" w:initials="M">
    <w:p w14:paraId="0C56347C" w14:textId="32149D32" w:rsidR="002720E2" w:rsidRDefault="002720E2">
      <w:pPr>
        <w:pStyle w:val="CommentText"/>
      </w:pPr>
      <w:r>
        <w:rPr>
          <w:rStyle w:val="CommentReference"/>
        </w:rPr>
        <w:annotationRef/>
      </w:r>
      <w:r>
        <w:t>I’ve suggested reformulating, to make the explanation even clearer – if you agree.</w:t>
      </w:r>
    </w:p>
  </w:comment>
  <w:comment w:id="109" w:author="Mephisto D" w:date="2020-04-23T12:37:00Z" w:initials="MD">
    <w:p w14:paraId="60C43FE6" w14:textId="3B140B12" w:rsidR="002720E2" w:rsidRDefault="002720E2">
      <w:pPr>
        <w:pStyle w:val="CommentText"/>
      </w:pPr>
      <w:r>
        <w:rPr>
          <w:rStyle w:val="CommentReference"/>
        </w:rPr>
        <w:annotationRef/>
      </w:r>
      <w:r w:rsidR="00130250">
        <w:t xml:space="preserve">-Thanks </w:t>
      </w:r>
      <w:r>
        <w:t xml:space="preserve">I agree </w:t>
      </w:r>
      <w:r w:rsidR="00130250">
        <w:t xml:space="preserve">for </w:t>
      </w:r>
      <w:r>
        <w:t xml:space="preserve">the first </w:t>
      </w:r>
      <w:r w:rsidR="00130250">
        <w:t>3</w:t>
      </w:r>
      <w:r>
        <w:t xml:space="preserve"> lines </w:t>
      </w:r>
      <w:r w:rsidR="00130250">
        <w:br/>
      </w:r>
      <w:r w:rsidR="00130250">
        <w:br/>
        <w:t>-However</w:t>
      </w:r>
      <w:r>
        <w:t xml:space="preserve"> I prefer to say </w:t>
      </w:r>
      <w:r w:rsidR="007E096E">
        <w:t xml:space="preserve">something </w:t>
      </w:r>
      <w:r>
        <w:t xml:space="preserve">like </w:t>
      </w:r>
      <w:proofErr w:type="gramStart"/>
      <w:r>
        <w:t>this :</w:t>
      </w:r>
      <w:proofErr w:type="gramEnd"/>
      <w:r>
        <w:t xml:space="preserve"> “idiosyncratic volatility are less sensitive to market-level sentiment because ……………..” rather than</w:t>
      </w:r>
      <w:r w:rsidR="007E096E">
        <w:t xml:space="preserve"> saying</w:t>
      </w:r>
      <w:r>
        <w:t xml:space="preserve"> “idiosyncratic volatility capture firm-level sentiment” .  I prefer to avoid the later context because firm-level sentiment is a control variable that I </w:t>
      </w:r>
      <w:r w:rsidR="007E096E">
        <w:t>cannot</w:t>
      </w:r>
      <w:r>
        <w:t xml:space="preserve"> find enough data</w:t>
      </w:r>
      <w:r w:rsidR="00130250">
        <w:t xml:space="preserve"> to </w:t>
      </w:r>
      <w:r w:rsidR="007E096E">
        <w:t xml:space="preserve">actually </w:t>
      </w:r>
      <w:r w:rsidR="00130250">
        <w:t>controlled for</w:t>
      </w:r>
      <w:r>
        <w:t xml:space="preserve">. </w:t>
      </w:r>
      <w:r>
        <w:br/>
      </w:r>
      <w:r>
        <w:br/>
        <w:t xml:space="preserve">Is it </w:t>
      </w:r>
      <w:r w:rsidR="00130250">
        <w:t xml:space="preserve">still </w:t>
      </w:r>
      <w:r>
        <w:t>read</w:t>
      </w:r>
      <w:r w:rsidR="00130250">
        <w:t>s</w:t>
      </w:r>
      <w:r>
        <w:t xml:space="preserve"> ok </w:t>
      </w:r>
      <w:r w:rsidR="00130250">
        <w:t>if I</w:t>
      </w:r>
      <w:r>
        <w:t xml:space="preserve"> delete </w:t>
      </w:r>
      <w:r w:rsidR="00130250">
        <w:t>the red text or rephrase</w:t>
      </w:r>
      <w:r>
        <w:t>?</w:t>
      </w:r>
    </w:p>
  </w:comment>
  <w:comment w:id="201" w:author="Mathieu" w:date="2020-04-19T12:45:00Z" w:initials="M">
    <w:p w14:paraId="28209ADE" w14:textId="7FE4BB07" w:rsidR="002720E2" w:rsidRDefault="002720E2">
      <w:pPr>
        <w:pStyle w:val="CommentText"/>
      </w:pPr>
      <w:r>
        <w:rPr>
          <w:rStyle w:val="CommentReference"/>
        </w:rPr>
        <w:annotationRef/>
      </w:r>
      <w:r>
        <w:t>‘Therefore’ is not needed (because we already have the conjunction ‘since’).</w:t>
      </w:r>
    </w:p>
  </w:comment>
  <w:comment w:id="296" w:author="Mathieu" w:date="2020-04-19T12:47:00Z" w:initials="M">
    <w:p w14:paraId="532F13D6" w14:textId="46F12B48" w:rsidR="002720E2" w:rsidRDefault="002720E2">
      <w:pPr>
        <w:pStyle w:val="CommentText"/>
      </w:pPr>
      <w:r>
        <w:rPr>
          <w:rStyle w:val="CommentReference"/>
        </w:rPr>
        <w:annotationRef/>
      </w:r>
      <w:r>
        <w:t>Should the initial o of offering be capitalized, since it’s the name of a control variable?</w:t>
      </w:r>
    </w:p>
  </w:comment>
  <w:comment w:id="297" w:author="Mephisto D" w:date="2020-04-23T12:42:00Z" w:initials="MD">
    <w:p w14:paraId="054CF1AA" w14:textId="51DEC0FB" w:rsidR="002720E2" w:rsidRDefault="002720E2">
      <w:pPr>
        <w:pStyle w:val="CommentText"/>
      </w:pPr>
      <w:r>
        <w:rPr>
          <w:rStyle w:val="CommentReference"/>
        </w:rPr>
        <w:annotationRef/>
      </w:r>
      <w:r>
        <w:t>Thanks. Changed as suggested.</w:t>
      </w:r>
    </w:p>
  </w:comment>
  <w:comment w:id="303" w:author="Mathieu" w:date="2020-04-19T12:47:00Z" w:initials="M">
    <w:p w14:paraId="26177E9D" w14:textId="2A1AC807" w:rsidR="002720E2" w:rsidRDefault="002720E2">
      <w:pPr>
        <w:pStyle w:val="CommentText"/>
      </w:pPr>
      <w:r>
        <w:rPr>
          <w:rStyle w:val="CommentReference"/>
        </w:rPr>
        <w:annotationRef/>
      </w:r>
      <w:r>
        <w:t xml:space="preserve">Should the initial </w:t>
      </w:r>
      <w:proofErr w:type="spellStart"/>
      <w:r>
        <w:t>a</w:t>
      </w:r>
      <w:proofErr w:type="spellEnd"/>
      <w:r>
        <w:t xml:space="preserve"> of asset be capitalized, as it’s the name of a control variable?</w:t>
      </w:r>
    </w:p>
  </w:comment>
  <w:comment w:id="304" w:author="Mephisto D" w:date="2020-04-23T12:44:00Z" w:initials="MD">
    <w:p w14:paraId="377B20CD" w14:textId="088AF553" w:rsidR="002720E2" w:rsidRDefault="002720E2">
      <w:pPr>
        <w:pStyle w:val="CommentText"/>
      </w:pPr>
      <w:r>
        <w:rPr>
          <w:rStyle w:val="CommentReference"/>
        </w:rPr>
        <w:annotationRef/>
      </w:r>
      <w:r>
        <w:t>Thanks. Capitalized.</w:t>
      </w:r>
    </w:p>
  </w:comment>
  <w:comment w:id="329" w:author="Mathieu" w:date="2020-04-19T12:45:00Z" w:initials="M">
    <w:p w14:paraId="656315CB" w14:textId="5B4D7933" w:rsidR="002720E2" w:rsidRDefault="002720E2">
      <w:pPr>
        <w:pStyle w:val="CommentText"/>
      </w:pPr>
      <w:r>
        <w:rPr>
          <w:rStyle w:val="CommentReference"/>
        </w:rPr>
        <w:annotationRef/>
      </w:r>
      <w:r>
        <w:t>I think that ‘older IPOs’ is fine. Or perhaps ‘earlier IPOs’. Alternatively, you could give an idea of how far in the past we’re talking about, as shown. Other options: ‘IPOs that were conducted before Google’.</w:t>
      </w:r>
    </w:p>
  </w:comment>
  <w:comment w:id="330" w:author="Mephisto D" w:date="2020-04-23T12:43:00Z" w:initials="MD">
    <w:p w14:paraId="33859D29" w14:textId="0B5E7D26" w:rsidR="002720E2" w:rsidRDefault="002720E2">
      <w:pPr>
        <w:pStyle w:val="CommentText"/>
      </w:pPr>
      <w:r>
        <w:rPr>
          <w:rStyle w:val="CommentReference"/>
        </w:rPr>
        <w:annotationRef/>
      </w:r>
      <w:r>
        <w:t xml:space="preserve">If it is fine for </w:t>
      </w:r>
      <w:proofErr w:type="gramStart"/>
      <w:r>
        <w:t>you ,then</w:t>
      </w:r>
      <w:proofErr w:type="gramEnd"/>
      <w:r>
        <w:t xml:space="preserve"> I will stick with older IPOS. Simpler the better maybe I think too much </w:t>
      </w:r>
      <w:r>
        <w:rPr>
          <w:rFonts w:ascii="Segoe UI Emoji" w:eastAsia="Segoe UI Emoji" w:hAnsi="Segoe UI Emoji" w:cs="Segoe UI Emoji"/>
        </w:rPr>
        <w:t>😊</w:t>
      </w:r>
    </w:p>
  </w:comment>
  <w:comment w:id="328" w:author="Mephisto D" w:date="2020-04-23T13:21:00Z" w:initials="MD">
    <w:p w14:paraId="421BF857" w14:textId="131E50C4" w:rsidR="007E096E" w:rsidRDefault="007E096E">
      <w:pPr>
        <w:pStyle w:val="CommentText"/>
      </w:pPr>
      <w:r>
        <w:rPr>
          <w:rStyle w:val="CommentReference"/>
        </w:rPr>
        <w:annotationRef/>
      </w:r>
      <w:r>
        <w:t xml:space="preserve">Sorry I lost your original comment here: </w:t>
      </w:r>
      <w:r>
        <w:br/>
      </w:r>
      <w:r>
        <w:br/>
        <w:t xml:space="preserve">If you think “older IPOs” is fine here then I am happy to use it here. </w:t>
      </w:r>
    </w:p>
  </w:comment>
  <w:comment w:id="412" w:author="Mathieu" w:date="2020-04-19T12:45:00Z" w:initials="M">
    <w:p w14:paraId="0ED52E6B" w14:textId="5CDDF8BF" w:rsidR="002720E2" w:rsidRDefault="002720E2">
      <w:pPr>
        <w:pStyle w:val="CommentText"/>
      </w:pPr>
      <w:r>
        <w:rPr>
          <w:rStyle w:val="CommentReference"/>
        </w:rPr>
        <w:annotationRef/>
      </w:r>
      <w:r>
        <w:t>To avoid repeating ‘consistent with’.</w:t>
      </w:r>
    </w:p>
  </w:comment>
  <w:comment w:id="413" w:author="Mephisto D" w:date="2020-04-23T12:45:00Z" w:initials="MD">
    <w:p w14:paraId="79479AD0" w14:textId="53B7E84F" w:rsidR="002720E2" w:rsidRDefault="002720E2">
      <w:pPr>
        <w:pStyle w:val="CommentText"/>
      </w:pPr>
      <w:r>
        <w:rPr>
          <w:rStyle w:val="CommentReference"/>
        </w:rPr>
        <w:annotationRef/>
      </w:r>
      <w:proofErr w:type="gramStart"/>
      <w:r>
        <w:t>Thanks</w:t>
      </w:r>
      <w:proofErr w:type="gramEnd"/>
      <w:r>
        <w:t xml:space="preserve"> resolved.</w:t>
      </w:r>
    </w:p>
  </w:comment>
  <w:comment w:id="431" w:author="Mathieu" w:date="2020-04-19T12:45:00Z" w:initials="M">
    <w:p w14:paraId="4C6D9514" w14:textId="7CDDC217" w:rsidR="002720E2" w:rsidRDefault="002720E2">
      <w:pPr>
        <w:pStyle w:val="CommentText"/>
      </w:pPr>
      <w:r>
        <w:rPr>
          <w:rStyle w:val="CommentReference"/>
        </w:rPr>
        <w:annotationRef/>
      </w:r>
      <w:r>
        <w:t>‘intuitional acts primarily as….’ Doesn’t make sense to me. Do you mean ‘institutional investors act…’?</w:t>
      </w:r>
    </w:p>
  </w:comment>
  <w:comment w:id="432" w:author="Mephisto D" w:date="2020-04-23T12:45:00Z" w:initials="MD">
    <w:p w14:paraId="3D0037EC" w14:textId="39477672" w:rsidR="002720E2" w:rsidRDefault="002720E2">
      <w:pPr>
        <w:pStyle w:val="CommentText"/>
      </w:pPr>
      <w:r>
        <w:rPr>
          <w:rStyle w:val="CommentReference"/>
        </w:rPr>
        <w:annotationRef/>
      </w:r>
      <w:proofErr w:type="gramStart"/>
      <w:r>
        <w:t>Yes</w:t>
      </w:r>
      <w:proofErr w:type="gramEnd"/>
      <w:r>
        <w:t xml:space="preserve"> I mean that. </w:t>
      </w:r>
      <w:r w:rsidR="007E096E">
        <w:t>Resolved</w:t>
      </w:r>
      <w:r>
        <w:t>.</w:t>
      </w:r>
    </w:p>
  </w:comment>
  <w:comment w:id="464" w:author="Mathieu" w:date="2020-04-19T12:45:00Z" w:initials="M">
    <w:p w14:paraId="7A7ADA37" w14:textId="3A29FA5C" w:rsidR="002720E2" w:rsidRDefault="002720E2">
      <w:pPr>
        <w:pStyle w:val="CommentText"/>
      </w:pPr>
      <w:r>
        <w:rPr>
          <w:rStyle w:val="CommentReference"/>
        </w:rPr>
        <w:annotationRef/>
      </w:r>
      <w:r>
        <w:t>Please insert a space before the year.</w:t>
      </w:r>
    </w:p>
  </w:comment>
  <w:comment w:id="465" w:author="Mephisto D" w:date="2020-04-23T13:20:00Z" w:initials="MD">
    <w:p w14:paraId="0597C996" w14:textId="4002AFB8" w:rsidR="007E096E" w:rsidRDefault="007E096E">
      <w:pPr>
        <w:pStyle w:val="CommentText"/>
      </w:pPr>
      <w:r>
        <w:rPr>
          <w:rStyle w:val="CommentReference"/>
        </w:rPr>
        <w:annotationRef/>
      </w:r>
      <w:proofErr w:type="gramStart"/>
      <w:r>
        <w:t>Thanks</w:t>
      </w:r>
      <w:proofErr w:type="gramEnd"/>
      <w:r>
        <w:t xml:space="preserve"> will do </w:t>
      </w:r>
      <w:r>
        <w:rPr>
          <w:rFonts w:ascii="Segoe UI Emoji" w:eastAsia="Segoe UI Emoji" w:hAnsi="Segoe UI Emoji" w:cs="Segoe UI Emoji"/>
        </w:rPr>
        <w:t>😊</w:t>
      </w:r>
    </w:p>
  </w:comment>
  <w:comment w:id="551" w:author="Mephisto D" w:date="2020-04-19T12:45:00Z" w:initials="MD">
    <w:p w14:paraId="0A5C47A3" w14:textId="622BB518" w:rsidR="002720E2" w:rsidRDefault="002720E2">
      <w:pPr>
        <w:pStyle w:val="CommentText"/>
      </w:pPr>
      <w:r>
        <w:rPr>
          <w:rStyle w:val="CommentReference"/>
        </w:rPr>
        <w:annotationRef/>
      </w:r>
      <w:r>
        <w:t>Changed number of notes to accommodate new note:8</w:t>
      </w:r>
    </w:p>
  </w:comment>
  <w:comment w:id="581" w:author="Mephisto D" w:date="2020-04-19T12:45:00Z" w:initials="MD">
    <w:p w14:paraId="6BCD59F6" w14:textId="77777777" w:rsidR="002720E2" w:rsidRDefault="002720E2" w:rsidP="00CC67C7">
      <w:pPr>
        <w:pStyle w:val="CommentText"/>
      </w:pPr>
      <w:r>
        <w:rPr>
          <w:rStyle w:val="CommentReference"/>
        </w:rPr>
        <w:annotationRef/>
      </w:r>
      <w:r>
        <w:t xml:space="preserve">Again, I mean IPO that were issued far in the past Not firm age. </w:t>
      </w:r>
    </w:p>
  </w:comment>
  <w:comment w:id="582" w:author="Mathieu" w:date="2020-04-19T12:45:00Z" w:initials="M">
    <w:p w14:paraId="69431ECA" w14:textId="4A52FD14" w:rsidR="002720E2" w:rsidRDefault="002720E2">
      <w:pPr>
        <w:pStyle w:val="CommentText"/>
      </w:pPr>
      <w:r>
        <w:rPr>
          <w:rStyle w:val="CommentReference"/>
        </w:rPr>
        <w:annotationRef/>
      </w:r>
      <w:r>
        <w:t>How far in the past do we mean (we could give a year)?</w:t>
      </w:r>
    </w:p>
  </w:comment>
  <w:comment w:id="583" w:author="Mephisto D" w:date="2020-04-23T12:46:00Z" w:initials="MD">
    <w:p w14:paraId="51580E1E" w14:textId="760D4B67" w:rsidR="002720E2" w:rsidRDefault="002720E2">
      <w:pPr>
        <w:pStyle w:val="CommentText"/>
      </w:pPr>
      <w:r>
        <w:rPr>
          <w:rStyle w:val="CommentReference"/>
        </w:rPr>
        <w:annotationRef/>
      </w:r>
      <w:r>
        <w:t xml:space="preserve">I </w:t>
      </w:r>
      <w:r w:rsidR="007E096E">
        <w:t xml:space="preserve">am not sure </w:t>
      </w:r>
      <w:proofErr w:type="spellStart"/>
      <w:r w:rsidR="007E096E">
        <w:t>of</w:t>
      </w:r>
      <w:proofErr w:type="spellEnd"/>
      <w:r>
        <w:t xml:space="preserve"> I can specify exact years</w:t>
      </w:r>
      <w:r w:rsidR="007E096E">
        <w:t>. If I have to choose perhaps 10 years? For readability?</w:t>
      </w:r>
      <w:r w:rsidR="007E096E">
        <w:br/>
      </w:r>
      <w:r w:rsidR="007E096E">
        <w:br/>
      </w:r>
      <w:r>
        <w:t>because some</w:t>
      </w:r>
      <w:r w:rsidR="007E096E">
        <w:t xml:space="preserve"> missing data</w:t>
      </w:r>
      <w:r>
        <w:t xml:space="preserve"> IPOs are 10 years some </w:t>
      </w:r>
      <w:r w:rsidR="00130250">
        <w:t>5</w:t>
      </w:r>
      <w:r>
        <w:t xml:space="preserve"> years some</w:t>
      </w:r>
      <w:r w:rsidR="00130250">
        <w:t xml:space="preserve"> 8</w:t>
      </w:r>
      <w:r w:rsidR="007E096E">
        <w:t xml:space="preserve"> </w:t>
      </w:r>
      <w:r w:rsidR="00130250">
        <w:t xml:space="preserve">years. </w:t>
      </w:r>
      <w:r w:rsidR="007E096E">
        <w:t xml:space="preserve"> (</w:t>
      </w:r>
      <w:r w:rsidR="00130250">
        <w:t xml:space="preserve">smaller IPOs </w:t>
      </w:r>
      <w:r w:rsidR="007E096E">
        <w:t xml:space="preserve">also </w:t>
      </w:r>
      <w:r w:rsidR="00130250">
        <w:t xml:space="preserve">tend to have missing data even if </w:t>
      </w:r>
      <w:r w:rsidR="007E096E">
        <w:t xml:space="preserve">they are </w:t>
      </w:r>
      <w:r w:rsidR="00130250">
        <w:t>not dated so far back</w:t>
      </w:r>
      <w:r w:rsidR="007E096E">
        <w:t>)</w:t>
      </w:r>
      <w:r w:rsidR="00130250">
        <w:br/>
      </w:r>
      <w:r w:rsidR="00130250">
        <w:br/>
      </w:r>
      <w:r>
        <w:t>. Please suggest the proper words?  (</w:t>
      </w:r>
      <w:r w:rsidR="00130250">
        <w:t>Is “</w:t>
      </w:r>
      <w:r>
        <w:t>older IPOs</w:t>
      </w:r>
      <w:r w:rsidR="00130250">
        <w:t>”</w:t>
      </w:r>
      <w:r>
        <w:t xml:space="preserve"> is</w:t>
      </w:r>
      <w:r w:rsidR="007E096E">
        <w:t xml:space="preserve"> still</w:t>
      </w:r>
      <w:r>
        <w:t xml:space="preserve"> fine </w:t>
      </w:r>
      <w:r w:rsidR="00130250">
        <w:t xml:space="preserve">to be used </w:t>
      </w:r>
      <w:r>
        <w:t>here?</w:t>
      </w:r>
      <w:r w:rsidR="007E096E">
        <w:t xml:space="preserve"> If not, I will put in “further than 10 years” in there</w:t>
      </w:r>
      <w:proofErr w:type="gramStart"/>
      <w:r w:rsidR="007E096E">
        <w:t>.</w:t>
      </w:r>
      <w:r w:rsidR="00130250">
        <w:t xml:space="preserve"> </w:t>
      </w:r>
      <w:r>
        <w:t>)</w:t>
      </w:r>
      <w:proofErr w:type="gramEnd"/>
    </w:p>
  </w:comment>
  <w:comment w:id="651" w:author="Mathieu" w:date="2020-04-19T12:45:00Z" w:initials="M">
    <w:p w14:paraId="08E77E43" w14:textId="687F5913" w:rsidR="002720E2" w:rsidRDefault="002720E2">
      <w:pPr>
        <w:pStyle w:val="CommentText"/>
      </w:pPr>
      <w:r>
        <w:rPr>
          <w:rStyle w:val="CommentReference"/>
        </w:rPr>
        <w:annotationRef/>
      </w:r>
      <w:r>
        <w:t>Shouldn’t initial letters of words in titles be in lower case, for consistency with the other references?</w:t>
      </w:r>
    </w:p>
  </w:comment>
  <w:comment w:id="652" w:author="Mephisto D" w:date="2020-04-23T12:48:00Z" w:initials="MD">
    <w:p w14:paraId="3FDF7D22" w14:textId="21C48B6E" w:rsidR="002720E2" w:rsidRDefault="002720E2">
      <w:pPr>
        <w:pStyle w:val="CommentText"/>
      </w:pPr>
      <w:r>
        <w:rPr>
          <w:rStyle w:val="CommentReference"/>
        </w:rPr>
        <w:annotationRef/>
      </w:r>
      <w:proofErr w:type="gramStart"/>
      <w:r>
        <w:t>Thanks</w:t>
      </w:r>
      <w:proofErr w:type="gramEnd"/>
      <w:r>
        <w:t xml:space="preserve"> resolved</w:t>
      </w:r>
      <w:r w:rsidR="00130250">
        <w:t xml:space="preserve"> lower case</w:t>
      </w:r>
      <w:r>
        <w:t>.</w:t>
      </w:r>
    </w:p>
  </w:comment>
  <w:comment w:id="682" w:author="Mathieu" w:date="2020-04-19T12:45:00Z" w:initials="M">
    <w:p w14:paraId="7FF37478" w14:textId="6CB51193" w:rsidR="002720E2" w:rsidRDefault="002720E2">
      <w:pPr>
        <w:pStyle w:val="CommentText"/>
      </w:pPr>
      <w:r>
        <w:rPr>
          <w:rStyle w:val="CommentReference"/>
        </w:rPr>
        <w:annotationRef/>
      </w:r>
      <w:r>
        <w:t>Is ‘No. January 2019’ correct? And should there be a space after ‘No.’?</w:t>
      </w:r>
    </w:p>
  </w:comment>
  <w:comment w:id="683" w:author="Mephisto D" w:date="2020-04-23T12:53:00Z" w:initials="MD">
    <w:p w14:paraId="35E06F1B" w14:textId="40AF90F7" w:rsidR="002720E2" w:rsidRDefault="002720E2">
      <w:pPr>
        <w:pStyle w:val="CommentText"/>
      </w:pPr>
      <w:r>
        <w:rPr>
          <w:rStyle w:val="CommentReference"/>
        </w:rPr>
        <w:annotationRef/>
      </w:r>
      <w:r>
        <w:t>Thank resolved the added space.</w:t>
      </w:r>
      <w:r>
        <w:br/>
      </w:r>
      <w:r>
        <w:br/>
        <w:t>Hmm I don’t know how to correctly reference this</w:t>
      </w:r>
      <w:r w:rsidR="00130250">
        <w:t xml:space="preserve">  (I also attached this</w:t>
      </w:r>
      <w:r w:rsidR="007E096E">
        <w:t xml:space="preserve"> paper</w:t>
      </w:r>
      <w:r w:rsidR="00130250">
        <w:t xml:space="preserve"> along with the other  2 similar error</w:t>
      </w:r>
      <w:r w:rsidR="007E096E">
        <w:t>s</w:t>
      </w:r>
      <w:r w:rsidR="00130250">
        <w:t xml:space="preserve"> in .ZIP file for you to decide the correct references)</w:t>
      </w:r>
      <w:r>
        <w:br/>
      </w:r>
      <w:r>
        <w:br/>
      </w:r>
      <w:hyperlink r:id="rId1" w:history="1">
        <w:r>
          <w:rPr>
            <w:rStyle w:val="Hyperlink"/>
          </w:rPr>
          <w:t>https://www.sciencedirect.com/science/article/abs/pii/S1386418117301507</w:t>
        </w:r>
      </w:hyperlink>
    </w:p>
    <w:p w14:paraId="41DE7093" w14:textId="77777777" w:rsidR="002720E2" w:rsidRDefault="002720E2">
      <w:pPr>
        <w:pStyle w:val="CommentText"/>
      </w:pPr>
    </w:p>
    <w:p w14:paraId="475BED44" w14:textId="17C8BA18" w:rsidR="002720E2" w:rsidRDefault="002720E2">
      <w:pPr>
        <w:pStyle w:val="CommentText"/>
      </w:pPr>
      <w:r>
        <w:t xml:space="preserve">Perhaps </w:t>
      </w:r>
      <w:proofErr w:type="gramStart"/>
      <w:r w:rsidR="00130250">
        <w:t xml:space="preserve">it </w:t>
      </w:r>
      <w:r>
        <w:t xml:space="preserve"> missing</w:t>
      </w:r>
      <w:proofErr w:type="gramEnd"/>
      <w:r>
        <w:t xml:space="preserve"> No.? </w:t>
      </w:r>
    </w:p>
  </w:comment>
  <w:comment w:id="693" w:author="Mathieu" w:date="2020-04-19T12:45:00Z" w:initials="M">
    <w:p w14:paraId="5DAE0BC7" w14:textId="098B3584" w:rsidR="002720E2" w:rsidRDefault="002720E2">
      <w:pPr>
        <w:pStyle w:val="CommentText"/>
      </w:pPr>
      <w:r>
        <w:rPr>
          <w:rStyle w:val="CommentReference"/>
        </w:rPr>
        <w:annotationRef/>
      </w:r>
      <w:r>
        <w:t>Is ‘No. Supplement 2000’ correct?</w:t>
      </w:r>
    </w:p>
  </w:comment>
  <w:comment w:id="694" w:author="Mephisto D" w:date="2020-04-23T13:04:00Z" w:initials="MD">
    <w:p w14:paraId="2BD39B34" w14:textId="607173CA" w:rsidR="007C4EA0" w:rsidRDefault="007C4EA0">
      <w:pPr>
        <w:pStyle w:val="CommentText"/>
      </w:pPr>
      <w:r>
        <w:rPr>
          <w:rStyle w:val="CommentReference"/>
        </w:rPr>
        <w:annotationRef/>
      </w:r>
      <w:r>
        <w:t xml:space="preserve">Please help correct it (is </w:t>
      </w:r>
      <w:proofErr w:type="gramStart"/>
      <w:r>
        <w:t>it</w:t>
      </w:r>
      <w:proofErr w:type="gramEnd"/>
      <w:r>
        <w:t xml:space="preserve"> missing No.?) The link here</w:t>
      </w:r>
      <w:r w:rsidR="00130250">
        <w:t xml:space="preserve"> (I also attached this along with the other  2 similar error in .ZIP file for you to decide the correct references)</w:t>
      </w:r>
      <w:r>
        <w:br/>
      </w:r>
      <w:r>
        <w:br/>
      </w:r>
      <w:hyperlink r:id="rId2" w:history="1">
        <w:r>
          <w:rPr>
            <w:rStyle w:val="Hyperlink"/>
          </w:rPr>
          <w:t>https://www.jstor.org/stable/2672914?seq=1</w:t>
        </w:r>
      </w:hyperlink>
      <w:r>
        <w:br/>
      </w:r>
    </w:p>
  </w:comment>
  <w:comment w:id="717" w:author="Mathieu" w:date="2020-04-19T12:45:00Z" w:initials="M">
    <w:p w14:paraId="3C41494A" w14:textId="7808FA2C" w:rsidR="002720E2" w:rsidRDefault="002720E2">
      <w:pPr>
        <w:pStyle w:val="CommentText"/>
      </w:pPr>
      <w:r>
        <w:rPr>
          <w:rStyle w:val="CommentReference"/>
        </w:rPr>
        <w:annotationRef/>
      </w:r>
      <w:r>
        <w:t>Elsewhere there is no space after ‘No.’</w:t>
      </w:r>
    </w:p>
  </w:comment>
  <w:comment w:id="718" w:author="Mephisto D" w:date="2020-04-23T12:54:00Z" w:initials="MD">
    <w:p w14:paraId="0C6A26AE" w14:textId="7B3B1123" w:rsidR="002720E2" w:rsidRDefault="002720E2">
      <w:pPr>
        <w:pStyle w:val="CommentText"/>
      </w:pPr>
      <w:r>
        <w:rPr>
          <w:rStyle w:val="CommentReference"/>
        </w:rPr>
        <w:annotationRef/>
      </w:r>
      <w:proofErr w:type="gramStart"/>
      <w:r>
        <w:t>Thanks</w:t>
      </w:r>
      <w:proofErr w:type="gramEnd"/>
      <w:r>
        <w:t xml:space="preserve"> resolved.</w:t>
      </w:r>
    </w:p>
  </w:comment>
  <w:comment w:id="728" w:author="Mathieu" w:date="2020-04-19T12:45:00Z" w:initials="M">
    <w:p w14:paraId="69C1708C" w14:textId="70080090" w:rsidR="002720E2" w:rsidRDefault="002720E2">
      <w:pPr>
        <w:pStyle w:val="CommentText"/>
      </w:pPr>
      <w:r>
        <w:rPr>
          <w:rStyle w:val="CommentReference"/>
        </w:rPr>
        <w:annotationRef/>
      </w:r>
      <w:r>
        <w:t xml:space="preserve">This reference should come later in the list to respect alphabetical order. </w:t>
      </w:r>
    </w:p>
  </w:comment>
  <w:comment w:id="735" w:author="Mathieu" w:date="2020-04-19T12:45:00Z" w:initials="M">
    <w:p w14:paraId="7B454391" w14:textId="507A00CA" w:rsidR="002720E2" w:rsidRDefault="002720E2">
      <w:pPr>
        <w:pStyle w:val="CommentText"/>
      </w:pPr>
      <w:r>
        <w:rPr>
          <w:rStyle w:val="CommentReference"/>
        </w:rPr>
        <w:annotationRef/>
      </w:r>
      <w:r>
        <w:t>‘and’ is missing.</w:t>
      </w:r>
    </w:p>
  </w:comment>
  <w:comment w:id="736" w:author="Mephisto D" w:date="2020-04-23T13:05:00Z" w:initials="MD">
    <w:p w14:paraId="5F39D996" w14:textId="1CCC6361" w:rsidR="00130250" w:rsidRDefault="00130250">
      <w:pPr>
        <w:pStyle w:val="CommentText"/>
      </w:pPr>
      <w:r>
        <w:t xml:space="preserve">Thanks. </w:t>
      </w:r>
      <w:r>
        <w:rPr>
          <w:rStyle w:val="CommentReference"/>
        </w:rPr>
        <w:annotationRef/>
      </w:r>
      <w:r>
        <w:t>Resolved</w:t>
      </w:r>
    </w:p>
  </w:comment>
  <w:comment w:id="751" w:author="Mathieu" w:date="2020-04-19T12:45:00Z" w:initials="M">
    <w:p w14:paraId="107465A3" w14:textId="2C79923B" w:rsidR="002720E2" w:rsidRDefault="002720E2">
      <w:pPr>
        <w:pStyle w:val="CommentText"/>
      </w:pPr>
      <w:r>
        <w:rPr>
          <w:rStyle w:val="CommentReference"/>
        </w:rPr>
        <w:annotationRef/>
      </w:r>
      <w:r>
        <w:t>This and the following reference (Hanley) need to be put in the correct alphabetical order, with the redundant line breaks removed.</w:t>
      </w:r>
    </w:p>
  </w:comment>
  <w:comment w:id="752" w:author="Mephisto D" w:date="2020-04-23T13:00:00Z" w:initials="MD">
    <w:p w14:paraId="3F9B2677" w14:textId="1EF7F5A7" w:rsidR="007C4EA0" w:rsidRDefault="007C4EA0">
      <w:pPr>
        <w:pStyle w:val="CommentText"/>
      </w:pPr>
      <w:r>
        <w:rPr>
          <w:rStyle w:val="CommentReference"/>
        </w:rPr>
        <w:annotationRef/>
      </w:r>
      <w:r>
        <w:t>Resolved.</w:t>
      </w:r>
    </w:p>
  </w:comment>
  <w:comment w:id="765" w:author="Mathieu" w:date="2020-04-19T12:45:00Z" w:initials="M">
    <w:p w14:paraId="0166DF4C" w14:textId="77777777" w:rsidR="007C4EA0" w:rsidRDefault="007C4EA0" w:rsidP="007C4EA0">
      <w:pPr>
        <w:pStyle w:val="CommentText"/>
      </w:pPr>
      <w:r>
        <w:rPr>
          <w:rStyle w:val="CommentReference"/>
        </w:rPr>
        <w:annotationRef/>
      </w:r>
      <w:r>
        <w:t>This and the following reference (Hanley) need to be put in the correct alphabetical order, with the redundant line breaks removed.</w:t>
      </w:r>
    </w:p>
  </w:comment>
  <w:comment w:id="766" w:author="Mephisto D" w:date="2020-04-23T12:59:00Z" w:initials="MD">
    <w:p w14:paraId="735AB2E5" w14:textId="4E405F12" w:rsidR="007C4EA0" w:rsidRDefault="007C4EA0">
      <w:pPr>
        <w:pStyle w:val="CommentText"/>
      </w:pPr>
      <w:r>
        <w:rPr>
          <w:rStyle w:val="CommentReference"/>
        </w:rPr>
        <w:annotationRef/>
      </w:r>
      <w:proofErr w:type="gramStart"/>
      <w:r>
        <w:t>Thanks</w:t>
      </w:r>
      <w:proofErr w:type="gramEnd"/>
      <w:r>
        <w:t xml:space="preserve"> moved both to the correct alphabetical order</w:t>
      </w:r>
    </w:p>
  </w:comment>
  <w:comment w:id="920" w:author="Mathieu" w:date="2020-04-19T12:45:00Z" w:initials="M">
    <w:p w14:paraId="7DC2E8A1" w14:textId="19ABBA37" w:rsidR="002720E2" w:rsidRDefault="002720E2">
      <w:pPr>
        <w:pStyle w:val="CommentText"/>
      </w:pPr>
      <w:r>
        <w:rPr>
          <w:rStyle w:val="CommentReference"/>
        </w:rPr>
        <w:annotationRef/>
      </w:r>
      <w:r>
        <w:t xml:space="preserve">Is ‘No. January 2015’ correct? </w:t>
      </w:r>
    </w:p>
  </w:comment>
  <w:comment w:id="921" w:author="Mephisto D" w:date="2020-04-23T13:02:00Z" w:initials="MD">
    <w:p w14:paraId="2DD77DC6" w14:textId="53D3AA97" w:rsidR="007C4EA0" w:rsidRDefault="007C4EA0">
      <w:pPr>
        <w:pStyle w:val="CommentText"/>
      </w:pPr>
      <w:r>
        <w:rPr>
          <w:rStyle w:val="CommentReference"/>
        </w:rPr>
        <w:annotationRef/>
      </w:r>
      <w:r>
        <w:t>Please help correct it</w:t>
      </w:r>
      <w:r w:rsidR="00130250">
        <w:t xml:space="preserve"> (missing </w:t>
      </w:r>
      <w:proofErr w:type="gramStart"/>
      <w:r w:rsidR="00130250">
        <w:t>No. ?</w:t>
      </w:r>
      <w:proofErr w:type="gramEnd"/>
      <w:r w:rsidR="00130250">
        <w:t>)</w:t>
      </w:r>
      <w:r>
        <w:t xml:space="preserve">. </w:t>
      </w:r>
      <w:r w:rsidR="00130250">
        <w:t>(I also attached this along with the other  2 similar error in .ZIP file for you to decide the correct references)</w:t>
      </w:r>
      <w:r w:rsidR="00130250">
        <w:br/>
      </w:r>
      <w:r w:rsidR="00130250">
        <w:br/>
      </w:r>
      <w:r>
        <w:t>I have attached the link to the reference here</w:t>
      </w:r>
      <w:r>
        <w:br/>
      </w:r>
      <w:hyperlink r:id="rId3" w:history="1">
        <w:r>
          <w:rPr>
            <w:rStyle w:val="Hyperlink"/>
          </w:rPr>
          <w:t>https://www.sciencedirect.com/science/article/abs/pii/S0927539814001224</w:t>
        </w:r>
      </w:hyperlink>
      <w:r>
        <w:br/>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2B7BB020" w15:done="0"/>
  <w15:commentEx w15:paraId="0A0CC5A2" w15:paraIdParent="2B7BB020" w15:done="0"/>
  <w15:commentEx w15:paraId="0A503822" w15:done="0"/>
  <w15:commentEx w15:paraId="0C56347C" w15:done="0"/>
  <w15:commentEx w15:paraId="60C43FE6" w15:paraIdParent="0C56347C" w15:done="0"/>
  <w15:commentEx w15:paraId="28209ADE" w15:done="0"/>
  <w15:commentEx w15:paraId="532F13D6" w15:done="0"/>
  <w15:commentEx w15:paraId="054CF1AA" w15:paraIdParent="532F13D6" w15:done="0"/>
  <w15:commentEx w15:paraId="26177E9D" w15:done="0"/>
  <w15:commentEx w15:paraId="377B20CD" w15:paraIdParent="26177E9D" w15:done="0"/>
  <w15:commentEx w15:paraId="656315CB" w15:done="0"/>
  <w15:commentEx w15:paraId="33859D29" w15:paraIdParent="656315CB" w15:done="0"/>
  <w15:commentEx w15:paraId="421BF857" w15:done="0"/>
  <w15:commentEx w15:paraId="0ED52E6B" w15:done="0"/>
  <w15:commentEx w15:paraId="79479AD0" w15:paraIdParent="0ED52E6B" w15:done="0"/>
  <w15:commentEx w15:paraId="4C6D9514" w15:done="0"/>
  <w15:commentEx w15:paraId="3D0037EC" w15:paraIdParent="4C6D9514" w15:done="0"/>
  <w15:commentEx w15:paraId="7A7ADA37" w15:done="0"/>
  <w15:commentEx w15:paraId="0597C996" w15:paraIdParent="7A7ADA37" w15:done="0"/>
  <w15:commentEx w15:paraId="0A5C47A3" w15:done="0"/>
  <w15:commentEx w15:paraId="6BCD59F6" w15:done="0"/>
  <w15:commentEx w15:paraId="69431ECA" w15:done="0"/>
  <w15:commentEx w15:paraId="51580E1E" w15:paraIdParent="69431ECA" w15:done="0"/>
  <w15:commentEx w15:paraId="08E77E43" w15:done="0"/>
  <w15:commentEx w15:paraId="3FDF7D22" w15:paraIdParent="08E77E43" w15:done="0"/>
  <w15:commentEx w15:paraId="7FF37478" w15:done="0"/>
  <w15:commentEx w15:paraId="475BED44" w15:paraIdParent="7FF37478" w15:done="0"/>
  <w15:commentEx w15:paraId="5DAE0BC7" w15:done="0"/>
  <w15:commentEx w15:paraId="2BD39B34" w15:paraIdParent="5DAE0BC7" w15:done="0"/>
  <w15:commentEx w15:paraId="3C41494A" w15:done="0"/>
  <w15:commentEx w15:paraId="0C6A26AE" w15:paraIdParent="3C41494A" w15:done="0"/>
  <w15:commentEx w15:paraId="69C1708C" w15:done="0"/>
  <w15:commentEx w15:paraId="7B454391" w15:done="0"/>
  <w15:commentEx w15:paraId="5F39D996" w15:paraIdParent="7B454391" w15:done="0"/>
  <w15:commentEx w15:paraId="107465A3" w15:done="0"/>
  <w15:commentEx w15:paraId="3F9B2677" w15:paraIdParent="107465A3" w15:done="0"/>
  <w15:commentEx w15:paraId="0166DF4C" w15:done="0"/>
  <w15:commentEx w15:paraId="735AB2E5" w15:paraIdParent="0166DF4C" w15:done="0"/>
  <w15:commentEx w15:paraId="7DC2E8A1" w15:done="0"/>
  <w15:commentEx w15:paraId="2DD77DC6" w15:paraIdParent="7DC2E8A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4C0B60" w16cex:dateUtc="2020-04-23T05:41:00Z"/>
  <w16cex:commentExtensible w16cex:durableId="224C0A6C" w16cex:dateUtc="2020-04-23T05:37:00Z"/>
  <w16cex:commentExtensible w16cex:durableId="224C0B9B" w16cex:dateUtc="2020-04-23T05:42:00Z"/>
  <w16cex:commentExtensible w16cex:durableId="224C0C2A" w16cex:dateUtc="2020-04-23T05:44:00Z"/>
  <w16cex:commentExtensible w16cex:durableId="224C0BE1" w16cex:dateUtc="2020-04-23T05:43:00Z"/>
  <w16cex:commentExtensible w16cex:durableId="224C14DC" w16cex:dateUtc="2020-04-23T06:21:00Z"/>
  <w16cex:commentExtensible w16cex:durableId="224C0C71" w16cex:dateUtc="2020-04-23T05:45:00Z"/>
  <w16cex:commentExtensible w16cex:durableId="224C0C66" w16cex:dateUtc="2020-04-23T05:45:00Z"/>
  <w16cex:commentExtensible w16cex:durableId="224C14B3" w16cex:dateUtc="2020-04-23T06:20:00Z"/>
  <w16cex:commentExtensible w16cex:durableId="224C0C9F" w16cex:dateUtc="2020-04-23T05:46:00Z"/>
  <w16cex:commentExtensible w16cex:durableId="224C0D1D" w16cex:dateUtc="2020-04-23T05:48:00Z"/>
  <w16cex:commentExtensible w16cex:durableId="224C0E42" w16cex:dateUtc="2020-04-23T05:53:00Z"/>
  <w16cex:commentExtensible w16cex:durableId="224C10E6" w16cex:dateUtc="2020-04-23T06:04:00Z"/>
  <w16cex:commentExtensible w16cex:durableId="224C0E79" w16cex:dateUtc="2020-04-23T05:54:00Z"/>
  <w16cex:commentExtensible w16cex:durableId="224C1137" w16cex:dateUtc="2020-04-23T06:05:00Z"/>
  <w16cex:commentExtensible w16cex:durableId="224C0FEF" w16cex:dateUtc="2020-04-23T06:00:00Z"/>
  <w16cex:commentExtensible w16cex:durableId="224C0F97" w16cex:dateUtc="2020-04-23T05:59:00Z"/>
  <w16cex:commentExtensible w16cex:durableId="224C1078" w16cex:dateUtc="2020-04-23T06: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B7BB020" w16cid:durableId="224C0A0B"/>
  <w16cid:commentId w16cid:paraId="0A0CC5A2" w16cid:durableId="224C0B60"/>
  <w16cid:commentId w16cid:paraId="0A503822" w16cid:durableId="2239B996"/>
  <w16cid:commentId w16cid:paraId="0C56347C" w16cid:durableId="224C0A0D"/>
  <w16cid:commentId w16cid:paraId="60C43FE6" w16cid:durableId="224C0A6C"/>
  <w16cid:commentId w16cid:paraId="28209ADE" w16cid:durableId="224C0A0E"/>
  <w16cid:commentId w16cid:paraId="532F13D6" w16cid:durableId="224C0A0F"/>
  <w16cid:commentId w16cid:paraId="054CF1AA" w16cid:durableId="224C0B9B"/>
  <w16cid:commentId w16cid:paraId="26177E9D" w16cid:durableId="224C0A10"/>
  <w16cid:commentId w16cid:paraId="377B20CD" w16cid:durableId="224C0C2A"/>
  <w16cid:commentId w16cid:paraId="656315CB" w16cid:durableId="224C0A12"/>
  <w16cid:commentId w16cid:paraId="33859D29" w16cid:durableId="224C0BE1"/>
  <w16cid:commentId w16cid:paraId="421BF857" w16cid:durableId="224C14DC"/>
  <w16cid:commentId w16cid:paraId="0ED52E6B" w16cid:durableId="224C0A14"/>
  <w16cid:commentId w16cid:paraId="79479AD0" w16cid:durableId="224C0C71"/>
  <w16cid:commentId w16cid:paraId="4C6D9514" w16cid:durableId="224C0A15"/>
  <w16cid:commentId w16cid:paraId="3D0037EC" w16cid:durableId="224C0C66"/>
  <w16cid:commentId w16cid:paraId="7A7ADA37" w16cid:durableId="224C0A16"/>
  <w16cid:commentId w16cid:paraId="0597C996" w16cid:durableId="224C14B3"/>
  <w16cid:commentId w16cid:paraId="0A5C47A3" w16cid:durableId="223B7BFF"/>
  <w16cid:commentId w16cid:paraId="6BCD59F6" w16cid:durableId="2239CA54"/>
  <w16cid:commentId w16cid:paraId="69431ECA" w16cid:durableId="224C0A19"/>
  <w16cid:commentId w16cid:paraId="51580E1E" w16cid:durableId="224C0C9F"/>
  <w16cid:commentId w16cid:paraId="08E77E43" w16cid:durableId="224C0A1A"/>
  <w16cid:commentId w16cid:paraId="3FDF7D22" w16cid:durableId="224C0D1D"/>
  <w16cid:commentId w16cid:paraId="7FF37478" w16cid:durableId="224C0A1B"/>
  <w16cid:commentId w16cid:paraId="475BED44" w16cid:durableId="224C0E42"/>
  <w16cid:commentId w16cid:paraId="5DAE0BC7" w16cid:durableId="224C0A1C"/>
  <w16cid:commentId w16cid:paraId="2BD39B34" w16cid:durableId="224C10E6"/>
  <w16cid:commentId w16cid:paraId="3C41494A" w16cid:durableId="224C0A1D"/>
  <w16cid:commentId w16cid:paraId="0C6A26AE" w16cid:durableId="224C0E79"/>
  <w16cid:commentId w16cid:paraId="69C1708C" w16cid:durableId="224C0A1E"/>
  <w16cid:commentId w16cid:paraId="7B454391" w16cid:durableId="224C0A1F"/>
  <w16cid:commentId w16cid:paraId="5F39D996" w16cid:durableId="224C1137"/>
  <w16cid:commentId w16cid:paraId="107465A3" w16cid:durableId="224C0A20"/>
  <w16cid:commentId w16cid:paraId="3F9B2677" w16cid:durableId="224C0FEF"/>
  <w16cid:commentId w16cid:paraId="0166DF4C" w16cid:durableId="224C0F8E"/>
  <w16cid:commentId w16cid:paraId="735AB2E5" w16cid:durableId="224C0F97"/>
  <w16cid:commentId w16cid:paraId="7DC2E8A1" w16cid:durableId="224C0A21"/>
  <w16cid:commentId w16cid:paraId="2DD77DC6" w16cid:durableId="224C107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4193C5" w14:textId="77777777" w:rsidR="002720E2" w:rsidRDefault="002720E2" w:rsidP="00E0465C">
      <w:pPr>
        <w:spacing w:after="0" w:line="240" w:lineRule="auto"/>
      </w:pPr>
      <w:r>
        <w:separator/>
      </w:r>
    </w:p>
  </w:endnote>
  <w:endnote w:type="continuationSeparator" w:id="0">
    <w:p w14:paraId="5E0627D1" w14:textId="77777777" w:rsidR="002720E2" w:rsidRDefault="002720E2" w:rsidP="00E046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Segoe UI">
    <w:altName w:val="Calibri"/>
    <w:panose1 w:val="020B0502040204020203"/>
    <w:charset w:val="00"/>
    <w:family w:val="swiss"/>
    <w:pitch w:val="variable"/>
    <w:sig w:usb0="E4002EFF" w:usb1="C000E47F"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Segoe UI Emoji">
    <w:panose1 w:val="020B0502040204020203"/>
    <w:charset w:val="00"/>
    <w:family w:val="swiss"/>
    <w:pitch w:val="variable"/>
    <w:sig w:usb0="00000003" w:usb1="02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egoe UI Symbol">
    <w:altName w:val="Calibri"/>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69169713"/>
      <w:placeholder>
        <w:docPart w:val="0962A170AFF5473F8F2A9710A10CF099"/>
      </w:placeholder>
      <w:temporary/>
      <w:showingPlcHdr/>
    </w:sdtPr>
    <w:sdtContent>
      <w:p w14:paraId="2F2CBC34" w14:textId="77777777" w:rsidR="002720E2" w:rsidRDefault="002720E2">
        <w:pPr>
          <w:pStyle w:val="Footer"/>
        </w:pPr>
        <w:r>
          <w:t>[Type here]</w:t>
        </w:r>
      </w:p>
    </w:sdtContent>
  </w:sdt>
  <w:p w14:paraId="73AAF13A" w14:textId="77777777" w:rsidR="002720E2" w:rsidRDefault="002720E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3F6A6F" w14:textId="77777777" w:rsidR="002720E2" w:rsidRDefault="002720E2" w:rsidP="00E0465C">
      <w:pPr>
        <w:spacing w:after="0" w:line="240" w:lineRule="auto"/>
      </w:pPr>
      <w:r>
        <w:separator/>
      </w:r>
    </w:p>
  </w:footnote>
  <w:footnote w:type="continuationSeparator" w:id="0">
    <w:p w14:paraId="79A60ED8" w14:textId="77777777" w:rsidR="002720E2" w:rsidRDefault="002720E2" w:rsidP="00E0465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F35186C"/>
    <w:multiLevelType w:val="multilevel"/>
    <w:tmpl w:val="5EDA3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Mephisto D">
    <w15:presenceInfo w15:providerId="Windows Live" w15:userId="4718f3fc904f744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720"/>
  <w:hyphenationZone w:val="425"/>
  <w:characterSpacingControl w:val="doNotCompres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59F"/>
    <w:rsid w:val="0000329D"/>
    <w:rsid w:val="00003E95"/>
    <w:rsid w:val="00006E31"/>
    <w:rsid w:val="000129EA"/>
    <w:rsid w:val="0001322C"/>
    <w:rsid w:val="000142DE"/>
    <w:rsid w:val="000202BE"/>
    <w:rsid w:val="00022492"/>
    <w:rsid w:val="00031184"/>
    <w:rsid w:val="000400B5"/>
    <w:rsid w:val="00040730"/>
    <w:rsid w:val="000423D0"/>
    <w:rsid w:val="000458DF"/>
    <w:rsid w:val="00047A08"/>
    <w:rsid w:val="00051004"/>
    <w:rsid w:val="000513A6"/>
    <w:rsid w:val="00052561"/>
    <w:rsid w:val="00063A26"/>
    <w:rsid w:val="00064863"/>
    <w:rsid w:val="00064FA6"/>
    <w:rsid w:val="000677A9"/>
    <w:rsid w:val="00071249"/>
    <w:rsid w:val="00072287"/>
    <w:rsid w:val="00072F11"/>
    <w:rsid w:val="0007622C"/>
    <w:rsid w:val="00077739"/>
    <w:rsid w:val="000803E3"/>
    <w:rsid w:val="00082BE0"/>
    <w:rsid w:val="00084591"/>
    <w:rsid w:val="00086FB3"/>
    <w:rsid w:val="00090113"/>
    <w:rsid w:val="000921DF"/>
    <w:rsid w:val="0009251C"/>
    <w:rsid w:val="00093036"/>
    <w:rsid w:val="00095BEC"/>
    <w:rsid w:val="000961B4"/>
    <w:rsid w:val="0009648D"/>
    <w:rsid w:val="000A0D86"/>
    <w:rsid w:val="000A4085"/>
    <w:rsid w:val="000A6451"/>
    <w:rsid w:val="000A79CD"/>
    <w:rsid w:val="000A7BAC"/>
    <w:rsid w:val="000B48C9"/>
    <w:rsid w:val="000B4951"/>
    <w:rsid w:val="000C07F9"/>
    <w:rsid w:val="000C120D"/>
    <w:rsid w:val="000C18C0"/>
    <w:rsid w:val="000C1EBE"/>
    <w:rsid w:val="000C31F4"/>
    <w:rsid w:val="000C5413"/>
    <w:rsid w:val="000C76EE"/>
    <w:rsid w:val="000C7F51"/>
    <w:rsid w:val="000D5058"/>
    <w:rsid w:val="000D5C69"/>
    <w:rsid w:val="000D73D0"/>
    <w:rsid w:val="000D766C"/>
    <w:rsid w:val="000E0723"/>
    <w:rsid w:val="000E190C"/>
    <w:rsid w:val="000E2955"/>
    <w:rsid w:val="000E3BD8"/>
    <w:rsid w:val="000E4CFC"/>
    <w:rsid w:val="000F0A65"/>
    <w:rsid w:val="000F44BB"/>
    <w:rsid w:val="000F53F5"/>
    <w:rsid w:val="000F631A"/>
    <w:rsid w:val="000F6EF2"/>
    <w:rsid w:val="001008D3"/>
    <w:rsid w:val="00100A2A"/>
    <w:rsid w:val="001045DE"/>
    <w:rsid w:val="00112B7C"/>
    <w:rsid w:val="00115A30"/>
    <w:rsid w:val="00130250"/>
    <w:rsid w:val="0013225B"/>
    <w:rsid w:val="0013635E"/>
    <w:rsid w:val="00145824"/>
    <w:rsid w:val="001467AA"/>
    <w:rsid w:val="001536D2"/>
    <w:rsid w:val="001565A9"/>
    <w:rsid w:val="001569CF"/>
    <w:rsid w:val="001578A0"/>
    <w:rsid w:val="00157E11"/>
    <w:rsid w:val="00160DD4"/>
    <w:rsid w:val="001621DB"/>
    <w:rsid w:val="00162A97"/>
    <w:rsid w:val="00165C76"/>
    <w:rsid w:val="00166DF7"/>
    <w:rsid w:val="001758A6"/>
    <w:rsid w:val="00176AB0"/>
    <w:rsid w:val="00176FA7"/>
    <w:rsid w:val="00185532"/>
    <w:rsid w:val="00185B6A"/>
    <w:rsid w:val="00187691"/>
    <w:rsid w:val="00192533"/>
    <w:rsid w:val="00194B1A"/>
    <w:rsid w:val="001A063B"/>
    <w:rsid w:val="001A1E5E"/>
    <w:rsid w:val="001A2AF1"/>
    <w:rsid w:val="001A77CA"/>
    <w:rsid w:val="001A7DF0"/>
    <w:rsid w:val="001B12A4"/>
    <w:rsid w:val="001B7241"/>
    <w:rsid w:val="001C0255"/>
    <w:rsid w:val="001C287E"/>
    <w:rsid w:val="001C6AC0"/>
    <w:rsid w:val="001D079E"/>
    <w:rsid w:val="001D12B6"/>
    <w:rsid w:val="001D2595"/>
    <w:rsid w:val="001D7407"/>
    <w:rsid w:val="001E1E21"/>
    <w:rsid w:val="001E2F86"/>
    <w:rsid w:val="001E472A"/>
    <w:rsid w:val="001E693A"/>
    <w:rsid w:val="001F4C1C"/>
    <w:rsid w:val="001F5870"/>
    <w:rsid w:val="001F6150"/>
    <w:rsid w:val="00203F38"/>
    <w:rsid w:val="0020481D"/>
    <w:rsid w:val="002060A6"/>
    <w:rsid w:val="00206CF0"/>
    <w:rsid w:val="00206F04"/>
    <w:rsid w:val="00207004"/>
    <w:rsid w:val="0020724A"/>
    <w:rsid w:val="00211C17"/>
    <w:rsid w:val="002167A6"/>
    <w:rsid w:val="002201C4"/>
    <w:rsid w:val="00220DFE"/>
    <w:rsid w:val="0022441A"/>
    <w:rsid w:val="00227D27"/>
    <w:rsid w:val="00230A3B"/>
    <w:rsid w:val="00236D72"/>
    <w:rsid w:val="00243927"/>
    <w:rsid w:val="0024450C"/>
    <w:rsid w:val="00244EDB"/>
    <w:rsid w:val="00255A4B"/>
    <w:rsid w:val="00264C6B"/>
    <w:rsid w:val="00265CB0"/>
    <w:rsid w:val="002720E2"/>
    <w:rsid w:val="00274B04"/>
    <w:rsid w:val="00274F0E"/>
    <w:rsid w:val="00277146"/>
    <w:rsid w:val="002815AB"/>
    <w:rsid w:val="00281C21"/>
    <w:rsid w:val="002821E2"/>
    <w:rsid w:val="0028396B"/>
    <w:rsid w:val="002854E2"/>
    <w:rsid w:val="00286E20"/>
    <w:rsid w:val="00287E74"/>
    <w:rsid w:val="0029100E"/>
    <w:rsid w:val="00291DF5"/>
    <w:rsid w:val="002940F7"/>
    <w:rsid w:val="00294AFB"/>
    <w:rsid w:val="00297DDC"/>
    <w:rsid w:val="002A1617"/>
    <w:rsid w:val="002A6F88"/>
    <w:rsid w:val="002B059F"/>
    <w:rsid w:val="002B427A"/>
    <w:rsid w:val="002B6AB4"/>
    <w:rsid w:val="002C2EE4"/>
    <w:rsid w:val="002C4CA7"/>
    <w:rsid w:val="002D0752"/>
    <w:rsid w:val="002D241E"/>
    <w:rsid w:val="002D39C7"/>
    <w:rsid w:val="002D6A34"/>
    <w:rsid w:val="002D6AD7"/>
    <w:rsid w:val="002E751C"/>
    <w:rsid w:val="002F22A6"/>
    <w:rsid w:val="002F3468"/>
    <w:rsid w:val="002F4239"/>
    <w:rsid w:val="002F46CA"/>
    <w:rsid w:val="0030053E"/>
    <w:rsid w:val="003005C5"/>
    <w:rsid w:val="00304160"/>
    <w:rsid w:val="00305F5D"/>
    <w:rsid w:val="00311D39"/>
    <w:rsid w:val="003123BA"/>
    <w:rsid w:val="00313ABD"/>
    <w:rsid w:val="00316805"/>
    <w:rsid w:val="003235AA"/>
    <w:rsid w:val="00324E19"/>
    <w:rsid w:val="00327350"/>
    <w:rsid w:val="0032773E"/>
    <w:rsid w:val="0033615C"/>
    <w:rsid w:val="00336515"/>
    <w:rsid w:val="003375FC"/>
    <w:rsid w:val="003412C3"/>
    <w:rsid w:val="003417A8"/>
    <w:rsid w:val="00342FE9"/>
    <w:rsid w:val="003441A6"/>
    <w:rsid w:val="00345843"/>
    <w:rsid w:val="00346A38"/>
    <w:rsid w:val="00346D3F"/>
    <w:rsid w:val="003471BD"/>
    <w:rsid w:val="003473E1"/>
    <w:rsid w:val="003474B6"/>
    <w:rsid w:val="00350E4C"/>
    <w:rsid w:val="00353312"/>
    <w:rsid w:val="003562E4"/>
    <w:rsid w:val="00356D6D"/>
    <w:rsid w:val="003601A4"/>
    <w:rsid w:val="00360788"/>
    <w:rsid w:val="00360DF5"/>
    <w:rsid w:val="00370B39"/>
    <w:rsid w:val="00372296"/>
    <w:rsid w:val="003829BC"/>
    <w:rsid w:val="00383226"/>
    <w:rsid w:val="00386E5E"/>
    <w:rsid w:val="003870C3"/>
    <w:rsid w:val="00391FB5"/>
    <w:rsid w:val="00394ED1"/>
    <w:rsid w:val="0039613D"/>
    <w:rsid w:val="003A2D28"/>
    <w:rsid w:val="003A3E5C"/>
    <w:rsid w:val="003A3FD0"/>
    <w:rsid w:val="003A5504"/>
    <w:rsid w:val="003A751F"/>
    <w:rsid w:val="003A79BE"/>
    <w:rsid w:val="003C1279"/>
    <w:rsid w:val="003D0E6A"/>
    <w:rsid w:val="003D27D3"/>
    <w:rsid w:val="003D370B"/>
    <w:rsid w:val="003E2013"/>
    <w:rsid w:val="003E3CA6"/>
    <w:rsid w:val="003E4466"/>
    <w:rsid w:val="003E5D88"/>
    <w:rsid w:val="003F0D9E"/>
    <w:rsid w:val="003F1D24"/>
    <w:rsid w:val="003F59B7"/>
    <w:rsid w:val="003F7CE6"/>
    <w:rsid w:val="00413C37"/>
    <w:rsid w:val="004153BB"/>
    <w:rsid w:val="00417234"/>
    <w:rsid w:val="00423BE7"/>
    <w:rsid w:val="00423FEB"/>
    <w:rsid w:val="004245F2"/>
    <w:rsid w:val="004247A3"/>
    <w:rsid w:val="00426F9F"/>
    <w:rsid w:val="004274EF"/>
    <w:rsid w:val="004300A5"/>
    <w:rsid w:val="00431800"/>
    <w:rsid w:val="00431827"/>
    <w:rsid w:val="0043575E"/>
    <w:rsid w:val="00443618"/>
    <w:rsid w:val="004447B5"/>
    <w:rsid w:val="00444889"/>
    <w:rsid w:val="00445096"/>
    <w:rsid w:val="00445CFB"/>
    <w:rsid w:val="00451717"/>
    <w:rsid w:val="0045430A"/>
    <w:rsid w:val="00456326"/>
    <w:rsid w:val="00457AEB"/>
    <w:rsid w:val="00460291"/>
    <w:rsid w:val="004642C1"/>
    <w:rsid w:val="00466828"/>
    <w:rsid w:val="00474034"/>
    <w:rsid w:val="004818BA"/>
    <w:rsid w:val="004823DA"/>
    <w:rsid w:val="00482676"/>
    <w:rsid w:val="00482F7E"/>
    <w:rsid w:val="00490D08"/>
    <w:rsid w:val="00491108"/>
    <w:rsid w:val="00491F7F"/>
    <w:rsid w:val="004925F0"/>
    <w:rsid w:val="004938AC"/>
    <w:rsid w:val="004A01AC"/>
    <w:rsid w:val="004A059B"/>
    <w:rsid w:val="004A1C20"/>
    <w:rsid w:val="004A219C"/>
    <w:rsid w:val="004B0A03"/>
    <w:rsid w:val="004B11FE"/>
    <w:rsid w:val="004B319F"/>
    <w:rsid w:val="004B6B93"/>
    <w:rsid w:val="004C0360"/>
    <w:rsid w:val="004C220E"/>
    <w:rsid w:val="004D1E91"/>
    <w:rsid w:val="004D5CD1"/>
    <w:rsid w:val="004D6C6B"/>
    <w:rsid w:val="004E1151"/>
    <w:rsid w:val="004E626A"/>
    <w:rsid w:val="004E67F1"/>
    <w:rsid w:val="004F0B55"/>
    <w:rsid w:val="004F13C2"/>
    <w:rsid w:val="004F16B2"/>
    <w:rsid w:val="004F186E"/>
    <w:rsid w:val="004F3698"/>
    <w:rsid w:val="004F61BC"/>
    <w:rsid w:val="004F704A"/>
    <w:rsid w:val="004F7411"/>
    <w:rsid w:val="00500491"/>
    <w:rsid w:val="00503A3B"/>
    <w:rsid w:val="00507EC7"/>
    <w:rsid w:val="0051089A"/>
    <w:rsid w:val="00510C2F"/>
    <w:rsid w:val="00511D89"/>
    <w:rsid w:val="00516FB9"/>
    <w:rsid w:val="0051771E"/>
    <w:rsid w:val="005177F7"/>
    <w:rsid w:val="005222BB"/>
    <w:rsid w:val="005236EC"/>
    <w:rsid w:val="005237BA"/>
    <w:rsid w:val="005250F8"/>
    <w:rsid w:val="005276A4"/>
    <w:rsid w:val="00533C6F"/>
    <w:rsid w:val="005340F4"/>
    <w:rsid w:val="00541E24"/>
    <w:rsid w:val="00553981"/>
    <w:rsid w:val="00553C9C"/>
    <w:rsid w:val="005540DC"/>
    <w:rsid w:val="00557207"/>
    <w:rsid w:val="0055733C"/>
    <w:rsid w:val="005608E1"/>
    <w:rsid w:val="00560D1C"/>
    <w:rsid w:val="00561866"/>
    <w:rsid w:val="00563C62"/>
    <w:rsid w:val="005718D6"/>
    <w:rsid w:val="0057193A"/>
    <w:rsid w:val="00574B33"/>
    <w:rsid w:val="00576E56"/>
    <w:rsid w:val="00577C1C"/>
    <w:rsid w:val="005826CE"/>
    <w:rsid w:val="0058721C"/>
    <w:rsid w:val="00590EBD"/>
    <w:rsid w:val="00591B3B"/>
    <w:rsid w:val="00591B5A"/>
    <w:rsid w:val="00592C8D"/>
    <w:rsid w:val="005A290D"/>
    <w:rsid w:val="005A3973"/>
    <w:rsid w:val="005A73FD"/>
    <w:rsid w:val="005B2993"/>
    <w:rsid w:val="005B2D28"/>
    <w:rsid w:val="005B4BB3"/>
    <w:rsid w:val="005B53E6"/>
    <w:rsid w:val="005B57BB"/>
    <w:rsid w:val="005C1208"/>
    <w:rsid w:val="005C28E9"/>
    <w:rsid w:val="005C2B2B"/>
    <w:rsid w:val="005C2F90"/>
    <w:rsid w:val="005C4FB3"/>
    <w:rsid w:val="005C518B"/>
    <w:rsid w:val="005C6C39"/>
    <w:rsid w:val="005D583F"/>
    <w:rsid w:val="005D6305"/>
    <w:rsid w:val="005D724D"/>
    <w:rsid w:val="005E5AEA"/>
    <w:rsid w:val="005F2EC0"/>
    <w:rsid w:val="005F352C"/>
    <w:rsid w:val="005F4EDA"/>
    <w:rsid w:val="005F51B3"/>
    <w:rsid w:val="0060090A"/>
    <w:rsid w:val="00601B87"/>
    <w:rsid w:val="00603327"/>
    <w:rsid w:val="006066C7"/>
    <w:rsid w:val="006108FE"/>
    <w:rsid w:val="006119C6"/>
    <w:rsid w:val="006124C1"/>
    <w:rsid w:val="006127F5"/>
    <w:rsid w:val="00613AEA"/>
    <w:rsid w:val="00614492"/>
    <w:rsid w:val="0062158E"/>
    <w:rsid w:val="00621F36"/>
    <w:rsid w:val="00624EDD"/>
    <w:rsid w:val="0062583B"/>
    <w:rsid w:val="00626695"/>
    <w:rsid w:val="006300AB"/>
    <w:rsid w:val="00632C83"/>
    <w:rsid w:val="0063359A"/>
    <w:rsid w:val="006341A7"/>
    <w:rsid w:val="00635C93"/>
    <w:rsid w:val="006377E5"/>
    <w:rsid w:val="0064042B"/>
    <w:rsid w:val="00641848"/>
    <w:rsid w:val="00644F13"/>
    <w:rsid w:val="006507C0"/>
    <w:rsid w:val="00650F14"/>
    <w:rsid w:val="00652B62"/>
    <w:rsid w:val="00654DFC"/>
    <w:rsid w:val="00660CEE"/>
    <w:rsid w:val="00663314"/>
    <w:rsid w:val="006649D5"/>
    <w:rsid w:val="00665380"/>
    <w:rsid w:val="00666B7F"/>
    <w:rsid w:val="006728D1"/>
    <w:rsid w:val="006767FD"/>
    <w:rsid w:val="00680094"/>
    <w:rsid w:val="00685A7E"/>
    <w:rsid w:val="006866B4"/>
    <w:rsid w:val="006869B4"/>
    <w:rsid w:val="006874F1"/>
    <w:rsid w:val="00690AD1"/>
    <w:rsid w:val="006A0515"/>
    <w:rsid w:val="006A4FF5"/>
    <w:rsid w:val="006A7356"/>
    <w:rsid w:val="006A739C"/>
    <w:rsid w:val="006B0C48"/>
    <w:rsid w:val="006B5054"/>
    <w:rsid w:val="006B5F25"/>
    <w:rsid w:val="006B7DF7"/>
    <w:rsid w:val="006C31CC"/>
    <w:rsid w:val="006C3D22"/>
    <w:rsid w:val="006C40DE"/>
    <w:rsid w:val="006D0C67"/>
    <w:rsid w:val="006D4A1C"/>
    <w:rsid w:val="006D714D"/>
    <w:rsid w:val="006E0AFE"/>
    <w:rsid w:val="006E2F47"/>
    <w:rsid w:val="006E550B"/>
    <w:rsid w:val="006E71FF"/>
    <w:rsid w:val="006E7FF1"/>
    <w:rsid w:val="006F78B1"/>
    <w:rsid w:val="00702C5A"/>
    <w:rsid w:val="00706B8E"/>
    <w:rsid w:val="00707C33"/>
    <w:rsid w:val="0071073F"/>
    <w:rsid w:val="00711135"/>
    <w:rsid w:val="007165A5"/>
    <w:rsid w:val="00723670"/>
    <w:rsid w:val="00723EAD"/>
    <w:rsid w:val="007303F8"/>
    <w:rsid w:val="00730E4F"/>
    <w:rsid w:val="007311E6"/>
    <w:rsid w:val="00731B6B"/>
    <w:rsid w:val="00731E27"/>
    <w:rsid w:val="00733388"/>
    <w:rsid w:val="0074176B"/>
    <w:rsid w:val="00741FE5"/>
    <w:rsid w:val="00742110"/>
    <w:rsid w:val="00751A2E"/>
    <w:rsid w:val="00753151"/>
    <w:rsid w:val="00753AC6"/>
    <w:rsid w:val="0075642C"/>
    <w:rsid w:val="00766D3E"/>
    <w:rsid w:val="00770EE0"/>
    <w:rsid w:val="00771B6F"/>
    <w:rsid w:val="00776B19"/>
    <w:rsid w:val="00781E3C"/>
    <w:rsid w:val="007839E9"/>
    <w:rsid w:val="00785B65"/>
    <w:rsid w:val="00793A0B"/>
    <w:rsid w:val="007941EB"/>
    <w:rsid w:val="0079740E"/>
    <w:rsid w:val="007A507D"/>
    <w:rsid w:val="007A5956"/>
    <w:rsid w:val="007A5B42"/>
    <w:rsid w:val="007A7976"/>
    <w:rsid w:val="007B061B"/>
    <w:rsid w:val="007B1E6F"/>
    <w:rsid w:val="007B221E"/>
    <w:rsid w:val="007B2D95"/>
    <w:rsid w:val="007B2F66"/>
    <w:rsid w:val="007B5BE4"/>
    <w:rsid w:val="007B64C3"/>
    <w:rsid w:val="007C1CA0"/>
    <w:rsid w:val="007C390D"/>
    <w:rsid w:val="007C4EA0"/>
    <w:rsid w:val="007C5664"/>
    <w:rsid w:val="007C7D09"/>
    <w:rsid w:val="007D1660"/>
    <w:rsid w:val="007E026B"/>
    <w:rsid w:val="007E096E"/>
    <w:rsid w:val="007E097A"/>
    <w:rsid w:val="007E159C"/>
    <w:rsid w:val="007E1690"/>
    <w:rsid w:val="007E1F4A"/>
    <w:rsid w:val="007E21EF"/>
    <w:rsid w:val="007E246A"/>
    <w:rsid w:val="007E3CF2"/>
    <w:rsid w:val="007E6342"/>
    <w:rsid w:val="007F0EBE"/>
    <w:rsid w:val="007F1563"/>
    <w:rsid w:val="007F1969"/>
    <w:rsid w:val="007F19B0"/>
    <w:rsid w:val="007F225F"/>
    <w:rsid w:val="007F3403"/>
    <w:rsid w:val="007F4B76"/>
    <w:rsid w:val="007F524A"/>
    <w:rsid w:val="007F7B14"/>
    <w:rsid w:val="00801013"/>
    <w:rsid w:val="008014A4"/>
    <w:rsid w:val="008108E7"/>
    <w:rsid w:val="00811089"/>
    <w:rsid w:val="00814349"/>
    <w:rsid w:val="00820AA5"/>
    <w:rsid w:val="00821FDC"/>
    <w:rsid w:val="00822F58"/>
    <w:rsid w:val="00826EB0"/>
    <w:rsid w:val="00827296"/>
    <w:rsid w:val="00833B77"/>
    <w:rsid w:val="0083504F"/>
    <w:rsid w:val="008359CA"/>
    <w:rsid w:val="00836B5F"/>
    <w:rsid w:val="00847376"/>
    <w:rsid w:val="008477C0"/>
    <w:rsid w:val="00847A17"/>
    <w:rsid w:val="008502AC"/>
    <w:rsid w:val="00850460"/>
    <w:rsid w:val="00850AD3"/>
    <w:rsid w:val="00852729"/>
    <w:rsid w:val="00856946"/>
    <w:rsid w:val="008600FF"/>
    <w:rsid w:val="0086252C"/>
    <w:rsid w:val="00872A41"/>
    <w:rsid w:val="00881A1E"/>
    <w:rsid w:val="00881D89"/>
    <w:rsid w:val="008856CF"/>
    <w:rsid w:val="008868FB"/>
    <w:rsid w:val="00891E2F"/>
    <w:rsid w:val="0089445F"/>
    <w:rsid w:val="00897365"/>
    <w:rsid w:val="008A47C1"/>
    <w:rsid w:val="008A600D"/>
    <w:rsid w:val="008A6935"/>
    <w:rsid w:val="008A7DC0"/>
    <w:rsid w:val="008B0583"/>
    <w:rsid w:val="008B187D"/>
    <w:rsid w:val="008B2F23"/>
    <w:rsid w:val="008B3416"/>
    <w:rsid w:val="008B4C7B"/>
    <w:rsid w:val="008B6156"/>
    <w:rsid w:val="008B6A99"/>
    <w:rsid w:val="008B7192"/>
    <w:rsid w:val="008D2BF6"/>
    <w:rsid w:val="008D3297"/>
    <w:rsid w:val="008D380E"/>
    <w:rsid w:val="008D3E35"/>
    <w:rsid w:val="008D4300"/>
    <w:rsid w:val="008E29EA"/>
    <w:rsid w:val="008E3BB0"/>
    <w:rsid w:val="008E6B6B"/>
    <w:rsid w:val="008F0560"/>
    <w:rsid w:val="008F20C4"/>
    <w:rsid w:val="008F66A3"/>
    <w:rsid w:val="00901001"/>
    <w:rsid w:val="00902978"/>
    <w:rsid w:val="00905593"/>
    <w:rsid w:val="00910711"/>
    <w:rsid w:val="009128CC"/>
    <w:rsid w:val="00914F4E"/>
    <w:rsid w:val="0092183C"/>
    <w:rsid w:val="0092329E"/>
    <w:rsid w:val="009244C3"/>
    <w:rsid w:val="0092458A"/>
    <w:rsid w:val="00926A65"/>
    <w:rsid w:val="009300AC"/>
    <w:rsid w:val="00930C80"/>
    <w:rsid w:val="00931A2D"/>
    <w:rsid w:val="00931C29"/>
    <w:rsid w:val="00932F10"/>
    <w:rsid w:val="00937C54"/>
    <w:rsid w:val="00943573"/>
    <w:rsid w:val="009448C5"/>
    <w:rsid w:val="00944FB8"/>
    <w:rsid w:val="00951D08"/>
    <w:rsid w:val="009520F5"/>
    <w:rsid w:val="009522BF"/>
    <w:rsid w:val="009574F9"/>
    <w:rsid w:val="00957508"/>
    <w:rsid w:val="009722C4"/>
    <w:rsid w:val="00972522"/>
    <w:rsid w:val="00976F28"/>
    <w:rsid w:val="00976FEE"/>
    <w:rsid w:val="00977E7C"/>
    <w:rsid w:val="00981EFD"/>
    <w:rsid w:val="00982CC8"/>
    <w:rsid w:val="00984CCE"/>
    <w:rsid w:val="009862C5"/>
    <w:rsid w:val="009904DA"/>
    <w:rsid w:val="00993736"/>
    <w:rsid w:val="00994005"/>
    <w:rsid w:val="00994A4D"/>
    <w:rsid w:val="009A1094"/>
    <w:rsid w:val="009A25EC"/>
    <w:rsid w:val="009A4B0D"/>
    <w:rsid w:val="009A66B9"/>
    <w:rsid w:val="009A70F4"/>
    <w:rsid w:val="009B178B"/>
    <w:rsid w:val="009B2A1E"/>
    <w:rsid w:val="009B46B3"/>
    <w:rsid w:val="009B6153"/>
    <w:rsid w:val="009C0A59"/>
    <w:rsid w:val="009C4D0F"/>
    <w:rsid w:val="009D2F7D"/>
    <w:rsid w:val="009D3371"/>
    <w:rsid w:val="009D33D6"/>
    <w:rsid w:val="009D34F1"/>
    <w:rsid w:val="009D4E86"/>
    <w:rsid w:val="009D6C93"/>
    <w:rsid w:val="009F02B2"/>
    <w:rsid w:val="009F1DB7"/>
    <w:rsid w:val="009F2045"/>
    <w:rsid w:val="009F4862"/>
    <w:rsid w:val="009F55DB"/>
    <w:rsid w:val="00A03564"/>
    <w:rsid w:val="00A03F42"/>
    <w:rsid w:val="00A041D9"/>
    <w:rsid w:val="00A07A66"/>
    <w:rsid w:val="00A13B76"/>
    <w:rsid w:val="00A176A1"/>
    <w:rsid w:val="00A21CD6"/>
    <w:rsid w:val="00A25226"/>
    <w:rsid w:val="00A27719"/>
    <w:rsid w:val="00A27AA0"/>
    <w:rsid w:val="00A27FF4"/>
    <w:rsid w:val="00A31228"/>
    <w:rsid w:val="00A31C85"/>
    <w:rsid w:val="00A36410"/>
    <w:rsid w:val="00A40A50"/>
    <w:rsid w:val="00A40A5E"/>
    <w:rsid w:val="00A41F42"/>
    <w:rsid w:val="00A50146"/>
    <w:rsid w:val="00A6058F"/>
    <w:rsid w:val="00A60902"/>
    <w:rsid w:val="00A66CC0"/>
    <w:rsid w:val="00A70C28"/>
    <w:rsid w:val="00A74E22"/>
    <w:rsid w:val="00A752B3"/>
    <w:rsid w:val="00A76483"/>
    <w:rsid w:val="00A77FE2"/>
    <w:rsid w:val="00A81999"/>
    <w:rsid w:val="00A831B7"/>
    <w:rsid w:val="00A8489E"/>
    <w:rsid w:val="00A92A7E"/>
    <w:rsid w:val="00A936F9"/>
    <w:rsid w:val="00A94807"/>
    <w:rsid w:val="00A95C1F"/>
    <w:rsid w:val="00A96DBF"/>
    <w:rsid w:val="00AA2DC9"/>
    <w:rsid w:val="00AB00AE"/>
    <w:rsid w:val="00AB037E"/>
    <w:rsid w:val="00AB1B33"/>
    <w:rsid w:val="00AB1F58"/>
    <w:rsid w:val="00AB20D9"/>
    <w:rsid w:val="00AB3D1B"/>
    <w:rsid w:val="00AB46F1"/>
    <w:rsid w:val="00AB7E82"/>
    <w:rsid w:val="00AC2F0D"/>
    <w:rsid w:val="00AC2FCD"/>
    <w:rsid w:val="00AC43A6"/>
    <w:rsid w:val="00AC516D"/>
    <w:rsid w:val="00AC619B"/>
    <w:rsid w:val="00AC740D"/>
    <w:rsid w:val="00AD0C47"/>
    <w:rsid w:val="00AD0D05"/>
    <w:rsid w:val="00AD508F"/>
    <w:rsid w:val="00AD5E09"/>
    <w:rsid w:val="00AD7A7F"/>
    <w:rsid w:val="00AE01F9"/>
    <w:rsid w:val="00AE1350"/>
    <w:rsid w:val="00AE306A"/>
    <w:rsid w:val="00AE45DC"/>
    <w:rsid w:val="00AE4EEA"/>
    <w:rsid w:val="00AE6AEA"/>
    <w:rsid w:val="00AF0FD5"/>
    <w:rsid w:val="00AF325A"/>
    <w:rsid w:val="00AF36ED"/>
    <w:rsid w:val="00AF3A55"/>
    <w:rsid w:val="00AF49E2"/>
    <w:rsid w:val="00AF64A2"/>
    <w:rsid w:val="00AF7CF6"/>
    <w:rsid w:val="00B00038"/>
    <w:rsid w:val="00B0029C"/>
    <w:rsid w:val="00B02F85"/>
    <w:rsid w:val="00B040D8"/>
    <w:rsid w:val="00B042F0"/>
    <w:rsid w:val="00B064B6"/>
    <w:rsid w:val="00B075E7"/>
    <w:rsid w:val="00B10D92"/>
    <w:rsid w:val="00B11D81"/>
    <w:rsid w:val="00B20D30"/>
    <w:rsid w:val="00B22C4E"/>
    <w:rsid w:val="00B22F3D"/>
    <w:rsid w:val="00B24615"/>
    <w:rsid w:val="00B31DC1"/>
    <w:rsid w:val="00B33B8A"/>
    <w:rsid w:val="00B3710B"/>
    <w:rsid w:val="00B42268"/>
    <w:rsid w:val="00B4338F"/>
    <w:rsid w:val="00B4454D"/>
    <w:rsid w:val="00B44FFF"/>
    <w:rsid w:val="00B46089"/>
    <w:rsid w:val="00B46E4F"/>
    <w:rsid w:val="00B51CDB"/>
    <w:rsid w:val="00B52DDC"/>
    <w:rsid w:val="00B54FB7"/>
    <w:rsid w:val="00B55AE4"/>
    <w:rsid w:val="00B6137F"/>
    <w:rsid w:val="00B6239A"/>
    <w:rsid w:val="00B720BC"/>
    <w:rsid w:val="00B85E34"/>
    <w:rsid w:val="00B87FC4"/>
    <w:rsid w:val="00B93AA9"/>
    <w:rsid w:val="00B93FE5"/>
    <w:rsid w:val="00B94942"/>
    <w:rsid w:val="00B97A75"/>
    <w:rsid w:val="00BA0342"/>
    <w:rsid w:val="00BA0E5B"/>
    <w:rsid w:val="00BA0FFC"/>
    <w:rsid w:val="00BA1DDC"/>
    <w:rsid w:val="00BA25CA"/>
    <w:rsid w:val="00BA6820"/>
    <w:rsid w:val="00BA772C"/>
    <w:rsid w:val="00BB13D1"/>
    <w:rsid w:val="00BB1A19"/>
    <w:rsid w:val="00BB1A1F"/>
    <w:rsid w:val="00BB4D7A"/>
    <w:rsid w:val="00BB5FBF"/>
    <w:rsid w:val="00BB6FA6"/>
    <w:rsid w:val="00BC1C2B"/>
    <w:rsid w:val="00BC28C1"/>
    <w:rsid w:val="00BC554F"/>
    <w:rsid w:val="00BD535A"/>
    <w:rsid w:val="00BE023C"/>
    <w:rsid w:val="00BE2DDE"/>
    <w:rsid w:val="00BF0DDC"/>
    <w:rsid w:val="00BF1549"/>
    <w:rsid w:val="00BF56C5"/>
    <w:rsid w:val="00BF6741"/>
    <w:rsid w:val="00C01F10"/>
    <w:rsid w:val="00C030C4"/>
    <w:rsid w:val="00C111A9"/>
    <w:rsid w:val="00C15A0F"/>
    <w:rsid w:val="00C23A4D"/>
    <w:rsid w:val="00C24698"/>
    <w:rsid w:val="00C26623"/>
    <w:rsid w:val="00C30A49"/>
    <w:rsid w:val="00C313EA"/>
    <w:rsid w:val="00C3295F"/>
    <w:rsid w:val="00C34846"/>
    <w:rsid w:val="00C35430"/>
    <w:rsid w:val="00C36C59"/>
    <w:rsid w:val="00C401A7"/>
    <w:rsid w:val="00C403D6"/>
    <w:rsid w:val="00C446C7"/>
    <w:rsid w:val="00C45B07"/>
    <w:rsid w:val="00C45BD3"/>
    <w:rsid w:val="00C463C9"/>
    <w:rsid w:val="00C47262"/>
    <w:rsid w:val="00C565C6"/>
    <w:rsid w:val="00C56BBA"/>
    <w:rsid w:val="00C57784"/>
    <w:rsid w:val="00C674CA"/>
    <w:rsid w:val="00C707D4"/>
    <w:rsid w:val="00C774BC"/>
    <w:rsid w:val="00C834FE"/>
    <w:rsid w:val="00C83696"/>
    <w:rsid w:val="00C83F74"/>
    <w:rsid w:val="00C849F7"/>
    <w:rsid w:val="00C84B66"/>
    <w:rsid w:val="00C93D32"/>
    <w:rsid w:val="00C9525B"/>
    <w:rsid w:val="00C956C8"/>
    <w:rsid w:val="00C960A8"/>
    <w:rsid w:val="00CA2CE6"/>
    <w:rsid w:val="00CA42C3"/>
    <w:rsid w:val="00CA5146"/>
    <w:rsid w:val="00CA70D9"/>
    <w:rsid w:val="00CB2850"/>
    <w:rsid w:val="00CB7B70"/>
    <w:rsid w:val="00CC67C7"/>
    <w:rsid w:val="00CD049B"/>
    <w:rsid w:val="00CD0E84"/>
    <w:rsid w:val="00CD2396"/>
    <w:rsid w:val="00CD2586"/>
    <w:rsid w:val="00CD3283"/>
    <w:rsid w:val="00CD3A4D"/>
    <w:rsid w:val="00CD6C08"/>
    <w:rsid w:val="00CD7F8E"/>
    <w:rsid w:val="00CE0B14"/>
    <w:rsid w:val="00CE0F24"/>
    <w:rsid w:val="00CE7619"/>
    <w:rsid w:val="00CF019D"/>
    <w:rsid w:val="00CF1B6D"/>
    <w:rsid w:val="00CF40DC"/>
    <w:rsid w:val="00CF5B4F"/>
    <w:rsid w:val="00CF71BC"/>
    <w:rsid w:val="00D0025D"/>
    <w:rsid w:val="00D06D52"/>
    <w:rsid w:val="00D1092B"/>
    <w:rsid w:val="00D135B1"/>
    <w:rsid w:val="00D13B35"/>
    <w:rsid w:val="00D15780"/>
    <w:rsid w:val="00D15A9E"/>
    <w:rsid w:val="00D211C0"/>
    <w:rsid w:val="00D227A2"/>
    <w:rsid w:val="00D22E83"/>
    <w:rsid w:val="00D230C2"/>
    <w:rsid w:val="00D2365D"/>
    <w:rsid w:val="00D244B3"/>
    <w:rsid w:val="00D249FA"/>
    <w:rsid w:val="00D262D8"/>
    <w:rsid w:val="00D3353F"/>
    <w:rsid w:val="00D341F4"/>
    <w:rsid w:val="00D34375"/>
    <w:rsid w:val="00D34A72"/>
    <w:rsid w:val="00D350AF"/>
    <w:rsid w:val="00D3682D"/>
    <w:rsid w:val="00D41AF7"/>
    <w:rsid w:val="00D444BD"/>
    <w:rsid w:val="00D45B79"/>
    <w:rsid w:val="00D4660A"/>
    <w:rsid w:val="00D54049"/>
    <w:rsid w:val="00D554F2"/>
    <w:rsid w:val="00D60F63"/>
    <w:rsid w:val="00D62CC6"/>
    <w:rsid w:val="00D63E2D"/>
    <w:rsid w:val="00D64569"/>
    <w:rsid w:val="00D65409"/>
    <w:rsid w:val="00D728D8"/>
    <w:rsid w:val="00D75D56"/>
    <w:rsid w:val="00D77C47"/>
    <w:rsid w:val="00D82BF0"/>
    <w:rsid w:val="00D849A0"/>
    <w:rsid w:val="00D854F9"/>
    <w:rsid w:val="00D91A15"/>
    <w:rsid w:val="00D935DD"/>
    <w:rsid w:val="00D937FC"/>
    <w:rsid w:val="00DA0877"/>
    <w:rsid w:val="00DA0E27"/>
    <w:rsid w:val="00DA361A"/>
    <w:rsid w:val="00DA527A"/>
    <w:rsid w:val="00DA74DB"/>
    <w:rsid w:val="00DB0A72"/>
    <w:rsid w:val="00DB0C9A"/>
    <w:rsid w:val="00DB417C"/>
    <w:rsid w:val="00DB53AB"/>
    <w:rsid w:val="00DB5E32"/>
    <w:rsid w:val="00DB737A"/>
    <w:rsid w:val="00DC455F"/>
    <w:rsid w:val="00DD0C32"/>
    <w:rsid w:val="00DD7486"/>
    <w:rsid w:val="00DE07B7"/>
    <w:rsid w:val="00DE7329"/>
    <w:rsid w:val="00DF4B8C"/>
    <w:rsid w:val="00DF4D88"/>
    <w:rsid w:val="00E01CCC"/>
    <w:rsid w:val="00E035B8"/>
    <w:rsid w:val="00E0465C"/>
    <w:rsid w:val="00E04C7E"/>
    <w:rsid w:val="00E07BC8"/>
    <w:rsid w:val="00E169A2"/>
    <w:rsid w:val="00E17F98"/>
    <w:rsid w:val="00E23F28"/>
    <w:rsid w:val="00E24D10"/>
    <w:rsid w:val="00E2547F"/>
    <w:rsid w:val="00E25D80"/>
    <w:rsid w:val="00E273DE"/>
    <w:rsid w:val="00E30722"/>
    <w:rsid w:val="00E31291"/>
    <w:rsid w:val="00E323BA"/>
    <w:rsid w:val="00E327A4"/>
    <w:rsid w:val="00E33862"/>
    <w:rsid w:val="00E35CE0"/>
    <w:rsid w:val="00E37D56"/>
    <w:rsid w:val="00E424CE"/>
    <w:rsid w:val="00E4272E"/>
    <w:rsid w:val="00E46D6D"/>
    <w:rsid w:val="00E470D3"/>
    <w:rsid w:val="00E5436A"/>
    <w:rsid w:val="00E55452"/>
    <w:rsid w:val="00E63F78"/>
    <w:rsid w:val="00E6522D"/>
    <w:rsid w:val="00E7141B"/>
    <w:rsid w:val="00E714AC"/>
    <w:rsid w:val="00E747C6"/>
    <w:rsid w:val="00E84401"/>
    <w:rsid w:val="00E847D5"/>
    <w:rsid w:val="00E876C7"/>
    <w:rsid w:val="00E9116F"/>
    <w:rsid w:val="00E91B78"/>
    <w:rsid w:val="00E92941"/>
    <w:rsid w:val="00E92AD6"/>
    <w:rsid w:val="00E936C6"/>
    <w:rsid w:val="00E93EB9"/>
    <w:rsid w:val="00E94027"/>
    <w:rsid w:val="00E947C6"/>
    <w:rsid w:val="00E96A60"/>
    <w:rsid w:val="00E97456"/>
    <w:rsid w:val="00E97BB4"/>
    <w:rsid w:val="00EA0A78"/>
    <w:rsid w:val="00EA1F17"/>
    <w:rsid w:val="00EA292D"/>
    <w:rsid w:val="00EA2D50"/>
    <w:rsid w:val="00EA4D83"/>
    <w:rsid w:val="00EA79CE"/>
    <w:rsid w:val="00EA7E04"/>
    <w:rsid w:val="00EB10E8"/>
    <w:rsid w:val="00EB20CF"/>
    <w:rsid w:val="00EB43C8"/>
    <w:rsid w:val="00EB4451"/>
    <w:rsid w:val="00EB7A8A"/>
    <w:rsid w:val="00EB7CF4"/>
    <w:rsid w:val="00EC1134"/>
    <w:rsid w:val="00EC158B"/>
    <w:rsid w:val="00EC5757"/>
    <w:rsid w:val="00EC6521"/>
    <w:rsid w:val="00EC6EB1"/>
    <w:rsid w:val="00EC762F"/>
    <w:rsid w:val="00ED313A"/>
    <w:rsid w:val="00ED4D81"/>
    <w:rsid w:val="00ED7E9F"/>
    <w:rsid w:val="00EE6AB2"/>
    <w:rsid w:val="00EE7878"/>
    <w:rsid w:val="00F0017F"/>
    <w:rsid w:val="00F014AE"/>
    <w:rsid w:val="00F13C4B"/>
    <w:rsid w:val="00F1457E"/>
    <w:rsid w:val="00F146BE"/>
    <w:rsid w:val="00F1679E"/>
    <w:rsid w:val="00F264ED"/>
    <w:rsid w:val="00F3184B"/>
    <w:rsid w:val="00F32D49"/>
    <w:rsid w:val="00F42C8E"/>
    <w:rsid w:val="00F4530E"/>
    <w:rsid w:val="00F46977"/>
    <w:rsid w:val="00F47644"/>
    <w:rsid w:val="00F54EF9"/>
    <w:rsid w:val="00F54F3C"/>
    <w:rsid w:val="00F55B76"/>
    <w:rsid w:val="00F64659"/>
    <w:rsid w:val="00F670B2"/>
    <w:rsid w:val="00F67158"/>
    <w:rsid w:val="00F808D0"/>
    <w:rsid w:val="00F827B7"/>
    <w:rsid w:val="00F8722E"/>
    <w:rsid w:val="00F87E4A"/>
    <w:rsid w:val="00F94F9F"/>
    <w:rsid w:val="00F95591"/>
    <w:rsid w:val="00F95E5F"/>
    <w:rsid w:val="00FA07DF"/>
    <w:rsid w:val="00FA3A88"/>
    <w:rsid w:val="00FB296A"/>
    <w:rsid w:val="00FB6E58"/>
    <w:rsid w:val="00FC1075"/>
    <w:rsid w:val="00FC5E72"/>
    <w:rsid w:val="00FD0612"/>
    <w:rsid w:val="00FD0AE8"/>
    <w:rsid w:val="00FD50D1"/>
    <w:rsid w:val="00FD7904"/>
    <w:rsid w:val="00FD7F1E"/>
    <w:rsid w:val="00FE3029"/>
    <w:rsid w:val="00FE3631"/>
    <w:rsid w:val="00FE70A4"/>
    <w:rsid w:val="00FE7751"/>
    <w:rsid w:val="00FF0DF5"/>
    <w:rsid w:val="00FF0E37"/>
    <w:rsid w:val="00FF4361"/>
    <w:rsid w:val="00FF5549"/>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35437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6767F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0465C"/>
    <w:pPr>
      <w:tabs>
        <w:tab w:val="center" w:pos="4680"/>
        <w:tab w:val="right" w:pos="9360"/>
      </w:tabs>
      <w:spacing w:after="0" w:line="240" w:lineRule="auto"/>
    </w:pPr>
  </w:style>
  <w:style w:type="character" w:customStyle="1" w:styleId="HeaderChar">
    <w:name w:val="Header Char"/>
    <w:basedOn w:val="DefaultParagraphFont"/>
    <w:link w:val="Header"/>
    <w:uiPriority w:val="99"/>
    <w:rsid w:val="00E0465C"/>
  </w:style>
  <w:style w:type="paragraph" w:styleId="Footer">
    <w:name w:val="footer"/>
    <w:basedOn w:val="Normal"/>
    <w:link w:val="FooterChar"/>
    <w:uiPriority w:val="99"/>
    <w:unhideWhenUsed/>
    <w:rsid w:val="00E0465C"/>
    <w:pPr>
      <w:tabs>
        <w:tab w:val="center" w:pos="4680"/>
        <w:tab w:val="right" w:pos="9360"/>
      </w:tabs>
      <w:spacing w:after="0" w:line="240" w:lineRule="auto"/>
    </w:pPr>
  </w:style>
  <w:style w:type="character" w:customStyle="1" w:styleId="FooterChar">
    <w:name w:val="Footer Char"/>
    <w:basedOn w:val="DefaultParagraphFont"/>
    <w:link w:val="Footer"/>
    <w:uiPriority w:val="99"/>
    <w:rsid w:val="00E0465C"/>
  </w:style>
  <w:style w:type="paragraph" w:styleId="FootnoteText">
    <w:name w:val="footnote text"/>
    <w:basedOn w:val="Normal"/>
    <w:link w:val="FootnoteTextChar"/>
    <w:uiPriority w:val="99"/>
    <w:semiHidden/>
    <w:unhideWhenUsed/>
    <w:rsid w:val="00E0465C"/>
    <w:pPr>
      <w:spacing w:after="0" w:line="240" w:lineRule="auto"/>
    </w:pPr>
    <w:rPr>
      <w:sz w:val="20"/>
      <w:szCs w:val="25"/>
    </w:rPr>
  </w:style>
  <w:style w:type="character" w:customStyle="1" w:styleId="FootnoteTextChar">
    <w:name w:val="Footnote Text Char"/>
    <w:basedOn w:val="DefaultParagraphFont"/>
    <w:link w:val="FootnoteText"/>
    <w:uiPriority w:val="99"/>
    <w:semiHidden/>
    <w:rsid w:val="00E0465C"/>
    <w:rPr>
      <w:sz w:val="20"/>
      <w:szCs w:val="25"/>
    </w:rPr>
  </w:style>
  <w:style w:type="character" w:styleId="FootnoteReference">
    <w:name w:val="footnote reference"/>
    <w:basedOn w:val="DefaultParagraphFont"/>
    <w:uiPriority w:val="99"/>
    <w:semiHidden/>
    <w:unhideWhenUsed/>
    <w:rsid w:val="00E0465C"/>
    <w:rPr>
      <w:vertAlign w:val="superscript"/>
    </w:rPr>
  </w:style>
  <w:style w:type="character" w:styleId="CommentReference">
    <w:name w:val="annotation reference"/>
    <w:basedOn w:val="DefaultParagraphFont"/>
    <w:uiPriority w:val="99"/>
    <w:semiHidden/>
    <w:unhideWhenUsed/>
    <w:rsid w:val="00591B5A"/>
    <w:rPr>
      <w:sz w:val="16"/>
      <w:szCs w:val="16"/>
    </w:rPr>
  </w:style>
  <w:style w:type="paragraph" w:styleId="CommentText">
    <w:name w:val="annotation text"/>
    <w:basedOn w:val="Normal"/>
    <w:link w:val="CommentTextChar"/>
    <w:uiPriority w:val="99"/>
    <w:unhideWhenUsed/>
    <w:rsid w:val="00591B5A"/>
    <w:pPr>
      <w:spacing w:line="240" w:lineRule="auto"/>
    </w:pPr>
    <w:rPr>
      <w:sz w:val="20"/>
      <w:szCs w:val="25"/>
    </w:rPr>
  </w:style>
  <w:style w:type="character" w:customStyle="1" w:styleId="CommentTextChar">
    <w:name w:val="Comment Text Char"/>
    <w:basedOn w:val="DefaultParagraphFont"/>
    <w:link w:val="CommentText"/>
    <w:uiPriority w:val="99"/>
    <w:rsid w:val="00591B5A"/>
    <w:rPr>
      <w:sz w:val="20"/>
      <w:szCs w:val="25"/>
    </w:rPr>
  </w:style>
  <w:style w:type="paragraph" w:styleId="CommentSubject">
    <w:name w:val="annotation subject"/>
    <w:basedOn w:val="CommentText"/>
    <w:next w:val="CommentText"/>
    <w:link w:val="CommentSubjectChar"/>
    <w:uiPriority w:val="99"/>
    <w:semiHidden/>
    <w:unhideWhenUsed/>
    <w:rsid w:val="00591B5A"/>
    <w:rPr>
      <w:b/>
      <w:bCs/>
    </w:rPr>
  </w:style>
  <w:style w:type="character" w:customStyle="1" w:styleId="CommentSubjectChar">
    <w:name w:val="Comment Subject Char"/>
    <w:basedOn w:val="CommentTextChar"/>
    <w:link w:val="CommentSubject"/>
    <w:uiPriority w:val="99"/>
    <w:semiHidden/>
    <w:rsid w:val="00591B5A"/>
    <w:rPr>
      <w:b/>
      <w:bCs/>
      <w:sz w:val="20"/>
      <w:szCs w:val="25"/>
    </w:rPr>
  </w:style>
  <w:style w:type="paragraph" w:styleId="BalloonText">
    <w:name w:val="Balloon Text"/>
    <w:basedOn w:val="Normal"/>
    <w:link w:val="BalloonTextChar"/>
    <w:uiPriority w:val="99"/>
    <w:semiHidden/>
    <w:unhideWhenUsed/>
    <w:rsid w:val="00591B5A"/>
    <w:pPr>
      <w:spacing w:after="0" w:line="240" w:lineRule="auto"/>
    </w:pPr>
    <w:rPr>
      <w:rFonts w:ascii="Segoe UI" w:hAnsi="Segoe UI" w:cs="Angsana New"/>
      <w:sz w:val="18"/>
      <w:szCs w:val="22"/>
    </w:rPr>
  </w:style>
  <w:style w:type="character" w:customStyle="1" w:styleId="BalloonTextChar">
    <w:name w:val="Balloon Text Char"/>
    <w:basedOn w:val="DefaultParagraphFont"/>
    <w:link w:val="BalloonText"/>
    <w:uiPriority w:val="99"/>
    <w:semiHidden/>
    <w:rsid w:val="00591B5A"/>
    <w:rPr>
      <w:rFonts w:ascii="Segoe UI" w:hAnsi="Segoe UI" w:cs="Angsana New"/>
      <w:sz w:val="18"/>
      <w:szCs w:val="22"/>
    </w:rPr>
  </w:style>
  <w:style w:type="character" w:styleId="Hyperlink">
    <w:name w:val="Hyperlink"/>
    <w:basedOn w:val="DefaultParagraphFont"/>
    <w:uiPriority w:val="99"/>
    <w:unhideWhenUsed/>
    <w:rsid w:val="00641848"/>
    <w:rPr>
      <w:color w:val="0000FF" w:themeColor="hyperlink"/>
      <w:u w:val="single"/>
    </w:rPr>
  </w:style>
  <w:style w:type="character" w:customStyle="1" w:styleId="UnresolvedMention1">
    <w:name w:val="Unresolved Mention1"/>
    <w:basedOn w:val="DefaultParagraphFont"/>
    <w:uiPriority w:val="99"/>
    <w:semiHidden/>
    <w:unhideWhenUsed/>
    <w:rsid w:val="00641848"/>
    <w:rPr>
      <w:color w:val="605E5C"/>
      <w:shd w:val="clear" w:color="auto" w:fill="E1DFDD"/>
    </w:rPr>
  </w:style>
  <w:style w:type="table" w:styleId="TableGrid">
    <w:name w:val="Table Grid"/>
    <w:basedOn w:val="TableNormal"/>
    <w:uiPriority w:val="59"/>
    <w:rsid w:val="008110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36410"/>
    <w:pPr>
      <w:ind w:left="720"/>
      <w:contextualSpacing/>
    </w:pPr>
  </w:style>
  <w:style w:type="character" w:styleId="Emphasis">
    <w:name w:val="Emphasis"/>
    <w:basedOn w:val="DefaultParagraphFont"/>
    <w:uiPriority w:val="20"/>
    <w:qFormat/>
    <w:rsid w:val="009B2A1E"/>
    <w:rPr>
      <w:i/>
      <w:iCs/>
    </w:rPr>
  </w:style>
  <w:style w:type="paragraph" w:styleId="Revision">
    <w:name w:val="Revision"/>
    <w:hidden/>
    <w:uiPriority w:val="99"/>
    <w:semiHidden/>
    <w:rsid w:val="00E6522D"/>
    <w:pPr>
      <w:spacing w:after="0" w:line="240" w:lineRule="auto"/>
    </w:pPr>
  </w:style>
  <w:style w:type="character" w:customStyle="1" w:styleId="UnresolvedMention2">
    <w:name w:val="Unresolved Mention2"/>
    <w:basedOn w:val="DefaultParagraphFont"/>
    <w:uiPriority w:val="99"/>
    <w:rsid w:val="00185B6A"/>
    <w:rPr>
      <w:color w:val="605E5C"/>
      <w:shd w:val="clear" w:color="auto" w:fill="E1DFDD"/>
    </w:rPr>
  </w:style>
  <w:style w:type="paragraph" w:styleId="EndnoteText">
    <w:name w:val="endnote text"/>
    <w:basedOn w:val="Normal"/>
    <w:link w:val="EndnoteTextChar"/>
    <w:uiPriority w:val="99"/>
    <w:semiHidden/>
    <w:unhideWhenUsed/>
    <w:rsid w:val="000E4CFC"/>
    <w:pPr>
      <w:spacing w:after="0" w:line="240" w:lineRule="auto"/>
    </w:pPr>
    <w:rPr>
      <w:sz w:val="24"/>
      <w:szCs w:val="30"/>
    </w:rPr>
  </w:style>
  <w:style w:type="character" w:customStyle="1" w:styleId="EndnoteTextChar">
    <w:name w:val="Endnote Text Char"/>
    <w:basedOn w:val="DefaultParagraphFont"/>
    <w:link w:val="EndnoteText"/>
    <w:uiPriority w:val="99"/>
    <w:semiHidden/>
    <w:rsid w:val="000E4CFC"/>
    <w:rPr>
      <w:sz w:val="24"/>
      <w:szCs w:val="30"/>
    </w:rPr>
  </w:style>
  <w:style w:type="character" w:styleId="EndnoteReference">
    <w:name w:val="endnote reference"/>
    <w:basedOn w:val="DefaultParagraphFont"/>
    <w:uiPriority w:val="99"/>
    <w:semiHidden/>
    <w:unhideWhenUsed/>
    <w:rsid w:val="000E4CFC"/>
    <w:rPr>
      <w:vertAlign w:val="superscript"/>
    </w:rPr>
  </w:style>
  <w:style w:type="character" w:styleId="FollowedHyperlink">
    <w:name w:val="FollowedHyperlink"/>
    <w:basedOn w:val="DefaultParagraphFont"/>
    <w:uiPriority w:val="99"/>
    <w:semiHidden/>
    <w:unhideWhenUsed/>
    <w:rsid w:val="000E4CF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4859935">
      <w:bodyDiv w:val="1"/>
      <w:marLeft w:val="0"/>
      <w:marRight w:val="0"/>
      <w:marTop w:val="0"/>
      <w:marBottom w:val="0"/>
      <w:divBdr>
        <w:top w:val="none" w:sz="0" w:space="0" w:color="auto"/>
        <w:left w:val="none" w:sz="0" w:space="0" w:color="auto"/>
        <w:bottom w:val="none" w:sz="0" w:space="0" w:color="auto"/>
        <w:right w:val="none" w:sz="0" w:space="0" w:color="auto"/>
      </w:divBdr>
      <w:divsChild>
        <w:div w:id="1649434320">
          <w:marLeft w:val="0"/>
          <w:marRight w:val="0"/>
          <w:marTop w:val="0"/>
          <w:marBottom w:val="0"/>
          <w:divBdr>
            <w:top w:val="none" w:sz="0" w:space="0" w:color="auto"/>
            <w:left w:val="none" w:sz="0" w:space="0" w:color="auto"/>
            <w:bottom w:val="none" w:sz="0" w:space="0" w:color="auto"/>
            <w:right w:val="none" w:sz="0" w:space="0" w:color="auto"/>
          </w:divBdr>
        </w:div>
      </w:divsChild>
    </w:div>
    <w:div w:id="96676863">
      <w:bodyDiv w:val="1"/>
      <w:marLeft w:val="0"/>
      <w:marRight w:val="0"/>
      <w:marTop w:val="0"/>
      <w:marBottom w:val="0"/>
      <w:divBdr>
        <w:top w:val="none" w:sz="0" w:space="0" w:color="auto"/>
        <w:left w:val="none" w:sz="0" w:space="0" w:color="auto"/>
        <w:bottom w:val="none" w:sz="0" w:space="0" w:color="auto"/>
        <w:right w:val="none" w:sz="0" w:space="0" w:color="auto"/>
      </w:divBdr>
    </w:div>
    <w:div w:id="673649013">
      <w:bodyDiv w:val="1"/>
      <w:marLeft w:val="0"/>
      <w:marRight w:val="0"/>
      <w:marTop w:val="0"/>
      <w:marBottom w:val="0"/>
      <w:divBdr>
        <w:top w:val="none" w:sz="0" w:space="0" w:color="auto"/>
        <w:left w:val="none" w:sz="0" w:space="0" w:color="auto"/>
        <w:bottom w:val="none" w:sz="0" w:space="0" w:color="auto"/>
        <w:right w:val="none" w:sz="0" w:space="0" w:color="auto"/>
      </w:divBdr>
    </w:div>
    <w:div w:id="959652377">
      <w:bodyDiv w:val="1"/>
      <w:marLeft w:val="0"/>
      <w:marRight w:val="0"/>
      <w:marTop w:val="0"/>
      <w:marBottom w:val="0"/>
      <w:divBdr>
        <w:top w:val="none" w:sz="0" w:space="0" w:color="auto"/>
        <w:left w:val="none" w:sz="0" w:space="0" w:color="auto"/>
        <w:bottom w:val="none" w:sz="0" w:space="0" w:color="auto"/>
        <w:right w:val="none" w:sz="0" w:space="0" w:color="auto"/>
      </w:divBdr>
    </w:div>
    <w:div w:id="1436947804">
      <w:bodyDiv w:val="1"/>
      <w:marLeft w:val="0"/>
      <w:marRight w:val="0"/>
      <w:marTop w:val="0"/>
      <w:marBottom w:val="0"/>
      <w:divBdr>
        <w:top w:val="none" w:sz="0" w:space="0" w:color="auto"/>
        <w:left w:val="none" w:sz="0" w:space="0" w:color="auto"/>
        <w:bottom w:val="none" w:sz="0" w:space="0" w:color="auto"/>
        <w:right w:val="none" w:sz="0" w:space="0" w:color="auto"/>
      </w:divBdr>
    </w:div>
    <w:div w:id="1617718229">
      <w:bodyDiv w:val="1"/>
      <w:marLeft w:val="0"/>
      <w:marRight w:val="0"/>
      <w:marTop w:val="0"/>
      <w:marBottom w:val="0"/>
      <w:divBdr>
        <w:top w:val="none" w:sz="0" w:space="0" w:color="auto"/>
        <w:left w:val="none" w:sz="0" w:space="0" w:color="auto"/>
        <w:bottom w:val="none" w:sz="0" w:space="0" w:color="auto"/>
        <w:right w:val="none" w:sz="0" w:space="0" w:color="auto"/>
      </w:divBdr>
      <w:divsChild>
        <w:div w:id="796292690">
          <w:marLeft w:val="0"/>
          <w:marRight w:val="0"/>
          <w:marTop w:val="0"/>
          <w:marBottom w:val="0"/>
          <w:divBdr>
            <w:top w:val="none" w:sz="0" w:space="0" w:color="auto"/>
            <w:left w:val="none" w:sz="0" w:space="0" w:color="auto"/>
            <w:bottom w:val="none" w:sz="0" w:space="0" w:color="auto"/>
            <w:right w:val="none" w:sz="0" w:space="0" w:color="auto"/>
          </w:divBdr>
          <w:divsChild>
            <w:div w:id="1941404887">
              <w:marLeft w:val="0"/>
              <w:marRight w:val="0"/>
              <w:marTop w:val="0"/>
              <w:marBottom w:val="0"/>
              <w:divBdr>
                <w:top w:val="none" w:sz="0" w:space="0" w:color="auto"/>
                <w:left w:val="none" w:sz="0" w:space="0" w:color="auto"/>
                <w:bottom w:val="none" w:sz="0" w:space="0" w:color="auto"/>
                <w:right w:val="none" w:sz="0" w:space="0" w:color="auto"/>
              </w:divBdr>
              <w:divsChild>
                <w:div w:id="815995051">
                  <w:marLeft w:val="0"/>
                  <w:marRight w:val="0"/>
                  <w:marTop w:val="0"/>
                  <w:marBottom w:val="0"/>
                  <w:divBdr>
                    <w:top w:val="none" w:sz="0" w:space="0" w:color="auto"/>
                    <w:left w:val="none" w:sz="0" w:space="0" w:color="auto"/>
                    <w:bottom w:val="none" w:sz="0" w:space="0" w:color="auto"/>
                    <w:right w:val="none" w:sz="0" w:space="0" w:color="auto"/>
                  </w:divBdr>
                </w:div>
              </w:divsChild>
            </w:div>
            <w:div w:id="1590656520">
              <w:marLeft w:val="0"/>
              <w:marRight w:val="0"/>
              <w:marTop w:val="0"/>
              <w:marBottom w:val="0"/>
              <w:divBdr>
                <w:top w:val="none" w:sz="0" w:space="0" w:color="auto"/>
                <w:left w:val="none" w:sz="0" w:space="0" w:color="auto"/>
                <w:bottom w:val="none" w:sz="0" w:space="0" w:color="auto"/>
                <w:right w:val="none" w:sz="0" w:space="0" w:color="auto"/>
              </w:divBdr>
            </w:div>
          </w:divsChild>
        </w:div>
        <w:div w:id="1055932796">
          <w:marLeft w:val="0"/>
          <w:marRight w:val="0"/>
          <w:marTop w:val="0"/>
          <w:marBottom w:val="0"/>
          <w:divBdr>
            <w:top w:val="none" w:sz="0" w:space="0" w:color="auto"/>
            <w:left w:val="none" w:sz="0" w:space="0" w:color="auto"/>
            <w:bottom w:val="none" w:sz="0" w:space="0" w:color="auto"/>
            <w:right w:val="none" w:sz="0" w:space="0" w:color="auto"/>
          </w:divBdr>
          <w:divsChild>
            <w:div w:id="146167699">
              <w:marLeft w:val="0"/>
              <w:marRight w:val="0"/>
              <w:marTop w:val="0"/>
              <w:marBottom w:val="0"/>
              <w:divBdr>
                <w:top w:val="none" w:sz="0" w:space="0" w:color="auto"/>
                <w:left w:val="none" w:sz="0" w:space="0" w:color="auto"/>
                <w:bottom w:val="none" w:sz="0" w:space="0" w:color="auto"/>
                <w:right w:val="none" w:sz="0" w:space="0" w:color="auto"/>
              </w:divBdr>
              <w:divsChild>
                <w:div w:id="600526807">
                  <w:marLeft w:val="0"/>
                  <w:marRight w:val="0"/>
                  <w:marTop w:val="0"/>
                  <w:marBottom w:val="0"/>
                  <w:divBdr>
                    <w:top w:val="none" w:sz="0" w:space="0" w:color="auto"/>
                    <w:left w:val="none" w:sz="0" w:space="0" w:color="auto"/>
                    <w:bottom w:val="none" w:sz="0" w:space="0" w:color="auto"/>
                    <w:right w:val="none" w:sz="0" w:space="0" w:color="auto"/>
                  </w:divBdr>
                  <w:divsChild>
                    <w:div w:id="167641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9275981">
      <w:bodyDiv w:val="1"/>
      <w:marLeft w:val="0"/>
      <w:marRight w:val="0"/>
      <w:marTop w:val="0"/>
      <w:marBottom w:val="0"/>
      <w:divBdr>
        <w:top w:val="none" w:sz="0" w:space="0" w:color="auto"/>
        <w:left w:val="none" w:sz="0" w:space="0" w:color="auto"/>
        <w:bottom w:val="none" w:sz="0" w:space="0" w:color="auto"/>
        <w:right w:val="none" w:sz="0" w:space="0" w:color="auto"/>
      </w:divBdr>
    </w:div>
    <w:div w:id="1843156897">
      <w:bodyDiv w:val="1"/>
      <w:marLeft w:val="0"/>
      <w:marRight w:val="0"/>
      <w:marTop w:val="0"/>
      <w:marBottom w:val="0"/>
      <w:divBdr>
        <w:top w:val="none" w:sz="0" w:space="0" w:color="auto"/>
        <w:left w:val="none" w:sz="0" w:space="0" w:color="auto"/>
        <w:bottom w:val="none" w:sz="0" w:space="0" w:color="auto"/>
        <w:right w:val="none" w:sz="0" w:space="0" w:color="auto"/>
      </w:divBdr>
      <w:divsChild>
        <w:div w:id="1716000459">
          <w:marLeft w:val="0"/>
          <w:marRight w:val="0"/>
          <w:marTop w:val="0"/>
          <w:marBottom w:val="0"/>
          <w:divBdr>
            <w:top w:val="none" w:sz="0" w:space="0" w:color="auto"/>
            <w:left w:val="none" w:sz="0" w:space="0" w:color="auto"/>
            <w:bottom w:val="none" w:sz="0" w:space="0" w:color="auto"/>
            <w:right w:val="none" w:sz="0" w:space="0" w:color="auto"/>
          </w:divBdr>
          <w:divsChild>
            <w:div w:id="1876885536">
              <w:marLeft w:val="0"/>
              <w:marRight w:val="0"/>
              <w:marTop w:val="0"/>
              <w:marBottom w:val="0"/>
              <w:divBdr>
                <w:top w:val="none" w:sz="0" w:space="0" w:color="auto"/>
                <w:left w:val="none" w:sz="0" w:space="0" w:color="auto"/>
                <w:bottom w:val="none" w:sz="0" w:space="0" w:color="auto"/>
                <w:right w:val="none" w:sz="0" w:space="0" w:color="auto"/>
              </w:divBdr>
            </w:div>
          </w:divsChild>
        </w:div>
        <w:div w:id="1917856240">
          <w:marLeft w:val="0"/>
          <w:marRight w:val="0"/>
          <w:marTop w:val="0"/>
          <w:marBottom w:val="0"/>
          <w:divBdr>
            <w:top w:val="none" w:sz="0" w:space="0" w:color="auto"/>
            <w:left w:val="none" w:sz="0" w:space="0" w:color="auto"/>
            <w:bottom w:val="none" w:sz="0" w:space="0" w:color="auto"/>
            <w:right w:val="none" w:sz="0" w:space="0" w:color="auto"/>
          </w:divBdr>
          <w:divsChild>
            <w:div w:id="513348973">
              <w:marLeft w:val="0"/>
              <w:marRight w:val="0"/>
              <w:marTop w:val="0"/>
              <w:marBottom w:val="0"/>
              <w:divBdr>
                <w:top w:val="none" w:sz="0" w:space="0" w:color="auto"/>
                <w:left w:val="none" w:sz="0" w:space="0" w:color="auto"/>
                <w:bottom w:val="none" w:sz="0" w:space="0" w:color="auto"/>
                <w:right w:val="none" w:sz="0" w:space="0" w:color="auto"/>
              </w:divBdr>
              <w:divsChild>
                <w:div w:id="136722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comments.xml.rels><?xml version="1.0" encoding="UTF-8" standalone="yes"?>
<Relationships xmlns="http://schemas.openxmlformats.org/package/2006/relationships"><Relationship Id="rId3" Type="http://schemas.openxmlformats.org/officeDocument/2006/relationships/hyperlink" Target="https://www.sciencedirect.com/science/article/abs/pii/S0927539814001224" TargetMode="External"/><Relationship Id="rId2" Type="http://schemas.openxmlformats.org/officeDocument/2006/relationships/hyperlink" Target="https://www.jstor.org/stable/2672914?seq=1" TargetMode="External"/><Relationship Id="rId1" Type="http://schemas.openxmlformats.org/officeDocument/2006/relationships/hyperlink" Target="https://www.sciencedirect.com/science/article/abs/pii/S1386418117301507"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refhub.elsevier.com/S0304-405X(15)00091-4/sbref3" TargetMode="Externa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refhub.elsevier.com/S0304-405X(15)00091-4/sbref3"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yperlink" Target="http://www.setsmart.com" TargetMode="External"/><Relationship Id="rId10" Type="http://schemas.microsoft.com/office/2016/09/relationships/commentsIds" Target="commentsIds.xml"/><Relationship Id="rId19" Type="http://schemas.openxmlformats.org/officeDocument/2006/relationships/glossaryDocument" Target="glossary/document.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yperlink" Target="http://refhub.elsevier.com/S0304-405X(15)00091-4/sbref3"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0962A170AFF5473F8F2A9710A10CF099"/>
        <w:category>
          <w:name w:val="General"/>
          <w:gallery w:val="placeholder"/>
        </w:category>
        <w:types>
          <w:type w:val="bbPlcHdr"/>
        </w:types>
        <w:behaviors>
          <w:behavior w:val="content"/>
        </w:behaviors>
        <w:guid w:val="{F7E355BA-9A3C-452E-8657-A7E6B9C81C8D}"/>
      </w:docPartPr>
      <w:docPartBody>
        <w:p w:rsidR="002F7C72" w:rsidRDefault="007240DA" w:rsidP="007240DA">
          <w:pPr>
            <w:pStyle w:val="0962A170AFF5473F8F2A9710A10CF099"/>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Segoe UI">
    <w:altName w:val="Calibri"/>
    <w:panose1 w:val="020B0502040204020203"/>
    <w:charset w:val="00"/>
    <w:family w:val="swiss"/>
    <w:pitch w:val="variable"/>
    <w:sig w:usb0="E4002EFF" w:usb1="C000E47F"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Segoe UI Emoji">
    <w:panose1 w:val="020B0502040204020203"/>
    <w:charset w:val="00"/>
    <w:family w:val="swiss"/>
    <w:pitch w:val="variable"/>
    <w:sig w:usb0="00000003" w:usb1="02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egoe UI Symbol">
    <w:altName w:val="Calibri"/>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hyphenationZone w:val="425"/>
  <w:characterSpacingControl w:val="doNotCompress"/>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40DA"/>
    <w:rsid w:val="000222EE"/>
    <w:rsid w:val="000E2EDD"/>
    <w:rsid w:val="001440BA"/>
    <w:rsid w:val="00187234"/>
    <w:rsid w:val="001C1FA3"/>
    <w:rsid w:val="001E62D8"/>
    <w:rsid w:val="00274C92"/>
    <w:rsid w:val="002A4185"/>
    <w:rsid w:val="002E159B"/>
    <w:rsid w:val="002F7C72"/>
    <w:rsid w:val="00331261"/>
    <w:rsid w:val="00391FC7"/>
    <w:rsid w:val="00441989"/>
    <w:rsid w:val="004D4F17"/>
    <w:rsid w:val="004D7B28"/>
    <w:rsid w:val="00522E8A"/>
    <w:rsid w:val="005329EC"/>
    <w:rsid w:val="005537D5"/>
    <w:rsid w:val="0063281B"/>
    <w:rsid w:val="00643F70"/>
    <w:rsid w:val="006F3EAB"/>
    <w:rsid w:val="007102B5"/>
    <w:rsid w:val="0072129B"/>
    <w:rsid w:val="007240DA"/>
    <w:rsid w:val="00750B7C"/>
    <w:rsid w:val="007757E6"/>
    <w:rsid w:val="007B01C9"/>
    <w:rsid w:val="007B289D"/>
    <w:rsid w:val="008442C7"/>
    <w:rsid w:val="00876683"/>
    <w:rsid w:val="009069A7"/>
    <w:rsid w:val="00965C64"/>
    <w:rsid w:val="009B76BF"/>
    <w:rsid w:val="009F1C94"/>
    <w:rsid w:val="00A31B9D"/>
    <w:rsid w:val="00A940D0"/>
    <w:rsid w:val="00AA3C46"/>
    <w:rsid w:val="00AB2080"/>
    <w:rsid w:val="00AE6E8B"/>
    <w:rsid w:val="00BC5C3C"/>
    <w:rsid w:val="00BD43EC"/>
    <w:rsid w:val="00CF75CE"/>
    <w:rsid w:val="00CF75D6"/>
    <w:rsid w:val="00D11A34"/>
    <w:rsid w:val="00E47ACB"/>
    <w:rsid w:val="00EA66D5"/>
    <w:rsid w:val="00F10944"/>
    <w:rsid w:val="00F35F07"/>
    <w:rsid w:val="00FD5CC5"/>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962A170AFF5473F8F2A9710A10CF099">
    <w:name w:val="0962A170AFF5473F8F2A9710A10CF099"/>
    <w:rsid w:val="007240D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Ome19</b:Tag>
    <b:SourceType>JournalArticle</b:SourceType>
    <b:Guid>{A21B777B-088D-4F9F-8577-969E6AE2FFE5}</b:Guid>
    <b:Title>Anaaa</b:Title>
    <b:Year>2019</b:Year>
    <b:Author>
      <b:Author>
        <b:NameList>
          <b:Person>
            <b:Last>Ome</b:Last>
          </b:Person>
        </b:NameList>
      </b:Author>
    </b:Author>
    <b:JournalName>Journal Fin</b:JournalName>
    <b:Pages>50-60</b:Pages>
    <b:RefOrder>1</b:RefOrder>
  </b:Source>
</b:Sources>
</file>

<file path=customXml/itemProps1.xml><?xml version="1.0" encoding="utf-8"?>
<ds:datastoreItem xmlns:ds="http://schemas.openxmlformats.org/officeDocument/2006/customXml" ds:itemID="{EB84D067-148C-47D7-A0B9-75DFF6410D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18</Pages>
  <Words>7815</Words>
  <Characters>44547</Characters>
  <Application>Microsoft Office Word</Application>
  <DocSecurity>4</DocSecurity>
  <Lines>371</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Mephisto D</dc:creator>
  <cp:lastModifiedBy>Mephisto D</cp:lastModifiedBy>
  <cp:revision>2</cp:revision>
  <cp:lastPrinted>2019-11-25T06:13:00Z</cp:lastPrinted>
  <dcterms:created xsi:type="dcterms:W3CDTF">2020-04-23T06:25:00Z</dcterms:created>
  <dcterms:modified xsi:type="dcterms:W3CDTF">2020-04-23T06:25:00Z</dcterms:modified>
</cp:coreProperties>
</file>