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4BECE" w14:textId="77777777" w:rsidR="00A663A6" w:rsidRPr="00A663A6" w:rsidRDefault="00A663A6" w:rsidP="00A663A6">
      <w:pPr>
        <w:pStyle w:val="PlainText"/>
        <w:rPr>
          <w:rFonts w:cs="Courier New"/>
        </w:rPr>
      </w:pPr>
      <w:bookmarkStart w:id="0" w:name="_GoBack"/>
      <w:bookmarkEnd w:id="0"/>
      <w:r w:rsidRPr="00A663A6">
        <w:rPr>
          <w:rFonts w:cs="Courier New"/>
        </w:rPr>
        <w:t>% Styles</w:t>
      </w:r>
    </w:p>
    <w:p w14:paraId="2908BFA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FAD22D6" w14:textId="77777777" w:rsidR="00A663A6" w:rsidRPr="00A663A6" w:rsidRDefault="00A663A6" w:rsidP="00A663A6">
      <w:pPr>
        <w:pStyle w:val="PlainText"/>
        <w:rPr>
          <w:rFonts w:cs="Courier New"/>
        </w:rPr>
      </w:pPr>
      <w:proofErr w:type="gramStart"/>
      <w:r w:rsidRPr="00A663A6">
        <w:rPr>
          <w:rFonts w:cs="Courier New"/>
        </w:rPr>
        <w:t>%</w:t>
      </w:r>
      <w:proofErr w:type="gramEnd"/>
      <w:r w:rsidRPr="00A663A6">
        <w:rPr>
          <w:rFonts w:cs="Courier New"/>
        </w:rPr>
        <w:t xml:space="preserve"> Mathematics signs</w:t>
      </w:r>
    </w:p>
    <w:p w14:paraId="401E5C4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inv</w:t>
      </w:r>
      <w:proofErr w:type="spellEnd"/>
      <w:r w:rsidRPr="00A663A6">
        <w:rPr>
          <w:rFonts w:cs="Courier New"/>
        </w:rPr>
        <w:t>}[1]{\</w:t>
      </w:r>
      <w:proofErr w:type="spellStart"/>
      <w:r w:rsidRPr="00A663A6">
        <w:rPr>
          <w:rFonts w:cs="Courier New"/>
        </w:rPr>
        <w:t>frac</w:t>
      </w:r>
      <w:proofErr w:type="spellEnd"/>
      <w:r w:rsidRPr="00A663A6">
        <w:rPr>
          <w:rFonts w:cs="Courier New"/>
        </w:rPr>
        <w:t>{1}{#1}}</w:t>
      </w:r>
    </w:p>
    <w:p w14:paraId="67C72F9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proofErr w:type="gram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\given}{\: | \:}</w:t>
      </w:r>
    </w:p>
    <w:p w14:paraId="5F7A84B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\defined{{\</w:t>
      </w:r>
      <w:proofErr w:type="spellStart"/>
      <w:r w:rsidRPr="00A663A6">
        <w:rPr>
          <w:rFonts w:cs="Courier New"/>
        </w:rPr>
        <w:t>stackrel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scriptscriptstyle</w:t>
      </w:r>
      <w:proofErr w:type="spellEnd"/>
      <w:r w:rsidRPr="00A663A6">
        <w:rPr>
          <w:rFonts w:cs="Courier New"/>
        </w:rPr>
        <w:t xml:space="preserve"> \Delta}{=}}}</w:t>
      </w:r>
    </w:p>
    <w:p w14:paraId="7A42ECF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Img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mbox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Im</w:t>
      </w:r>
      <w:proofErr w:type="spellEnd"/>
      <w:r w:rsidRPr="00A663A6">
        <w:rPr>
          <w:rFonts w:cs="Courier New"/>
        </w:rPr>
        <w:t>}\,}</w:t>
      </w:r>
    </w:p>
    <w:p w14:paraId="7488F92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{\Ker}{\</w:t>
      </w:r>
      <w:proofErr w:type="spellStart"/>
      <w:r w:rsidRPr="00A663A6">
        <w:rPr>
          <w:rFonts w:cs="Courier New"/>
        </w:rPr>
        <w:t>mbox</w:t>
      </w:r>
      <w:proofErr w:type="spellEnd"/>
      <w:r w:rsidRPr="00A663A6">
        <w:rPr>
          <w:rFonts w:cs="Courier New"/>
        </w:rPr>
        <w:t>{Ker}\,}</w:t>
      </w:r>
    </w:p>
    <w:p w14:paraId="45CAFC9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mbf</w:t>
      </w:r>
      <w:proofErr w:type="spellEnd"/>
      <w:r w:rsidRPr="00A663A6">
        <w:rPr>
          <w:rFonts w:cs="Courier New"/>
        </w:rPr>
        <w:t>}[1]{{\</w:t>
      </w:r>
      <w:proofErr w:type="spellStart"/>
      <w:r w:rsidRPr="00A663A6">
        <w:rPr>
          <w:rFonts w:cs="Courier New"/>
        </w:rPr>
        <w:t>mbox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boldmath</w:t>
      </w:r>
      <w:proofErr w:type="spellEnd"/>
      <w:r w:rsidRPr="00A663A6">
        <w:rPr>
          <w:rFonts w:cs="Courier New"/>
        </w:rPr>
        <w:t xml:space="preserve"> $#1$}}}</w:t>
      </w:r>
    </w:p>
    <w:p w14:paraId="174952A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{\ceil}[1]{\left\</w:t>
      </w:r>
      <w:proofErr w:type="spellStart"/>
      <w:r w:rsidRPr="00A663A6">
        <w:rPr>
          <w:rFonts w:cs="Courier New"/>
        </w:rPr>
        <w:t>lceil</w:t>
      </w:r>
      <w:proofErr w:type="spellEnd"/>
      <w:r w:rsidRPr="00A663A6">
        <w:rPr>
          <w:rFonts w:cs="Courier New"/>
        </w:rPr>
        <w:t xml:space="preserve"> #1 \right\</w:t>
      </w:r>
      <w:proofErr w:type="spellStart"/>
      <w:r w:rsidRPr="00A663A6">
        <w:rPr>
          <w:rFonts w:cs="Courier New"/>
        </w:rPr>
        <w:t>rceil</w:t>
      </w:r>
      <w:proofErr w:type="spellEnd"/>
      <w:r w:rsidRPr="00A663A6">
        <w:rPr>
          <w:rFonts w:cs="Courier New"/>
        </w:rPr>
        <w:t>}</w:t>
      </w:r>
    </w:p>
    <w:p w14:paraId="72F5693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{\floor}[1]{\left\</w:t>
      </w:r>
      <w:proofErr w:type="spellStart"/>
      <w:r w:rsidRPr="00A663A6">
        <w:rPr>
          <w:rFonts w:cs="Courier New"/>
        </w:rPr>
        <w:t>lfloor</w:t>
      </w:r>
      <w:proofErr w:type="spellEnd"/>
      <w:r w:rsidRPr="00A663A6">
        <w:rPr>
          <w:rFonts w:cs="Courier New"/>
        </w:rPr>
        <w:t xml:space="preserve"> #1 \right\</w:t>
      </w:r>
      <w:proofErr w:type="spellStart"/>
      <w:r w:rsidRPr="00A663A6">
        <w:rPr>
          <w:rFonts w:cs="Courier New"/>
        </w:rPr>
        <w:t>rfloor</w:t>
      </w:r>
      <w:proofErr w:type="spellEnd"/>
      <w:r w:rsidRPr="00A663A6">
        <w:rPr>
          <w:rFonts w:cs="Courier New"/>
        </w:rPr>
        <w:t>}</w:t>
      </w:r>
    </w:p>
    <w:p w14:paraId="4BD1A5C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4D11AC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4FC540D" w14:textId="77777777" w:rsidR="00A663A6" w:rsidRPr="00A663A6" w:rsidRDefault="00A663A6" w:rsidP="00A663A6">
      <w:pPr>
        <w:pStyle w:val="PlainText"/>
        <w:rPr>
          <w:rFonts w:cs="Courier New"/>
        </w:rPr>
      </w:pPr>
      <w:proofErr w:type="gramStart"/>
      <w:r w:rsidRPr="00A663A6">
        <w:rPr>
          <w:rFonts w:cs="Courier New"/>
        </w:rPr>
        <w:t>%</w:t>
      </w:r>
      <w:proofErr w:type="spellStart"/>
      <w:r w:rsidRPr="00A663A6">
        <w:rPr>
          <w:rFonts w:cs="Courier New"/>
        </w:rPr>
        <w:t>Misc</w:t>
      </w:r>
      <w:proofErr w:type="spellEnd"/>
      <w:proofErr w:type="gramEnd"/>
    </w:p>
    <w:p w14:paraId="7F314CD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{\bra}{\begin{</w:t>
      </w:r>
      <w:proofErr w:type="spellStart"/>
      <w:r w:rsidRPr="00A663A6">
        <w:rPr>
          <w:rFonts w:cs="Courier New"/>
        </w:rPr>
        <w:t>eqnarray</w:t>
      </w:r>
      <w:proofErr w:type="spellEnd"/>
      <w:r w:rsidRPr="00A663A6">
        <w:rPr>
          <w:rFonts w:cs="Courier New"/>
        </w:rPr>
        <w:t>}}</w:t>
      </w:r>
    </w:p>
    <w:p w14:paraId="215CBC7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{\era}{\end{</w:t>
      </w:r>
      <w:proofErr w:type="spellStart"/>
      <w:r w:rsidRPr="00A663A6">
        <w:rPr>
          <w:rFonts w:cs="Courier New"/>
        </w:rPr>
        <w:t>eqnarray</w:t>
      </w:r>
      <w:proofErr w:type="spellEnd"/>
      <w:r w:rsidRPr="00A663A6">
        <w:rPr>
          <w:rFonts w:cs="Courier New"/>
        </w:rPr>
        <w:t>}}</w:t>
      </w:r>
    </w:p>
    <w:p w14:paraId="7DB66F6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{\ignore}[1</w:t>
      </w:r>
      <w:proofErr w:type="gramStart"/>
      <w:r w:rsidRPr="00A663A6">
        <w:rPr>
          <w:rFonts w:cs="Courier New"/>
        </w:rPr>
        <w:t>]{}</w:t>
      </w:r>
      <w:proofErr w:type="gramEnd"/>
    </w:p>
    <w:p w14:paraId="5ADCA44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pscript</w:t>
      </w:r>
      <w:proofErr w:type="spellEnd"/>
      <w:r w:rsidRPr="00A663A6">
        <w:rPr>
          <w:rFonts w:cs="Courier New"/>
        </w:rPr>
        <w:t>}[2]</w:t>
      </w:r>
    </w:p>
    <w:p w14:paraId="5D96F3C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setlength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epsfxsize</w:t>
      </w:r>
      <w:proofErr w:type="spellEnd"/>
      <w:r w:rsidRPr="00A663A6">
        <w:rPr>
          <w:rFonts w:cs="Courier New"/>
        </w:rPr>
        <w:t>}{#2\</w:t>
      </w:r>
      <w:proofErr w:type="spellStart"/>
      <w:r w:rsidRPr="00A663A6">
        <w:rPr>
          <w:rFonts w:cs="Courier New"/>
        </w:rPr>
        <w:t>hsize</w:t>
      </w:r>
      <w:proofErr w:type="spellEnd"/>
      <w:r w:rsidRPr="00A663A6">
        <w:rPr>
          <w:rFonts w:cs="Courier New"/>
        </w:rPr>
        <w:t>}</w:t>
      </w:r>
    </w:p>
    <w:p w14:paraId="0314390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\centerline{\</w:t>
      </w:r>
      <w:proofErr w:type="spellStart"/>
      <w:r w:rsidRPr="00A663A6">
        <w:rPr>
          <w:rFonts w:cs="Courier New"/>
        </w:rPr>
        <w:t>epsfbox</w:t>
      </w:r>
      <w:proofErr w:type="spellEnd"/>
      <w:r w:rsidRPr="00A663A6">
        <w:rPr>
          <w:rFonts w:cs="Courier New"/>
        </w:rPr>
        <w:t>{#1}}}</w:t>
      </w:r>
    </w:p>
    <w:p w14:paraId="39DB5E96" w14:textId="77777777" w:rsidR="00A663A6" w:rsidRPr="00A663A6" w:rsidRDefault="00A663A6" w:rsidP="00A663A6">
      <w:pPr>
        <w:pStyle w:val="PlainText"/>
        <w:rPr>
          <w:rFonts w:cs="Courier New"/>
        </w:rPr>
      </w:pPr>
      <w:proofErr w:type="gramStart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etal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em</w:t>
      </w:r>
      <w:proofErr w:type="spellEnd"/>
      <w:r w:rsidRPr="00A663A6">
        <w:rPr>
          <w:rFonts w:cs="Courier New"/>
        </w:rPr>
        <w:t xml:space="preserve"> et al.}}</w:t>
      </w:r>
      <w:proofErr w:type="gramEnd"/>
    </w:p>
    <w:p w14:paraId="2FC873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{\GMC}{</w:t>
      </w:r>
      <w:proofErr w:type="spellStart"/>
      <w:r w:rsidRPr="00A663A6">
        <w:rPr>
          <w:rFonts w:cs="Courier New"/>
        </w:rPr>
        <w:t>GreedyMaxClique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37F3241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kCore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textit</w:t>
      </w:r>
      <w:proofErr w:type="spellEnd"/>
      <w:r w:rsidRPr="00A663A6">
        <w:rPr>
          <w:rFonts w:cs="Courier New"/>
        </w:rPr>
        <w:t>{k}-Core\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05BCB38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{\CP}{CP\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333FA00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{\IXP}{IXP\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2AEAF48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2B48E0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 References</w:t>
      </w:r>
    </w:p>
    <w:p w14:paraId="33BA77D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algoref</w:t>
      </w:r>
      <w:proofErr w:type="spellEnd"/>
      <w:r w:rsidRPr="00A663A6">
        <w:rPr>
          <w:rFonts w:cs="Courier New"/>
        </w:rPr>
        <w:t>}[1]{Algorithm~\ref{#1}}</w:t>
      </w:r>
    </w:p>
    <w:p w14:paraId="13945B4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figref</w:t>
      </w:r>
      <w:proofErr w:type="spellEnd"/>
      <w:r w:rsidRPr="00A663A6">
        <w:rPr>
          <w:rFonts w:cs="Courier New"/>
        </w:rPr>
        <w:t>}[1]{Figure~\ref{#1}}</w:t>
      </w:r>
    </w:p>
    <w:p w14:paraId="3D7DB8E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chapheadref</w:t>
      </w:r>
      <w:proofErr w:type="spellEnd"/>
      <w:r w:rsidRPr="00A663A6">
        <w:rPr>
          <w:rFonts w:cs="Courier New"/>
        </w:rPr>
        <w:t>}[1]{Chapter~\ref{chap:#1}}</w:t>
      </w:r>
    </w:p>
    <w:p w14:paraId="1B2AA20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secheadref</w:t>
      </w:r>
      <w:proofErr w:type="spellEnd"/>
      <w:r w:rsidRPr="00A663A6">
        <w:rPr>
          <w:rFonts w:cs="Courier New"/>
        </w:rPr>
        <w:t>}[1]{Section~\ref{sec:#1}}</w:t>
      </w:r>
    </w:p>
    <w:p w14:paraId="4D95A30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appheadref</w:t>
      </w:r>
      <w:proofErr w:type="spellEnd"/>
      <w:r w:rsidRPr="00A663A6">
        <w:rPr>
          <w:rFonts w:cs="Courier New"/>
        </w:rPr>
        <w:t>}[1]{Appendix~\ref{head:#1}}</w:t>
      </w:r>
    </w:p>
    <w:p w14:paraId="009D2DC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eqnref</w:t>
      </w:r>
      <w:proofErr w:type="spellEnd"/>
      <w:r w:rsidRPr="00A663A6">
        <w:rPr>
          <w:rFonts w:cs="Courier New"/>
        </w:rPr>
        <w:t>}[1]{(\ref{</w:t>
      </w:r>
      <w:proofErr w:type="spellStart"/>
      <w:r w:rsidRPr="00A663A6">
        <w:rPr>
          <w:rFonts w:cs="Courier New"/>
        </w:rPr>
        <w:t>eqn</w:t>
      </w:r>
      <w:proofErr w:type="spellEnd"/>
      <w:r w:rsidRPr="00A663A6">
        <w:rPr>
          <w:rFonts w:cs="Courier New"/>
        </w:rPr>
        <w:t>:#1})}</w:t>
      </w:r>
    </w:p>
    <w:p w14:paraId="28F0D42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proof}{\</w:t>
      </w:r>
      <w:proofErr w:type="spellStart"/>
      <w:r w:rsidRPr="00A663A6">
        <w:rPr>
          <w:rFonts w:cs="Courier New"/>
        </w:rPr>
        <w:t>noindent</w:t>
      </w:r>
      <w:proofErr w:type="spellEnd"/>
      <w:r w:rsidRPr="00A663A6">
        <w:rPr>
          <w:rFonts w:cs="Courier New"/>
        </w:rPr>
        <w:t xml:space="preserve">{\bf Proof.}\ </w:t>
      </w:r>
      <w:proofErr w:type="gramStart"/>
      <w:r w:rsidRPr="00A663A6">
        <w:rPr>
          <w:rFonts w:cs="Courier New"/>
        </w:rPr>
        <w:t>\ }{</w:t>
      </w:r>
      <w:proofErr w:type="gram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hfill</w:t>
      </w:r>
      <w:proofErr w:type="spellEnd"/>
      <w:r w:rsidRPr="00A663A6">
        <w:rPr>
          <w:rFonts w:cs="Courier New"/>
        </w:rPr>
        <w:t xml:space="preserve"> \Box}</w:t>
      </w:r>
    </w:p>
    <w:p w14:paraId="3A08896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48B3B12" w14:textId="77777777" w:rsidR="00A663A6" w:rsidRPr="00A663A6" w:rsidRDefault="00A663A6" w:rsidP="00A663A6">
      <w:pPr>
        <w:pStyle w:val="PlainText"/>
        <w:rPr>
          <w:rFonts w:cs="Courier New"/>
        </w:rPr>
      </w:pPr>
      <w:proofErr w:type="gramStart"/>
      <w:r w:rsidRPr="00A663A6">
        <w:rPr>
          <w:rFonts w:cs="Courier New"/>
        </w:rPr>
        <w:t>%</w:t>
      </w:r>
      <w:proofErr w:type="gramEnd"/>
      <w:r w:rsidRPr="00A663A6">
        <w:rPr>
          <w:rFonts w:cs="Courier New"/>
        </w:rPr>
        <w:t xml:space="preserve"> Calligraphic letters</w:t>
      </w:r>
    </w:p>
    <w:p w14:paraId="1C66083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cA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A}}</w:t>
      </w:r>
    </w:p>
    <w:p w14:paraId="115513C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cB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B}}</w:t>
      </w:r>
    </w:p>
    <w:p w14:paraId="07E5445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cC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C}}</w:t>
      </w:r>
    </w:p>
    <w:p w14:paraId="017B7F2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cD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D}}</w:t>
      </w:r>
    </w:p>
    <w:p w14:paraId="79CA6BF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cE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E}}</w:t>
      </w:r>
    </w:p>
    <w:p w14:paraId="659D9AC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cL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L}}</w:t>
      </w:r>
    </w:p>
    <w:p w14:paraId="6A48CA9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cM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M}}</w:t>
      </w:r>
    </w:p>
    <w:p w14:paraId="0591096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cS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S}}</w:t>
      </w:r>
    </w:p>
    <w:p w14:paraId="28237D2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cT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T}}</w:t>
      </w:r>
    </w:p>
    <w:p w14:paraId="74842F5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cV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V}}</w:t>
      </w:r>
    </w:p>
    <w:p w14:paraId="0E19A42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cN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cal</w:t>
      </w:r>
      <w:proofErr w:type="spellEnd"/>
      <w:r w:rsidRPr="00A663A6">
        <w:rPr>
          <w:rFonts w:cs="Courier New"/>
        </w:rPr>
        <w:t xml:space="preserve"> N}}</w:t>
      </w:r>
    </w:p>
    <w:p w14:paraId="08BA5963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003E4CF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06DBBB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 Boxes</w:t>
      </w:r>
    </w:p>
    <w:p w14:paraId="6CC7C96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Boxedminipage</w:t>
      </w:r>
      <w:proofErr w:type="spellEnd"/>
      <w:r w:rsidRPr="00A663A6">
        <w:rPr>
          <w:rFonts w:cs="Courier New"/>
        </w:rPr>
        <w:t>}</w:t>
      </w:r>
    </w:p>
    <w:p w14:paraId="47855CE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{\begin{</w:t>
      </w:r>
      <w:proofErr w:type="spellStart"/>
      <w:r w:rsidRPr="00A663A6">
        <w:rPr>
          <w:rFonts w:cs="Courier New"/>
        </w:rPr>
        <w:t>Sbox</w:t>
      </w:r>
      <w:proofErr w:type="spellEnd"/>
      <w:r w:rsidRPr="00A663A6">
        <w:rPr>
          <w:rFonts w:cs="Courier New"/>
        </w:rPr>
        <w:t>}\begin{</w:t>
      </w:r>
      <w:proofErr w:type="spellStart"/>
      <w:r w:rsidRPr="00A663A6">
        <w:rPr>
          <w:rFonts w:cs="Courier New"/>
        </w:rPr>
        <w:t>minipage</w:t>
      </w:r>
      <w:proofErr w:type="spellEnd"/>
      <w:r w:rsidRPr="00A663A6">
        <w:rPr>
          <w:rFonts w:cs="Courier New"/>
        </w:rPr>
        <w:t>}}</w:t>
      </w:r>
    </w:p>
    <w:p w14:paraId="624A4C3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{\end{</w:t>
      </w:r>
      <w:proofErr w:type="spellStart"/>
      <w:r w:rsidRPr="00A663A6">
        <w:rPr>
          <w:rFonts w:cs="Courier New"/>
        </w:rPr>
        <w:t>minipage</w:t>
      </w:r>
      <w:proofErr w:type="spellEnd"/>
      <w:r w:rsidRPr="00A663A6">
        <w:rPr>
          <w:rFonts w:cs="Courier New"/>
        </w:rPr>
        <w:t>}\end{</w:t>
      </w:r>
      <w:proofErr w:type="spellStart"/>
      <w:r w:rsidRPr="00A663A6">
        <w:rPr>
          <w:rFonts w:cs="Courier New"/>
        </w:rPr>
        <w:t>Sbox</w:t>
      </w:r>
      <w:proofErr w:type="spellEnd"/>
      <w:r w:rsidRPr="00A663A6">
        <w:rPr>
          <w:rFonts w:cs="Courier New"/>
        </w:rPr>
        <w:t>}\</w:t>
      </w:r>
      <w:proofErr w:type="spellStart"/>
      <w:r w:rsidRPr="00A663A6">
        <w:rPr>
          <w:rFonts w:cs="Courier New"/>
        </w:rPr>
        <w:t>ovalbox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TheSbox</w:t>
      </w:r>
      <w:proofErr w:type="spellEnd"/>
      <w:r w:rsidRPr="00A663A6">
        <w:rPr>
          <w:rFonts w:cs="Courier New"/>
        </w:rPr>
        <w:t>}}</w:t>
      </w:r>
    </w:p>
    <w:p w14:paraId="575A66D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{Boxedminipage1}</w:t>
      </w:r>
    </w:p>
    <w:p w14:paraId="422935C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{\begin{</w:t>
      </w:r>
      <w:proofErr w:type="spellStart"/>
      <w:r w:rsidRPr="00A663A6">
        <w:rPr>
          <w:rFonts w:cs="Courier New"/>
        </w:rPr>
        <w:t>Sbox</w:t>
      </w:r>
      <w:proofErr w:type="spellEnd"/>
      <w:r w:rsidRPr="00A663A6">
        <w:rPr>
          <w:rFonts w:cs="Courier New"/>
        </w:rPr>
        <w:t>}\begin{</w:t>
      </w:r>
      <w:proofErr w:type="spellStart"/>
      <w:r w:rsidRPr="00A663A6">
        <w:rPr>
          <w:rFonts w:cs="Courier New"/>
        </w:rPr>
        <w:t>minipage</w:t>
      </w:r>
      <w:proofErr w:type="spellEnd"/>
      <w:r w:rsidRPr="00A663A6">
        <w:rPr>
          <w:rFonts w:cs="Courier New"/>
        </w:rPr>
        <w:t>}}</w:t>
      </w:r>
    </w:p>
    <w:p w14:paraId="4200F90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{\end{minipage}\end{Sbox}\shadowbox{\begin{Bcenter}\TheSbox\end{Bcenter}}}</w:t>
      </w:r>
    </w:p>
    <w:p w14:paraId="3A5F0E7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BBA9B2F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0E03D8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</w:t>
      </w:r>
    </w:p>
    <w:p w14:paraId="65A4593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 An environment for writing programs with dynamic ref and indentation %%</w:t>
      </w:r>
    </w:p>
    <w:p w14:paraId="6CFEE38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 Remarks send to shavitt@ieee.org                                     %%</w:t>
      </w:r>
    </w:p>
    <w:p w14:paraId="096C72E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</w:t>
      </w:r>
    </w:p>
    <w:p w14:paraId="2080401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newcounter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LineNum</w:t>
      </w:r>
      <w:proofErr w:type="spellEnd"/>
      <w:r w:rsidRPr="00A663A6">
        <w:rPr>
          <w:rFonts w:cs="Courier New"/>
        </w:rPr>
        <w:t>}</w:t>
      </w:r>
    </w:p>
    <w:p w14:paraId="7326783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newcounter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AlgNum</w:t>
      </w:r>
      <w:proofErr w:type="spellEnd"/>
      <w:r w:rsidRPr="00A663A6">
        <w:rPr>
          <w:rFonts w:cs="Courier New"/>
        </w:rPr>
        <w:t>}</w:t>
      </w:r>
    </w:p>
    <w:p w14:paraId="25DF682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{\In}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*{3em}}</w:t>
      </w:r>
    </w:p>
    <w:p w14:paraId="06AB1EE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{\I} {\item}</w:t>
      </w:r>
    </w:p>
    <w:p w14:paraId="6DCD0DA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{\II} {\item\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*{.75em}}</w:t>
      </w:r>
    </w:p>
    <w:p w14:paraId="6E91D76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{\III} {\item\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*{1.5em}}</w:t>
      </w:r>
    </w:p>
    <w:p w14:paraId="6C01372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{\IV} {\item\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*{2.25em}}</w:t>
      </w:r>
    </w:p>
    <w:p w14:paraId="05AD97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{\V} {\item\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*{3em}}</w:t>
      </w:r>
    </w:p>
    <w:p w14:paraId="6F9CDC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{\SI}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*{.6em}}</w:t>
      </w:r>
    </w:p>
    <w:p w14:paraId="6FC270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{\SII}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*{.6em}}</w:t>
      </w:r>
    </w:p>
    <w:p w14:paraId="1165FC8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{\SIII}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*{.6em}}</w:t>
      </w:r>
    </w:p>
    <w:p w14:paraId="1096101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{\SIV}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*{0.6em}}</w:t>
      </w:r>
    </w:p>
    <w:p w14:paraId="67F38FD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{\SV} {\</w:t>
      </w:r>
      <w:proofErr w:type="spellStart"/>
      <w:r w:rsidRPr="00A663A6">
        <w:rPr>
          <w:rFonts w:cs="Courier New"/>
        </w:rPr>
        <w:t>hspace</w:t>
      </w:r>
      <w:proofErr w:type="spellEnd"/>
      <w:r w:rsidRPr="00A663A6">
        <w:rPr>
          <w:rFonts w:cs="Courier New"/>
        </w:rPr>
        <w:t>*{3em}}</w:t>
      </w:r>
    </w:p>
    <w:p w14:paraId="05E28E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{\Rem}[1]   {$\</w:t>
      </w:r>
      <w:proofErr w:type="spellStart"/>
      <w:r w:rsidRPr="00A663A6">
        <w:rPr>
          <w:rFonts w:cs="Courier New"/>
        </w:rPr>
        <w:t>ll</w:t>
      </w:r>
      <w:proofErr w:type="spellEnd"/>
      <w:r w:rsidRPr="00A663A6">
        <w:rPr>
          <w:rFonts w:cs="Courier New"/>
        </w:rPr>
        <w:t>$ {\it #1} $\gg$}</w:t>
      </w:r>
    </w:p>
    <w:p w14:paraId="5F70DCE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newsavebox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savepar</w:t>
      </w:r>
      <w:proofErr w:type="spellEnd"/>
      <w:r w:rsidRPr="00A663A6">
        <w:rPr>
          <w:rFonts w:cs="Courier New"/>
        </w:rPr>
        <w:t>}</w:t>
      </w:r>
    </w:p>
    <w:p w14:paraId="07D80CC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66FB76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alg</w:t>
      </w:r>
      <w:proofErr w:type="spellEnd"/>
      <w:r w:rsidRPr="00A663A6">
        <w:rPr>
          <w:rFonts w:cs="Courier New"/>
        </w:rPr>
        <w:t xml:space="preserve">}[2] {       </w:t>
      </w:r>
      <w:proofErr w:type="gramStart"/>
      <w:r w:rsidRPr="00A663A6">
        <w:rPr>
          <w:rFonts w:cs="Courier New"/>
        </w:rPr>
        <w:t>%</w:t>
      </w:r>
      <w:proofErr w:type="gramEnd"/>
      <w:r w:rsidRPr="00A663A6">
        <w:rPr>
          <w:rFonts w:cs="Courier New"/>
        </w:rPr>
        <w:t xml:space="preserve"> The parameters: width; the algorithm name</w:t>
      </w:r>
    </w:p>
    <w:p w14:paraId="06DB438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baselineskip</w:t>
      </w:r>
      <w:proofErr w:type="spellEnd"/>
      <w:r w:rsidRPr="00A663A6">
        <w:rPr>
          <w:rFonts w:cs="Courier New"/>
        </w:rPr>
        <w:t>=11pt\</w:t>
      </w:r>
      <w:proofErr w:type="spellStart"/>
      <w:r w:rsidRPr="00A663A6">
        <w:rPr>
          <w:rFonts w:cs="Courier New"/>
        </w:rPr>
        <w:t>vskip</w:t>
      </w:r>
      <w:proofErr w:type="spellEnd"/>
      <w:r w:rsidRPr="00A663A6">
        <w:rPr>
          <w:rFonts w:cs="Courier New"/>
        </w:rPr>
        <w:t xml:space="preserve"> 12pt</w:t>
      </w:r>
    </w:p>
    <w:p w14:paraId="24BA87D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catcode</w:t>
      </w:r>
      <w:proofErr w:type="spellEnd"/>
      <w:r w:rsidRPr="00A663A6">
        <w:rPr>
          <w:rFonts w:cs="Courier New"/>
        </w:rPr>
        <w:t>`\#=12\</w:t>
      </w:r>
      <w:proofErr w:type="spellStart"/>
      <w:r w:rsidRPr="00A663A6">
        <w:rPr>
          <w:rFonts w:cs="Courier New"/>
        </w:rPr>
        <w:t>catcode</w:t>
      </w:r>
      <w:proofErr w:type="spellEnd"/>
      <w:r w:rsidRPr="00A663A6">
        <w:rPr>
          <w:rFonts w:cs="Courier New"/>
        </w:rPr>
        <w:t>`\&amp;=12</w:t>
      </w:r>
    </w:p>
    <w:p w14:paraId="22F9BE8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obeyspaces</w:t>
      </w:r>
      <w:proofErr w:type="spellEnd"/>
      <w:r w:rsidRPr="00A663A6">
        <w:rPr>
          <w:rFonts w:cs="Courier New"/>
        </w:rPr>
        <w:t xml:space="preserve"> </w:t>
      </w:r>
      <w:proofErr w:type="gramStart"/>
      <w:r w:rsidRPr="00A663A6">
        <w:rPr>
          <w:rFonts w:cs="Courier New"/>
        </w:rPr>
        <w:t>%\</w:t>
      </w:r>
      <w:proofErr w:type="spellStart"/>
      <w:proofErr w:type="gramEnd"/>
      <w:r w:rsidRPr="00A663A6">
        <w:rPr>
          <w:rFonts w:cs="Courier New"/>
        </w:rPr>
        <w:t>tt</w:t>
      </w:r>
      <w:proofErr w:type="spellEnd"/>
    </w:p>
    <w:p w14:paraId="620F648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\par{\</w:t>
      </w:r>
      <w:proofErr w:type="spellStart"/>
      <w:r w:rsidRPr="00A663A6">
        <w:rPr>
          <w:rFonts w:cs="Courier New"/>
        </w:rPr>
        <w:t>leavevmode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endgraf</w:t>
      </w:r>
      <w:proofErr w:type="spellEnd"/>
      <w:r w:rsidRPr="00A663A6">
        <w:rPr>
          <w:rFonts w:cs="Courier New"/>
        </w:rPr>
        <w:t>}</w:t>
      </w:r>
    </w:p>
    <w:p w14:paraId="0390C2A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obeylines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parindent</w:t>
      </w:r>
      <w:proofErr w:type="spellEnd"/>
      <w:r w:rsidRPr="00A663A6">
        <w:rPr>
          <w:rFonts w:cs="Courier New"/>
        </w:rPr>
        <w:t>=0pt\</w:t>
      </w:r>
      <w:proofErr w:type="spellStart"/>
      <w:r w:rsidRPr="00A663A6">
        <w:rPr>
          <w:rFonts w:cs="Courier New"/>
        </w:rPr>
        <w:t>parskip</w:t>
      </w:r>
      <w:proofErr w:type="spellEnd"/>
      <w:r w:rsidRPr="00A663A6">
        <w:rPr>
          <w:rFonts w:cs="Courier New"/>
        </w:rPr>
        <w:t>=0pt</w:t>
      </w:r>
    </w:p>
    <w:p w14:paraId="63881CD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7C7495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\begin{center}</w:t>
      </w:r>
    </w:p>
    <w:p w14:paraId="33552AE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\begin{</w:t>
      </w:r>
      <w:proofErr w:type="spellStart"/>
      <w:r w:rsidRPr="00A663A6">
        <w:rPr>
          <w:rFonts w:cs="Courier New"/>
        </w:rPr>
        <w:t>lrbox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savepar</w:t>
      </w:r>
      <w:proofErr w:type="spellEnd"/>
      <w:r w:rsidRPr="00A663A6">
        <w:rPr>
          <w:rFonts w:cs="Courier New"/>
        </w:rPr>
        <w:t>}</w:t>
      </w:r>
    </w:p>
    <w:p w14:paraId="655CB94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</w:t>
      </w:r>
      <w:proofErr w:type="spellStart"/>
      <w:r w:rsidRPr="00A663A6">
        <w:rPr>
          <w:rFonts w:cs="Courier New"/>
        </w:rPr>
        <w:t>stepcounter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AlgNum</w:t>
      </w:r>
      <w:proofErr w:type="spellEnd"/>
      <w:r w:rsidRPr="00A663A6">
        <w:rPr>
          <w:rFonts w:cs="Courier New"/>
        </w:rPr>
        <w:t>}</w:t>
      </w:r>
    </w:p>
    <w:p w14:paraId="313C202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\begin{</w:t>
      </w:r>
      <w:proofErr w:type="spellStart"/>
      <w:r w:rsidRPr="00A663A6">
        <w:rPr>
          <w:rFonts w:cs="Courier New"/>
        </w:rPr>
        <w:t>minipage</w:t>
      </w:r>
      <w:proofErr w:type="spellEnd"/>
      <w:r w:rsidRPr="00A663A6">
        <w:rPr>
          <w:rFonts w:cs="Courier New"/>
        </w:rPr>
        <w:t>}{#1}</w:t>
      </w:r>
    </w:p>
    <w:p w14:paraId="6AAA1F5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%</w:t>
      </w:r>
      <w:proofErr w:type="gramStart"/>
      <w:r w:rsidRPr="00A663A6">
        <w:rPr>
          <w:rFonts w:cs="Courier New"/>
        </w:rPr>
        <w:t>{\</w:t>
      </w:r>
      <w:proofErr w:type="gramEnd"/>
      <w:r w:rsidRPr="00A663A6">
        <w:rPr>
          <w:rFonts w:cs="Courier New"/>
        </w:rPr>
        <w:t>bf Algorithm #2}</w:t>
      </w:r>
    </w:p>
    <w:p w14:paraId="1B81BFD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\begin{list} {\</w:t>
      </w:r>
      <w:proofErr w:type="spellStart"/>
      <w:r w:rsidRPr="00A663A6">
        <w:rPr>
          <w:rFonts w:cs="Courier New"/>
        </w:rPr>
        <w:t>hspace</w:t>
      </w:r>
      <w:proofErr w:type="spellEnd"/>
      <w:proofErr w:type="gramStart"/>
      <w:r w:rsidRPr="00A663A6">
        <w:rPr>
          <w:rFonts w:cs="Courier New"/>
        </w:rPr>
        <w:t>*{</w:t>
      </w:r>
      <w:proofErr w:type="gramEnd"/>
      <w:r w:rsidRPr="00A663A6">
        <w:rPr>
          <w:rFonts w:cs="Courier New"/>
        </w:rPr>
        <w:t>1em}\</w:t>
      </w:r>
      <w:proofErr w:type="spellStart"/>
      <w:r w:rsidRPr="00A663A6">
        <w:rPr>
          <w:rFonts w:cs="Courier New"/>
        </w:rPr>
        <w:t>arabic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LineNum</w:t>
      </w:r>
      <w:proofErr w:type="spellEnd"/>
      <w:r w:rsidRPr="00A663A6">
        <w:rPr>
          <w:rFonts w:cs="Courier New"/>
        </w:rPr>
        <w:t>}.}</w:t>
      </w:r>
    </w:p>
    <w:p w14:paraId="5BA8CC5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     {\</w:t>
      </w:r>
      <w:proofErr w:type="spellStart"/>
      <w:r w:rsidRPr="00A663A6">
        <w:rPr>
          <w:rFonts w:cs="Courier New"/>
        </w:rPr>
        <w:t>usecounter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LineNum</w:t>
      </w:r>
      <w:proofErr w:type="spellEnd"/>
      <w:r w:rsidRPr="00A663A6">
        <w:rPr>
          <w:rFonts w:cs="Courier New"/>
        </w:rPr>
        <w:t>}\</w:t>
      </w:r>
      <w:proofErr w:type="spellStart"/>
      <w:r w:rsidRPr="00A663A6">
        <w:rPr>
          <w:rFonts w:cs="Courier New"/>
        </w:rPr>
        <w:t>setlength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itemsep</w:t>
      </w:r>
      <w:proofErr w:type="spellEnd"/>
      <w:r w:rsidRPr="00A663A6">
        <w:rPr>
          <w:rFonts w:cs="Courier New"/>
        </w:rPr>
        <w:t>}{0in}}</w:t>
      </w:r>
    </w:p>
    <w:p w14:paraId="75B49C9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}</w:t>
      </w:r>
    </w:p>
    <w:p w14:paraId="2CE75AE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{\end{list}\end{minipage}\end{lrbox}\fbox{\usebox{\savepar}}\end{center}}</w:t>
      </w:r>
    </w:p>
    <w:p w14:paraId="4296AC2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</w:t>
      </w:r>
    </w:p>
    <w:p w14:paraId="295821E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         End of the writing programs environment            %%%%%%%</w:t>
      </w:r>
    </w:p>
    <w:p w14:paraId="35194F7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</w:t>
      </w:r>
    </w:p>
    <w:p w14:paraId="2709888E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3C875A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%%%%%%%%%%%%%%%%%%%%%%%%%%%%%%%%%%%%%%%%%%%%%%%%%%%%%%%%%%%%%%%%%%%%%%%%%%%%</w:t>
      </w:r>
    </w:p>
    <w:p w14:paraId="2C560E6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</w:t>
      </w:r>
      <w:proofErr w:type="gramStart"/>
      <w:r w:rsidRPr="00A663A6">
        <w:rPr>
          <w:rFonts w:cs="Courier New"/>
        </w:rPr>
        <w:t>%  Line</w:t>
      </w:r>
      <w:proofErr w:type="gramEnd"/>
      <w:r w:rsidRPr="00A663A6">
        <w:rPr>
          <w:rFonts w:cs="Courier New"/>
        </w:rPr>
        <w:t xml:space="preserve"> Spacing (e.g., \ls{1} for single, \ls{2} for double, even \ls{1.5})</w:t>
      </w:r>
    </w:p>
    <w:p w14:paraId="7C73B95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%%%%%%%%%%%%%%%%%%%%%%%%%%%%%%%%%%%%%%%%%%%%%%%%%%%%%%%%%%%%%%%%%%%%%%%%%%%%</w:t>
      </w:r>
    </w:p>
    <w:p w14:paraId="7E995D3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{\ls}[1]</w:t>
      </w:r>
    </w:p>
    <w:p w14:paraId="5C99424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{\dimen0=\fontdimen6\the\font</w:t>
      </w:r>
    </w:p>
    <w:p w14:paraId="7E903BB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lineskip</w:t>
      </w:r>
      <w:proofErr w:type="spellEnd"/>
      <w:r w:rsidRPr="00A663A6">
        <w:rPr>
          <w:rFonts w:cs="Courier New"/>
        </w:rPr>
        <w:t>=#1\dimen0</w:t>
      </w:r>
    </w:p>
    <w:p w14:paraId="7E4EBA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\advance\lineskip.5\fontdimen5\the\font</w:t>
      </w:r>
    </w:p>
    <w:p w14:paraId="2D682C8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\advance\</w:t>
      </w:r>
      <w:proofErr w:type="spellStart"/>
      <w:r w:rsidRPr="00A663A6">
        <w:rPr>
          <w:rFonts w:cs="Courier New"/>
        </w:rPr>
        <w:t>lineskip</w:t>
      </w:r>
      <w:proofErr w:type="spellEnd"/>
      <w:r w:rsidRPr="00A663A6">
        <w:rPr>
          <w:rFonts w:cs="Courier New"/>
        </w:rPr>
        <w:t>-\dimen0</w:t>
      </w:r>
    </w:p>
    <w:p w14:paraId="10817FA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lineskiplimit</w:t>
      </w:r>
      <w:proofErr w:type="spellEnd"/>
      <w:r w:rsidRPr="00A663A6">
        <w:rPr>
          <w:rFonts w:cs="Courier New"/>
        </w:rPr>
        <w:t>=.9\</w:t>
      </w:r>
      <w:proofErr w:type="spellStart"/>
      <w:r w:rsidRPr="00A663A6">
        <w:rPr>
          <w:rFonts w:cs="Courier New"/>
        </w:rPr>
        <w:t>lineskip</w:t>
      </w:r>
      <w:proofErr w:type="spellEnd"/>
    </w:p>
    <w:p w14:paraId="530A00A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baselineskip</w:t>
      </w:r>
      <w:proofErr w:type="spell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lineskip</w:t>
      </w:r>
      <w:proofErr w:type="spellEnd"/>
    </w:p>
    <w:p w14:paraId="41C702B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\advance\</w:t>
      </w:r>
      <w:proofErr w:type="spellStart"/>
      <w:r w:rsidRPr="00A663A6">
        <w:rPr>
          <w:rFonts w:cs="Courier New"/>
        </w:rPr>
        <w:t>baselineskip</w:t>
      </w:r>
      <w:proofErr w:type="spellEnd"/>
      <w:r w:rsidRPr="00A663A6">
        <w:rPr>
          <w:rFonts w:cs="Courier New"/>
        </w:rPr>
        <w:t>\dimen0</w:t>
      </w:r>
    </w:p>
    <w:p w14:paraId="0AC02BB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normallineskip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lineskip</w:t>
      </w:r>
      <w:proofErr w:type="spellEnd"/>
    </w:p>
    <w:p w14:paraId="0959709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normallineskiplimit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lineskiplimit</w:t>
      </w:r>
      <w:proofErr w:type="spellEnd"/>
    </w:p>
    <w:p w14:paraId="4740D5F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normalbaselineskip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baselineskip</w:t>
      </w:r>
      <w:proofErr w:type="spellEnd"/>
    </w:p>
    <w:p w14:paraId="1D5CB29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 \</w:t>
      </w:r>
      <w:proofErr w:type="spellStart"/>
      <w:r w:rsidRPr="00A663A6">
        <w:rPr>
          <w:rFonts w:cs="Courier New"/>
        </w:rPr>
        <w:t>ignorespaces</w:t>
      </w:r>
      <w:proofErr w:type="spellEnd"/>
    </w:p>
    <w:p w14:paraId="083CAA4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 xml:space="preserve">   }</w:t>
      </w:r>
    </w:p>
    <w:p w14:paraId="1A5DCBC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B5E49B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{\rem}[1</w:t>
      </w:r>
      <w:proofErr w:type="gramStart"/>
      <w:r w:rsidRPr="00A663A6">
        <w:rPr>
          <w:rFonts w:cs="Courier New"/>
        </w:rPr>
        <w:t>]{}</w:t>
      </w:r>
      <w:proofErr w:type="gramEnd"/>
    </w:p>
    <w:p w14:paraId="0B3D9C9D" w14:textId="77777777" w:rsidR="00A663A6" w:rsidRPr="00A663A6" w:rsidRDefault="00A663A6" w:rsidP="00A663A6">
      <w:pPr>
        <w:pStyle w:val="PlainText"/>
        <w:rPr>
          <w:rFonts w:cs="Courier New"/>
        </w:rPr>
      </w:pPr>
      <w:proofErr w:type="gramStart"/>
      <w:r w:rsidRPr="00A663A6">
        <w:rPr>
          <w:rFonts w:cs="Courier New"/>
        </w:rPr>
        <w:t>%\</w:t>
      </w:r>
      <w:proofErr w:type="spellStart"/>
      <w:proofErr w:type="gramEnd"/>
      <w:r w:rsidRPr="00A663A6">
        <w:rPr>
          <w:rFonts w:cs="Courier New"/>
        </w:rPr>
        <w:t>makeatletter</w:t>
      </w:r>
      <w:proofErr w:type="spellEnd"/>
    </w:p>
    <w:p w14:paraId="55ADE4F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</w:t>
      </w:r>
      <w:proofErr w:type="spellStart"/>
      <w:proofErr w:type="gram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{%</w:t>
      </w:r>
      <w:proofErr w:type="gramEnd"/>
    </w:p>
    <w:p w14:paraId="0B34A3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</w:t>
      </w:r>
      <w:r w:rsidRPr="00A663A6">
        <w:rPr>
          <w:rFonts w:cs="Courier New"/>
        </w:rPr>
        <w:tab/>
        <w:t>\</w:t>
      </w:r>
      <w:proofErr w:type="gramStart"/>
      <w:r w:rsidRPr="00A663A6">
        <w:rPr>
          <w:rFonts w:cs="Courier New"/>
        </w:rPr>
        <w:t>@</w:t>
      </w:r>
      <w:proofErr w:type="spellStart"/>
      <w:r w:rsidRPr="00A663A6">
        <w:rPr>
          <w:rFonts w:cs="Courier New"/>
        </w:rPr>
        <w:t>ifnextchar</w:t>
      </w:r>
      <w:proofErr w:type="spellEnd"/>
      <w:r w:rsidRPr="00A663A6">
        <w:rPr>
          <w:rFonts w:cs="Courier New"/>
        </w:rPr>
        <w:t>[</w:t>
      </w:r>
      <w:proofErr w:type="gramEnd"/>
      <w:r w:rsidRPr="00A663A6">
        <w:rPr>
          <w:rFonts w:cs="Courier New"/>
        </w:rPr>
        <w:t xml:space="preserve"> 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{\@</w:t>
      </w:r>
      <w:proofErr w:type="spellStart"/>
      <w:r w:rsidRPr="00A663A6">
        <w:rPr>
          <w:rFonts w:cs="Courier New"/>
        </w:rPr>
        <w:t>noitemargtrue</w:t>
      </w:r>
      <w:proofErr w:type="spellEnd"/>
      <w:r w:rsidRPr="00A663A6">
        <w:rPr>
          <w:rFonts w:cs="Courier New"/>
        </w:rPr>
        <w:t>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[\@</w:t>
      </w:r>
      <w:proofErr w:type="spellStart"/>
      <w:r w:rsidRPr="00A663A6">
        <w:rPr>
          <w:rFonts w:cs="Courier New"/>
        </w:rPr>
        <w:t>itemlabel</w:t>
      </w:r>
      <w:proofErr w:type="spellEnd"/>
      <w:r w:rsidRPr="00A663A6">
        <w:rPr>
          <w:rFonts w:cs="Courier New"/>
        </w:rPr>
        <w:t>]}}</w:t>
      </w:r>
    </w:p>
    <w:p w14:paraId="7D83910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[#1]{\item[#1]\</w:t>
      </w:r>
      <w:proofErr w:type="spellStart"/>
      <w:r w:rsidRPr="00A663A6">
        <w:rPr>
          <w:rFonts w:cs="Courier New"/>
        </w:rPr>
        <w:t>mbox</w:t>
      </w:r>
      <w:proofErr w:type="spellEnd"/>
      <w:r w:rsidRPr="00A663A6">
        <w:rPr>
          <w:rFonts w:cs="Courier New"/>
        </w:rPr>
        <w:t>{}\\}</w:t>
      </w:r>
    </w:p>
    <w:p w14:paraId="3B5F7FE7" w14:textId="77777777" w:rsidR="00A663A6" w:rsidRPr="00A663A6" w:rsidRDefault="00A663A6" w:rsidP="00A663A6">
      <w:pPr>
        <w:pStyle w:val="PlainText"/>
        <w:rPr>
          <w:rFonts w:cs="Courier New"/>
        </w:rPr>
      </w:pPr>
      <w:proofErr w:type="gramStart"/>
      <w:r w:rsidRPr="00A663A6">
        <w:rPr>
          <w:rFonts w:cs="Courier New"/>
        </w:rPr>
        <w:t>%\</w:t>
      </w:r>
      <w:proofErr w:type="spellStart"/>
      <w:proofErr w:type="gramEnd"/>
      <w:r w:rsidRPr="00A663A6">
        <w:rPr>
          <w:rFonts w:cs="Courier New"/>
        </w:rPr>
        <w:t>makeatother</w:t>
      </w:r>
      <w:proofErr w:type="spellEnd"/>
    </w:p>
    <w:p w14:paraId="59BA89F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644BF31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{%</w:t>
      </w:r>
    </w:p>
    <w:p w14:paraId="50BAA1A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gramStart"/>
      <w:r w:rsidRPr="00A663A6">
        <w:rPr>
          <w:rFonts w:cs="Courier New"/>
        </w:rPr>
        <w:t>@</w:t>
      </w:r>
      <w:proofErr w:type="spellStart"/>
      <w:r w:rsidRPr="00A663A6">
        <w:rPr>
          <w:rFonts w:cs="Courier New"/>
        </w:rPr>
        <w:t>ifnextchar</w:t>
      </w:r>
      <w:proofErr w:type="spellEnd"/>
      <w:r w:rsidRPr="00A663A6">
        <w:rPr>
          <w:rFonts w:cs="Courier New"/>
        </w:rPr>
        <w:t>[</w:t>
      </w:r>
      <w:proofErr w:type="gramEnd"/>
      <w:r w:rsidRPr="00A663A6">
        <w:rPr>
          <w:rFonts w:cs="Courier New"/>
        </w:rPr>
        <w:t xml:space="preserve"> 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{\@</w:t>
      </w:r>
      <w:proofErr w:type="spellStart"/>
      <w:r w:rsidRPr="00A663A6">
        <w:rPr>
          <w:rFonts w:cs="Courier New"/>
        </w:rPr>
        <w:t>noitemargtrue</w:t>
      </w:r>
      <w:proofErr w:type="spellEnd"/>
      <w:r w:rsidRPr="00A663A6">
        <w:rPr>
          <w:rFonts w:cs="Courier New"/>
        </w:rPr>
        <w:t>\@</w:t>
      </w:r>
      <w:proofErr w:type="spellStart"/>
      <w:r w:rsidRPr="00A663A6">
        <w:rPr>
          <w:rFonts w:cs="Courier New"/>
        </w:rPr>
        <w:t>boxeditem</w:t>
      </w:r>
      <w:proofErr w:type="spellEnd"/>
      <w:r w:rsidRPr="00A663A6">
        <w:rPr>
          <w:rFonts w:cs="Courier New"/>
        </w:rPr>
        <w:t>[\@</w:t>
      </w:r>
      <w:proofErr w:type="spellStart"/>
      <w:r w:rsidRPr="00A663A6">
        <w:rPr>
          <w:rFonts w:cs="Courier New"/>
        </w:rPr>
        <w:t>itemlabel</w:t>
      </w:r>
      <w:proofErr w:type="spellEnd"/>
      <w:r w:rsidRPr="00A663A6">
        <w:rPr>
          <w:rFonts w:cs="Courier New"/>
        </w:rPr>
        <w:t>]}}</w:t>
      </w:r>
    </w:p>
    <w:p w14:paraId="22D9A3F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\def\@boxeditem[#1]{\item[#1]\mbox{}\\\hspace*{\dimexpr-\labelwidth-\labelsep}}</w:t>
      </w:r>
    </w:p>
    <w:p w14:paraId="1274426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1125279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596BA29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\namedlabel#1#2{\</w:t>
      </w:r>
      <w:proofErr w:type="spellStart"/>
      <w:r w:rsidRPr="00A663A6">
        <w:rPr>
          <w:rFonts w:cs="Courier New"/>
        </w:rPr>
        <w:t>begingroup</w:t>
      </w:r>
      <w:proofErr w:type="spellEnd"/>
    </w:p>
    <w:p w14:paraId="11496E8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#2%</w:t>
      </w:r>
    </w:p>
    <w:p w14:paraId="4922B5B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\@</w:t>
      </w:r>
      <w:proofErr w:type="spellStart"/>
      <w:r w:rsidRPr="00A663A6">
        <w:rPr>
          <w:rFonts w:cs="Courier New"/>
        </w:rPr>
        <w:t>currentlabel</w:t>
      </w:r>
      <w:proofErr w:type="spellEnd"/>
      <w:r w:rsidRPr="00A663A6">
        <w:rPr>
          <w:rFonts w:cs="Courier New"/>
        </w:rPr>
        <w:t>{#2}%</w:t>
      </w:r>
    </w:p>
    <w:p w14:paraId="53A22AE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phantomsection</w:t>
      </w:r>
      <w:proofErr w:type="spellEnd"/>
      <w:r w:rsidRPr="00A663A6">
        <w:rPr>
          <w:rFonts w:cs="Courier New"/>
        </w:rPr>
        <w:t>\label{#1}\</w:t>
      </w:r>
      <w:proofErr w:type="spellStart"/>
      <w:r w:rsidRPr="00A663A6">
        <w:rPr>
          <w:rFonts w:cs="Courier New"/>
        </w:rPr>
        <w:t>endgroup</w:t>
      </w:r>
      <w:proofErr w:type="spellEnd"/>
    </w:p>
    <w:p w14:paraId="0F55090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4C48505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0D3E4085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83DE2E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6937187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proofErr w:type="gramStart"/>
      <w:r w:rsidRPr="00A663A6">
        <w:rPr>
          <w:rFonts w:cs="Courier New"/>
        </w:rPr>
        <w:t>pgfplotsset</w:t>
      </w:r>
      <w:proofErr w:type="spellEnd"/>
      <w:r w:rsidRPr="00A663A6">
        <w:rPr>
          <w:rFonts w:cs="Courier New"/>
        </w:rPr>
        <w:t>{</w:t>
      </w:r>
      <w:proofErr w:type="gramEnd"/>
    </w:p>
    <w:p w14:paraId="01B2E8A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reduce</w:t>
      </w:r>
      <w:proofErr w:type="gramEnd"/>
      <w:r w:rsidRPr="00A663A6">
        <w:rPr>
          <w:rFonts w:cs="Courier New"/>
        </w:rPr>
        <w:t xml:space="preserve"> to/.style </w:t>
      </w:r>
      <w:proofErr w:type="spellStart"/>
      <w:r w:rsidRPr="00A663A6">
        <w:rPr>
          <w:rFonts w:cs="Courier New"/>
        </w:rPr>
        <w:t>args</w:t>
      </w:r>
      <w:proofErr w:type="spellEnd"/>
      <w:r w:rsidRPr="00A663A6">
        <w:rPr>
          <w:rFonts w:cs="Courier New"/>
        </w:rPr>
        <w:t>={every#1except between values#2and#3}{%</w:t>
      </w:r>
    </w:p>
    <w:p w14:paraId="4792EF9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  <w:t>/</w:t>
      </w:r>
      <w:proofErr w:type="spellStart"/>
      <w:r w:rsidRPr="00A663A6">
        <w:rPr>
          <w:rFonts w:cs="Courier New"/>
        </w:rPr>
        <w:t>pgfplots</w:t>
      </w:r>
      <w:proofErr w:type="spellEnd"/>
      <w:r w:rsidRPr="00A663A6">
        <w:rPr>
          <w:rFonts w:cs="Courier New"/>
        </w:rPr>
        <w:t>/x filter/.code</w:t>
      </w:r>
      <w:proofErr w:type="gramStart"/>
      <w:r w:rsidRPr="00A663A6">
        <w:rPr>
          <w:rFonts w:cs="Courier New"/>
        </w:rPr>
        <w:t>={%</w:t>
      </w:r>
      <w:proofErr w:type="gramEnd"/>
    </w:p>
    <w:p w14:paraId="6AFEF0F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\let\</w:t>
      </w:r>
      <w:proofErr w:type="spellStart"/>
      <w:r w:rsidRPr="00A663A6">
        <w:rPr>
          <w:rFonts w:cs="Courier New"/>
        </w:rPr>
        <w:t>pgfmathreserved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pgfmathresult</w:t>
      </w:r>
      <w:proofErr w:type="spellEnd"/>
    </w:p>
    <w:p w14:paraId="516F148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myswitch</w:t>
      </w:r>
      <w:proofErr w:type="spellEnd"/>
      <w:r w:rsidRPr="00A663A6">
        <w:rPr>
          <w:rFonts w:cs="Courier New"/>
        </w:rPr>
        <w:t>{1}%</w:t>
      </w:r>
    </w:p>
    <w:p w14:paraId="2D73BFA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pgfmathparse</w:t>
      </w:r>
      <w:proofErr w:type="spellEnd"/>
      <w:r w:rsidRPr="00A663A6">
        <w:rPr>
          <w:rFonts w:cs="Courier New"/>
        </w:rPr>
        <w:t>{##1&gt;#2}%</w:t>
      </w:r>
    </w:p>
    <w:p w14:paraId="4C8D765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ifpgfmathfloatcomparison</w:t>
      </w:r>
      <w:proofErr w:type="spellEnd"/>
    </w:p>
    <w:p w14:paraId="6A01B24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pgfmathparse</w:t>
      </w:r>
      <w:proofErr w:type="spellEnd"/>
      <w:r w:rsidRPr="00A663A6">
        <w:rPr>
          <w:rFonts w:cs="Courier New"/>
        </w:rPr>
        <w:t>{##1&lt;#3}%</w:t>
      </w:r>
    </w:p>
    <w:p w14:paraId="5E225E3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ifpgfmathfloatcomparison</w:t>
      </w:r>
      <w:proofErr w:type="spellEnd"/>
    </w:p>
    <w:p w14:paraId="67850B7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myswitch</w:t>
      </w:r>
      <w:proofErr w:type="spellEnd"/>
      <w:r w:rsidRPr="00A663A6">
        <w:rPr>
          <w:rFonts w:cs="Courier New"/>
        </w:rPr>
        <w:t>{0}%</w:t>
      </w:r>
    </w:p>
    <w:p w14:paraId="7615C9D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\fi%</w:t>
      </w:r>
    </w:p>
    <w:p w14:paraId="3CEE2A3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\fi%</w:t>
      </w:r>
    </w:p>
    <w:p w14:paraId="17D6F88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\let\</w:t>
      </w:r>
      <w:proofErr w:type="spellStart"/>
      <w:r w:rsidRPr="00A663A6">
        <w:rPr>
          <w:rFonts w:cs="Courier New"/>
        </w:rPr>
        <w:t>pgfmathresult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pgfmathreserved</w:t>
      </w:r>
      <w:proofErr w:type="spellEnd"/>
    </w:p>
    <w:p w14:paraId="2D08CD0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\ifnum1=\</w:t>
      </w:r>
      <w:proofErr w:type="spellStart"/>
      <w:r w:rsidRPr="00A663A6">
        <w:rPr>
          <w:rFonts w:cs="Courier New"/>
        </w:rPr>
        <w:t>myswitch</w:t>
      </w:r>
      <w:proofErr w:type="spellEnd"/>
      <w:r w:rsidRPr="00A663A6">
        <w:rPr>
          <w:rFonts w:cs="Courier New"/>
        </w:rPr>
        <w:t>%</w:t>
      </w:r>
    </w:p>
    <w:p w14:paraId="45AF312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pgfmathsetmacro</w:t>
      </w:r>
      <w:proofErr w:type="spellEnd"/>
      <w:r w:rsidRPr="00A663A6">
        <w:rPr>
          <w:rFonts w:cs="Courier New"/>
        </w:rPr>
        <w:t>\</w:t>
      </w:r>
      <w:proofErr w:type="gramStart"/>
      <w:r w:rsidRPr="00A663A6">
        <w:rPr>
          <w:rFonts w:cs="Courier New"/>
        </w:rPr>
        <w:t>temp{</w:t>
      </w:r>
      <w:proofErr w:type="spellStart"/>
      <w:proofErr w:type="gramEnd"/>
      <w:r w:rsidRPr="00A663A6">
        <w:rPr>
          <w:rFonts w:cs="Courier New"/>
        </w:rPr>
        <w:t>int</w:t>
      </w:r>
      <w:proofErr w:type="spellEnd"/>
      <w:r w:rsidRPr="00A663A6">
        <w:rPr>
          <w:rFonts w:cs="Courier New"/>
        </w:rPr>
        <w:t>(mod(\coordindex,#1))}%</w:t>
      </w:r>
    </w:p>
    <w:p w14:paraId="6CFE9A2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\ifnum0&lt;\temp</w:t>
      </w:r>
    </w:p>
    <w:p w14:paraId="7E6CF8A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\let\</w:t>
      </w:r>
      <w:proofErr w:type="spellStart"/>
      <w:r w:rsidRPr="00A663A6">
        <w:rPr>
          <w:rFonts w:cs="Courier New"/>
        </w:rPr>
        <w:t>pgfmathresult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pgfutil@empty</w:t>
      </w:r>
      <w:proofErr w:type="spellEnd"/>
    </w:p>
    <w:p w14:paraId="358CE05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\fi%</w:t>
      </w:r>
    </w:p>
    <w:p w14:paraId="788714D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>\fi%</w:t>
      </w:r>
    </w:p>
    <w:p w14:paraId="71374E8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  <w:t>}</w:t>
      </w:r>
    </w:p>
    <w:p w14:paraId="71CC636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 xml:space="preserve">} </w:t>
      </w:r>
    </w:p>
    <w:p w14:paraId="490DBEC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F5CD53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176BD78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37186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AFE52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9F7232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makeatletter</w:t>
      </w:r>
      <w:proofErr w:type="spellEnd"/>
    </w:p>
    <w:p w14:paraId="590C26B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DeclareRobustCommand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cnameref</w:t>
      </w:r>
      <w:proofErr w:type="spellEnd"/>
      <w:r w:rsidRPr="00A663A6">
        <w:rPr>
          <w:rFonts w:cs="Courier New"/>
        </w:rPr>
        <w:t>}[1]{%</w:t>
      </w:r>
    </w:p>
    <w:p w14:paraId="423555D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namecref</w:t>
      </w:r>
      <w:proofErr w:type="spellEnd"/>
      <w:r w:rsidRPr="00A663A6">
        <w:rPr>
          <w:rFonts w:cs="Courier New"/>
        </w:rPr>
        <w:t>{#1} \</w:t>
      </w:r>
      <w:proofErr w:type="spellStart"/>
      <w:r w:rsidRPr="00A663A6">
        <w:rPr>
          <w:rFonts w:cs="Courier New"/>
        </w:rPr>
        <w:t>nameref</w:t>
      </w:r>
      <w:proofErr w:type="spellEnd"/>
      <w:r w:rsidRPr="00A663A6">
        <w:rPr>
          <w:rFonts w:cs="Courier New"/>
        </w:rPr>
        <w:t>{#1}%</w:t>
      </w:r>
    </w:p>
    <w:p w14:paraId="132B683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}%</w:t>
      </w:r>
    </w:p>
    <w:p w14:paraId="0349953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DeclareRobustCommand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Cnameref</w:t>
      </w:r>
      <w:proofErr w:type="spellEnd"/>
      <w:r w:rsidRPr="00A663A6">
        <w:rPr>
          <w:rFonts w:cs="Courier New"/>
        </w:rPr>
        <w:t>}[1]{%</w:t>
      </w:r>
    </w:p>
    <w:p w14:paraId="38ED4DC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nameCref</w:t>
      </w:r>
      <w:proofErr w:type="spellEnd"/>
      <w:r w:rsidRPr="00A663A6">
        <w:rPr>
          <w:rFonts w:cs="Courier New"/>
        </w:rPr>
        <w:t>{#1} \</w:t>
      </w:r>
      <w:proofErr w:type="spellStart"/>
      <w:r w:rsidRPr="00A663A6">
        <w:rPr>
          <w:rFonts w:cs="Courier New"/>
        </w:rPr>
        <w:t>nameref</w:t>
      </w:r>
      <w:proofErr w:type="spellEnd"/>
      <w:r w:rsidRPr="00A663A6">
        <w:rPr>
          <w:rFonts w:cs="Courier New"/>
        </w:rPr>
        <w:t>{#1}%</w:t>
      </w:r>
    </w:p>
    <w:p w14:paraId="02CD57A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1AA8B7C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59E13E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makeatother</w:t>
      </w:r>
      <w:proofErr w:type="spellEnd"/>
    </w:p>
    <w:p w14:paraId="2C6F270B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F39907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*{\</w:t>
      </w:r>
      <w:proofErr w:type="spellStart"/>
      <w:r w:rsidRPr="00A663A6">
        <w:rPr>
          <w:rFonts w:cs="Courier New"/>
        </w:rPr>
        <w:t>IsInteger</w:t>
      </w:r>
      <w:proofErr w:type="spellEnd"/>
      <w:r w:rsidRPr="00A663A6">
        <w:rPr>
          <w:rFonts w:cs="Courier New"/>
        </w:rPr>
        <w:t>}[1]{%</w:t>
      </w:r>
    </w:p>
    <w:p w14:paraId="1E67D2F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IfInteger</w:t>
      </w:r>
      <w:proofErr w:type="spellEnd"/>
      <w:r w:rsidRPr="00A663A6">
        <w:rPr>
          <w:rFonts w:cs="Courier New"/>
        </w:rPr>
        <w:t>{#1}{#1</w:t>
      </w:r>
      <w:proofErr w:type="gramStart"/>
      <w:r w:rsidRPr="00A663A6">
        <w:rPr>
          <w:rFonts w:cs="Courier New"/>
        </w:rPr>
        <w:t>}{</w:t>
      </w:r>
      <w:proofErr w:type="gramEnd"/>
      <w:r w:rsidRPr="00A663A6">
        <w:rPr>
          <w:rFonts w:cs="Courier New"/>
        </w:rPr>
        <w:t xml:space="preserve"> }%</w:t>
      </w:r>
    </w:p>
    <w:p w14:paraId="1014136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}%</w:t>
      </w:r>
    </w:p>
    <w:p w14:paraId="6D387A67" w14:textId="77777777" w:rsidR="00A663A6" w:rsidRPr="00A663A6" w:rsidRDefault="00A663A6" w:rsidP="00A663A6">
      <w:pPr>
        <w:pStyle w:val="PlainText"/>
        <w:rPr>
          <w:rFonts w:cs="Courier New"/>
        </w:rPr>
      </w:pPr>
      <w:proofErr w:type="gramStart"/>
      <w:r w:rsidRPr="00A663A6">
        <w:rPr>
          <w:rFonts w:cs="Courier New"/>
        </w:rPr>
        <w:t>%Text</w:t>
      </w:r>
      <w:proofErr w:type="gramEnd"/>
      <w:r w:rsidRPr="00A663A6">
        <w:rPr>
          <w:rFonts w:cs="Courier New"/>
        </w:rPr>
        <w:t xml:space="preserve"> defines</w:t>
      </w:r>
    </w:p>
    <w:p w14:paraId="2ABCBF8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tspan</w:t>
      </w:r>
      <w:proofErr w:type="spellEnd"/>
      <w:r w:rsidRPr="00A663A6">
        <w:rPr>
          <w:rFonts w:cs="Courier New"/>
        </w:rPr>
        <w:t>}{{$t$-{\</w:t>
      </w:r>
      <w:proofErr w:type="spellStart"/>
      <w:r w:rsidRPr="00A663A6">
        <w:rPr>
          <w:rFonts w:cs="Courier New"/>
        </w:rPr>
        <w:t>em</w:t>
      </w:r>
      <w:proofErr w:type="spellEnd"/>
      <w:r w:rsidRPr="00A663A6">
        <w:rPr>
          <w:rFonts w:cs="Courier New"/>
        </w:rPr>
        <w:t xml:space="preserve"> spanner\/}}}</w:t>
      </w:r>
    </w:p>
    <w:p w14:paraId="260C462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compositeA</w:t>
      </w:r>
      <w:proofErr w:type="spellEnd"/>
      <w:r w:rsidRPr="00A663A6">
        <w:rPr>
          <w:rFonts w:cs="Courier New"/>
        </w:rPr>
        <w:t>}{{$VCS_1</w:t>
      </w:r>
      <w:proofErr w:type="gramStart"/>
      <w:r w:rsidRPr="00A663A6">
        <w:rPr>
          <w:rFonts w:cs="Courier New"/>
        </w:rPr>
        <w:t>$ }</w:t>
      </w:r>
      <w:proofErr w:type="gramEnd"/>
      <w:r w:rsidRPr="00A663A6">
        <w:rPr>
          <w:rFonts w:cs="Courier New"/>
        </w:rPr>
        <w:t>}</w:t>
      </w:r>
    </w:p>
    <w:p w14:paraId="3FEB40A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compositeB</w:t>
      </w:r>
      <w:proofErr w:type="spellEnd"/>
      <w:r w:rsidRPr="00A663A6">
        <w:rPr>
          <w:rFonts w:cs="Courier New"/>
        </w:rPr>
        <w:t>}{{$VCS_2</w:t>
      </w:r>
      <w:proofErr w:type="gramStart"/>
      <w:r w:rsidRPr="00A663A6">
        <w:rPr>
          <w:rFonts w:cs="Courier New"/>
        </w:rPr>
        <w:t>$ }</w:t>
      </w:r>
      <w:proofErr w:type="gramEnd"/>
      <w:r w:rsidRPr="00A663A6">
        <w:rPr>
          <w:rFonts w:cs="Courier New"/>
        </w:rPr>
        <w:t>}</w:t>
      </w:r>
    </w:p>
    <w:p w14:paraId="3F1BDFE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tspanAdd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em</w:t>
      </w:r>
      <w:proofErr w:type="spellEnd"/>
      <w:r w:rsidRPr="00A663A6">
        <w:rPr>
          <w:rFonts w:cs="Courier New"/>
        </w:rPr>
        <w:t xml:space="preserve"> Additive $t$-spanner\/}}</w:t>
      </w:r>
    </w:p>
    <w:p w14:paraId="2B6A1C6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jndType</w:t>
      </w:r>
      <w:proofErr w:type="spellEnd"/>
      <w:r w:rsidRPr="00A663A6">
        <w:rPr>
          <w:rFonts w:cs="Courier New"/>
        </w:rPr>
        <w:t>}[1]{#1 JND\SI}</w:t>
      </w:r>
    </w:p>
    <w:p w14:paraId="20CF7F3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minJND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jndType</w:t>
      </w:r>
      <w:proofErr w:type="spellEnd"/>
      <w:r w:rsidRPr="00A663A6">
        <w:rPr>
          <w:rFonts w:cs="Courier New"/>
        </w:rPr>
        <w:t>{Minimum}}</w:t>
      </w:r>
    </w:p>
    <w:p w14:paraId="534F5F5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wantedJND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jndType</w:t>
      </w:r>
      <w:proofErr w:type="spellEnd"/>
      <w:r w:rsidRPr="00A663A6">
        <w:rPr>
          <w:rFonts w:cs="Courier New"/>
        </w:rPr>
        <w:t>{Wanted}}</w:t>
      </w:r>
    </w:p>
    <w:p w14:paraId="2709F6C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odedw</w:t>
      </w:r>
      <w:proofErr w:type="spellEnd"/>
      <w:r w:rsidRPr="00A663A6">
        <w:rPr>
          <w:rFonts w:cs="Courier New"/>
        </w:rPr>
        <w:t>}{</w:t>
      </w:r>
      <w:proofErr w:type="spellStart"/>
      <w:r w:rsidRPr="00A663A6">
        <w:rPr>
          <w:rFonts w:cs="Courier New"/>
        </w:rPr>
        <w:t>Oded</w:t>
      </w:r>
      <w:proofErr w:type="spellEnd"/>
      <w:r w:rsidRPr="00A663A6">
        <w:rPr>
          <w:rFonts w:cs="Courier New"/>
        </w:rPr>
        <w:t xml:space="preserve"> </w:t>
      </w:r>
      <w:proofErr w:type="spellStart"/>
      <w:r w:rsidRPr="00A663A6">
        <w:rPr>
          <w:rFonts w:cs="Courier New"/>
        </w:rPr>
        <w:t>Starwitsky</w:t>
      </w:r>
      <w:proofErr w:type="spellEnd"/>
      <w:r w:rsidRPr="00A663A6">
        <w:rPr>
          <w:rFonts w:cs="Courier New"/>
        </w:rPr>
        <w:t>\SI}</w:t>
      </w:r>
    </w:p>
    <w:p w14:paraId="444C3C0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proofErr w:type="gram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\JND}[1][\</w:t>
      </w:r>
      <w:proofErr w:type="spellStart"/>
      <w:r w:rsidRPr="00A663A6">
        <w:rPr>
          <w:rFonts w:cs="Courier New"/>
        </w:rPr>
        <w:t>stalpha</w:t>
      </w:r>
      <w:proofErr w:type="spellEnd"/>
      <w:r w:rsidRPr="00A663A6">
        <w:rPr>
          <w:rFonts w:cs="Courier New"/>
        </w:rPr>
        <w:t>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{JND(#1)}}</w:t>
      </w:r>
    </w:p>
    <w:p w14:paraId="3BA6CFC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proofErr w:type="gram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fha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{f_{</w:t>
      </w:r>
      <w:proofErr w:type="spellStart"/>
      <w:r w:rsidRPr="00A663A6">
        <w:rPr>
          <w:rFonts w:cs="Courier New"/>
        </w:rPr>
        <w:t>Input~Hearing~Aid</w:t>
      </w:r>
      <w:proofErr w:type="spellEnd"/>
      <w:r w:rsidRPr="00A663A6">
        <w:rPr>
          <w:rFonts w:cs="Courier New"/>
        </w:rPr>
        <w:t>}(t)}}</w:t>
      </w:r>
    </w:p>
    <w:p w14:paraId="097EB25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sha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{\underline{S}^{HA}}}</w:t>
      </w:r>
    </w:p>
    <w:p w14:paraId="5C8D207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{\dxi}{\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{\dot{\xi}}}</w:t>
      </w:r>
    </w:p>
    <w:p w14:paraId="2D22E25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halpha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{\hat{\alpha}}}</w:t>
      </w:r>
    </w:p>
    <w:p w14:paraId="2E5252D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dalpha</w:t>
      </w:r>
      <w:proofErr w:type="spellEnd"/>
      <w:r w:rsidRPr="00A663A6">
        <w:rPr>
          <w:rFonts w:cs="Courier New"/>
        </w:rPr>
        <w:t>}[1]{\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{\delta\alpha}}</w:t>
      </w:r>
      <w:r w:rsidRPr="00A663A6">
        <w:rPr>
          <w:rFonts w:cs="Courier New"/>
        </w:rPr>
        <w:tab/>
      </w:r>
    </w:p>
    <w:p w14:paraId="2741BCA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dalpha</w:t>
      </w:r>
      <w:proofErr w:type="spellEnd"/>
      <w:r w:rsidRPr="00A663A6">
        <w:rPr>
          <w:rFonts w:cs="Courier New"/>
        </w:rPr>
        <w:t>}[1][]{%</w:t>
      </w:r>
    </w:p>
    <w:p w14:paraId="1FEF40B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\ensuremath{\xifblank{#1}{\Delta\alpha}{\Delta\alpha\textsubscript{#1}\xspace}}</w:t>
      </w:r>
    </w:p>
    <w:p w14:paraId="389365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09BC276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dlalpha</w:t>
      </w:r>
      <w:proofErr w:type="spellEnd"/>
      <w:r w:rsidRPr="00A663A6">
        <w:rPr>
          <w:rFonts w:cs="Courier New"/>
        </w:rPr>
        <w:t>}[1][]{%</w:t>
      </w:r>
    </w:p>
    <w:p w14:paraId="124140E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\ensuremath{\dalpha[\text{level}\ifstrnum{#1}{\ifnumgreater{#1}{0}{+#1}{#1}</w:t>
      </w:r>
      <w:proofErr w:type="gramStart"/>
      <w:r w:rsidRPr="00A663A6">
        <w:rPr>
          <w:rFonts w:cs="Courier New"/>
        </w:rPr>
        <w:t>}{</w:t>
      </w:r>
      <w:proofErr w:type="gramEnd"/>
      <w:r w:rsidRPr="00A663A6">
        <w:rPr>
          <w:rFonts w:cs="Courier New"/>
        </w:rPr>
        <w:t xml:space="preserve"> #1}]}</w:t>
      </w:r>
    </w:p>
    <w:p w14:paraId="6C6318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0AE321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voltihc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{V_{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}}}</w:t>
      </w:r>
      <w:r w:rsidRPr="00A663A6">
        <w:rPr>
          <w:rFonts w:cs="Courier New"/>
        </w:rPr>
        <w:tab/>
      </w:r>
    </w:p>
    <w:p w14:paraId="25C4AAA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eqr</w:t>
      </w:r>
      <w:proofErr w:type="spellEnd"/>
      <w:r w:rsidRPr="00A663A6">
        <w:rPr>
          <w:rFonts w:cs="Courier New"/>
        </w:rPr>
        <w:t>}[1]{Eq.\</w:t>
      </w:r>
      <w:proofErr w:type="spellStart"/>
      <w:r w:rsidRPr="00A663A6">
        <w:rPr>
          <w:rFonts w:cs="Courier New"/>
        </w:rPr>
        <w:t>eqref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eq</w:t>
      </w:r>
      <w:proofErr w:type="spellEnd"/>
      <w:r w:rsidRPr="00A663A6">
        <w:rPr>
          <w:rFonts w:cs="Courier New"/>
        </w:rPr>
        <w:t>:#1}}</w:t>
      </w:r>
    </w:p>
    <w:p w14:paraId="04D353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tbr</w:t>
      </w:r>
      <w:proofErr w:type="spellEnd"/>
      <w:r w:rsidRPr="00A663A6">
        <w:rPr>
          <w:rFonts w:cs="Courier New"/>
        </w:rPr>
        <w:t>}[1]{Table \</w:t>
      </w:r>
      <w:proofErr w:type="spellStart"/>
      <w:r w:rsidRPr="00A663A6">
        <w:rPr>
          <w:rFonts w:cs="Courier New"/>
        </w:rPr>
        <w:t>vref</w:t>
      </w:r>
      <w:proofErr w:type="spellEnd"/>
      <w:r w:rsidRPr="00A663A6">
        <w:rPr>
          <w:rFonts w:cs="Courier New"/>
        </w:rPr>
        <w:t>{tab:#1}}</w:t>
      </w:r>
    </w:p>
    <w:p w14:paraId="3A2FCF9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cheref</w:t>
      </w:r>
      <w:proofErr w:type="spellEnd"/>
      <w:r w:rsidRPr="00A663A6">
        <w:rPr>
          <w:rFonts w:cs="Courier New"/>
        </w:rPr>
        <w:t>}[1]{Chapter \ref{sec:#1}}</w:t>
      </w:r>
    </w:p>
    <w:p w14:paraId="573BE88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{\conv}{\</w:t>
      </w:r>
      <w:proofErr w:type="spellStart"/>
      <w:r w:rsidRPr="00A663A6">
        <w:rPr>
          <w:rFonts w:cs="Courier New"/>
        </w:rPr>
        <w:t>ast</w:t>
      </w:r>
      <w:proofErr w:type="spellEnd"/>
      <w:r w:rsidRPr="00A663A6">
        <w:rPr>
          <w:rFonts w:cs="Courier New"/>
        </w:rPr>
        <w:t>}</w:t>
      </w:r>
    </w:p>
    <w:p w14:paraId="3053D1D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cochposition</w:t>
      </w:r>
      <w:proofErr w:type="spellEnd"/>
      <w:r w:rsidRPr="00A663A6">
        <w:rPr>
          <w:rFonts w:cs="Courier New"/>
        </w:rPr>
        <w:t xml:space="preserve">}{Cochlear </w:t>
      </w:r>
      <w:proofErr w:type="spellStart"/>
      <w:r w:rsidRPr="00A663A6">
        <w:rPr>
          <w:rFonts w:cs="Courier New"/>
        </w:rPr>
        <w:t>Longitudal</w:t>
      </w:r>
      <w:proofErr w:type="spellEnd"/>
      <w:r w:rsidRPr="00A663A6">
        <w:rPr>
          <w:rFonts w:cs="Courier New"/>
        </w:rPr>
        <w:t xml:space="preserve"> Position}</w:t>
      </w:r>
    </w:p>
    <w:p w14:paraId="1AA50BC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FullBox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hbox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vrule</w:t>
      </w:r>
      <w:proofErr w:type="spellEnd"/>
      <w:r w:rsidRPr="00A663A6">
        <w:rPr>
          <w:rFonts w:cs="Courier New"/>
        </w:rPr>
        <w:t xml:space="preserve"> width 8pt height 8pt depth 0pt}}</w:t>
      </w:r>
    </w:p>
    <w:p w14:paraId="48C29F4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qqqed</w:t>
      </w:r>
      <w:proofErr w:type="spellEnd"/>
      <w:r w:rsidRPr="00A663A6">
        <w:rPr>
          <w:rFonts w:cs="Courier New"/>
        </w:rPr>
        <w:t>}{\;\;\;\</w:t>
      </w:r>
      <w:proofErr w:type="spellStart"/>
      <w:r w:rsidRPr="00A663A6">
        <w:rPr>
          <w:rFonts w:cs="Courier New"/>
        </w:rPr>
        <w:t>FullBox</w:t>
      </w:r>
      <w:proofErr w:type="spellEnd"/>
      <w:r w:rsidRPr="00A663A6">
        <w:rPr>
          <w:rFonts w:cs="Courier New"/>
        </w:rPr>
        <w:t>}</w:t>
      </w:r>
    </w:p>
    <w:p w14:paraId="6D6423A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newtheorem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theorem}{Theorem}[section]</w:t>
      </w:r>
    </w:p>
    <w:p w14:paraId="35B9A45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newtheorem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definition}{Definition}[section]</w:t>
      </w:r>
    </w:p>
    <w:p w14:paraId="2DE2D7F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newtheorem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lemma}[theorem]{Lemma}</w:t>
      </w:r>
    </w:p>
    <w:p w14:paraId="72837B8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newtheorem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fact}[theorem]{Fact}</w:t>
      </w:r>
    </w:p>
    <w:p w14:paraId="3926428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newenvironment</w:t>
      </w:r>
      <w:proofErr w:type="spellEnd"/>
      <w:r w:rsidRPr="00A663A6">
        <w:rPr>
          <w:rFonts w:cs="Courier New"/>
        </w:rPr>
        <w:t>{</w:t>
      </w:r>
      <w:proofErr w:type="spellStart"/>
      <w:proofErr w:type="gramEnd"/>
      <w:r w:rsidRPr="00A663A6">
        <w:rPr>
          <w:rFonts w:cs="Courier New"/>
        </w:rPr>
        <w:t>proofof</w:t>
      </w:r>
      <w:proofErr w:type="spellEnd"/>
      <w:r w:rsidRPr="00A663A6">
        <w:rPr>
          <w:rFonts w:cs="Courier New"/>
        </w:rPr>
        <w:t>}[1]{\</w:t>
      </w:r>
      <w:proofErr w:type="spellStart"/>
      <w:r w:rsidRPr="00A663A6">
        <w:rPr>
          <w:rFonts w:cs="Courier New"/>
        </w:rPr>
        <w:t>noindent</w:t>
      </w:r>
      <w:proofErr w:type="spellEnd"/>
      <w:r w:rsidRPr="00A663A6">
        <w:rPr>
          <w:rFonts w:cs="Courier New"/>
        </w:rPr>
        <w:t>{\bf Proof of {#1}:~~}}{\(\</w:t>
      </w:r>
      <w:proofErr w:type="spellStart"/>
      <w:r w:rsidRPr="00A663A6">
        <w:rPr>
          <w:rFonts w:cs="Courier New"/>
        </w:rPr>
        <w:t>qqqed</w:t>
      </w:r>
      <w:proofErr w:type="spellEnd"/>
      <w:r w:rsidRPr="00A663A6">
        <w:rPr>
          <w:rFonts w:cs="Courier New"/>
        </w:rPr>
        <w:t>\)}</w:t>
      </w:r>
    </w:p>
    <w:p w14:paraId="0BD426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 Define bar chart colors</w:t>
      </w:r>
    </w:p>
    <w:p w14:paraId="64C523E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</w:t>
      </w:r>
    </w:p>
    <w:p w14:paraId="79FF4AE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definecolor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bblue</w:t>
      </w:r>
      <w:proofErr w:type="spellEnd"/>
      <w:r w:rsidRPr="00A663A6">
        <w:rPr>
          <w:rFonts w:cs="Courier New"/>
        </w:rPr>
        <w:t>}{HTML}{4F81FD}</w:t>
      </w:r>
    </w:p>
    <w:p w14:paraId="51EA698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definecolor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rred</w:t>
      </w:r>
      <w:proofErr w:type="spellEnd"/>
      <w:r w:rsidRPr="00A663A6">
        <w:rPr>
          <w:rFonts w:cs="Courier New"/>
        </w:rPr>
        <w:t>}{HTML}{F0504D}</w:t>
      </w:r>
    </w:p>
    <w:p w14:paraId="28DF041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definecolor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ggreen</w:t>
      </w:r>
      <w:proofErr w:type="spellEnd"/>
      <w:r w:rsidRPr="00A663A6">
        <w:rPr>
          <w:rFonts w:cs="Courier New"/>
        </w:rPr>
        <w:t>}{HTML}{9BEE59}</w:t>
      </w:r>
    </w:p>
    <w:p w14:paraId="0EAC81A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definecolor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ppurple</w:t>
      </w:r>
      <w:proofErr w:type="spellEnd"/>
      <w:r w:rsidRPr="00A663A6">
        <w:rPr>
          <w:rFonts w:cs="Courier New"/>
        </w:rPr>
        <w:t>}{HTML}{9F4C7C}</w:t>
      </w:r>
    </w:p>
    <w:p w14:paraId="0AF5DBD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{\degree}{{\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{^{\</w:t>
      </w:r>
      <w:proofErr w:type="spellStart"/>
      <w:r w:rsidRPr="00A663A6">
        <w:rPr>
          <w:rFonts w:cs="Courier New"/>
        </w:rPr>
        <w:t>circ</w:t>
      </w:r>
      <w:proofErr w:type="spellEnd"/>
      <w:r w:rsidRPr="00A663A6">
        <w:rPr>
          <w:rFonts w:cs="Courier New"/>
        </w:rPr>
        <w:t>}}}}</w:t>
      </w:r>
    </w:p>
    <w:p w14:paraId="14FEFB6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lowspeechfrequency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{500Hz}}}</w:t>
      </w:r>
    </w:p>
    <w:p w14:paraId="1500734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criticalspeechfrequency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{4KHz}}}</w:t>
      </w:r>
    </w:p>
    <w:p w14:paraId="4D52DC6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highspeechfrequency</w:t>
      </w:r>
      <w:proofErr w:type="spellEnd"/>
      <w:r w:rsidRPr="00A663A6">
        <w:rPr>
          <w:rFonts w:cs="Courier New"/>
        </w:rPr>
        <w:t>}{{\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{6KHz}}}</w:t>
      </w:r>
    </w:p>
    <w:p w14:paraId="7EDE606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DeclareMathOperator</w:t>
      </w:r>
      <w:proofErr w:type="spellEnd"/>
      <w:r w:rsidRPr="00A663A6">
        <w:rPr>
          <w:rFonts w:cs="Courier New"/>
        </w:rPr>
        <w:t>{\di}{d\!}</w:t>
      </w:r>
    </w:p>
    <w:p w14:paraId="3425AC2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{\recorded}{recorded signal\</w:t>
      </w:r>
      <w:proofErr w:type="spellStart"/>
      <w:r w:rsidRPr="00A663A6">
        <w:rPr>
          <w:rFonts w:cs="Courier New"/>
        </w:rPr>
        <w:t>xspace</w:t>
      </w:r>
      <w:proofErr w:type="spellEnd"/>
      <w:r w:rsidRPr="00A663A6">
        <w:rPr>
          <w:rFonts w:cs="Courier New"/>
        </w:rPr>
        <w:t>}</w:t>
      </w:r>
    </w:p>
    <w:p w14:paraId="244A58B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oxsi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{\dot{\xi}}}</w:t>
      </w:r>
    </w:p>
    <w:p w14:paraId="533A4AA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aspl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{p_0}}</w:t>
      </w:r>
    </w:p>
    <w:p w14:paraId="7E4FEC1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asploded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{1.5\</w:t>
      </w:r>
      <w:proofErr w:type="spellStart"/>
      <w:r w:rsidRPr="00A663A6">
        <w:rPr>
          <w:rFonts w:cs="Courier New"/>
        </w:rPr>
        <w:t>cdot</w:t>
      </w:r>
      <w:proofErr w:type="spellEnd"/>
      <w:r w:rsidRPr="00A663A6">
        <w:rPr>
          <w:rFonts w:cs="Courier New"/>
        </w:rPr>
        <w:t xml:space="preserve"> 10</w:t>
      </w:r>
      <w:proofErr w:type="gramStart"/>
      <w:r w:rsidRPr="00A663A6">
        <w:rPr>
          <w:rFonts w:cs="Courier New"/>
        </w:rPr>
        <w:t>^{</w:t>
      </w:r>
      <w:proofErr w:type="gramEnd"/>
      <w:r w:rsidRPr="00A663A6">
        <w:rPr>
          <w:rFonts w:cs="Courier New"/>
        </w:rPr>
        <w:t>-8}}}</w:t>
      </w:r>
    </w:p>
    <w:p w14:paraId="5B22453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xihc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oxsi</w:t>
      </w:r>
      <w:proofErr w:type="spellEnd"/>
      <w:r w:rsidRPr="00A663A6">
        <w:rPr>
          <w:rFonts w:cs="Courier New"/>
        </w:rPr>
        <w:t>_{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}}}</w:t>
      </w:r>
    </w:p>
    <w:p w14:paraId="4CC634A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psihc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{\psi_{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}}}</w:t>
      </w:r>
    </w:p>
    <w:p w14:paraId="6ADEFD8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hihc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{h_{</w:t>
      </w:r>
      <w:proofErr w:type="spellStart"/>
      <w:r w:rsidRPr="00A663A6">
        <w:rPr>
          <w:rFonts w:cs="Courier New"/>
        </w:rPr>
        <w:t>ihc</w:t>
      </w:r>
      <w:proofErr w:type="spellEnd"/>
      <w:r w:rsidRPr="00A663A6">
        <w:rPr>
          <w:rFonts w:cs="Courier New"/>
        </w:rPr>
        <w:t>}}}</w:t>
      </w:r>
    </w:p>
    <w:p w14:paraId="07B0FE7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etaac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{\eta_{AC}}}</w:t>
      </w:r>
    </w:p>
    <w:p w14:paraId="2C1F97D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etadc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{\eta_{DC}}}</w:t>
      </w:r>
    </w:p>
    <w:p w14:paraId="530FEC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signaltonormalize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{\chi}}</w:t>
      </w:r>
    </w:p>
    <w:p w14:paraId="24E9AC8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{\starred}[1]{\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{{#1}^{\!*}}}</w:t>
      </w:r>
    </w:p>
    <w:p w14:paraId="338C8D5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rsqrt</w:t>
      </w:r>
      <w:proofErr w:type="spellEnd"/>
      <w:r w:rsidRPr="00A663A6">
        <w:rPr>
          <w:rFonts w:cs="Courier New"/>
        </w:rPr>
        <w:t>}[2][]{\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inv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sqrt</w:t>
      </w:r>
      <w:proofErr w:type="spellEnd"/>
      <w:r w:rsidRPr="00A663A6">
        <w:rPr>
          <w:rFonts w:cs="Courier New"/>
        </w:rPr>
        <w:t>[#1]{#2}}}}</w:t>
      </w:r>
    </w:p>
    <w:p w14:paraId="3217E5D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stalpha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{\starred{\alpha}}}</w:t>
      </w:r>
    </w:p>
    <w:p w14:paraId="59D9B7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\newcommand{\sumsections}{\ensuremath{\sum\limits_{x=1}^{Sections}}}</w:t>
      </w:r>
    </w:p>
    <w:p w14:paraId="105FE67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sumfibers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{\sum\limits_{\</w:t>
      </w:r>
      <w:proofErr w:type="spellStart"/>
      <w:r w:rsidRPr="00A663A6">
        <w:rPr>
          <w:rFonts w:cs="Courier New"/>
        </w:rPr>
        <w:t>forall</w:t>
      </w:r>
      <w:proofErr w:type="spellEnd"/>
      <w:r w:rsidRPr="00A663A6">
        <w:rPr>
          <w:rFonts w:cs="Courier New"/>
        </w:rPr>
        <w:t xml:space="preserve"> AN \in (HSR</w:t>
      </w:r>
      <w:proofErr w:type="gramStart"/>
      <w:r w:rsidRPr="00A663A6">
        <w:rPr>
          <w:rFonts w:cs="Courier New"/>
        </w:rPr>
        <w:t>,MSR,LSR</w:t>
      </w:r>
      <w:proofErr w:type="gramEnd"/>
      <w:r w:rsidRPr="00A663A6">
        <w:rPr>
          <w:rFonts w:cs="Courier New"/>
        </w:rPr>
        <w:t>)}^{}}}</w:t>
      </w:r>
    </w:p>
    <w:p w14:paraId="4A19FAD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deltat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{\Delta t}}</w:t>
      </w:r>
    </w:p>
    <w:p w14:paraId="61B9C5A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dtau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{\Delta \tau}}</w:t>
      </w:r>
    </w:p>
    <w:p w14:paraId="2EDF870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tdel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{t_{\delta}}}</w:t>
      </w:r>
    </w:p>
    <w:p w14:paraId="504D0E8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deltax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{\Delta x}}</w:t>
      </w:r>
    </w:p>
    <w:p w14:paraId="3734620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*\</w:t>
      </w:r>
      <w:proofErr w:type="spellStart"/>
      <w:r w:rsidRPr="00A663A6">
        <w:rPr>
          <w:rFonts w:cs="Courier New"/>
        </w:rPr>
        <w:t>Eval</w:t>
      </w:r>
      <w:proofErr w:type="spellEnd"/>
      <w:r w:rsidRPr="00A663A6">
        <w:rPr>
          <w:rFonts w:cs="Courier New"/>
        </w:rPr>
        <w:t>[2]{\left.#1\right|_{#2}}</w:t>
      </w:r>
    </w:p>
    <w:p w14:paraId="6FA2B8A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fnorm</w:t>
      </w:r>
      <w:proofErr w:type="spellEnd"/>
      <w:r w:rsidRPr="00A663A6">
        <w:rPr>
          <w:rFonts w:cs="Courier New"/>
        </w:rPr>
        <w:t>[1]{\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{f_{#1}^{norm}}}</w:t>
      </w:r>
    </w:p>
    <w:p w14:paraId="5093E63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fnyq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ensuremath</w:t>
      </w:r>
      <w:proofErr w:type="spellEnd"/>
      <w:r w:rsidRPr="00A663A6">
        <w:rPr>
          <w:rFonts w:cs="Courier New"/>
        </w:rPr>
        <w:t>{F_{</w:t>
      </w:r>
      <w:proofErr w:type="spellStart"/>
      <w:r w:rsidRPr="00A663A6">
        <w:rPr>
          <w:rFonts w:cs="Courier New"/>
        </w:rPr>
        <w:t>nyq</w:t>
      </w:r>
      <w:proofErr w:type="spellEnd"/>
      <w:r w:rsidRPr="00A663A6">
        <w:rPr>
          <w:rFonts w:cs="Courier New"/>
        </w:rPr>
        <w:t>}}}</w:t>
      </w:r>
    </w:p>
    <w:p w14:paraId="54F4BC1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unaryminus</w:t>
      </w:r>
      <w:proofErr w:type="spellEnd"/>
      <w:r w:rsidRPr="00A663A6">
        <w:rPr>
          <w:rFonts w:cs="Courier New"/>
        </w:rPr>
        <w:t>}{\</w:t>
      </w:r>
      <w:proofErr w:type="spellStart"/>
      <w:r w:rsidRPr="00A663A6">
        <w:rPr>
          <w:rFonts w:cs="Courier New"/>
        </w:rPr>
        <w:t>scalebox</w:t>
      </w:r>
      <w:proofErr w:type="spellEnd"/>
      <w:r w:rsidRPr="00A663A6">
        <w:rPr>
          <w:rFonts w:cs="Courier New"/>
        </w:rPr>
        <w:t>{0.5}[1.0]{</w:t>
      </w:r>
      <w:proofErr w:type="gramStart"/>
      <w:r w:rsidRPr="00A663A6">
        <w:rPr>
          <w:rFonts w:cs="Courier New"/>
        </w:rPr>
        <w:t>\(</w:t>
      </w:r>
      <w:proofErr w:type="gramEnd"/>
      <w:r w:rsidRPr="00A663A6">
        <w:rPr>
          <w:rFonts w:cs="Courier New"/>
        </w:rPr>
        <w:t xml:space="preserve"> - \)}}</w:t>
      </w:r>
    </w:p>
    <w:p w14:paraId="4BE11AA5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5C806A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tkfill</w:t>
      </w:r>
      <w:proofErr w:type="spellEnd"/>
      <w:r w:rsidRPr="00A663A6">
        <w:rPr>
          <w:rFonts w:cs="Courier New"/>
        </w:rPr>
        <w:t>}{orange\!30}</w:t>
      </w:r>
    </w:p>
    <w:p w14:paraId="35B519C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%\</w:t>
      </w:r>
      <w:proofErr w:type="spellStart"/>
      <w:proofErr w:type="gram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</w:t>
      </w:r>
      <w:proofErr w:type="gram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tkgeneral</w:t>
      </w:r>
      <w:proofErr w:type="spellEnd"/>
      <w:r w:rsidRPr="00A663A6">
        <w:rPr>
          <w:rFonts w:cs="Courier New"/>
        </w:rPr>
        <w:t>}{minimum width=3cm, minimum height=1cm,text centered, draw=black, fill=\</w:t>
      </w:r>
      <w:proofErr w:type="spellStart"/>
      <w:r w:rsidRPr="00A663A6">
        <w:rPr>
          <w:rFonts w:cs="Courier New"/>
        </w:rPr>
        <w:t>tkfill</w:t>
      </w:r>
      <w:proofErr w:type="spellEnd"/>
      <w:r w:rsidRPr="00A663A6">
        <w:rPr>
          <w:rFonts w:cs="Courier New"/>
        </w:rPr>
        <w:t>}</w:t>
      </w:r>
    </w:p>
    <w:p w14:paraId="7FAAB59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basecolors</w:t>
      </w:r>
      <w:proofErr w:type="spellEnd"/>
      <w:r w:rsidRPr="00A663A6">
        <w:rPr>
          <w:rFonts w:cs="Courier New"/>
        </w:rPr>
        <w:t xml:space="preserve">} = [minimum width=3cm, </w:t>
      </w:r>
    </w:p>
    <w:p w14:paraId="53055AF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 xml:space="preserve">  </w:t>
      </w:r>
      <w:proofErr w:type="gramStart"/>
      <w:r w:rsidRPr="00A663A6">
        <w:rPr>
          <w:rFonts w:cs="Courier New"/>
        </w:rPr>
        <w:t>minimum</w:t>
      </w:r>
      <w:proofErr w:type="gramEnd"/>
      <w:r w:rsidRPr="00A663A6">
        <w:rPr>
          <w:rFonts w:cs="Courier New"/>
        </w:rPr>
        <w:t xml:space="preserve"> height=1cm,</w:t>
      </w:r>
    </w:p>
    <w:p w14:paraId="0F7E976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 xml:space="preserve">  </w:t>
      </w:r>
      <w:proofErr w:type="gramStart"/>
      <w:r w:rsidRPr="00A663A6">
        <w:rPr>
          <w:rFonts w:cs="Courier New"/>
        </w:rPr>
        <w:t>text</w:t>
      </w:r>
      <w:proofErr w:type="gramEnd"/>
      <w:r w:rsidRPr="00A663A6">
        <w:rPr>
          <w:rFonts w:cs="Courier New"/>
        </w:rPr>
        <w:t xml:space="preserve"> centered,</w:t>
      </w:r>
    </w:p>
    <w:p w14:paraId="0683520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 xml:space="preserve">  </w:t>
      </w:r>
      <w:proofErr w:type="gramStart"/>
      <w:r w:rsidRPr="00A663A6">
        <w:rPr>
          <w:rFonts w:cs="Courier New"/>
        </w:rPr>
        <w:t>drop</w:t>
      </w:r>
      <w:proofErr w:type="gramEnd"/>
      <w:r w:rsidRPr="00A663A6">
        <w:rPr>
          <w:rFonts w:cs="Courier New"/>
        </w:rPr>
        <w:t xml:space="preserve"> shadow,</w:t>
      </w:r>
    </w:p>
    <w:p w14:paraId="76EF1AA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  <w:t xml:space="preserve">  </w:t>
      </w:r>
      <w:proofErr w:type="gramStart"/>
      <w:r w:rsidRPr="00A663A6">
        <w:rPr>
          <w:rFonts w:cs="Courier New"/>
        </w:rPr>
        <w:t>draw=</w:t>
      </w:r>
      <w:proofErr w:type="gramEnd"/>
      <w:r w:rsidRPr="00A663A6">
        <w:rPr>
          <w:rFonts w:cs="Courier New"/>
        </w:rPr>
        <w:t>black, fill=orange!45]</w:t>
      </w:r>
    </w:p>
    <w:p w14:paraId="4DDD79E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499ECC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operatorcolors</w:t>
      </w:r>
      <w:proofErr w:type="spellEnd"/>
      <w:r w:rsidRPr="00A663A6">
        <w:rPr>
          <w:rFonts w:cs="Courier New"/>
        </w:rPr>
        <w:t xml:space="preserve">} = [minimum width=5mm, </w:t>
      </w:r>
    </w:p>
    <w:p w14:paraId="601D7D0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minimum</w:t>
      </w:r>
      <w:proofErr w:type="gramEnd"/>
      <w:r w:rsidRPr="00A663A6">
        <w:rPr>
          <w:rFonts w:cs="Courier New"/>
        </w:rPr>
        <w:t xml:space="preserve"> height=5mm,</w:t>
      </w:r>
    </w:p>
    <w:p w14:paraId="6652ADF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text</w:t>
      </w:r>
      <w:proofErr w:type="gramEnd"/>
      <w:r w:rsidRPr="00A663A6">
        <w:rPr>
          <w:rFonts w:cs="Courier New"/>
        </w:rPr>
        <w:t xml:space="preserve"> centered,</w:t>
      </w:r>
    </w:p>
    <w:p w14:paraId="0CE7D1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drop</w:t>
      </w:r>
      <w:proofErr w:type="gramEnd"/>
      <w:r w:rsidRPr="00A663A6">
        <w:rPr>
          <w:rFonts w:cs="Courier New"/>
        </w:rPr>
        <w:t xml:space="preserve"> shadow,</w:t>
      </w:r>
    </w:p>
    <w:p w14:paraId="344C3CD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draw=</w:t>
      </w:r>
      <w:proofErr w:type="gramEnd"/>
      <w:r w:rsidRPr="00A663A6">
        <w:rPr>
          <w:rFonts w:cs="Courier New"/>
        </w:rPr>
        <w:t>black, fill=blue!45]</w:t>
      </w:r>
    </w:p>
    <w:p w14:paraId="6BC6B86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startstop</w:t>
      </w:r>
      <w:proofErr w:type="spellEnd"/>
      <w:r w:rsidRPr="00A663A6">
        <w:rPr>
          <w:rFonts w:cs="Courier New"/>
        </w:rPr>
        <w:t xml:space="preserve">} = [rectangle, rounded </w:t>
      </w:r>
      <w:proofErr w:type="spellStart"/>
      <w:r w:rsidRPr="00A663A6">
        <w:rPr>
          <w:rFonts w:cs="Courier New"/>
        </w:rPr>
        <w:t>corners</w:t>
      </w:r>
      <w:proofErr w:type="gramStart"/>
      <w:r w:rsidRPr="00A663A6">
        <w:rPr>
          <w:rFonts w:cs="Courier New"/>
        </w:rPr>
        <w:t>,basecolors</w:t>
      </w:r>
      <w:proofErr w:type="spellEnd"/>
      <w:proofErr w:type="gramEnd"/>
      <w:r w:rsidRPr="00A663A6">
        <w:rPr>
          <w:rFonts w:cs="Courier New"/>
        </w:rPr>
        <w:t>]</w:t>
      </w:r>
    </w:p>
    <w:p w14:paraId="419D3F6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{operator} = [</w:t>
      </w:r>
      <w:proofErr w:type="spellStart"/>
      <w:r w:rsidRPr="00A663A6">
        <w:rPr>
          <w:rFonts w:cs="Courier New"/>
        </w:rPr>
        <w:t>circle</w:t>
      </w:r>
      <w:proofErr w:type="gramStart"/>
      <w:r w:rsidRPr="00A663A6">
        <w:rPr>
          <w:rFonts w:cs="Courier New"/>
        </w:rPr>
        <w:t>,operatorcolors</w:t>
      </w:r>
      <w:proofErr w:type="spellEnd"/>
      <w:proofErr w:type="gramEnd"/>
      <w:r w:rsidRPr="00A663A6">
        <w:rPr>
          <w:rFonts w:cs="Courier New"/>
        </w:rPr>
        <w:t>]</w:t>
      </w:r>
    </w:p>
    <w:p w14:paraId="48953EB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 xml:space="preserve">{stop} = [rectangle, rounded </w:t>
      </w:r>
      <w:proofErr w:type="spellStart"/>
      <w:r w:rsidRPr="00A663A6">
        <w:rPr>
          <w:rFonts w:cs="Courier New"/>
        </w:rPr>
        <w:t>corners</w:t>
      </w:r>
      <w:proofErr w:type="gramStart"/>
      <w:r w:rsidRPr="00A663A6">
        <w:rPr>
          <w:rFonts w:cs="Courier New"/>
        </w:rPr>
        <w:t>,basecolors,minimum</w:t>
      </w:r>
      <w:proofErr w:type="spellEnd"/>
      <w:proofErr w:type="gramEnd"/>
      <w:r w:rsidRPr="00A663A6">
        <w:rPr>
          <w:rFonts w:cs="Courier New"/>
        </w:rPr>
        <w:t xml:space="preserve"> width =7cm]</w:t>
      </w:r>
    </w:p>
    <w:p w14:paraId="20948B9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 xml:space="preserve">{process} = [rectangle, </w:t>
      </w:r>
      <w:proofErr w:type="spellStart"/>
      <w:r w:rsidRPr="00A663A6">
        <w:rPr>
          <w:rFonts w:cs="Courier New"/>
        </w:rPr>
        <w:t>basecolors</w:t>
      </w:r>
      <w:proofErr w:type="spellEnd"/>
      <w:r w:rsidRPr="00A663A6">
        <w:rPr>
          <w:rFonts w:cs="Courier New"/>
        </w:rPr>
        <w:t>]</w:t>
      </w:r>
    </w:p>
    <w:p w14:paraId="7DBCCD4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{initializer} = [</w:t>
      </w:r>
      <w:proofErr w:type="spellStart"/>
      <w:r w:rsidRPr="00A663A6">
        <w:rPr>
          <w:rFonts w:cs="Courier New"/>
        </w:rPr>
        <w:t>process</w:t>
      </w:r>
      <w:proofErr w:type="gramStart"/>
      <w:r w:rsidRPr="00A663A6">
        <w:rPr>
          <w:rFonts w:cs="Courier New"/>
        </w:rPr>
        <w:t>,fill</w:t>
      </w:r>
      <w:proofErr w:type="spellEnd"/>
      <w:proofErr w:type="gramEnd"/>
      <w:r w:rsidRPr="00A663A6">
        <w:rPr>
          <w:rFonts w:cs="Courier New"/>
        </w:rPr>
        <w:t>=blue!45]</w:t>
      </w:r>
    </w:p>
    <w:p w14:paraId="4F1C861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{releaser} = [</w:t>
      </w:r>
      <w:proofErr w:type="spellStart"/>
      <w:r w:rsidRPr="00A663A6">
        <w:rPr>
          <w:rFonts w:cs="Courier New"/>
        </w:rPr>
        <w:t>process</w:t>
      </w:r>
      <w:proofErr w:type="gramStart"/>
      <w:r w:rsidRPr="00A663A6">
        <w:rPr>
          <w:rFonts w:cs="Courier New"/>
        </w:rPr>
        <w:t>,fill</w:t>
      </w:r>
      <w:proofErr w:type="spellEnd"/>
      <w:proofErr w:type="gramEnd"/>
      <w:r w:rsidRPr="00A663A6">
        <w:rPr>
          <w:rFonts w:cs="Courier New"/>
        </w:rPr>
        <w:t>=red!45]</w:t>
      </w:r>
    </w:p>
    <w:p w14:paraId="14521ED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IOCommand</w:t>
      </w:r>
      <w:proofErr w:type="spellEnd"/>
      <w:r w:rsidRPr="00A663A6">
        <w:rPr>
          <w:rFonts w:cs="Courier New"/>
        </w:rPr>
        <w:t>} = [</w:t>
      </w:r>
      <w:proofErr w:type="spellStart"/>
      <w:r w:rsidRPr="00A663A6">
        <w:rPr>
          <w:rFonts w:cs="Courier New"/>
        </w:rPr>
        <w:t>process</w:t>
      </w:r>
      <w:proofErr w:type="gramStart"/>
      <w:r w:rsidRPr="00A663A6">
        <w:rPr>
          <w:rFonts w:cs="Courier New"/>
        </w:rPr>
        <w:t>,fill</w:t>
      </w:r>
      <w:proofErr w:type="spellEnd"/>
      <w:proofErr w:type="gramEnd"/>
      <w:r w:rsidRPr="00A663A6">
        <w:rPr>
          <w:rFonts w:cs="Courier New"/>
        </w:rPr>
        <w:t>=red!45]</w:t>
      </w:r>
    </w:p>
    <w:p w14:paraId="2D76E8B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desicion</w:t>
      </w:r>
      <w:proofErr w:type="spellEnd"/>
      <w:r w:rsidRPr="00A663A6">
        <w:rPr>
          <w:rFonts w:cs="Courier New"/>
        </w:rPr>
        <w:t xml:space="preserve">} = [diamond, </w:t>
      </w:r>
      <w:proofErr w:type="spellStart"/>
      <w:r w:rsidRPr="00A663A6">
        <w:rPr>
          <w:rFonts w:cs="Courier New"/>
        </w:rPr>
        <w:t>basecolors</w:t>
      </w:r>
      <w:proofErr w:type="gramStart"/>
      <w:r w:rsidRPr="00A663A6">
        <w:rPr>
          <w:rFonts w:cs="Courier New"/>
        </w:rPr>
        <w:t>,aspect</w:t>
      </w:r>
      <w:proofErr w:type="spellEnd"/>
      <w:proofErr w:type="gramEnd"/>
      <w:r w:rsidRPr="00A663A6">
        <w:rPr>
          <w:rFonts w:cs="Courier New"/>
        </w:rPr>
        <w:t>=2,text width =3cm]</w:t>
      </w:r>
    </w:p>
    <w:p w14:paraId="45C9911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{arrow} = [draw,-</w:t>
      </w:r>
      <w:proofErr w:type="spellStart"/>
      <w:r w:rsidRPr="00A663A6">
        <w:rPr>
          <w:rFonts w:cs="Courier New"/>
        </w:rPr>
        <w:t>latex'</w:t>
      </w:r>
      <w:proofErr w:type="gramStart"/>
      <w:r w:rsidRPr="00A663A6">
        <w:rPr>
          <w:rFonts w:cs="Courier New"/>
        </w:rPr>
        <w:t>,thick</w:t>
      </w:r>
      <w:proofErr w:type="spellEnd"/>
      <w:proofErr w:type="gramEnd"/>
      <w:r w:rsidRPr="00A663A6">
        <w:rPr>
          <w:rFonts w:cs="Courier New"/>
        </w:rPr>
        <w:t>,-&gt;,&gt;=stealth]</w:t>
      </w:r>
    </w:p>
    <w:p w14:paraId="60CEE6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tikzstyle</w:t>
      </w:r>
      <w:proofErr w:type="spellEnd"/>
      <w:r w:rsidRPr="00A663A6">
        <w:rPr>
          <w:rFonts w:cs="Courier New"/>
        </w:rPr>
        <w:t>{connector} = [draw,-</w:t>
      </w:r>
      <w:proofErr w:type="spellStart"/>
      <w:r w:rsidRPr="00A663A6">
        <w:rPr>
          <w:rFonts w:cs="Courier New"/>
        </w:rPr>
        <w:t>latex'</w:t>
      </w:r>
      <w:proofErr w:type="gramStart"/>
      <w:r w:rsidRPr="00A663A6">
        <w:rPr>
          <w:rFonts w:cs="Courier New"/>
        </w:rPr>
        <w:t>,thick</w:t>
      </w:r>
      <w:proofErr w:type="spellEnd"/>
      <w:proofErr w:type="gramEnd"/>
      <w:r w:rsidRPr="00A663A6">
        <w:rPr>
          <w:rFonts w:cs="Courier New"/>
        </w:rPr>
        <w:t>]</w:t>
      </w:r>
    </w:p>
    <w:p w14:paraId="7C70BED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C5525D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newcommand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}[1]{\color{#1}\</w:t>
      </w:r>
      <w:proofErr w:type="spellStart"/>
      <w:r w:rsidRPr="00A663A6">
        <w:rPr>
          <w:rFonts w:cs="Courier New"/>
        </w:rPr>
        <w:t>scriptsize</w:t>
      </w:r>
      <w:proofErr w:type="spellEnd"/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ttfamily</w:t>
      </w:r>
      <w:proofErr w:type="spellEnd"/>
      <w:r w:rsidRPr="00A663A6">
        <w:rPr>
          <w:rFonts w:cs="Courier New"/>
        </w:rPr>
        <w:t>}</w:t>
      </w:r>
    </w:p>
    <w:p w14:paraId="3999F27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newtoggle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InString</w:t>
      </w:r>
      <w:proofErr w:type="spellEnd"/>
      <w:r w:rsidRPr="00A663A6">
        <w:rPr>
          <w:rFonts w:cs="Courier New"/>
        </w:rPr>
        <w:t>}{}% Keep track of if we are within a string</w:t>
      </w:r>
    </w:p>
    <w:p w14:paraId="61F68F2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togglefalse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InString</w:t>
      </w:r>
      <w:proofErr w:type="spellEnd"/>
      <w:r w:rsidRPr="00A663A6">
        <w:rPr>
          <w:rFonts w:cs="Courier New"/>
        </w:rPr>
        <w:t xml:space="preserve">}% Assume not </w:t>
      </w:r>
      <w:proofErr w:type="spellStart"/>
      <w:r w:rsidRPr="00A663A6">
        <w:rPr>
          <w:rFonts w:cs="Courier New"/>
        </w:rPr>
        <w:t>initally</w:t>
      </w:r>
      <w:proofErr w:type="spellEnd"/>
      <w:r w:rsidRPr="00A663A6">
        <w:rPr>
          <w:rFonts w:cs="Courier New"/>
        </w:rPr>
        <w:t xml:space="preserve"> in string</w:t>
      </w:r>
    </w:p>
    <w:p w14:paraId="4ADE843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582080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\newcommand*{\ColorIfNotInString}[1]{\iftoggle{InString}{#1}{\color{lime!35}#1}}%</w:t>
      </w:r>
    </w:p>
    <w:p w14:paraId="787B695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\newcommand*{\ProcessQuote}[1]{#1\iftoggle{InString}{\global\togglefalse{InString}}{\global\toggletrue{InString}}}%</w:t>
      </w:r>
    </w:p>
    <w:p w14:paraId="3184CBD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lstset</w:t>
      </w:r>
      <w:proofErr w:type="spellEnd"/>
      <w:r w:rsidRPr="00A663A6">
        <w:rPr>
          <w:rFonts w:cs="Courier New"/>
        </w:rPr>
        <w:t>{literate=%</w:t>
      </w:r>
    </w:p>
    <w:p w14:paraId="4E8C57B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{"}{{{\</w:t>
      </w:r>
      <w:proofErr w:type="spellStart"/>
      <w:r w:rsidRPr="00A663A6">
        <w:rPr>
          <w:rFonts w:cs="Courier New"/>
        </w:rPr>
        <w:t>ProcessQuote</w:t>
      </w:r>
      <w:proofErr w:type="spellEnd"/>
      <w:r w:rsidRPr="00A663A6">
        <w:rPr>
          <w:rFonts w:cs="Courier New"/>
        </w:rPr>
        <w:t>{"}}}}1% Disable coloring within double quotes</w:t>
      </w:r>
    </w:p>
    <w:p w14:paraId="790DB6D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{'}{{{\</w:t>
      </w:r>
      <w:proofErr w:type="spellStart"/>
      <w:r w:rsidRPr="00A663A6">
        <w:rPr>
          <w:rFonts w:cs="Courier New"/>
        </w:rPr>
        <w:t>ProcessQuote</w:t>
      </w:r>
      <w:proofErr w:type="spellEnd"/>
      <w:r w:rsidRPr="00A663A6">
        <w:rPr>
          <w:rFonts w:cs="Courier New"/>
        </w:rPr>
        <w:t>{'}}}}1% Disable coloring within single quote</w:t>
      </w:r>
    </w:p>
    <w:p w14:paraId="1E2C01C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{0}{{{\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{0}}}}1</w:t>
      </w:r>
    </w:p>
    <w:p w14:paraId="194D785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{1}{{{\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{1}}}}1</w:t>
      </w:r>
    </w:p>
    <w:p w14:paraId="4C0DEF1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{2}{{{\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{2}}}}1</w:t>
      </w:r>
    </w:p>
    <w:p w14:paraId="4D9AA8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  <w:t>{3}{{{\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{3}}}}1</w:t>
      </w:r>
    </w:p>
    <w:p w14:paraId="4137E62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{4}{{{\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{4}}}}1</w:t>
      </w:r>
    </w:p>
    <w:p w14:paraId="1885E90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{5}{{{\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{5}}}}1</w:t>
      </w:r>
    </w:p>
    <w:p w14:paraId="644A3AA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{6}{{{\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{6}}}}1</w:t>
      </w:r>
    </w:p>
    <w:p w14:paraId="0EB871C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{7}{{{\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{7}}}}1</w:t>
      </w:r>
    </w:p>
    <w:p w14:paraId="54F1D51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{8}{{{\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{8}}}}1</w:t>
      </w:r>
    </w:p>
    <w:p w14:paraId="5C884EC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{9}{{{\</w:t>
      </w:r>
      <w:proofErr w:type="spellStart"/>
      <w:r w:rsidRPr="00A663A6">
        <w:rPr>
          <w:rFonts w:cs="Courier New"/>
        </w:rPr>
        <w:t>ColorIfNotInString</w:t>
      </w:r>
      <w:proofErr w:type="spellEnd"/>
      <w:r w:rsidRPr="00A663A6">
        <w:rPr>
          <w:rFonts w:cs="Courier New"/>
        </w:rPr>
        <w:t>{9}}}}1</w:t>
      </w:r>
    </w:p>
    <w:p w14:paraId="74434BC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4BF44E5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8C2EE2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proofErr w:type="gramStart"/>
      <w:r w:rsidRPr="00A663A6">
        <w:rPr>
          <w:rFonts w:cs="Courier New"/>
        </w:rPr>
        <w:t>lstset</w:t>
      </w:r>
      <w:proofErr w:type="spellEnd"/>
      <w:r w:rsidRPr="00A663A6">
        <w:rPr>
          <w:rFonts w:cs="Courier New"/>
        </w:rPr>
        <w:t>{</w:t>
      </w:r>
      <w:proofErr w:type="gramEnd"/>
    </w:p>
    <w:p w14:paraId="7937AD7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language</w:t>
      </w:r>
      <w:proofErr w:type="gramEnd"/>
      <w:r w:rsidRPr="00A663A6">
        <w:rPr>
          <w:rFonts w:cs="Courier New"/>
        </w:rPr>
        <w:t>=[ANSI]C++,</w:t>
      </w:r>
    </w:p>
    <w:p w14:paraId="680620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showstringspaces</w:t>
      </w:r>
      <w:proofErr w:type="spellEnd"/>
      <w:r w:rsidRPr="00A663A6">
        <w:rPr>
          <w:rFonts w:cs="Courier New"/>
        </w:rPr>
        <w:t>=</w:t>
      </w:r>
      <w:proofErr w:type="gramEnd"/>
      <w:r w:rsidRPr="00A663A6">
        <w:rPr>
          <w:rFonts w:cs="Courier New"/>
        </w:rPr>
        <w:t>false,</w:t>
      </w:r>
    </w:p>
    <w:p w14:paraId="4E091FC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backgroundcolor</w:t>
      </w:r>
      <w:proofErr w:type="spellEnd"/>
      <w:proofErr w:type="gramEnd"/>
      <w:r w:rsidRPr="00A663A6">
        <w:rPr>
          <w:rFonts w:cs="Courier New"/>
        </w:rPr>
        <w:t>=\color{black!90},</w:t>
      </w:r>
    </w:p>
    <w:p w14:paraId="4F156CA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basicstyle</w:t>
      </w:r>
      <w:proofErr w:type="spellEnd"/>
      <w:proofErr w:type="gram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{white},</w:t>
      </w:r>
    </w:p>
    <w:p w14:paraId="03F5846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identifierstyle</w:t>
      </w:r>
      <w:proofErr w:type="spellEnd"/>
      <w:proofErr w:type="gram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{white},</w:t>
      </w:r>
    </w:p>
    <w:p w14:paraId="7CE53F6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keywordstyle</w:t>
      </w:r>
      <w:proofErr w:type="spellEnd"/>
      <w:proofErr w:type="gram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{magenta!40},</w:t>
      </w:r>
    </w:p>
    <w:p w14:paraId="01BF3AE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captionpos</w:t>
      </w:r>
      <w:proofErr w:type="spellEnd"/>
      <w:r w:rsidRPr="00A663A6">
        <w:rPr>
          <w:rFonts w:cs="Courier New"/>
        </w:rPr>
        <w:t>=</w:t>
      </w:r>
      <w:proofErr w:type="gramEnd"/>
      <w:r w:rsidRPr="00A663A6">
        <w:rPr>
          <w:rFonts w:cs="Courier New"/>
        </w:rPr>
        <w:t xml:space="preserve">b,  </w:t>
      </w:r>
    </w:p>
    <w:p w14:paraId="20435E9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numberstyle</w:t>
      </w:r>
      <w:proofErr w:type="spellEnd"/>
      <w:proofErr w:type="gramEnd"/>
      <w:r w:rsidRPr="00A663A6">
        <w:rPr>
          <w:rFonts w:cs="Courier New"/>
        </w:rPr>
        <w:t>=\color{white},</w:t>
      </w:r>
    </w:p>
    <w:p w14:paraId="5390F3A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stringstyle</w:t>
      </w:r>
      <w:proofErr w:type="spellEnd"/>
      <w:proofErr w:type="gram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{cyan},</w:t>
      </w:r>
    </w:p>
    <w:p w14:paraId="7ADFC62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moredelim</w:t>
      </w:r>
      <w:proofErr w:type="spellEnd"/>
      <w:proofErr w:type="gramEnd"/>
      <w:r w:rsidRPr="00A663A6">
        <w:rPr>
          <w:rFonts w:cs="Courier New"/>
        </w:rPr>
        <w:t>=[s][\</w:t>
      </w:r>
      <w:proofErr w:type="spellStart"/>
      <w:r w:rsidRPr="00A663A6">
        <w:rPr>
          <w:rFonts w:cs="Courier New"/>
        </w:rPr>
        <w:t>ttfamily</w:t>
      </w:r>
      <w:proofErr w:type="spellEnd"/>
      <w:r w:rsidRPr="00A663A6">
        <w:rPr>
          <w:rFonts w:cs="Courier New"/>
        </w:rPr>
        <w:t>]{&lt;&lt;&lt;}{&gt;&gt;&gt;},</w:t>
      </w:r>
    </w:p>
    <w:p w14:paraId="75C27FE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commentstyle</w:t>
      </w:r>
      <w:proofErr w:type="spellEnd"/>
      <w:proofErr w:type="gramEnd"/>
      <w:r w:rsidRPr="00A663A6">
        <w:rPr>
          <w:rFonts w:cs="Courier New"/>
        </w:rPr>
        <w:t>=\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{yellow!30},</w:t>
      </w:r>
    </w:p>
    <w:p w14:paraId="41B13C0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emph</w:t>
      </w:r>
      <w:proofErr w:type="spellEnd"/>
      <w:proofErr w:type="gramEnd"/>
      <w:r w:rsidRPr="00A663A6">
        <w:rPr>
          <w:rFonts w:cs="Courier New"/>
        </w:rPr>
        <w:t>={</w:t>
      </w:r>
    </w:p>
    <w:p w14:paraId="475979B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cudaMalloc</w:t>
      </w:r>
      <w:proofErr w:type="spellEnd"/>
      <w:proofErr w:type="gramEnd"/>
      <w:r w:rsidRPr="00A663A6">
        <w:rPr>
          <w:rFonts w:cs="Courier New"/>
        </w:rPr>
        <w:t xml:space="preserve">, </w:t>
      </w:r>
      <w:proofErr w:type="spellStart"/>
      <w:r w:rsidRPr="00A663A6">
        <w:rPr>
          <w:rFonts w:cs="Courier New"/>
        </w:rPr>
        <w:t>cudaFree</w:t>
      </w:r>
      <w:proofErr w:type="spellEnd"/>
      <w:r w:rsidRPr="00A663A6">
        <w:rPr>
          <w:rFonts w:cs="Courier New"/>
        </w:rPr>
        <w:t>,</w:t>
      </w:r>
    </w:p>
    <w:p w14:paraId="4E9E534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  <w:t>__global__, __shared__, __device__, __host__,</w:t>
      </w:r>
    </w:p>
    <w:p w14:paraId="2AED3AF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r w:rsidRPr="00A663A6">
        <w:rPr>
          <w:rFonts w:cs="Courier New"/>
        </w:rPr>
        <w:tab/>
        <w:t>__</w:t>
      </w:r>
      <w:proofErr w:type="spellStart"/>
      <w:r w:rsidRPr="00A663A6">
        <w:rPr>
          <w:rFonts w:cs="Courier New"/>
        </w:rPr>
        <w:t>syncthreads</w:t>
      </w:r>
      <w:proofErr w:type="spellEnd"/>
      <w:r w:rsidRPr="00A663A6">
        <w:rPr>
          <w:rFonts w:cs="Courier New"/>
        </w:rPr>
        <w:t>,</w:t>
      </w:r>
    </w:p>
    <w:p w14:paraId="69FCA2D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},</w:t>
      </w:r>
    </w:p>
    <w:p w14:paraId="1C01303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emphstyle</w:t>
      </w:r>
      <w:proofErr w:type="spellEnd"/>
      <w:proofErr w:type="gramEnd"/>
      <w:r w:rsidRPr="00A663A6">
        <w:rPr>
          <w:rFonts w:cs="Courier New"/>
        </w:rPr>
        <w:t>={\</w:t>
      </w:r>
      <w:proofErr w:type="spellStart"/>
      <w:r w:rsidRPr="00A663A6">
        <w:rPr>
          <w:rFonts w:cs="Courier New"/>
        </w:rPr>
        <w:t>lstfont</w:t>
      </w:r>
      <w:proofErr w:type="spellEnd"/>
      <w:r w:rsidRPr="00A663A6">
        <w:rPr>
          <w:rFonts w:cs="Courier New"/>
        </w:rPr>
        <w:t>{green!60!white}},</w:t>
      </w:r>
    </w:p>
    <w:p w14:paraId="74A444D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breaklines</w:t>
      </w:r>
      <w:proofErr w:type="spellEnd"/>
      <w:r w:rsidRPr="00A663A6">
        <w:rPr>
          <w:rFonts w:cs="Courier New"/>
        </w:rPr>
        <w:t>=</w:t>
      </w:r>
      <w:proofErr w:type="gramEnd"/>
      <w:r w:rsidRPr="00A663A6">
        <w:rPr>
          <w:rFonts w:cs="Courier New"/>
        </w:rPr>
        <w:t>true,</w:t>
      </w:r>
    </w:p>
    <w:p w14:paraId="5CF2AEA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spellStart"/>
      <w:proofErr w:type="gramStart"/>
      <w:r w:rsidRPr="00A663A6">
        <w:rPr>
          <w:rFonts w:cs="Courier New"/>
        </w:rPr>
        <w:t>classoffset</w:t>
      </w:r>
      <w:proofErr w:type="spellEnd"/>
      <w:r w:rsidRPr="00A663A6">
        <w:rPr>
          <w:rFonts w:cs="Courier New"/>
        </w:rPr>
        <w:t>=</w:t>
      </w:r>
      <w:proofErr w:type="gramEnd"/>
      <w:r w:rsidRPr="00A663A6">
        <w:rPr>
          <w:rFonts w:cs="Courier New"/>
        </w:rPr>
        <w:t>1,</w:t>
      </w:r>
    </w:p>
    <w:p w14:paraId="6523D4F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morekeywords</w:t>
      </w:r>
      <w:proofErr w:type="gramEnd"/>
      <w:r w:rsidRPr="00A663A6">
        <w:rPr>
          <w:rFonts w:cs="Courier New"/>
        </w:rPr>
        <w:t>={blockIdx,threadIdx,blockDim},keywordstyle=\color{blue!40},</w:t>
      </w:r>
    </w:p>
    <w:p w14:paraId="2AAE422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7A2CA90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E5C9F93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26288D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def</w:t>
      </w:r>
      <w:proofErr w:type="spellEnd"/>
      <w:r w:rsidRPr="00A663A6">
        <w:rPr>
          <w:rFonts w:cs="Courier New"/>
        </w:rPr>
        <w:t>\</w:t>
      </w:r>
      <w:proofErr w:type="gramStart"/>
      <w:r w:rsidRPr="00A663A6">
        <w:rPr>
          <w:rFonts w:cs="Courier New"/>
        </w:rPr>
        <w:t>at{</w:t>
      </w:r>
      <w:proofErr w:type="gramEnd"/>
    </w:p>
    <w:p w14:paraId="79279F8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\left.</w:t>
      </w:r>
    </w:p>
    <w:p w14:paraId="001FE39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</w:t>
      </w:r>
      <w:proofErr w:type="spellStart"/>
      <w:r w:rsidRPr="00A663A6">
        <w:rPr>
          <w:rFonts w:cs="Courier New"/>
        </w:rPr>
        <w:t>vphantom</w:t>
      </w:r>
      <w:proofErr w:type="spellEnd"/>
      <w:r w:rsidRPr="00A663A6">
        <w:rPr>
          <w:rFonts w:cs="Courier New"/>
        </w:rPr>
        <w:t>{\</w:t>
      </w:r>
      <w:proofErr w:type="spellStart"/>
      <w:r w:rsidRPr="00A663A6">
        <w:rPr>
          <w:rFonts w:cs="Courier New"/>
        </w:rPr>
        <w:t>int</w:t>
      </w:r>
      <w:proofErr w:type="spellEnd"/>
      <w:r w:rsidRPr="00A663A6">
        <w:rPr>
          <w:rFonts w:cs="Courier New"/>
        </w:rPr>
        <w:t>}</w:t>
      </w:r>
    </w:p>
    <w:p w14:paraId="626A36A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\right|</w:t>
      </w:r>
    </w:p>
    <w:p w14:paraId="1FC04E2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F825AE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6E6F124" w14:textId="77777777" w:rsidR="00A663A6" w:rsidRPr="00A663A6" w:rsidRDefault="00A663A6" w:rsidP="00A663A6">
      <w:pPr>
        <w:pStyle w:val="PlainText"/>
        <w:rPr>
          <w:rFonts w:cs="Courier New"/>
        </w:rPr>
      </w:pPr>
      <w:proofErr w:type="gramStart"/>
      <w:r w:rsidRPr="00A663A6">
        <w:rPr>
          <w:rFonts w:cs="Courier New"/>
        </w:rPr>
        <w:t>%</w:t>
      </w:r>
      <w:proofErr w:type="gramEnd"/>
      <w:r w:rsidRPr="00A663A6">
        <w:rPr>
          <w:rFonts w:cs="Courier New"/>
        </w:rPr>
        <w:t xml:space="preserve"> </w:t>
      </w:r>
      <w:proofErr w:type="spellStart"/>
      <w:r w:rsidRPr="00A663A6">
        <w:rPr>
          <w:rFonts w:cs="Courier New"/>
        </w:rPr>
        <w:t>achronysm</w:t>
      </w:r>
      <w:proofErr w:type="spellEnd"/>
    </w:p>
    <w:p w14:paraId="54BDD103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1083F4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ohc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046F47F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={OHC},</w:t>
      </w:r>
    </w:p>
    <w:p w14:paraId="3C281C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Outer Hair Cells,</w:t>
      </w:r>
    </w:p>
    <w:p w14:paraId="69EC8BA5" w14:textId="4F8BB843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1" w:author="BK" w:date="2018-09-08T12:08:00Z">
        <w:r w:rsidR="00A61802">
          <w:delText>muscle</w:delText>
        </w:r>
      </w:del>
      <w:commentRangeStart w:id="2"/>
      <w:ins w:id="3" w:author="BK" w:date="2018-09-08T12:08:00Z">
        <w:r w:rsidRPr="00A663A6">
          <w:rPr>
            <w:rFonts w:cs="Courier New"/>
          </w:rPr>
          <w:t>M</w:t>
        </w:r>
        <w:r w:rsidR="00846BC8">
          <w:rPr>
            <w:rFonts w:cs="Courier New"/>
          </w:rPr>
          <w:t>uscle</w:t>
        </w:r>
      </w:ins>
      <w:r w:rsidR="00846BC8">
        <w:rPr>
          <w:rFonts w:cs="Courier New"/>
        </w:rPr>
        <w:t xml:space="preserve"> cells </w:t>
      </w:r>
      <w:ins w:id="4" w:author="BK" w:date="2018-09-08T12:08:00Z">
        <w:r w:rsidR="00846BC8">
          <w:rPr>
            <w:rFonts w:cs="Courier New"/>
          </w:rPr>
          <w:t xml:space="preserve">with </w:t>
        </w:r>
      </w:ins>
      <w:r w:rsidRPr="00A663A6">
        <w:rPr>
          <w:rFonts w:cs="Courier New"/>
        </w:rPr>
        <w:t xml:space="preserve">structured hair like that </w:t>
      </w:r>
      <w:del w:id="5" w:author="BK" w:date="2018-09-08T12:08:00Z">
        <w:r w:rsidR="00A61802">
          <w:delText>connect</w:delText>
        </w:r>
      </w:del>
      <w:ins w:id="6" w:author="BK" w:date="2018-09-08T12:08:00Z">
        <w:r w:rsidRPr="00A663A6">
          <w:rPr>
            <w:rFonts w:cs="Courier New"/>
          </w:rPr>
          <w:t>connecting</w:t>
        </w:r>
      </w:ins>
      <w:r w:rsidRPr="00A663A6">
        <w:rPr>
          <w:rFonts w:cs="Courier New"/>
        </w:rPr>
        <w:t xml:space="preserve"> the amplifying membranes in the cochlea </w:t>
      </w:r>
      <w:commentRangeEnd w:id="2"/>
      <w:r w:rsidR="00846BC8">
        <w:rPr>
          <w:rStyle w:val="CommentReference"/>
          <w:rFonts w:ascii="Times New Roman" w:eastAsiaTheme="minorHAnsi" w:hAnsi="Times New Roman"/>
        </w:rPr>
        <w:commentReference w:id="2"/>
      </w:r>
      <w:r w:rsidRPr="00A663A6">
        <w:rPr>
          <w:rFonts w:cs="Courier New"/>
        </w:rPr>
        <w:t xml:space="preserve">\cite{hair-cells}. </w:t>
      </w:r>
      <w:del w:id="7" w:author="BK" w:date="2018-09-08T12:08:00Z">
        <w:r w:rsidR="00A61802">
          <w:delText>they</w:delText>
        </w:r>
      </w:del>
      <w:ins w:id="8" w:author="BK" w:date="2018-09-08T12:08:00Z">
        <w:r w:rsidRPr="00A663A6">
          <w:rPr>
            <w:rFonts w:cs="Courier New"/>
          </w:rPr>
          <w:t>They</w:t>
        </w:r>
      </w:ins>
      <w:r w:rsidRPr="00A663A6">
        <w:rPr>
          <w:rFonts w:cs="Courier New"/>
        </w:rPr>
        <w:t xml:space="preserve"> mechanically </w:t>
      </w:r>
      <w:del w:id="9" w:author="BK" w:date="2018-09-08T12:08:00Z">
        <w:r w:rsidR="00A61802">
          <w:delText>amplifying</w:delText>
        </w:r>
      </w:del>
      <w:ins w:id="10" w:author="BK" w:date="2018-09-08T12:08:00Z">
        <w:r w:rsidRPr="00A663A6">
          <w:rPr>
            <w:rFonts w:cs="Courier New"/>
          </w:rPr>
          <w:t>amplify</w:t>
        </w:r>
      </w:ins>
      <w:r w:rsidRPr="00A663A6">
        <w:rPr>
          <w:rFonts w:cs="Courier New"/>
        </w:rPr>
        <w:t xml:space="preserve"> sound pressure</w:t>
      </w:r>
      <w:del w:id="11" w:author="BK" w:date="2018-09-08T12:08:00Z">
        <w:r w:rsidR="00A61802">
          <w:delText>},</w:delText>
        </w:r>
      </w:del>
      <w:ins w:id="12" w:author="BK" w:date="2018-09-08T12:08:00Z">
        <w:r w:rsidRPr="00A663A6">
          <w:rPr>
            <w:rFonts w:cs="Courier New"/>
          </w:rPr>
          <w:t>.},</w:t>
        </w:r>
      </w:ins>
    </w:p>
    <w:p w14:paraId="32B6173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0EA4ECB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68195B7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FD6557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C99BEC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{ac</w:t>
      </w:r>
      <w:proofErr w:type="gramStart"/>
      <w:r w:rsidRPr="00A663A6">
        <w:rPr>
          <w:rFonts w:cs="Courier New"/>
        </w:rPr>
        <w:t>}{</w:t>
      </w:r>
      <w:proofErr w:type="gramEnd"/>
    </w:p>
    <w:p w14:paraId="4137A3A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={AC},</w:t>
      </w:r>
    </w:p>
    <w:p w14:paraId="0E8DA6E5" w14:textId="3E28C1B9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</w:t>
      </w:r>
      <w:proofErr w:type="gramEnd"/>
      <w:r w:rsidRPr="00A663A6">
        <w:rPr>
          <w:rFonts w:cs="Courier New"/>
        </w:rPr>
        <w:t>=</w:t>
      </w:r>
      <w:del w:id="13" w:author="BK" w:date="2018-09-08T12:08:00Z">
        <w:r w:rsidR="00A61802">
          <w:delText>Alternate</w:delText>
        </w:r>
      </w:del>
      <w:ins w:id="14" w:author="BK" w:date="2018-09-08T12:08:00Z">
        <w:r w:rsidRPr="00A663A6">
          <w:rPr>
            <w:rFonts w:cs="Courier New"/>
          </w:rPr>
          <w:t>Alternating</w:t>
        </w:r>
      </w:ins>
      <w:r w:rsidRPr="00A663A6">
        <w:rPr>
          <w:rFonts w:cs="Courier New"/>
        </w:rPr>
        <w:t xml:space="preserve"> Current,</w:t>
      </w:r>
    </w:p>
    <w:p w14:paraId="6B484A4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3C9CB8D0" w14:textId="77777777" w:rsidR="00A61802" w:rsidRDefault="00A61802" w:rsidP="00A61802">
      <w:pPr>
        <w:rPr>
          <w:del w:id="15" w:author="BK" w:date="2018-09-08T12:08:00Z"/>
        </w:rPr>
      </w:pPr>
      <w:del w:id="16" w:author="BK" w:date="2018-09-08T12:08:00Z">
        <w:r>
          <w:delText>}</w:delText>
        </w:r>
      </w:del>
    </w:p>
    <w:p w14:paraId="4F564A47" w14:textId="77777777" w:rsidR="00A663A6" w:rsidRPr="00A663A6" w:rsidRDefault="00A663A6" w:rsidP="00A663A6">
      <w:pPr>
        <w:pStyle w:val="PlainText"/>
        <w:rPr>
          <w:ins w:id="17" w:author="BK" w:date="2018-09-08T12:08:00Z"/>
          <w:rFonts w:cs="Courier New"/>
        </w:rPr>
      </w:pPr>
      <w:ins w:id="18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extra</w:t>
        </w:r>
        <w:proofErr w:type="gramEnd"/>
        <w:r w:rsidRPr="00A663A6">
          <w:rPr>
            <w:rFonts w:cs="Courier New"/>
          </w:rPr>
          <w:t>={Sinusoidally alternating electrical current.},</w:t>
        </w:r>
      </w:ins>
    </w:p>
    <w:p w14:paraId="3C6C6062" w14:textId="77777777" w:rsidR="00A663A6" w:rsidRPr="00A663A6" w:rsidRDefault="00A663A6" w:rsidP="00A663A6">
      <w:pPr>
        <w:pStyle w:val="PlainText"/>
        <w:rPr>
          <w:ins w:id="19" w:author="BK" w:date="2018-09-08T12:08:00Z"/>
          <w:rFonts w:cs="Courier New"/>
        </w:rPr>
      </w:pPr>
      <w:ins w:id="20" w:author="BK" w:date="2018-09-08T12:08:00Z">
        <w:r w:rsidRPr="00A663A6">
          <w:rPr>
            <w:rFonts w:cs="Courier New"/>
          </w:rPr>
          <w:lastRenderedPageBreak/>
          <w:t>}</w:t>
        </w:r>
      </w:ins>
    </w:p>
    <w:p w14:paraId="24BA5A3B" w14:textId="77777777" w:rsidR="00A663A6" w:rsidRPr="00A663A6" w:rsidRDefault="00A663A6" w:rsidP="00A663A6">
      <w:pPr>
        <w:pStyle w:val="PlainText"/>
        <w:rPr>
          <w:ins w:id="21" w:author="BK" w:date="2018-09-08T12:08:00Z"/>
          <w:rFonts w:cs="Courier New"/>
        </w:rPr>
      </w:pPr>
      <w:commentRangeStart w:id="22"/>
      <w:ins w:id="23" w:author="BK" w:date="2018-09-08T12:08:00Z">
        <w:r w:rsidRPr="00A663A6">
          <w:rPr>
            <w:rFonts w:cs="Courier New"/>
          </w:rPr>
          <w:t>\</w:t>
        </w:r>
        <w:proofErr w:type="spellStart"/>
        <w:r w:rsidRPr="00A663A6">
          <w:rPr>
            <w:rFonts w:cs="Courier New"/>
          </w:rPr>
          <w:t>DeclareAcronym</w:t>
        </w:r>
        <w:proofErr w:type="spellEnd"/>
        <w:r w:rsidRPr="00A663A6">
          <w:rPr>
            <w:rFonts w:cs="Courier New"/>
          </w:rPr>
          <w:t>{dc</w:t>
        </w:r>
        <w:proofErr w:type="gramStart"/>
        <w:r w:rsidRPr="00A663A6">
          <w:rPr>
            <w:rFonts w:cs="Courier New"/>
          </w:rPr>
          <w:t>}{</w:t>
        </w:r>
        <w:proofErr w:type="gramEnd"/>
      </w:ins>
    </w:p>
    <w:p w14:paraId="1C245FFA" w14:textId="77777777" w:rsidR="00A663A6" w:rsidRPr="00A663A6" w:rsidRDefault="00A663A6" w:rsidP="00A663A6">
      <w:pPr>
        <w:pStyle w:val="PlainText"/>
        <w:rPr>
          <w:ins w:id="24" w:author="BK" w:date="2018-09-08T12:08:00Z"/>
          <w:rFonts w:cs="Courier New"/>
        </w:rPr>
      </w:pPr>
      <w:ins w:id="25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short</w:t>
        </w:r>
        <w:proofErr w:type="gramEnd"/>
        <w:r w:rsidRPr="00A663A6">
          <w:rPr>
            <w:rFonts w:cs="Courier New"/>
          </w:rPr>
          <w:t>={DC},</w:t>
        </w:r>
      </w:ins>
    </w:p>
    <w:p w14:paraId="3A82CBCB" w14:textId="77777777" w:rsidR="00A663A6" w:rsidRPr="00A663A6" w:rsidRDefault="00A663A6" w:rsidP="00A663A6">
      <w:pPr>
        <w:pStyle w:val="PlainText"/>
        <w:rPr>
          <w:ins w:id="26" w:author="BK" w:date="2018-09-08T12:08:00Z"/>
          <w:rFonts w:cs="Courier New"/>
        </w:rPr>
      </w:pPr>
      <w:ins w:id="27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long=</w:t>
        </w:r>
        <w:proofErr w:type="gramEnd"/>
        <w:r w:rsidRPr="00A663A6">
          <w:rPr>
            <w:rFonts w:cs="Courier New"/>
          </w:rPr>
          <w:t>Direct Current,</w:t>
        </w:r>
      </w:ins>
    </w:p>
    <w:p w14:paraId="46D0F9A5" w14:textId="77777777" w:rsidR="00A663A6" w:rsidRPr="00A663A6" w:rsidRDefault="00A663A6" w:rsidP="00A663A6">
      <w:pPr>
        <w:pStyle w:val="PlainText"/>
        <w:rPr>
          <w:ins w:id="28" w:author="BK" w:date="2018-09-08T12:08:00Z"/>
          <w:rFonts w:cs="Courier New"/>
        </w:rPr>
      </w:pPr>
      <w:ins w:id="29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class=</w:t>
        </w:r>
        <w:proofErr w:type="gramEnd"/>
        <w:r w:rsidRPr="00A663A6">
          <w:rPr>
            <w:rFonts w:cs="Courier New"/>
          </w:rPr>
          <w:t>abbrev</w:t>
        </w:r>
      </w:ins>
    </w:p>
    <w:p w14:paraId="5A06130B" w14:textId="77777777" w:rsidR="00A663A6" w:rsidRPr="00A663A6" w:rsidRDefault="00A663A6" w:rsidP="00A663A6">
      <w:pPr>
        <w:pStyle w:val="PlainText"/>
        <w:rPr>
          <w:ins w:id="30" w:author="BK" w:date="2018-09-08T12:08:00Z"/>
          <w:rFonts w:cs="Courier New"/>
        </w:rPr>
      </w:pPr>
      <w:ins w:id="31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extra</w:t>
        </w:r>
        <w:proofErr w:type="gramEnd"/>
        <w:r w:rsidRPr="00A663A6">
          <w:rPr>
            <w:rFonts w:cs="Courier New"/>
          </w:rPr>
          <w:t>={An electrical current that is constant in time.},</w:t>
        </w:r>
      </w:ins>
    </w:p>
    <w:p w14:paraId="3615809D" w14:textId="77777777" w:rsidR="00A663A6" w:rsidRPr="00A663A6" w:rsidRDefault="00846BC8" w:rsidP="00A663A6">
      <w:pPr>
        <w:pStyle w:val="PlainText"/>
        <w:rPr>
          <w:ins w:id="32" w:author="BK" w:date="2018-09-08T12:08:00Z"/>
          <w:rFonts w:cs="Courier New"/>
        </w:rPr>
      </w:pPr>
      <w:ins w:id="33" w:author="BK" w:date="2018-09-08T12:08:00Z">
        <w:r>
          <w:rPr>
            <w:rFonts w:cs="Courier New"/>
          </w:rPr>
          <w:t>}</w:t>
        </w:r>
        <w:commentRangeEnd w:id="22"/>
        <w:r>
          <w:rPr>
            <w:rStyle w:val="CommentReference"/>
            <w:rFonts w:ascii="Times New Roman" w:eastAsiaTheme="minorHAnsi" w:hAnsi="Times New Roman"/>
          </w:rPr>
          <w:commentReference w:id="22"/>
        </w:r>
      </w:ins>
    </w:p>
    <w:p w14:paraId="71F3C4EC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FD6934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{ow</w:t>
      </w:r>
      <w:proofErr w:type="gramStart"/>
      <w:r w:rsidRPr="00A663A6">
        <w:rPr>
          <w:rFonts w:cs="Courier New"/>
        </w:rPr>
        <w:t>}{</w:t>
      </w:r>
      <w:proofErr w:type="gramEnd"/>
    </w:p>
    <w:p w14:paraId="55DD339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={OW},</w:t>
      </w:r>
    </w:p>
    <w:p w14:paraId="2211A43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Oval Window,</w:t>
      </w:r>
    </w:p>
    <w:p w14:paraId="19D5A2D5" w14:textId="15F60782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34" w:author="BK" w:date="2018-09-08T12:08:00Z">
        <w:r w:rsidR="00A61802">
          <w:delText>A membrane</w:delText>
        </w:r>
      </w:del>
      <w:ins w:id="35" w:author="BK" w:date="2018-09-08T12:08:00Z">
        <w:r w:rsidRPr="00A663A6">
          <w:rPr>
            <w:rFonts w:cs="Courier New"/>
          </w:rPr>
          <w:t>Membrane</w:t>
        </w:r>
      </w:ins>
      <w:r w:rsidRPr="00A663A6">
        <w:rPr>
          <w:rFonts w:cs="Courier New"/>
        </w:rPr>
        <w:t xml:space="preserve"> opening that connects the middle ear to the cochlea liquid tube</w:t>
      </w:r>
      <w:del w:id="36" w:author="BK" w:date="2018-09-08T12:08:00Z">
        <w:r w:rsidR="00A61802">
          <w:delText>},</w:delText>
        </w:r>
      </w:del>
      <w:ins w:id="37" w:author="BK" w:date="2018-09-08T12:08:00Z">
        <w:r w:rsidRPr="00A663A6">
          <w:rPr>
            <w:rFonts w:cs="Courier New"/>
          </w:rPr>
          <w:t>.},</w:t>
        </w:r>
      </w:ins>
    </w:p>
    <w:p w14:paraId="33D4787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791EDBE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FE60E5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ihc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27C21ED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={IHC},</w:t>
      </w:r>
    </w:p>
    <w:p w14:paraId="5D26E1A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Inner Hair Cells,</w:t>
      </w:r>
    </w:p>
    <w:p w14:paraId="37AB5D38" w14:textId="6D485A64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  <w:t>extra={</w:t>
      </w:r>
      <w:del w:id="38" w:author="BK" w:date="2018-09-08T12:08:00Z">
        <w:r w:rsidR="00A61802">
          <w:delText>muscle</w:delText>
        </w:r>
      </w:del>
      <w:ins w:id="39" w:author="BK" w:date="2018-09-08T12:08:00Z">
        <w:r w:rsidRPr="00A663A6">
          <w:rPr>
            <w:rFonts w:cs="Courier New"/>
          </w:rPr>
          <w:t>Muscle</w:t>
        </w:r>
      </w:ins>
      <w:r w:rsidRPr="00A663A6">
        <w:rPr>
          <w:rFonts w:cs="Courier New"/>
        </w:rPr>
        <w:t xml:space="preserve"> cells </w:t>
      </w:r>
      <w:ins w:id="40" w:author="BK" w:date="2018-09-08T12:08:00Z">
        <w:r w:rsidRPr="00A663A6">
          <w:rPr>
            <w:rFonts w:cs="Courier New"/>
          </w:rPr>
          <w:t xml:space="preserve">with </w:t>
        </w:r>
      </w:ins>
      <w:r w:rsidRPr="00A663A6">
        <w:rPr>
          <w:rFonts w:cs="Courier New"/>
        </w:rPr>
        <w:t xml:space="preserve">structured hair like that </w:t>
      </w:r>
      <w:del w:id="41" w:author="BK" w:date="2018-09-08T12:08:00Z">
        <w:r w:rsidR="00A61802">
          <w:delText>connect to</w:delText>
        </w:r>
      </w:del>
      <w:ins w:id="42" w:author="BK" w:date="2018-09-08T12:08:00Z">
        <w:r w:rsidRPr="00A663A6">
          <w:rPr>
            <w:rFonts w:cs="Courier New"/>
          </w:rPr>
          <w:t>connecting</w:t>
        </w:r>
      </w:ins>
      <w:r w:rsidRPr="00A663A6">
        <w:rPr>
          <w:rFonts w:cs="Courier New"/>
        </w:rPr>
        <w:t xml:space="preserve"> the amplifying membranes in the cochlea from one side and auditory nerves on the other side \cite{hair-cells}. </w:t>
      </w:r>
      <w:del w:id="43" w:author="BK" w:date="2018-09-08T12:08:00Z">
        <w:r w:rsidR="00A61802">
          <w:delText>they trans-duce</w:delText>
        </w:r>
      </w:del>
      <w:ins w:id="44" w:author="BK" w:date="2018-09-08T12:08:00Z">
        <w:r w:rsidRPr="00A663A6">
          <w:rPr>
            <w:rFonts w:cs="Courier New"/>
          </w:rPr>
          <w:t>They transduce</w:t>
        </w:r>
      </w:ins>
      <w:r w:rsidRPr="00A663A6">
        <w:rPr>
          <w:rFonts w:cs="Courier New"/>
        </w:rPr>
        <w:t xml:space="preserve"> mechanical vibrations </w:t>
      </w:r>
      <w:del w:id="45" w:author="BK" w:date="2018-09-08T12:08:00Z">
        <w:r w:rsidR="00A61802">
          <w:delText>to</w:delText>
        </w:r>
      </w:del>
      <w:ins w:id="46" w:author="BK" w:date="2018-09-08T12:08:00Z">
        <w:r w:rsidRPr="00A663A6">
          <w:rPr>
            <w:rFonts w:cs="Courier New"/>
          </w:rPr>
          <w:t>into</w:t>
        </w:r>
      </w:ins>
      <w:r w:rsidRPr="00A663A6">
        <w:rPr>
          <w:rFonts w:cs="Courier New"/>
        </w:rPr>
        <w:t xml:space="preserve"> electrical </w:t>
      </w:r>
      <w:ins w:id="47" w:author="BK" w:date="2018-09-08T12:08:00Z">
        <w:r w:rsidRPr="00A663A6">
          <w:rPr>
            <w:rFonts w:cs="Courier New"/>
          </w:rPr>
          <w:t xml:space="preserve">signals </w:t>
        </w:r>
        <w:proofErr w:type="gramStart"/>
        <w:r w:rsidRPr="00A663A6">
          <w:rPr>
            <w:rFonts w:cs="Courier New"/>
          </w:rPr>
          <w:t>and also</w:t>
        </w:r>
        <w:proofErr w:type="gramEnd"/>
        <w:r w:rsidRPr="00A663A6">
          <w:rPr>
            <w:rFonts w:cs="Courier New"/>
          </w:rPr>
          <w:t xml:space="preserve"> amplify the </w:t>
        </w:r>
      </w:ins>
      <w:r w:rsidRPr="00A663A6">
        <w:rPr>
          <w:rFonts w:cs="Courier New"/>
        </w:rPr>
        <w:t>signal</w:t>
      </w:r>
      <w:del w:id="48" w:author="BK" w:date="2018-09-08T12:08:00Z">
        <w:r w:rsidR="00A61802">
          <w:delText xml:space="preserve"> and amplifying it as well},</w:delText>
        </w:r>
      </w:del>
      <w:ins w:id="49" w:author="BK" w:date="2018-09-08T12:08:00Z">
        <w:r w:rsidRPr="00A663A6">
          <w:rPr>
            <w:rFonts w:cs="Courier New"/>
          </w:rPr>
          <w:t>.},</w:t>
        </w:r>
      </w:ins>
    </w:p>
    <w:p w14:paraId="442404D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34DB4BC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BF6112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9FD613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jnd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588800A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={JND},</w:t>
      </w:r>
    </w:p>
    <w:p w14:paraId="748D056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Just Noticeable Difference,</w:t>
      </w:r>
    </w:p>
    <w:p w14:paraId="6115A70C" w14:textId="39CBD33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={The </w:t>
      </w:r>
      <w:del w:id="50" w:author="BK" w:date="2018-09-08T12:08:00Z">
        <w:r w:rsidR="00A61802">
          <w:delText>signal</w:delText>
        </w:r>
      </w:del>
      <w:ins w:id="51" w:author="BK" w:date="2018-09-08T12:08:00Z">
        <w:r w:rsidRPr="00A663A6">
          <w:rPr>
            <w:rFonts w:cs="Courier New"/>
          </w:rPr>
          <w:t>minimum</w:t>
        </w:r>
      </w:ins>
      <w:r w:rsidRPr="00A663A6">
        <w:rPr>
          <w:rFonts w:cs="Courier New"/>
        </w:rPr>
        <w:t xml:space="preserve"> difference </w:t>
      </w:r>
      <w:del w:id="52" w:author="BK" w:date="2018-09-08T12:08:00Z">
        <w:r w:rsidR="00A61802">
          <w:delText>of magnitude over</w:delText>
        </w:r>
      </w:del>
      <w:ins w:id="53" w:author="BK" w:date="2018-09-08T12:08:00Z">
        <w:r w:rsidRPr="00A663A6">
          <w:rPr>
            <w:rFonts w:cs="Courier New"/>
          </w:rPr>
          <w:t>between a signal and a</w:t>
        </w:r>
      </w:ins>
      <w:r w:rsidRPr="00A663A6">
        <w:rPr>
          <w:rFonts w:cs="Courier New"/>
        </w:rPr>
        <w:t xml:space="preserve"> reference level </w:t>
      </w:r>
      <w:del w:id="54" w:author="BK" w:date="2018-09-08T12:08:00Z">
        <w:r w:rsidR="00A61802">
          <w:delText xml:space="preserve">necessary </w:delText>
        </w:r>
      </w:del>
      <w:r w:rsidRPr="00A663A6">
        <w:rPr>
          <w:rFonts w:cs="Courier New"/>
        </w:rPr>
        <w:t>for sensory detection</w:t>
      </w:r>
      <w:del w:id="55" w:author="BK" w:date="2018-09-08T12:08:00Z">
        <w:r w:rsidR="00A61802">
          <w:delText>},</w:delText>
        </w:r>
      </w:del>
      <w:ins w:id="56" w:author="BK" w:date="2018-09-08T12:08:00Z">
        <w:r w:rsidRPr="00A663A6">
          <w:rPr>
            <w:rFonts w:cs="Courier New"/>
          </w:rPr>
          <w:t>.},</w:t>
        </w:r>
      </w:ins>
    </w:p>
    <w:p w14:paraId="16B654A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6BDA1D3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9A0FBE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EC130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EA1B12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{an</w:t>
      </w:r>
      <w:proofErr w:type="gramStart"/>
      <w:r w:rsidRPr="00A663A6">
        <w:rPr>
          <w:rFonts w:cs="Courier New"/>
        </w:rPr>
        <w:t>}{</w:t>
      </w:r>
      <w:proofErr w:type="gramEnd"/>
    </w:p>
    <w:p w14:paraId="5C1704C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={AN},</w:t>
      </w:r>
    </w:p>
    <w:p w14:paraId="7A203D8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Auditory Nerve,</w:t>
      </w:r>
    </w:p>
    <w:p w14:paraId="41E57D6C" w14:textId="7C2AA43D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={Neural cells connected to the cochlea</w:t>
      </w:r>
      <w:del w:id="57" w:author="BK" w:date="2018-09-08T12:08:00Z">
        <w:r w:rsidR="00A61802">
          <w:delText>,</w:delText>
        </w:r>
      </w:del>
      <w:ins w:id="58" w:author="BK" w:date="2018-09-08T12:08:00Z">
        <w:r w:rsidRPr="00A663A6">
          <w:rPr>
            <w:rFonts w:cs="Courier New"/>
          </w:rPr>
          <w:t>;</w:t>
        </w:r>
      </w:ins>
      <w:r w:rsidRPr="00A663A6">
        <w:rPr>
          <w:rFonts w:cs="Courier New"/>
        </w:rPr>
        <w:t xml:space="preserve"> used </w:t>
      </w:r>
      <w:del w:id="59" w:author="BK" w:date="2018-09-08T12:08:00Z">
        <w:r w:rsidR="00A61802">
          <w:delText>for</w:delText>
        </w:r>
      </w:del>
      <w:ins w:id="60" w:author="BK" w:date="2018-09-08T12:08:00Z">
        <w:r w:rsidRPr="00A663A6">
          <w:rPr>
            <w:rFonts w:cs="Courier New"/>
          </w:rPr>
          <w:t>to</w:t>
        </w:r>
      </w:ins>
      <w:r w:rsidRPr="00A663A6">
        <w:rPr>
          <w:rFonts w:cs="Courier New"/>
        </w:rPr>
        <w:t xml:space="preserve"> detect auditory </w:t>
      </w:r>
      <w:del w:id="61" w:author="BK" w:date="2018-09-08T12:08:00Z">
        <w:r w:rsidR="00A61802">
          <w:delText>signal},</w:delText>
        </w:r>
      </w:del>
      <w:ins w:id="62" w:author="BK" w:date="2018-09-08T12:08:00Z">
        <w:r w:rsidRPr="00A663A6">
          <w:rPr>
            <w:rFonts w:cs="Courier New"/>
          </w:rPr>
          <w:t>signals.},</w:t>
        </w:r>
      </w:ins>
    </w:p>
    <w:p w14:paraId="1C096B2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3061A07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C5616D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DB77B5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302AF4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anr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190A794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={ANR},</w:t>
      </w:r>
    </w:p>
    <w:p w14:paraId="41DB6DC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Auditory Nerve Response,</w:t>
      </w:r>
    </w:p>
    <w:p w14:paraId="1A0EC1EF" w14:textId="741F5E7E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63" w:author="BK" w:date="2018-09-08T12:08:00Z">
        <w:r w:rsidR="00A61802">
          <w:delText>Auditory Nerves level</w:delText>
        </w:r>
      </w:del>
      <w:ins w:id="64" w:author="BK" w:date="2018-09-08T12:08:00Z">
        <w:r w:rsidRPr="00A663A6">
          <w:rPr>
            <w:rFonts w:cs="Courier New"/>
          </w:rPr>
          <w:t xml:space="preserve"> Amplitude</w:t>
        </w:r>
      </w:ins>
      <w:r w:rsidRPr="00A663A6">
        <w:rPr>
          <w:rFonts w:cs="Courier New"/>
        </w:rPr>
        <w:t xml:space="preserve"> of </w:t>
      </w:r>
      <w:del w:id="65" w:author="BK" w:date="2018-09-08T12:08:00Z">
        <w:r w:rsidR="00A61802">
          <w:delText xml:space="preserve">firing </w:delText>
        </w:r>
      </w:del>
      <w:r w:rsidRPr="00A663A6">
        <w:rPr>
          <w:rFonts w:cs="Courier New"/>
        </w:rPr>
        <w:t>electrical spikes</w:t>
      </w:r>
      <w:del w:id="66" w:author="BK" w:date="2018-09-08T12:08:00Z">
        <w:r w:rsidR="00A61802">
          <w:delText>},</w:delText>
        </w:r>
      </w:del>
      <w:ins w:id="67" w:author="BK" w:date="2018-09-08T12:08:00Z">
        <w:r w:rsidRPr="00A663A6">
          <w:rPr>
            <w:rFonts w:cs="Courier New"/>
          </w:rPr>
          <w:t xml:space="preserve"> fired by auditory nerves.},</w:t>
        </w:r>
      </w:ins>
    </w:p>
    <w:p w14:paraId="4332BD7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0C9BA80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4A899238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ABB565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EC4C4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nhpp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47381A1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={NHPP},</w:t>
      </w:r>
    </w:p>
    <w:p w14:paraId="4E4E92D7" w14:textId="72790CC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</w:t>
      </w:r>
      <w:proofErr w:type="gramEnd"/>
      <w:r w:rsidRPr="00A663A6">
        <w:rPr>
          <w:rFonts w:cs="Courier New"/>
        </w:rPr>
        <w:t>=</w:t>
      </w:r>
      <w:del w:id="68" w:author="BK" w:date="2018-09-08T12:08:00Z">
        <w:r w:rsidR="00A61802">
          <w:delText>non homogeneous Poission</w:delText>
        </w:r>
      </w:del>
      <w:ins w:id="69" w:author="BK" w:date="2018-09-08T12:08:00Z">
        <w:r w:rsidRPr="00A663A6">
          <w:rPr>
            <w:rFonts w:cs="Courier New"/>
          </w:rPr>
          <w:t>Nonhomogeneous Poisson</w:t>
        </w:r>
      </w:ins>
      <w:r w:rsidRPr="00A663A6">
        <w:rPr>
          <w:rFonts w:cs="Courier New"/>
        </w:rPr>
        <w:t xml:space="preserve"> Process,</w:t>
      </w:r>
    </w:p>
    <w:p w14:paraId="376426CF" w14:textId="2D310A39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={A memoryless process of </w:t>
      </w:r>
      <w:del w:id="70" w:author="BK" w:date="2018-09-08T12:08:00Z">
        <w:r w:rsidR="00A61802">
          <w:delText>random occuring</w:delText>
        </w:r>
      </w:del>
      <w:ins w:id="71" w:author="BK" w:date="2018-09-08T12:08:00Z">
        <w:r w:rsidRPr="00A663A6">
          <w:rPr>
            <w:rFonts w:cs="Courier New"/>
          </w:rPr>
          <w:t>randomly occurring</w:t>
        </w:r>
      </w:ins>
      <w:r w:rsidRPr="00A663A6">
        <w:rPr>
          <w:rFonts w:cs="Courier New"/>
        </w:rPr>
        <w:t xml:space="preserve"> events so that inter</w:t>
      </w:r>
      <w:del w:id="72" w:author="BK" w:date="2018-09-08T12:08:00Z">
        <w:r w:rsidR="00A61802">
          <w:delText xml:space="preserve"> </w:delText>
        </w:r>
      </w:del>
      <w:ins w:id="73" w:author="BK" w:date="2018-09-08T12:08:00Z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>arrival time is not constant</w:t>
      </w:r>
      <w:del w:id="74" w:author="BK" w:date="2018-09-08T12:08:00Z">
        <w:r w:rsidR="00A61802">
          <w:delText>},</w:delText>
        </w:r>
      </w:del>
      <w:ins w:id="75" w:author="BK" w:date="2018-09-08T12:08:00Z">
        <w:r w:rsidRPr="00A663A6">
          <w:rPr>
            <w:rFonts w:cs="Courier New"/>
          </w:rPr>
          <w:t>.},</w:t>
        </w:r>
      </w:ins>
    </w:p>
    <w:p w14:paraId="1831B1D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4580220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FA644B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8A779C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BF7717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cpu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7EC9394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={CPU},</w:t>
      </w:r>
    </w:p>
    <w:p w14:paraId="08A7181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Central Processing Unit,</w:t>
      </w:r>
    </w:p>
    <w:p w14:paraId="0D54B062" w14:textId="79BED1A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={Electronic circuit capable of executing instructions </w:t>
      </w:r>
      <w:del w:id="76" w:author="BK" w:date="2018-09-08T12:08:00Z">
        <w:r w:rsidR="00A61802">
          <w:delText xml:space="preserve">from </w:delText>
        </w:r>
      </w:del>
      <w:ins w:id="77" w:author="BK" w:date="2018-09-08T12:08:00Z">
        <w:r w:rsidRPr="00A663A6">
          <w:rPr>
            <w:rFonts w:cs="Courier New"/>
          </w:rPr>
          <w:t xml:space="preserve">stored in the </w:t>
        </w:r>
      </w:ins>
      <w:r w:rsidRPr="00A663A6">
        <w:rPr>
          <w:rFonts w:cs="Courier New"/>
        </w:rPr>
        <w:t xml:space="preserve">main memory of </w:t>
      </w:r>
      <w:del w:id="78" w:author="BK" w:date="2018-09-08T12:08:00Z">
        <w:r w:rsidR="00A61802">
          <w:delText>the</w:delText>
        </w:r>
      </w:del>
      <w:ins w:id="79" w:author="BK" w:date="2018-09-08T12:08:00Z">
        <w:r w:rsidRPr="00A663A6">
          <w:rPr>
            <w:rFonts w:cs="Courier New"/>
          </w:rPr>
          <w:t>a</w:t>
        </w:r>
      </w:ins>
      <w:r w:rsidRPr="00A663A6">
        <w:rPr>
          <w:rFonts w:cs="Courier New"/>
        </w:rPr>
        <w:t xml:space="preserve"> computer. </w:t>
      </w:r>
      <w:del w:id="80" w:author="BK" w:date="2018-09-08T12:08:00Z">
        <w:r w:rsidR="00A61802">
          <w:delText>compared to</w:delText>
        </w:r>
      </w:del>
      <w:ins w:id="81" w:author="BK" w:date="2018-09-08T12:08:00Z">
        <w:r w:rsidRPr="00A663A6">
          <w:rPr>
            <w:rFonts w:cs="Courier New"/>
          </w:rPr>
          <w:t>Compared with</w:t>
        </w:r>
      </w:ins>
      <w:r w:rsidRPr="00A663A6">
        <w:rPr>
          <w:rFonts w:cs="Courier New"/>
        </w:rPr>
        <w:t xml:space="preserve"> the GPU, </w:t>
      </w:r>
      <w:del w:id="82" w:author="BK" w:date="2018-09-08T12:08:00Z">
        <w:r w:rsidR="00A61802">
          <w:delText>it</w:delText>
        </w:r>
      </w:del>
      <w:ins w:id="83" w:author="BK" w:date="2018-09-08T12:08:00Z">
        <w:r w:rsidRPr="00A663A6">
          <w:rPr>
            <w:rFonts w:cs="Courier New"/>
          </w:rPr>
          <w:t>the CPU</w:t>
        </w:r>
      </w:ins>
      <w:r w:rsidRPr="00A663A6">
        <w:rPr>
          <w:rFonts w:cs="Courier New"/>
        </w:rPr>
        <w:t xml:space="preserve"> has more cache memory per core </w:t>
      </w:r>
      <w:del w:id="84" w:author="BK" w:date="2018-09-08T12:08:00Z">
        <w:r w:rsidR="00A61802">
          <w:delText xml:space="preserve">than GPU </w:delText>
        </w:r>
      </w:del>
      <w:r w:rsidRPr="00A663A6">
        <w:rPr>
          <w:rFonts w:cs="Courier New"/>
        </w:rPr>
        <w:t xml:space="preserve">and </w:t>
      </w:r>
      <w:del w:id="85" w:author="BK" w:date="2018-09-08T12:08:00Z">
        <w:r w:rsidR="00A61802">
          <w:delText>its</w:delText>
        </w:r>
      </w:del>
      <w:proofErr w:type="gramStart"/>
      <w:ins w:id="86" w:author="BK" w:date="2018-09-08T12:08:00Z">
        <w:r w:rsidRPr="00A663A6">
          <w:rPr>
            <w:rFonts w:cs="Courier New"/>
          </w:rPr>
          <w:t>is</w:t>
        </w:r>
      </w:ins>
      <w:r w:rsidRPr="00A663A6">
        <w:rPr>
          <w:rFonts w:cs="Courier New"/>
        </w:rPr>
        <w:t xml:space="preserve"> used</w:t>
      </w:r>
      <w:proofErr w:type="gramEnd"/>
      <w:r w:rsidRPr="00A663A6">
        <w:rPr>
          <w:rFonts w:cs="Courier New"/>
        </w:rPr>
        <w:t xml:space="preserve"> as </w:t>
      </w:r>
      <w:ins w:id="87" w:author="BK" w:date="2018-09-08T12:08:00Z">
        <w:r w:rsidRPr="00A663A6">
          <w:rPr>
            <w:rFonts w:cs="Courier New"/>
          </w:rPr>
          <w:t xml:space="preserve">the </w:t>
        </w:r>
      </w:ins>
      <w:r w:rsidRPr="00A663A6">
        <w:rPr>
          <w:rFonts w:cs="Courier New"/>
        </w:rPr>
        <w:t>control unit for the computer</w:t>
      </w:r>
      <w:del w:id="88" w:author="BK" w:date="2018-09-08T12:08:00Z">
        <w:r w:rsidR="00A61802">
          <w:delText>, compare to</w:delText>
        </w:r>
      </w:del>
      <w:ins w:id="89" w:author="BK" w:date="2018-09-08T12:08:00Z">
        <w:r w:rsidRPr="00A663A6">
          <w:rPr>
            <w:rFonts w:cs="Courier New"/>
          </w:rPr>
          <w:t>. Compared with</w:t>
        </w:r>
      </w:ins>
      <w:r w:rsidRPr="00A663A6">
        <w:rPr>
          <w:rFonts w:cs="Courier New"/>
        </w:rPr>
        <w:t xml:space="preserve"> the GPU</w:t>
      </w:r>
      <w:del w:id="90" w:author="BK" w:date="2018-09-08T12:08:00Z">
        <w:r w:rsidR="00A61802">
          <w:delText xml:space="preserve"> that</w:delText>
        </w:r>
      </w:del>
      <w:ins w:id="91" w:author="BK" w:date="2018-09-08T12:08:00Z">
        <w:r w:rsidRPr="00A663A6">
          <w:rPr>
            <w:rFonts w:cs="Courier New"/>
          </w:rPr>
          <w:t>, the CPU</w:t>
        </w:r>
      </w:ins>
      <w:r w:rsidRPr="00A663A6">
        <w:rPr>
          <w:rFonts w:cs="Courier New"/>
        </w:rPr>
        <w:t xml:space="preserve"> </w:t>
      </w:r>
      <w:proofErr w:type="gramStart"/>
      <w:r w:rsidRPr="00A663A6">
        <w:rPr>
          <w:rFonts w:cs="Courier New"/>
        </w:rPr>
        <w:t>is mainly used</w:t>
      </w:r>
      <w:proofErr w:type="gramEnd"/>
      <w:r w:rsidRPr="00A663A6">
        <w:rPr>
          <w:rFonts w:cs="Courier New"/>
        </w:rPr>
        <w:t xml:space="preserve"> for massively parallel computing programs</w:t>
      </w:r>
      <w:del w:id="92" w:author="BK" w:date="2018-09-08T12:08:00Z">
        <w:r w:rsidR="00A61802">
          <w:delText>},</w:delText>
        </w:r>
      </w:del>
      <w:ins w:id="93" w:author="BK" w:date="2018-09-08T12:08:00Z">
        <w:r w:rsidRPr="00A663A6">
          <w:rPr>
            <w:rFonts w:cs="Courier New"/>
          </w:rPr>
          <w:t>.},</w:t>
        </w:r>
      </w:ins>
    </w:p>
    <w:p w14:paraId="04FF5AA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53454AE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456528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EA91F7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gpu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5929264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={GPU},</w:t>
      </w:r>
    </w:p>
    <w:p w14:paraId="1AAEF41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General Processing Unit,</w:t>
      </w:r>
    </w:p>
    <w:p w14:paraId="44D634CD" w14:textId="2E47055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={Electronic circuit capable of executing </w:t>
      </w:r>
      <w:ins w:id="94" w:author="BK" w:date="2018-09-08T12:08:00Z">
        <w:r w:rsidRPr="00A663A6">
          <w:rPr>
            <w:rFonts w:cs="Courier New"/>
          </w:rPr>
          <w:t xml:space="preserve">in parallel </w:t>
        </w:r>
      </w:ins>
      <w:r w:rsidRPr="00A663A6">
        <w:rPr>
          <w:rFonts w:cs="Courier New"/>
        </w:rPr>
        <w:t>the same instructions on multiple data segments</w:t>
      </w:r>
      <w:del w:id="95" w:author="BK" w:date="2018-09-08T12:08:00Z">
        <w:r w:rsidR="00A61802">
          <w:delText xml:space="preserve"> in parallel</w:delText>
        </w:r>
      </w:del>
      <w:r w:rsidRPr="00A663A6">
        <w:rPr>
          <w:rFonts w:cs="Courier New"/>
        </w:rPr>
        <w:t xml:space="preserve">. Used mainly for physical simulations </w:t>
      </w:r>
      <w:del w:id="96" w:author="BK" w:date="2018-09-08T12:08:00Z">
        <w:r w:rsidR="00A61802">
          <w:delText>Machine</w:delText>
        </w:r>
      </w:del>
      <w:ins w:id="97" w:author="BK" w:date="2018-09-08T12:08:00Z">
        <w:r w:rsidRPr="00A663A6">
          <w:rPr>
            <w:rFonts w:cs="Courier New"/>
          </w:rPr>
          <w:t>involving machine</w:t>
        </w:r>
      </w:ins>
      <w:r w:rsidRPr="00A663A6">
        <w:rPr>
          <w:rFonts w:cs="Courier New"/>
        </w:rPr>
        <w:t xml:space="preserve"> learning</w:t>
      </w:r>
      <w:del w:id="98" w:author="BK" w:date="2018-09-08T12:08:00Z">
        <w:r w:rsidR="00A61802">
          <w:delText xml:space="preserve"> and Deep </w:delText>
        </w:r>
      </w:del>
      <w:ins w:id="99" w:author="BK" w:date="2018-09-08T12:08:00Z">
        <w:r w:rsidRPr="00A663A6">
          <w:rPr>
            <w:rFonts w:cs="Courier New"/>
          </w:rPr>
          <w:t>, deep-</w:t>
        </w:r>
      </w:ins>
      <w:r w:rsidRPr="00A663A6">
        <w:rPr>
          <w:rFonts w:cs="Courier New"/>
        </w:rPr>
        <w:t>learning algorithms</w:t>
      </w:r>
      <w:ins w:id="100" w:author="BK" w:date="2018-09-08T12:08:00Z">
        <w:r w:rsidRPr="00A663A6">
          <w:rPr>
            <w:rFonts w:cs="Courier New"/>
          </w:rPr>
          <w:t>,</w:t>
        </w:r>
      </w:ins>
      <w:r w:rsidRPr="00A663A6">
        <w:rPr>
          <w:rFonts w:cs="Courier New"/>
        </w:rPr>
        <w:t xml:space="preserve"> and graphics</w:t>
      </w:r>
      <w:del w:id="101" w:author="BK" w:date="2018-09-08T12:08:00Z">
        <w:r w:rsidR="00A61802">
          <w:delText>},</w:delText>
        </w:r>
      </w:del>
      <w:ins w:id="102" w:author="BK" w:date="2018-09-08T12:08:00Z">
        <w:r w:rsidRPr="00A663A6">
          <w:rPr>
            <w:rFonts w:cs="Courier New"/>
          </w:rPr>
          <w:t>.},</w:t>
        </w:r>
      </w:ins>
    </w:p>
    <w:p w14:paraId="68B4634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6B518D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2B1717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C5A77BC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5B0462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sfu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268044B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={SFU},</w:t>
      </w:r>
    </w:p>
    <w:p w14:paraId="21D93F0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Special Functional Unit,</w:t>
      </w:r>
    </w:p>
    <w:p w14:paraId="2653D6DF" w14:textId="039856C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={Hardware </w:t>
      </w:r>
      <w:del w:id="103" w:author="BK" w:date="2018-09-08T12:08:00Z">
        <w:r w:rsidR="00A61802">
          <w:delText>implemented</w:delText>
        </w:r>
      </w:del>
      <w:ins w:id="104" w:author="BK" w:date="2018-09-08T12:08:00Z">
        <w:r w:rsidRPr="00A663A6">
          <w:rPr>
            <w:rFonts w:cs="Courier New"/>
          </w:rPr>
          <w:t>that implements</w:t>
        </w:r>
      </w:ins>
      <w:r w:rsidRPr="00A663A6">
        <w:rPr>
          <w:rFonts w:cs="Courier New"/>
        </w:rPr>
        <w:t xml:space="preserve"> complex mathematical functionality on NVidia's \ac{</w:t>
      </w:r>
      <w:proofErr w:type="spellStart"/>
      <w:r w:rsidRPr="00A663A6">
        <w:rPr>
          <w:rFonts w:cs="Courier New"/>
        </w:rPr>
        <w:t>gpu</w:t>
      </w:r>
      <w:proofErr w:type="spellEnd"/>
      <w:del w:id="105" w:author="BK" w:date="2018-09-08T12:08:00Z">
        <w:r w:rsidR="00A61802">
          <w:delText>}.Such</w:delText>
        </w:r>
      </w:del>
      <w:ins w:id="106" w:author="BK" w:date="2018-09-08T12:08:00Z">
        <w:r w:rsidRPr="00A663A6">
          <w:rPr>
            <w:rFonts w:cs="Courier New"/>
          </w:rPr>
          <w:t>}, such</w:t>
        </w:r>
      </w:ins>
      <w:r w:rsidRPr="00A663A6">
        <w:rPr>
          <w:rFonts w:cs="Courier New"/>
        </w:rPr>
        <w:t xml:space="preserve"> as division and logarithms. </w:t>
      </w:r>
      <w:del w:id="107" w:author="BK" w:date="2018-09-08T12:08:00Z">
        <w:r w:rsidR="00A61802">
          <w:delText>while this</w:delText>
        </w:r>
      </w:del>
      <w:ins w:id="108" w:author="BK" w:date="2018-09-08T12:08:00Z">
        <w:r w:rsidRPr="00A663A6">
          <w:rPr>
            <w:rFonts w:cs="Courier New"/>
          </w:rPr>
          <w:t>The</w:t>
        </w:r>
      </w:ins>
      <w:r w:rsidRPr="00A663A6">
        <w:rPr>
          <w:rFonts w:cs="Courier New"/>
        </w:rPr>
        <w:t xml:space="preserve"> functions are approximations</w:t>
      </w:r>
      <w:del w:id="109" w:author="BK" w:date="2018-09-08T12:08:00Z">
        <w:r w:rsidR="00A61802">
          <w:delText>, they</w:delText>
        </w:r>
      </w:del>
      <w:ins w:id="110" w:author="BK" w:date="2018-09-08T12:08:00Z">
        <w:r w:rsidRPr="00A663A6">
          <w:rPr>
            <w:rFonts w:cs="Courier New"/>
          </w:rPr>
          <w:t xml:space="preserve"> but</w:t>
        </w:r>
      </w:ins>
      <w:r w:rsidRPr="00A663A6">
        <w:rPr>
          <w:rFonts w:cs="Courier New"/>
        </w:rPr>
        <w:t xml:space="preserve"> </w:t>
      </w:r>
      <w:proofErr w:type="gramStart"/>
      <w:r w:rsidRPr="00A663A6">
        <w:rPr>
          <w:rFonts w:cs="Courier New"/>
        </w:rPr>
        <w:t xml:space="preserve">are </w:t>
      </w:r>
      <w:ins w:id="111" w:author="BK" w:date="2018-09-08T12:08:00Z">
        <w:r w:rsidRPr="00A663A6">
          <w:rPr>
            <w:rFonts w:cs="Courier New"/>
          </w:rPr>
          <w:t>calculated</w:t>
        </w:r>
        <w:proofErr w:type="gramEnd"/>
        <w:r w:rsidRPr="00A663A6">
          <w:rPr>
            <w:rFonts w:cs="Courier New"/>
          </w:rPr>
          <w:t xml:space="preserve"> </w:t>
        </w:r>
      </w:ins>
      <w:r w:rsidRPr="00A663A6">
        <w:rPr>
          <w:rFonts w:cs="Courier New"/>
        </w:rPr>
        <w:t>much faster the software</w:t>
      </w:r>
      <w:del w:id="112" w:author="BK" w:date="2018-09-08T12:08:00Z">
        <w:r w:rsidR="00A61802">
          <w:delText xml:space="preserve"> </w:delText>
        </w:r>
      </w:del>
      <w:ins w:id="113" w:author="BK" w:date="2018-09-08T12:08:00Z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 xml:space="preserve">implemented alternative </w:t>
      </w:r>
      <w:del w:id="114" w:author="BK" w:date="2018-09-08T12:08:00Z">
        <w:r w:rsidR="00A61802">
          <w:delText>for</w:delText>
        </w:r>
      </w:del>
      <w:ins w:id="115" w:author="BK" w:date="2018-09-08T12:08:00Z">
        <w:r w:rsidRPr="00A663A6">
          <w:rPr>
            <w:rFonts w:cs="Courier New"/>
          </w:rPr>
          <w:t>in</w:t>
        </w:r>
      </w:ins>
      <w:r w:rsidRPr="00A663A6">
        <w:rPr>
          <w:rFonts w:cs="Courier New"/>
        </w:rPr>
        <w:t xml:space="preserve"> some cases.},</w:t>
      </w:r>
    </w:p>
    <w:p w14:paraId="7966EEF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7CEB792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70931F1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71C741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{hl</w:t>
      </w:r>
      <w:proofErr w:type="gramStart"/>
      <w:r w:rsidRPr="00A663A6">
        <w:rPr>
          <w:rFonts w:cs="Courier New"/>
        </w:rPr>
        <w:t>}{</w:t>
      </w:r>
      <w:proofErr w:type="gramEnd"/>
    </w:p>
    <w:p w14:paraId="799DB1B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={HL},</w:t>
      </w:r>
    </w:p>
    <w:p w14:paraId="31B8089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Hearing Loss,</w:t>
      </w:r>
    </w:p>
    <w:p w14:paraId="7C2E1810" w14:textId="3774914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116" w:author="BK" w:date="2018-09-08T12:08:00Z">
        <w:r w:rsidR="00A61802">
          <w:delText>difference</w:delText>
        </w:r>
      </w:del>
      <w:ins w:id="117" w:author="BK" w:date="2018-09-08T12:08:00Z">
        <w:r w:rsidRPr="00A663A6">
          <w:rPr>
            <w:rFonts w:cs="Courier New"/>
          </w:rPr>
          <w:t>Difference</w:t>
        </w:r>
      </w:ins>
      <w:r w:rsidRPr="00A663A6">
        <w:rPr>
          <w:rFonts w:cs="Courier New"/>
        </w:rPr>
        <w:t xml:space="preserve"> between </w:t>
      </w:r>
      <w:ins w:id="118" w:author="BK" w:date="2018-09-08T12:08:00Z">
        <w:r w:rsidRPr="00A663A6">
          <w:rPr>
            <w:rFonts w:cs="Courier New"/>
          </w:rPr>
          <w:t xml:space="preserve">actual </w:t>
        </w:r>
      </w:ins>
      <w:r w:rsidRPr="00A663A6">
        <w:rPr>
          <w:rFonts w:cs="Courier New"/>
        </w:rPr>
        <w:t xml:space="preserve">hearing </w:t>
      </w:r>
      <w:del w:id="119" w:author="BK" w:date="2018-09-08T12:08:00Z">
        <w:r w:rsidR="00A61802">
          <w:delText>levels</w:delText>
        </w:r>
      </w:del>
      <w:ins w:id="120" w:author="BK" w:date="2018-09-08T12:08:00Z">
        <w:r w:rsidRPr="00A663A6">
          <w:rPr>
            <w:rFonts w:cs="Courier New"/>
          </w:rPr>
          <w:t>level</w:t>
        </w:r>
      </w:ins>
      <w:r w:rsidRPr="00A663A6">
        <w:rPr>
          <w:rFonts w:cs="Courier New"/>
        </w:rPr>
        <w:t xml:space="preserve"> and normal hearing </w:t>
      </w:r>
      <w:del w:id="121" w:author="BK" w:date="2018-09-08T12:08:00Z">
        <w:r w:rsidR="00A61802">
          <w:delText xml:space="preserve">persopn </w:delText>
        </w:r>
      </w:del>
      <w:r w:rsidRPr="00A663A6">
        <w:rPr>
          <w:rFonts w:cs="Courier New"/>
        </w:rPr>
        <w:t>per frequency</w:t>
      </w:r>
      <w:ins w:id="122" w:author="BK" w:date="2018-09-08T12:08:00Z">
        <w:r w:rsidRPr="00A663A6">
          <w:rPr>
            <w:rFonts w:cs="Courier New"/>
          </w:rPr>
          <w:t>,</w:t>
        </w:r>
      </w:ins>
      <w:r w:rsidRPr="00A663A6">
        <w:rPr>
          <w:rFonts w:cs="Courier New"/>
        </w:rPr>
        <w:t xml:space="preserve"> measured in </w:t>
      </w:r>
      <w:proofErr w:type="spellStart"/>
      <w:r w:rsidRPr="00A663A6">
        <w:rPr>
          <w:rFonts w:cs="Courier New"/>
        </w:rPr>
        <w:t>dB</w:t>
      </w:r>
      <w:del w:id="123" w:author="BK" w:date="2018-09-08T12:08:00Z">
        <w:r w:rsidR="00A61802">
          <w:delText>},</w:delText>
        </w:r>
      </w:del>
      <w:ins w:id="124" w:author="BK" w:date="2018-09-08T12:08:00Z">
        <w:r w:rsidRPr="00A663A6">
          <w:rPr>
            <w:rFonts w:cs="Courier New"/>
          </w:rPr>
          <w:t>.</w:t>
        </w:r>
        <w:proofErr w:type="spellEnd"/>
        <w:r w:rsidRPr="00A663A6">
          <w:rPr>
            <w:rFonts w:cs="Courier New"/>
          </w:rPr>
          <w:t>},</w:t>
        </w:r>
      </w:ins>
    </w:p>
    <w:p w14:paraId="0F5E192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27F7798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BFE2F1F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4162948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DE7BCF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{ha</w:t>
      </w:r>
      <w:proofErr w:type="gramStart"/>
      <w:r w:rsidRPr="00A663A6">
        <w:rPr>
          <w:rFonts w:cs="Courier New"/>
        </w:rPr>
        <w:t>}{</w:t>
      </w:r>
      <w:proofErr w:type="gramEnd"/>
    </w:p>
    <w:p w14:paraId="3E49B1C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={HA},</w:t>
      </w:r>
    </w:p>
    <w:p w14:paraId="2C366CA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Hearing Aid,</w:t>
      </w:r>
    </w:p>
    <w:p w14:paraId="3EF3D79A" w14:textId="387DB2A3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125" w:author="BK" w:date="2018-09-08T12:08:00Z">
        <w:r w:rsidR="00A61802">
          <w:delText>Electro Mechanical Device</w:delText>
        </w:r>
      </w:del>
      <w:ins w:id="126" w:author="BK" w:date="2018-09-08T12:08:00Z">
        <w:r w:rsidRPr="00A663A6">
          <w:rPr>
            <w:rFonts w:cs="Courier New"/>
          </w:rPr>
          <w:t>Electromechanical device</w:t>
        </w:r>
      </w:ins>
      <w:r w:rsidRPr="00A663A6">
        <w:rPr>
          <w:rFonts w:cs="Courier New"/>
        </w:rPr>
        <w:t xml:space="preserve"> that amplifies sound to assist hearing impaired</w:t>
      </w:r>
      <w:del w:id="127" w:author="BK" w:date="2018-09-08T12:08:00Z">
        <w:r w:rsidR="00A61802">
          <w:delText>},</w:delText>
        </w:r>
      </w:del>
      <w:ins w:id="128" w:author="BK" w:date="2018-09-08T12:08:00Z">
        <w:r w:rsidRPr="00A663A6">
          <w:rPr>
            <w:rFonts w:cs="Courier New"/>
          </w:rPr>
          <w:t xml:space="preserve"> patients.},</w:t>
        </w:r>
      </w:ins>
    </w:p>
    <w:p w14:paraId="2BA315F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2A8EC1E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41B2A47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D5B933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D2B6AB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qol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45AAB2B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</w:t>
      </w:r>
      <w:proofErr w:type="spellStart"/>
      <w:r w:rsidRPr="00A663A6">
        <w:rPr>
          <w:rFonts w:cs="Courier New"/>
        </w:rPr>
        <w:t>QoL</w:t>
      </w:r>
      <w:proofErr w:type="spellEnd"/>
      <w:r w:rsidRPr="00A663A6">
        <w:rPr>
          <w:rFonts w:cs="Courier New"/>
        </w:rPr>
        <w:t>},</w:t>
      </w:r>
    </w:p>
    <w:p w14:paraId="40962EE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Quality of Life,</w:t>
      </w:r>
    </w:p>
    <w:p w14:paraId="5C933940" w14:textId="71FFBD2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129" w:author="BK" w:date="2018-09-08T12:08:00Z">
        <w:r w:rsidR="00A61802">
          <w:delText>Quantifing Measurement</w:delText>
        </w:r>
      </w:del>
      <w:ins w:id="130" w:author="BK" w:date="2018-09-08T12:08:00Z">
        <w:r w:rsidRPr="00A663A6">
          <w:rPr>
            <w:rFonts w:cs="Courier New"/>
          </w:rPr>
          <w:t>Quantified measurement</w:t>
        </w:r>
      </w:ins>
      <w:r w:rsidRPr="00A663A6">
        <w:rPr>
          <w:rFonts w:cs="Courier New"/>
        </w:rPr>
        <w:t xml:space="preserve"> of human wellness</w:t>
      </w:r>
      <w:del w:id="131" w:author="BK" w:date="2018-09-08T12:08:00Z">
        <w:r w:rsidR="00A61802">
          <w:delText>},</w:delText>
        </w:r>
      </w:del>
      <w:ins w:id="132" w:author="BK" w:date="2018-09-08T12:08:00Z">
        <w:r w:rsidRPr="00A663A6">
          <w:rPr>
            <w:rFonts w:cs="Courier New"/>
          </w:rPr>
          <w:t>.},</w:t>
        </w:r>
      </w:ins>
    </w:p>
    <w:p w14:paraId="17082F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301161D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5E4244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C501B65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837D19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spl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4070C79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={SPL},</w:t>
      </w:r>
    </w:p>
    <w:p w14:paraId="41A643C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Sound Pressure Level,</w:t>
      </w:r>
    </w:p>
    <w:p w14:paraId="2283D5AF" w14:textId="16924FBD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133" w:author="BK" w:date="2018-09-08T12:08:00Z">
        <w:r w:rsidR="00A61802">
          <w:delText>Logarithmic scale used to measure</w:delText>
        </w:r>
      </w:del>
      <w:ins w:id="134" w:author="BK" w:date="2018-09-08T12:08:00Z">
        <w:r w:rsidRPr="00A663A6">
          <w:rPr>
            <w:rFonts w:cs="Courier New"/>
          </w:rPr>
          <w:t>Force applied by</w:t>
        </w:r>
      </w:ins>
      <w:r w:rsidRPr="00A663A6">
        <w:rPr>
          <w:rFonts w:cs="Courier New"/>
        </w:rPr>
        <w:t xml:space="preserve"> air vibration </w:t>
      </w:r>
      <w:del w:id="135" w:author="BK" w:date="2018-09-08T12:08:00Z">
        <w:r w:rsidR="00A61802">
          <w:delText>applied force over</w:delText>
        </w:r>
      </w:del>
      <w:ins w:id="136" w:author="BK" w:date="2018-09-08T12:08:00Z">
        <w:r w:rsidRPr="00A663A6">
          <w:rPr>
            <w:rFonts w:cs="Courier New"/>
          </w:rPr>
          <w:t>on</w:t>
        </w:r>
      </w:ins>
      <w:r w:rsidRPr="00A663A6">
        <w:rPr>
          <w:rFonts w:cs="Courier New"/>
        </w:rPr>
        <w:t xml:space="preserve"> the ear </w:t>
      </w:r>
      <w:del w:id="137" w:author="BK" w:date="2018-09-08T12:08:00Z">
        <w:r w:rsidR="00A61802">
          <w:delText>relate</w:delText>
        </w:r>
      </w:del>
      <w:ins w:id="138" w:author="BK" w:date="2018-09-08T12:08:00Z">
        <w:r w:rsidRPr="00A663A6">
          <w:rPr>
            <w:rFonts w:cs="Courier New"/>
          </w:rPr>
          <w:t>relative</w:t>
        </w:r>
      </w:ins>
      <w:r w:rsidRPr="00A663A6">
        <w:rPr>
          <w:rFonts w:cs="Courier New"/>
        </w:rPr>
        <w:t xml:space="preserve"> to reference level</w:t>
      </w:r>
      <w:del w:id="139" w:author="BK" w:date="2018-09-08T12:08:00Z">
        <w:r w:rsidR="00A61802">
          <w:delText>,</w:delText>
        </w:r>
      </w:del>
      <w:ins w:id="140" w:author="BK" w:date="2018-09-08T12:08:00Z">
        <w:r w:rsidRPr="00A663A6">
          <w:rPr>
            <w:rFonts w:cs="Courier New"/>
          </w:rPr>
          <w:t>;</w:t>
        </w:r>
      </w:ins>
      <w:r w:rsidRPr="00A663A6">
        <w:rPr>
          <w:rFonts w:cs="Courier New"/>
        </w:rPr>
        <w:t xml:space="preserve"> measured in </w:t>
      </w:r>
      <w:proofErr w:type="spellStart"/>
      <w:r w:rsidRPr="00A663A6">
        <w:rPr>
          <w:rFonts w:cs="Courier New"/>
        </w:rPr>
        <w:t>dB</w:t>
      </w:r>
      <w:del w:id="141" w:author="BK" w:date="2018-09-08T12:08:00Z">
        <w:r w:rsidR="00A61802">
          <w:delText>},</w:delText>
        </w:r>
      </w:del>
      <w:ins w:id="142" w:author="BK" w:date="2018-09-08T12:08:00Z">
        <w:r w:rsidRPr="00A663A6">
          <w:rPr>
            <w:rFonts w:cs="Courier New"/>
          </w:rPr>
          <w:t>.</w:t>
        </w:r>
        <w:proofErr w:type="spellEnd"/>
        <w:r w:rsidRPr="00A663A6">
          <w:rPr>
            <w:rFonts w:cs="Courier New"/>
          </w:rPr>
          <w:t>},</w:t>
        </w:r>
      </w:ins>
    </w:p>
    <w:p w14:paraId="36A9559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19466D56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DDD350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A488E5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splref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7C893A9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={SPL Reference},</w:t>
      </w:r>
    </w:p>
    <w:p w14:paraId="37992897" w14:textId="0609C8E0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Sound Pressure Level Reference</w:t>
      </w:r>
      <w:del w:id="143" w:author="BK" w:date="2018-09-08T12:08:00Z">
        <w:r w:rsidR="00A61802">
          <w:delText xml:space="preserve"> - pressure of sound wave at 0 \ac{dB},</w:delText>
        </w:r>
      </w:del>
      <w:ins w:id="144" w:author="BK" w:date="2018-09-08T12:08:00Z">
        <w:r w:rsidRPr="00A663A6">
          <w:rPr>
            <w:rFonts w:cs="Courier New"/>
          </w:rPr>
          <w:t>,</w:t>
        </w:r>
      </w:ins>
    </w:p>
    <w:p w14:paraId="09B70732" w14:textId="77777777" w:rsidR="00A663A6" w:rsidRPr="00A663A6" w:rsidRDefault="00A663A6" w:rsidP="00A663A6">
      <w:pPr>
        <w:pStyle w:val="PlainText"/>
        <w:rPr>
          <w:ins w:id="145" w:author="BK" w:date="2018-09-08T12:08:00Z"/>
          <w:rFonts w:cs="Courier New"/>
        </w:rPr>
      </w:pPr>
      <w:ins w:id="146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extra</w:t>
        </w:r>
        <w:proofErr w:type="gramEnd"/>
        <w:r w:rsidRPr="00A663A6">
          <w:rPr>
            <w:rFonts w:cs="Courier New"/>
          </w:rPr>
          <w:t xml:space="preserve">={ Pressure of sound wave at 0 </w:t>
        </w:r>
        <w:proofErr w:type="spellStart"/>
        <w:r w:rsidRPr="00A663A6">
          <w:rPr>
            <w:rFonts w:cs="Courier New"/>
          </w:rPr>
          <w:t>dB.</w:t>
        </w:r>
        <w:proofErr w:type="spellEnd"/>
        <w:r w:rsidRPr="00A663A6">
          <w:rPr>
            <w:rFonts w:cs="Courier New"/>
          </w:rPr>
          <w:t>},</w:t>
        </w:r>
      </w:ins>
    </w:p>
    <w:p w14:paraId="4D9BB09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68D1E61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774253E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DC59A2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nal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40B7DA2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={NAL},</w:t>
      </w:r>
    </w:p>
    <w:p w14:paraId="6839F4E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National Acoustic Laboratories,</w:t>
      </w:r>
    </w:p>
    <w:p w14:paraId="1274DB66" w14:textId="659234C2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commentRangeStart w:id="147"/>
      <w:r w:rsidRPr="00A663A6">
        <w:rPr>
          <w:rFonts w:cs="Courier New"/>
        </w:rPr>
        <w:t>Australian laborato</w:t>
      </w:r>
      <w:r w:rsidR="00846BC8">
        <w:rPr>
          <w:rFonts w:cs="Courier New"/>
        </w:rPr>
        <w:t xml:space="preserve">ries </w:t>
      </w:r>
      <w:del w:id="148" w:author="BK" w:date="2018-09-08T12:08:00Z">
        <w:r w:rsidR="00A61802">
          <w:delText>eponimous to</w:delText>
        </w:r>
      </w:del>
      <w:ins w:id="149" w:author="BK" w:date="2018-09-08T12:08:00Z">
        <w:r w:rsidR="00846BC8">
          <w:rPr>
            <w:rFonts w:cs="Courier New"/>
          </w:rPr>
          <w:t>that created</w:t>
        </w:r>
      </w:ins>
      <w:r w:rsidR="00846BC8">
        <w:rPr>
          <w:rFonts w:cs="Courier New"/>
        </w:rPr>
        <w:t xml:space="preserve"> a method </w:t>
      </w:r>
      <w:del w:id="150" w:author="BK" w:date="2018-09-08T12:08:00Z">
        <w:r w:rsidR="00A61802">
          <w:delText>of calculating</w:delText>
        </w:r>
      </w:del>
      <w:ins w:id="151" w:author="BK" w:date="2018-09-08T12:08:00Z">
        <w:r w:rsidRPr="00A663A6">
          <w:rPr>
            <w:rFonts w:cs="Courier New"/>
          </w:rPr>
          <w:t>to calculate</w:t>
        </w:r>
      </w:ins>
      <w:r w:rsidRPr="00A663A6">
        <w:rPr>
          <w:rFonts w:cs="Courier New"/>
        </w:rPr>
        <w:t xml:space="preserve"> hearing</w:t>
      </w:r>
      <w:del w:id="152" w:author="BK" w:date="2018-09-08T12:08:00Z">
        <w:r w:rsidR="00A61802">
          <w:delText xml:space="preserve"> </w:delText>
        </w:r>
      </w:del>
      <w:ins w:id="153" w:author="BK" w:date="2018-09-08T12:08:00Z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 xml:space="preserve">aid gain per hearing loss at </w:t>
      </w:r>
      <w:ins w:id="154" w:author="BK" w:date="2018-09-08T12:08:00Z">
        <w:r w:rsidRPr="00A663A6">
          <w:rPr>
            <w:rFonts w:cs="Courier New"/>
          </w:rPr>
          <w:t xml:space="preserve">a </w:t>
        </w:r>
      </w:ins>
      <w:r w:rsidRPr="00A663A6">
        <w:rPr>
          <w:rFonts w:cs="Courier New"/>
        </w:rPr>
        <w:t>given frequency</w:t>
      </w:r>
      <w:commentRangeEnd w:id="147"/>
      <w:del w:id="155" w:author="BK" w:date="2018-09-08T12:08:00Z">
        <w:r w:rsidR="00A61802">
          <w:delText>},</w:delText>
        </w:r>
      </w:del>
      <w:ins w:id="156" w:author="BK" w:date="2018-09-08T12:08:00Z">
        <w:r w:rsidR="00846BC8">
          <w:rPr>
            <w:rStyle w:val="CommentReference"/>
            <w:rFonts w:ascii="Times New Roman" w:eastAsiaTheme="minorHAnsi" w:hAnsi="Times New Roman"/>
          </w:rPr>
          <w:commentReference w:id="147"/>
        </w:r>
        <w:r w:rsidRPr="00A663A6">
          <w:rPr>
            <w:rFonts w:cs="Courier New"/>
          </w:rPr>
          <w:t>.},</w:t>
        </w:r>
      </w:ins>
    </w:p>
    <w:p w14:paraId="2811823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42BE421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17FB383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BA85C1E" w14:textId="77777777" w:rsidR="00A663A6" w:rsidRPr="00A663A6" w:rsidRDefault="00A663A6" w:rsidP="00A663A6">
      <w:pPr>
        <w:pStyle w:val="PlainText"/>
        <w:rPr>
          <w:ins w:id="157" w:author="BK" w:date="2018-09-08T12:08:00Z"/>
          <w:rFonts w:cs="Courier New"/>
        </w:rPr>
      </w:pPr>
      <w:ins w:id="158" w:author="BK" w:date="2018-09-08T12:08:00Z">
        <w:r w:rsidRPr="00A663A6">
          <w:rPr>
            <w:rFonts w:cs="Courier New"/>
          </w:rPr>
          <w:t>\</w:t>
        </w:r>
        <w:proofErr w:type="spellStart"/>
        <w:r w:rsidRPr="00A663A6">
          <w:rPr>
            <w:rFonts w:cs="Courier New"/>
          </w:rPr>
          <w:t>DeclareAcronym</w:t>
        </w:r>
        <w:proofErr w:type="spellEnd"/>
        <w:r w:rsidRPr="00A663A6">
          <w:rPr>
            <w:rFonts w:cs="Courier New"/>
          </w:rPr>
          <w:t>{</w:t>
        </w:r>
        <w:proofErr w:type="spellStart"/>
        <w:r w:rsidRPr="00A663A6">
          <w:rPr>
            <w:rFonts w:cs="Courier New"/>
          </w:rPr>
          <w:t>hd</w:t>
        </w:r>
        <w:proofErr w:type="spellEnd"/>
        <w:proofErr w:type="gramStart"/>
        <w:r w:rsidRPr="00A663A6">
          <w:rPr>
            <w:rFonts w:cs="Courier New"/>
          </w:rPr>
          <w:t>}{</w:t>
        </w:r>
        <w:proofErr w:type="gramEnd"/>
      </w:ins>
    </w:p>
    <w:p w14:paraId="24E29EFA" w14:textId="77777777" w:rsidR="00A663A6" w:rsidRPr="00A663A6" w:rsidRDefault="00A663A6" w:rsidP="00A663A6">
      <w:pPr>
        <w:pStyle w:val="PlainText"/>
        <w:rPr>
          <w:ins w:id="159" w:author="BK" w:date="2018-09-08T12:08:00Z"/>
          <w:rFonts w:cs="Courier New"/>
        </w:rPr>
      </w:pPr>
      <w:ins w:id="160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short</w:t>
        </w:r>
        <w:proofErr w:type="gramEnd"/>
        <w:r w:rsidRPr="00A663A6">
          <w:rPr>
            <w:rFonts w:cs="Courier New"/>
          </w:rPr>
          <w:t>={HD},</w:t>
        </w:r>
      </w:ins>
    </w:p>
    <w:p w14:paraId="24F99984" w14:textId="77777777" w:rsidR="00A663A6" w:rsidRPr="00A663A6" w:rsidRDefault="00A663A6" w:rsidP="00A663A6">
      <w:pPr>
        <w:pStyle w:val="PlainText"/>
        <w:rPr>
          <w:ins w:id="161" w:author="BK" w:date="2018-09-08T12:08:00Z"/>
          <w:rFonts w:cs="Courier New"/>
        </w:rPr>
      </w:pPr>
      <w:ins w:id="162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long=</w:t>
        </w:r>
        <w:proofErr w:type="gramEnd"/>
        <w:r w:rsidRPr="00A663A6">
          <w:rPr>
            <w:rFonts w:cs="Courier New"/>
          </w:rPr>
          <w:t>Hard Drive,</w:t>
        </w:r>
      </w:ins>
    </w:p>
    <w:p w14:paraId="16831561" w14:textId="77777777" w:rsidR="00A663A6" w:rsidRPr="00A663A6" w:rsidRDefault="00A663A6" w:rsidP="00A663A6">
      <w:pPr>
        <w:pStyle w:val="PlainText"/>
        <w:rPr>
          <w:ins w:id="163" w:author="BK" w:date="2018-09-08T12:08:00Z"/>
          <w:rFonts w:cs="Courier New"/>
        </w:rPr>
      </w:pPr>
      <w:ins w:id="164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extra</w:t>
        </w:r>
        <w:proofErr w:type="gramEnd"/>
        <w:r w:rsidRPr="00A663A6">
          <w:rPr>
            <w:rFonts w:cs="Courier New"/>
          </w:rPr>
          <w:t>={Computer hard drive.},</w:t>
        </w:r>
      </w:ins>
    </w:p>
    <w:p w14:paraId="3DD7D519" w14:textId="77777777" w:rsidR="00A663A6" w:rsidRPr="00A663A6" w:rsidRDefault="00A663A6" w:rsidP="00A663A6">
      <w:pPr>
        <w:pStyle w:val="PlainText"/>
        <w:rPr>
          <w:ins w:id="165" w:author="BK" w:date="2018-09-08T12:08:00Z"/>
          <w:rFonts w:cs="Courier New"/>
        </w:rPr>
      </w:pPr>
      <w:ins w:id="166" w:author="BK" w:date="2018-09-08T12:08:00Z">
        <w:r w:rsidRPr="00A663A6">
          <w:rPr>
            <w:rFonts w:cs="Courier New"/>
          </w:rPr>
          <w:tab/>
        </w:r>
        <w:proofErr w:type="gramStart"/>
        <w:r w:rsidRPr="00A663A6">
          <w:rPr>
            <w:rFonts w:cs="Courier New"/>
          </w:rPr>
          <w:t>class=</w:t>
        </w:r>
        <w:proofErr w:type="gramEnd"/>
        <w:r w:rsidRPr="00A663A6">
          <w:rPr>
            <w:rFonts w:cs="Courier New"/>
          </w:rPr>
          <w:t>abbrev</w:t>
        </w:r>
      </w:ins>
    </w:p>
    <w:p w14:paraId="1C16F607" w14:textId="77777777" w:rsidR="00A663A6" w:rsidRPr="00A663A6" w:rsidRDefault="00A663A6" w:rsidP="00A663A6">
      <w:pPr>
        <w:pStyle w:val="PlainText"/>
        <w:rPr>
          <w:ins w:id="167" w:author="BK" w:date="2018-09-08T12:08:00Z"/>
          <w:rFonts w:cs="Courier New"/>
        </w:rPr>
      </w:pPr>
      <w:ins w:id="168" w:author="BK" w:date="2018-09-08T12:08:00Z">
        <w:r w:rsidRPr="00A663A6">
          <w:rPr>
            <w:rFonts w:cs="Courier New"/>
          </w:rPr>
          <w:t>}</w:t>
        </w:r>
      </w:ins>
    </w:p>
    <w:p w14:paraId="37E92B2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072880D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nl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37E432A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={NL},</w:t>
      </w:r>
    </w:p>
    <w:p w14:paraId="48788D2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Noise Level,</w:t>
      </w:r>
    </w:p>
    <w:p w14:paraId="53CD0D5A" w14:textId="336A0CF9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={Magnitude of noise that </w:t>
      </w:r>
      <w:del w:id="169" w:author="BK" w:date="2018-09-08T12:08:00Z">
        <w:r w:rsidR="00A61802">
          <w:delText>is interfere</w:delText>
        </w:r>
      </w:del>
      <w:ins w:id="170" w:author="BK" w:date="2018-09-08T12:08:00Z">
        <w:r w:rsidRPr="00A663A6">
          <w:rPr>
            <w:rFonts w:cs="Courier New"/>
          </w:rPr>
          <w:t>interferes</w:t>
        </w:r>
      </w:ins>
      <w:r w:rsidRPr="00A663A6">
        <w:rPr>
          <w:rFonts w:cs="Courier New"/>
        </w:rPr>
        <w:t xml:space="preserve"> with signal to be detected by auditory nerves</w:t>
      </w:r>
      <w:del w:id="171" w:author="BK" w:date="2018-09-08T12:08:00Z">
        <w:r w:rsidR="00A61802">
          <w:delText>},</w:delText>
        </w:r>
      </w:del>
      <w:ins w:id="172" w:author="BK" w:date="2018-09-08T12:08:00Z">
        <w:r w:rsidRPr="00A663A6">
          <w:rPr>
            <w:rFonts w:cs="Courier New"/>
          </w:rPr>
          <w:t>.},</w:t>
        </w:r>
      </w:ins>
    </w:p>
    <w:p w14:paraId="7C86284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41C361C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7F8A645B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B38F43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2FCBC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sl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44D1320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={SL},</w:t>
      </w:r>
    </w:p>
    <w:p w14:paraId="28796F7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Signal Level,</w:t>
      </w:r>
    </w:p>
    <w:p w14:paraId="55B60D28" w14:textId="717A15F8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={Magnitude of signal that </w:t>
      </w:r>
      <w:del w:id="173" w:author="BK" w:date="2018-09-08T12:08:00Z">
        <w:r w:rsidR="00A61802">
          <w:delText xml:space="preserve">is desired </w:delText>
        </w:r>
      </w:del>
      <w:r w:rsidRPr="00A663A6">
        <w:rPr>
          <w:rFonts w:cs="Courier New"/>
        </w:rPr>
        <w:t xml:space="preserve">to be </w:t>
      </w:r>
      <w:del w:id="174" w:author="BK" w:date="2018-09-08T12:08:00Z">
        <w:r w:rsidR="00A61802">
          <w:delText>detect</w:delText>
        </w:r>
      </w:del>
      <w:ins w:id="175" w:author="BK" w:date="2018-09-08T12:08:00Z">
        <w:r w:rsidRPr="00A663A6">
          <w:rPr>
            <w:rFonts w:cs="Courier New"/>
          </w:rPr>
          <w:t>detected</w:t>
        </w:r>
      </w:ins>
      <w:r w:rsidRPr="00A663A6">
        <w:rPr>
          <w:rFonts w:cs="Courier New"/>
        </w:rPr>
        <w:t xml:space="preserve"> by auditory nerves</w:t>
      </w:r>
      <w:del w:id="176" w:author="BK" w:date="2018-09-08T12:08:00Z">
        <w:r w:rsidR="00A61802">
          <w:delText>},</w:delText>
        </w:r>
      </w:del>
      <w:ins w:id="177" w:author="BK" w:date="2018-09-08T12:08:00Z">
        <w:r w:rsidRPr="00A663A6">
          <w:rPr>
            <w:rFonts w:cs="Courier New"/>
          </w:rPr>
          <w:t>.},</w:t>
        </w:r>
      </w:ins>
    </w:p>
    <w:p w14:paraId="4423AB1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2766AED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94DB3F6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4FDC00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5BBC5D3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FA0F2D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{pogo</w:t>
      </w:r>
      <w:proofErr w:type="gramStart"/>
      <w:r w:rsidRPr="00A663A6">
        <w:rPr>
          <w:rFonts w:cs="Courier New"/>
        </w:rPr>
        <w:t>}{</w:t>
      </w:r>
      <w:proofErr w:type="gramEnd"/>
    </w:p>
    <w:p w14:paraId="5C91DF8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={POGO},</w:t>
      </w:r>
    </w:p>
    <w:p w14:paraId="63381BD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Prescription of Gain and Output,</w:t>
      </w:r>
    </w:p>
    <w:p w14:paraId="7A903DD3" w14:textId="3953151F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178" w:author="BK" w:date="2018-09-08T12:08:00Z">
        <w:r w:rsidR="00A61802">
          <w:delText>function</w:delText>
        </w:r>
      </w:del>
      <w:commentRangeStart w:id="179"/>
      <w:ins w:id="180" w:author="BK" w:date="2018-09-08T12:08:00Z">
        <w:r w:rsidRPr="00A663A6">
          <w:rPr>
            <w:rFonts w:cs="Courier New"/>
          </w:rPr>
          <w:t>Function</w:t>
        </w:r>
      </w:ins>
      <w:r w:rsidRPr="00A663A6">
        <w:rPr>
          <w:rFonts w:cs="Courier New"/>
        </w:rPr>
        <w:t xml:space="preserve"> that maps hearing loss to hearing</w:t>
      </w:r>
      <w:del w:id="181" w:author="BK" w:date="2018-09-08T12:08:00Z">
        <w:r w:rsidR="00A61802">
          <w:delText xml:space="preserve"> </w:delText>
        </w:r>
      </w:del>
      <w:ins w:id="182" w:author="BK" w:date="2018-09-08T12:08:00Z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>aid</w:t>
      </w:r>
      <w:del w:id="183" w:author="BK" w:date="2018-09-08T12:08:00Z">
        <w:r w:rsidR="00A61802">
          <w:delText xml:space="preserve"> </w:delText>
        </w:r>
      </w:del>
      <w:ins w:id="184" w:author="BK" w:date="2018-09-08T12:08:00Z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>prescribed gain at frequencies</w:t>
      </w:r>
      <w:del w:id="185" w:author="BK" w:date="2018-09-08T12:08:00Z">
        <w:r w:rsidR="00A61802">
          <w:delText>.charachterized</w:delText>
        </w:r>
      </w:del>
      <w:ins w:id="186" w:author="BK" w:date="2018-09-08T12:08:00Z">
        <w:r w:rsidRPr="00A663A6">
          <w:rPr>
            <w:rFonts w:cs="Courier New"/>
          </w:rPr>
          <w:t xml:space="preserve"> characterized</w:t>
        </w:r>
      </w:ins>
      <w:r w:rsidRPr="00A663A6">
        <w:rPr>
          <w:rFonts w:cs="Courier New"/>
        </w:rPr>
        <w:t xml:space="preserve"> by half insertion gain </w:t>
      </w:r>
      <w:del w:id="187" w:author="BK" w:date="2018-09-08T12:08:00Z">
        <w:r w:rsidR="00A61802">
          <w:delText>+</w:delText>
        </w:r>
      </w:del>
      <w:ins w:id="188" w:author="BK" w:date="2018-09-08T12:08:00Z">
        <w:r w:rsidRPr="00A663A6">
          <w:rPr>
            <w:rFonts w:cs="Courier New"/>
          </w:rPr>
          <w:t>and a</w:t>
        </w:r>
      </w:ins>
      <w:r w:rsidRPr="00A663A6">
        <w:rPr>
          <w:rFonts w:cs="Courier New"/>
        </w:rPr>
        <w:t xml:space="preserve"> constant </w:t>
      </w:r>
      <w:del w:id="189" w:author="BK" w:date="2018-09-08T12:08:00Z">
        <w:r w:rsidR="00A61802">
          <w:delText>depend</w:delText>
        </w:r>
      </w:del>
      <w:ins w:id="190" w:author="BK" w:date="2018-09-08T12:08:00Z">
        <w:r w:rsidRPr="00A663A6">
          <w:rPr>
            <w:rFonts w:cs="Courier New"/>
          </w:rPr>
          <w:t>dependence</w:t>
        </w:r>
      </w:ins>
      <w:r w:rsidRPr="00A663A6">
        <w:rPr>
          <w:rFonts w:cs="Courier New"/>
        </w:rPr>
        <w:t xml:space="preserve"> on frequency</w:t>
      </w:r>
      <w:commentRangeEnd w:id="179"/>
      <w:del w:id="191" w:author="BK" w:date="2018-09-08T12:08:00Z">
        <w:r w:rsidR="00A61802">
          <w:delText>},</w:delText>
        </w:r>
      </w:del>
      <w:ins w:id="192" w:author="BK" w:date="2018-09-08T12:08:00Z">
        <w:r w:rsidR="00846BC8">
          <w:rPr>
            <w:rStyle w:val="CommentReference"/>
            <w:rFonts w:ascii="Times New Roman" w:eastAsiaTheme="minorHAnsi" w:hAnsi="Times New Roman"/>
          </w:rPr>
          <w:commentReference w:id="179"/>
        </w:r>
        <w:r w:rsidRPr="00A663A6">
          <w:rPr>
            <w:rFonts w:cs="Courier New"/>
          </w:rPr>
          <w:t>.},</w:t>
        </w:r>
      </w:ins>
    </w:p>
    <w:p w14:paraId="0AA0AF2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516B58F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1E4186C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2DC41DB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6D745E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chh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6BA266F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={CHH},</w:t>
      </w:r>
    </w:p>
    <w:p w14:paraId="50560C91" w14:textId="435E20ED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 xml:space="preserve">Children </w:t>
      </w:r>
      <w:del w:id="193" w:author="BK" w:date="2018-09-08T12:08:00Z">
        <w:r w:rsidR="00A61802">
          <w:delText xml:space="preserve">of </w:delText>
        </w:r>
      </w:del>
      <w:r w:rsidRPr="00A663A6">
        <w:rPr>
          <w:rFonts w:cs="Courier New"/>
        </w:rPr>
        <w:t xml:space="preserve">Hard </w:t>
      </w:r>
      <w:ins w:id="194" w:author="BK" w:date="2018-09-08T12:08:00Z">
        <w:r w:rsidRPr="00A663A6">
          <w:rPr>
            <w:rFonts w:cs="Courier New"/>
          </w:rPr>
          <w:t xml:space="preserve">of </w:t>
        </w:r>
      </w:ins>
      <w:r w:rsidRPr="00A663A6">
        <w:rPr>
          <w:rFonts w:cs="Courier New"/>
        </w:rPr>
        <w:t>Hearing,</w:t>
      </w:r>
    </w:p>
    <w:p w14:paraId="102CFEE7" w14:textId="6ADB801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={Children that have hearing loss and </w:t>
      </w:r>
      <w:del w:id="195" w:author="BK" w:date="2018-09-08T12:08:00Z">
        <w:r w:rsidR="00A61802">
          <w:delText>in need for</w:delText>
        </w:r>
      </w:del>
      <w:ins w:id="196" w:author="BK" w:date="2018-09-08T12:08:00Z">
        <w:r w:rsidRPr="00A663A6">
          <w:rPr>
            <w:rFonts w:cs="Courier New"/>
          </w:rPr>
          <w:t xml:space="preserve"> require a</w:t>
        </w:r>
      </w:ins>
      <w:r w:rsidRPr="00A663A6">
        <w:rPr>
          <w:rFonts w:cs="Courier New"/>
        </w:rPr>
        <w:t xml:space="preserve"> hearing aid</w:t>
      </w:r>
      <w:del w:id="197" w:author="BK" w:date="2018-09-08T12:08:00Z">
        <w:r w:rsidR="00A61802">
          <w:delText>},</w:delText>
        </w:r>
      </w:del>
      <w:ins w:id="198" w:author="BK" w:date="2018-09-08T12:08:00Z">
        <w:r w:rsidRPr="00A663A6">
          <w:rPr>
            <w:rFonts w:cs="Courier New"/>
          </w:rPr>
          <w:t>.},</w:t>
        </w:r>
      </w:ins>
    </w:p>
    <w:p w14:paraId="293BB0C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71FA438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28FD351C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4EB4D5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cnh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2201BD3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={CNH},</w:t>
      </w:r>
    </w:p>
    <w:p w14:paraId="37C5E2CB" w14:textId="01CD9E58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 xml:space="preserve">Children </w:t>
      </w:r>
      <w:del w:id="199" w:author="BK" w:date="2018-09-08T12:08:00Z">
        <w:r w:rsidR="00A61802">
          <w:delText>of</w:delText>
        </w:r>
      </w:del>
      <w:ins w:id="200" w:author="BK" w:date="2018-09-08T12:08:00Z">
        <w:r w:rsidRPr="00A663A6">
          <w:rPr>
            <w:rFonts w:cs="Courier New"/>
          </w:rPr>
          <w:t>with</w:t>
        </w:r>
      </w:ins>
      <w:r w:rsidRPr="00A663A6">
        <w:rPr>
          <w:rFonts w:cs="Courier New"/>
        </w:rPr>
        <w:t xml:space="preserve"> Normal Hearing,</w:t>
      </w:r>
    </w:p>
    <w:p w14:paraId="3D9A5578" w14:textId="48403B0F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={Children that have no hearing loss</w:t>
      </w:r>
      <w:del w:id="201" w:author="BK" w:date="2018-09-08T12:08:00Z">
        <w:r w:rsidR="00A61802">
          <w:delText>},</w:delText>
        </w:r>
      </w:del>
      <w:ins w:id="202" w:author="BK" w:date="2018-09-08T12:08:00Z">
        <w:r w:rsidRPr="00A663A6">
          <w:rPr>
            <w:rFonts w:cs="Courier New"/>
          </w:rPr>
          <w:t>.},</w:t>
        </w:r>
      </w:ins>
    </w:p>
    <w:p w14:paraId="64CDC09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4463806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841FE28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6C01F5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nh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237F528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={NH},</w:t>
      </w:r>
    </w:p>
    <w:p w14:paraId="668CE90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Normal Hearing,</w:t>
      </w:r>
    </w:p>
    <w:p w14:paraId="46D51E17" w14:textId="57C60D60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={Level of hearing </w:t>
      </w:r>
      <w:del w:id="203" w:author="BK" w:date="2018-09-08T12:08:00Z">
        <w:r w:rsidR="00A61802">
          <w:delText>defined that</w:delText>
        </w:r>
      </w:del>
      <w:ins w:id="204" w:author="BK" w:date="2018-09-08T12:08:00Z">
        <w:r w:rsidRPr="00A663A6">
          <w:rPr>
            <w:rFonts w:cs="Courier New"/>
          </w:rPr>
          <w:t>for which a</w:t>
        </w:r>
      </w:ins>
      <w:r w:rsidRPr="00A663A6">
        <w:rPr>
          <w:rFonts w:cs="Courier New"/>
        </w:rPr>
        <w:t xml:space="preserve"> person does not need </w:t>
      </w:r>
      <w:ins w:id="205" w:author="BK" w:date="2018-09-08T12:08:00Z">
        <w:r w:rsidRPr="00A663A6">
          <w:rPr>
            <w:rFonts w:cs="Courier New"/>
          </w:rPr>
          <w:t xml:space="preserve">a </w:t>
        </w:r>
      </w:ins>
      <w:r w:rsidRPr="00A663A6">
        <w:rPr>
          <w:rFonts w:cs="Courier New"/>
        </w:rPr>
        <w:t>hearing aid to detect auditory input</w:t>
      </w:r>
      <w:del w:id="206" w:author="BK" w:date="2018-09-08T12:08:00Z">
        <w:r w:rsidR="00A61802">
          <w:delText>},</w:delText>
        </w:r>
      </w:del>
      <w:ins w:id="207" w:author="BK" w:date="2018-09-08T12:08:00Z">
        <w:r w:rsidRPr="00A663A6">
          <w:rPr>
            <w:rFonts w:cs="Courier New"/>
          </w:rPr>
          <w:t>.},</w:t>
        </w:r>
      </w:ins>
    </w:p>
    <w:p w14:paraId="78F0430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34493CB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78ABF19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760A41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crlb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51831B6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={CRLB},</w:t>
      </w:r>
    </w:p>
    <w:p w14:paraId="2DC04386" w14:textId="63FC0C3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</w:t>
      </w:r>
      <w:proofErr w:type="gramEnd"/>
      <w:r w:rsidRPr="00A663A6">
        <w:rPr>
          <w:rFonts w:cs="Courier New"/>
        </w:rPr>
        <w:t>=</w:t>
      </w:r>
      <w:proofErr w:type="spellStart"/>
      <w:del w:id="208" w:author="BK" w:date="2018-09-08T12:08:00Z">
        <w:r w:rsidR="00A61802">
          <w:delText>Cremer Raw</w:delText>
        </w:r>
      </w:del>
      <w:ins w:id="209" w:author="BK" w:date="2018-09-08T12:08:00Z">
        <w:r w:rsidRPr="00A663A6">
          <w:rPr>
            <w:rFonts w:cs="Courier New"/>
          </w:rPr>
          <w:t>Crem</w:t>
        </w:r>
        <w:proofErr w:type="spellEnd"/>
        <w:r w:rsidRPr="00A663A6">
          <w:rPr>
            <w:rFonts w:cs="Courier New"/>
          </w:rPr>
          <w:t>\’</w:t>
        </w:r>
        <w:proofErr w:type="spellStart"/>
        <w:r w:rsidRPr="00A663A6">
          <w:rPr>
            <w:rFonts w:cs="Courier New"/>
          </w:rPr>
          <w:t>er</w:t>
        </w:r>
        <w:proofErr w:type="spellEnd"/>
        <w:r w:rsidRPr="00A663A6">
          <w:rPr>
            <w:rFonts w:cs="Courier New"/>
          </w:rPr>
          <w:t>-Rao</w:t>
        </w:r>
      </w:ins>
      <w:r w:rsidRPr="00A663A6">
        <w:rPr>
          <w:rFonts w:cs="Courier New"/>
        </w:rPr>
        <w:t xml:space="preserve"> Lower Bound,</w:t>
      </w:r>
    </w:p>
    <w:p w14:paraId="43EB291F" w14:textId="7C1DABC1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={Lower boundary on the variance of estimator </w:t>
      </w:r>
      <w:del w:id="210" w:author="BK" w:date="2018-09-08T12:08:00Z">
        <w:r w:rsidR="00A61802">
          <w:delText>on</w:delText>
        </w:r>
      </w:del>
      <w:ins w:id="211" w:author="BK" w:date="2018-09-08T12:08:00Z">
        <w:r w:rsidRPr="00A663A6">
          <w:rPr>
            <w:rFonts w:cs="Courier New"/>
          </w:rPr>
          <w:t>for a</w:t>
        </w:r>
      </w:ins>
      <w:r w:rsidRPr="00A663A6">
        <w:rPr>
          <w:rFonts w:cs="Courier New"/>
        </w:rPr>
        <w:t xml:space="preserve"> fixed but unknown parameter</w:t>
      </w:r>
      <w:del w:id="212" w:author="BK" w:date="2018-09-08T12:08:00Z">
        <w:r w:rsidR="00A61802">
          <w:delText>},</w:delText>
        </w:r>
      </w:del>
      <w:ins w:id="213" w:author="BK" w:date="2018-09-08T12:08:00Z">
        <w:r w:rsidRPr="00A663A6">
          <w:rPr>
            <w:rFonts w:cs="Courier New"/>
          </w:rPr>
          <w:t>.},</w:t>
        </w:r>
      </w:ins>
    </w:p>
    <w:p w14:paraId="2F95620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10DD8EB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1EB9C25A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761BA6E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B39EF9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bm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58A967B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={BM},</w:t>
      </w:r>
    </w:p>
    <w:p w14:paraId="75FBEA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Basilar Membrane,</w:t>
      </w:r>
    </w:p>
    <w:p w14:paraId="5C5E7FB1" w14:textId="094EFFDE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={Stiff membrane that </w:t>
      </w:r>
      <w:del w:id="214" w:author="BK" w:date="2018-09-08T12:08:00Z">
        <w:r w:rsidR="00A61802">
          <w:delText>seperate 2</w:delText>
        </w:r>
      </w:del>
      <w:ins w:id="215" w:author="BK" w:date="2018-09-08T12:08:00Z">
        <w:r w:rsidRPr="00A663A6">
          <w:rPr>
            <w:rFonts w:cs="Courier New"/>
          </w:rPr>
          <w:t>separates two</w:t>
        </w:r>
      </w:ins>
      <w:r w:rsidRPr="00A663A6">
        <w:rPr>
          <w:rFonts w:cs="Courier New"/>
        </w:rPr>
        <w:t xml:space="preserve"> liquid tubes inside the cochlea. </w:t>
      </w:r>
      <w:del w:id="216" w:author="BK" w:date="2018-09-08T12:08:00Z">
        <w:r w:rsidR="00A61802">
          <w:delText>it resonates</w:delText>
        </w:r>
      </w:del>
      <w:proofErr w:type="gramStart"/>
      <w:ins w:id="217" w:author="BK" w:date="2018-09-08T12:08:00Z">
        <w:r w:rsidRPr="00A663A6">
          <w:rPr>
            <w:rFonts w:cs="Courier New"/>
          </w:rPr>
          <w:t>Resonates</w:t>
        </w:r>
      </w:ins>
      <w:r w:rsidRPr="00A663A6">
        <w:rPr>
          <w:rFonts w:cs="Courier New"/>
        </w:rPr>
        <w:t xml:space="preserve"> in response </w:t>
      </w:r>
      <w:del w:id="218" w:author="BK" w:date="2018-09-08T12:08:00Z">
        <w:r w:rsidR="00A61802">
          <w:delText>for</w:delText>
        </w:r>
      </w:del>
      <w:ins w:id="219" w:author="BK" w:date="2018-09-08T12:08:00Z">
        <w:r w:rsidRPr="00A663A6">
          <w:rPr>
            <w:rFonts w:cs="Courier New"/>
          </w:rPr>
          <w:t>to</w:t>
        </w:r>
      </w:ins>
      <w:r w:rsidRPr="00A663A6">
        <w:rPr>
          <w:rFonts w:cs="Courier New"/>
        </w:rPr>
        <w:t xml:space="preserve"> air pressure</w:t>
      </w:r>
      <w:del w:id="220" w:author="BK" w:date="2018-09-08T12:08:00Z">
        <w:r w:rsidR="00A61802">
          <w:delText xml:space="preserve"> and response</w:delText>
        </w:r>
      </w:del>
      <w:ins w:id="221" w:author="BK" w:date="2018-09-08T12:08:00Z">
        <w:r w:rsidRPr="00A663A6">
          <w:rPr>
            <w:rFonts w:cs="Courier New"/>
          </w:rPr>
          <w:t>.</w:t>
        </w:r>
        <w:proofErr w:type="gramEnd"/>
        <w:r w:rsidRPr="00A663A6">
          <w:rPr>
            <w:rFonts w:cs="Courier New"/>
          </w:rPr>
          <w:t xml:space="preserve"> Responds</w:t>
        </w:r>
      </w:ins>
      <w:r w:rsidRPr="00A663A6">
        <w:rPr>
          <w:rFonts w:cs="Courier New"/>
        </w:rPr>
        <w:t xml:space="preserve"> to high </w:t>
      </w:r>
      <w:ins w:id="222" w:author="BK" w:date="2018-09-08T12:08:00Z">
        <w:r w:rsidRPr="00A663A6">
          <w:rPr>
            <w:rFonts w:cs="Courier New"/>
          </w:rPr>
          <w:t xml:space="preserve">(low) </w:t>
        </w:r>
      </w:ins>
      <w:r w:rsidRPr="00A663A6">
        <w:rPr>
          <w:rFonts w:cs="Courier New"/>
        </w:rPr>
        <w:t xml:space="preserve">frequency most strongly near the oval window </w:t>
      </w:r>
      <w:del w:id="223" w:author="BK" w:date="2018-09-08T12:08:00Z">
        <w:r w:rsidR="00A61802">
          <w:delText xml:space="preserve">and low near the </w:delText>
        </w:r>
      </w:del>
      <w:ins w:id="224" w:author="BK" w:date="2018-09-08T12:08:00Z">
        <w:r w:rsidRPr="00A663A6">
          <w:rPr>
            <w:rFonts w:cs="Courier New"/>
          </w:rPr>
          <w:t>(</w:t>
        </w:r>
      </w:ins>
      <w:r w:rsidRPr="00A663A6">
        <w:rPr>
          <w:rFonts w:cs="Courier New"/>
        </w:rPr>
        <w:t>apex</w:t>
      </w:r>
      <w:del w:id="225" w:author="BK" w:date="2018-09-08T12:08:00Z">
        <w:r w:rsidR="00A61802">
          <w:delText>.},</w:delText>
        </w:r>
      </w:del>
      <w:ins w:id="226" w:author="BK" w:date="2018-09-08T12:08:00Z">
        <w:r w:rsidRPr="00A663A6">
          <w:rPr>
            <w:rFonts w:cs="Courier New"/>
          </w:rPr>
          <w:t>).},</w:t>
        </w:r>
      </w:ins>
    </w:p>
    <w:p w14:paraId="3055867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5C13480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6AC04B54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6E16B43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780CDF52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bmv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20E04D4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={BMV},</w:t>
      </w:r>
    </w:p>
    <w:p w14:paraId="5801FD8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Basilar Membrane Velocity,</w:t>
      </w:r>
    </w:p>
    <w:p w14:paraId="5F670DBC" w14:textId="6BF130DE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227" w:author="BK" w:date="2018-09-08T12:08:00Z">
        <w:r w:rsidR="00A61802">
          <w:delText>Basilar Membrane velocity measured as velocity</w:delText>
        </w:r>
      </w:del>
      <w:ins w:id="228" w:author="BK" w:date="2018-09-08T12:08:00Z">
        <w:r w:rsidRPr="00A663A6">
          <w:rPr>
            <w:rFonts w:cs="Courier New"/>
          </w:rPr>
          <w:t>Velocity of</w:t>
        </w:r>
      </w:ins>
      <w:r w:rsidRPr="00A663A6">
        <w:rPr>
          <w:rFonts w:cs="Courier New"/>
        </w:rPr>
        <w:t xml:space="preserve"> oscillation per </w:t>
      </w:r>
      <w:del w:id="229" w:author="BK" w:date="2018-09-08T12:08:00Z">
        <w:r w:rsidR="00A61802">
          <w:delText>longitudnal</w:delText>
        </w:r>
      </w:del>
      <w:ins w:id="230" w:author="BK" w:date="2018-09-08T12:08:00Z">
        <w:r w:rsidRPr="00A663A6">
          <w:rPr>
            <w:rFonts w:cs="Courier New"/>
          </w:rPr>
          <w:t>longitudinal</w:t>
        </w:r>
      </w:ins>
      <w:r w:rsidRPr="00A663A6">
        <w:rPr>
          <w:rFonts w:cs="Courier New"/>
        </w:rPr>
        <w:t xml:space="preserve"> section</w:t>
      </w:r>
      <w:del w:id="231" w:author="BK" w:date="2018-09-08T12:08:00Z">
        <w:r w:rsidR="00A61802">
          <w:delText>},</w:delText>
        </w:r>
      </w:del>
      <w:ins w:id="232" w:author="BK" w:date="2018-09-08T12:08:00Z">
        <w:r w:rsidRPr="00A663A6">
          <w:rPr>
            <w:rFonts w:cs="Courier New"/>
          </w:rPr>
          <w:t>.},</w:t>
        </w:r>
      </w:ins>
    </w:p>
    <w:p w14:paraId="0F86D74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42FD09B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006BA727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CF8309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ai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186C541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={AI},</w:t>
      </w:r>
    </w:p>
    <w:p w14:paraId="0EE2CFC0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All Information,</w:t>
      </w:r>
    </w:p>
    <w:p w14:paraId="2E48A09D" w14:textId="4048B21B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233" w:author="BK" w:date="2018-09-08T12:08:00Z">
        <w:r w:rsidR="00A61802">
          <w:delText>Hearing</w:delText>
        </w:r>
      </w:del>
      <w:commentRangeStart w:id="234"/>
      <w:ins w:id="235" w:author="BK" w:date="2018-09-08T12:08:00Z">
        <w:r w:rsidRPr="00A663A6">
          <w:rPr>
            <w:rFonts w:cs="Courier New"/>
          </w:rPr>
          <w:t>Method to estimate hearing</w:t>
        </w:r>
      </w:ins>
      <w:r w:rsidRPr="00A663A6">
        <w:rPr>
          <w:rFonts w:cs="Courier New"/>
        </w:rPr>
        <w:t xml:space="preserve"> level </w:t>
      </w:r>
      <w:del w:id="236" w:author="BK" w:date="2018-09-08T12:08:00Z">
        <w:r w:rsidR="00A61802">
          <w:delText xml:space="preserve">estimation method </w:delText>
        </w:r>
      </w:del>
      <w:r w:rsidRPr="00A663A6">
        <w:rPr>
          <w:rFonts w:cs="Courier New"/>
        </w:rPr>
        <w:t xml:space="preserve">that </w:t>
      </w:r>
      <w:del w:id="237" w:author="BK" w:date="2018-09-08T12:08:00Z">
        <w:r w:rsidR="00A61802">
          <w:delText>account</w:delText>
        </w:r>
      </w:del>
      <w:ins w:id="238" w:author="BK" w:date="2018-09-08T12:08:00Z">
        <w:r w:rsidRPr="00A663A6">
          <w:rPr>
            <w:rFonts w:cs="Courier New"/>
          </w:rPr>
          <w:t>accounts</w:t>
        </w:r>
      </w:ins>
      <w:r w:rsidRPr="00A663A6">
        <w:rPr>
          <w:rFonts w:cs="Courier New"/>
        </w:rPr>
        <w:t xml:space="preserve"> for </w:t>
      </w:r>
      <w:ins w:id="239" w:author="BK" w:date="2018-09-08T12:08:00Z">
        <w:r w:rsidRPr="00A663A6">
          <w:rPr>
            <w:rFonts w:cs="Courier New"/>
          </w:rPr>
          <w:t xml:space="preserve">rate of </w:t>
        </w:r>
      </w:ins>
      <w:r w:rsidRPr="00A663A6">
        <w:rPr>
          <w:rFonts w:cs="Courier New"/>
        </w:rPr>
        <w:t xml:space="preserve">neural </w:t>
      </w:r>
      <w:ins w:id="240" w:author="BK" w:date="2018-09-08T12:08:00Z">
        <w:r w:rsidRPr="00A663A6">
          <w:rPr>
            <w:rFonts w:cs="Courier New"/>
          </w:rPr>
          <w:t xml:space="preserve">spike and temporal position of </w:t>
        </w:r>
      </w:ins>
      <w:r w:rsidRPr="00A663A6">
        <w:rPr>
          <w:rFonts w:cs="Courier New"/>
        </w:rPr>
        <w:t xml:space="preserve">spikes </w:t>
      </w:r>
      <w:del w:id="241" w:author="BK" w:date="2018-09-08T12:08:00Z">
        <w:r w:rsidR="00A61802">
          <w:delText xml:space="preserve">rate and </w:delText>
        </w:r>
      </w:del>
      <w:r w:rsidRPr="00A663A6">
        <w:rPr>
          <w:rFonts w:cs="Courier New"/>
        </w:rPr>
        <w:t xml:space="preserve">relative </w:t>
      </w:r>
      <w:del w:id="242" w:author="BK" w:date="2018-09-08T12:08:00Z">
        <w:r w:rsidR="00A61802">
          <w:delText xml:space="preserve">position </w:delText>
        </w:r>
      </w:del>
      <w:r w:rsidRPr="00A663A6">
        <w:rPr>
          <w:rFonts w:cs="Courier New"/>
        </w:rPr>
        <w:t>to each other</w:t>
      </w:r>
      <w:commentRangeEnd w:id="234"/>
      <w:del w:id="243" w:author="BK" w:date="2018-09-08T12:08:00Z">
        <w:r w:rsidR="00A61802">
          <w:delText>},</w:delText>
        </w:r>
      </w:del>
      <w:ins w:id="244" w:author="BK" w:date="2018-09-08T12:08:00Z">
        <w:r w:rsidR="00846BC8">
          <w:rPr>
            <w:rStyle w:val="CommentReference"/>
            <w:rFonts w:ascii="Times New Roman" w:eastAsiaTheme="minorHAnsi" w:hAnsi="Times New Roman"/>
          </w:rPr>
          <w:commentReference w:id="234"/>
        </w:r>
        <w:r w:rsidR="00846BC8">
          <w:rPr>
            <w:rFonts w:cs="Courier New"/>
          </w:rPr>
          <w:t>.</w:t>
        </w:r>
        <w:r w:rsidRPr="00A663A6">
          <w:rPr>
            <w:rFonts w:cs="Courier New"/>
          </w:rPr>
          <w:t>},</w:t>
        </w:r>
      </w:ins>
    </w:p>
    <w:p w14:paraId="334672C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30AE7B5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30BF594E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37D1D9D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{rms</w:t>
      </w:r>
      <w:proofErr w:type="gramStart"/>
      <w:r w:rsidRPr="00A663A6">
        <w:rPr>
          <w:rFonts w:cs="Courier New"/>
        </w:rPr>
        <w:t>}{</w:t>
      </w:r>
      <w:proofErr w:type="gramEnd"/>
    </w:p>
    <w:p w14:paraId="089F7C3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={RMS},</w:t>
      </w:r>
    </w:p>
    <w:p w14:paraId="696CA1F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commentRangeStart w:id="245"/>
      <w:proofErr w:type="gramEnd"/>
      <w:r w:rsidRPr="00A663A6">
        <w:rPr>
          <w:rFonts w:cs="Courier New"/>
        </w:rPr>
        <w:t>Rate Mean Square</w:t>
      </w:r>
      <w:commentRangeEnd w:id="245"/>
      <w:r w:rsidR="00846BC8">
        <w:rPr>
          <w:rStyle w:val="CommentReference"/>
          <w:rFonts w:ascii="Times New Roman" w:eastAsiaTheme="minorHAnsi" w:hAnsi="Times New Roman"/>
        </w:rPr>
        <w:commentReference w:id="245"/>
      </w:r>
      <w:r w:rsidRPr="00A663A6">
        <w:rPr>
          <w:rFonts w:cs="Courier New"/>
        </w:rPr>
        <w:t>,</w:t>
      </w:r>
    </w:p>
    <w:p w14:paraId="078E8116" w14:textId="3EDB2F14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246" w:author="BK" w:date="2018-09-08T12:08:00Z">
        <w:r w:rsidR="00A61802">
          <w:delText>Hearing</w:delText>
        </w:r>
      </w:del>
      <w:ins w:id="247" w:author="BK" w:date="2018-09-08T12:08:00Z">
        <w:r w:rsidRPr="00A663A6">
          <w:rPr>
            <w:rFonts w:cs="Courier New"/>
          </w:rPr>
          <w:t>Method to estimate hearing</w:t>
        </w:r>
      </w:ins>
      <w:r w:rsidRPr="00A663A6">
        <w:rPr>
          <w:rFonts w:cs="Courier New"/>
        </w:rPr>
        <w:t xml:space="preserve"> level </w:t>
      </w:r>
      <w:del w:id="248" w:author="BK" w:date="2018-09-08T12:08:00Z">
        <w:r w:rsidR="00A61802">
          <w:delText xml:space="preserve">estimation method </w:delText>
        </w:r>
      </w:del>
      <w:r w:rsidRPr="00A663A6">
        <w:rPr>
          <w:rFonts w:cs="Courier New"/>
        </w:rPr>
        <w:t xml:space="preserve">that </w:t>
      </w:r>
      <w:del w:id="249" w:author="BK" w:date="2018-09-08T12:08:00Z">
        <w:r w:rsidR="00A61802">
          <w:delText>account</w:delText>
        </w:r>
      </w:del>
      <w:ins w:id="250" w:author="BK" w:date="2018-09-08T12:08:00Z">
        <w:r w:rsidRPr="00A663A6">
          <w:rPr>
            <w:rFonts w:cs="Courier New"/>
          </w:rPr>
          <w:t>accounts</w:t>
        </w:r>
      </w:ins>
      <w:r w:rsidRPr="00A663A6">
        <w:rPr>
          <w:rFonts w:cs="Courier New"/>
        </w:rPr>
        <w:t xml:space="preserve"> for </w:t>
      </w:r>
      <w:ins w:id="251" w:author="BK" w:date="2018-09-08T12:08:00Z">
        <w:r w:rsidRPr="00A663A6">
          <w:rPr>
            <w:rFonts w:cs="Courier New"/>
          </w:rPr>
          <w:t xml:space="preserve"> the average rate of </w:t>
        </w:r>
      </w:ins>
      <w:r w:rsidRPr="00A663A6">
        <w:rPr>
          <w:rFonts w:cs="Courier New"/>
        </w:rPr>
        <w:t xml:space="preserve">neural spikes </w:t>
      </w:r>
      <w:del w:id="252" w:author="BK" w:date="2018-09-08T12:08:00Z">
        <w:r w:rsidR="00A61802">
          <w:delText>average rate on</w:delText>
        </w:r>
      </w:del>
      <w:ins w:id="253" w:author="BK" w:date="2018-09-08T12:08:00Z">
        <w:r w:rsidRPr="00A663A6">
          <w:rPr>
            <w:rFonts w:cs="Courier New"/>
          </w:rPr>
          <w:t>in a given</w:t>
        </w:r>
      </w:ins>
      <w:r w:rsidRPr="00A663A6">
        <w:rPr>
          <w:rFonts w:cs="Courier New"/>
        </w:rPr>
        <w:t xml:space="preserve"> time </w:t>
      </w:r>
      <w:del w:id="254" w:author="BK" w:date="2018-09-08T12:08:00Z">
        <w:r w:rsidR="00A61802">
          <w:delText>section</w:delText>
        </w:r>
      </w:del>
      <w:ins w:id="255" w:author="BK" w:date="2018-09-08T12:08:00Z">
        <w:r w:rsidRPr="00A663A6">
          <w:rPr>
            <w:rFonts w:cs="Courier New"/>
          </w:rPr>
          <w:t>window</w:t>
        </w:r>
      </w:ins>
      <w:r w:rsidRPr="00A663A6">
        <w:rPr>
          <w:rFonts w:cs="Courier New"/>
        </w:rPr>
        <w:t xml:space="preserve"> but not their </w:t>
      </w:r>
      <w:ins w:id="256" w:author="BK" w:date="2018-09-08T12:08:00Z">
        <w:r w:rsidRPr="00A663A6">
          <w:rPr>
            <w:rFonts w:cs="Courier New"/>
          </w:rPr>
          <w:t xml:space="preserve">position </w:t>
        </w:r>
      </w:ins>
      <w:r w:rsidRPr="00A663A6">
        <w:rPr>
          <w:rFonts w:cs="Courier New"/>
        </w:rPr>
        <w:t xml:space="preserve">relative </w:t>
      </w:r>
      <w:del w:id="257" w:author="BK" w:date="2018-09-08T12:08:00Z">
        <w:r w:rsidR="00A61802">
          <w:delText xml:space="preserve">position </w:delText>
        </w:r>
      </w:del>
      <w:r w:rsidRPr="00A663A6">
        <w:rPr>
          <w:rFonts w:cs="Courier New"/>
        </w:rPr>
        <w:t>to each other</w:t>
      </w:r>
      <w:del w:id="258" w:author="BK" w:date="2018-09-08T12:08:00Z">
        <w:r w:rsidR="00A61802">
          <w:delText>},</w:delText>
        </w:r>
      </w:del>
      <w:ins w:id="259" w:author="BK" w:date="2018-09-08T12:08:00Z">
        <w:r w:rsidRPr="00A663A6">
          <w:rPr>
            <w:rFonts w:cs="Courier New"/>
          </w:rPr>
          <w:t>.},</w:t>
        </w:r>
      </w:ins>
    </w:p>
    <w:p w14:paraId="00FAE23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33C60F4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04618A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C2D750F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hsr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66F0984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={HSR},</w:t>
      </w:r>
    </w:p>
    <w:p w14:paraId="370E3E0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High Spontaneous Rate,</w:t>
      </w:r>
    </w:p>
    <w:p w14:paraId="386F27EE" w14:textId="322BED34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={Property </w:t>
      </w:r>
      <w:del w:id="260" w:author="BK" w:date="2018-09-08T12:08:00Z">
        <w:r w:rsidR="00A61802">
          <w:delText>for</w:delText>
        </w:r>
      </w:del>
      <w:ins w:id="261" w:author="BK" w:date="2018-09-08T12:08:00Z">
        <w:r w:rsidRPr="00A663A6">
          <w:rPr>
            <w:rFonts w:cs="Courier New"/>
          </w:rPr>
          <w:t>of</w:t>
        </w:r>
      </w:ins>
      <w:r w:rsidRPr="00A663A6">
        <w:rPr>
          <w:rFonts w:cs="Courier New"/>
        </w:rPr>
        <w:t xml:space="preserve"> group of </w:t>
      </w:r>
      <w:del w:id="262" w:author="BK" w:date="2018-09-08T12:08:00Z">
        <w:r w:rsidR="00A61802">
          <w:delText>Auditory nerve that thier</w:delText>
        </w:r>
      </w:del>
      <w:ins w:id="263" w:author="BK" w:date="2018-09-08T12:08:00Z">
        <w:r w:rsidRPr="00A663A6">
          <w:rPr>
            <w:rFonts w:cs="Courier New"/>
          </w:rPr>
          <w:t>auditory nerves whereby their</w:t>
        </w:r>
      </w:ins>
      <w:r w:rsidRPr="00A663A6">
        <w:rPr>
          <w:rFonts w:cs="Courier New"/>
        </w:rPr>
        <w:t xml:space="preserve"> firing rate </w:t>
      </w:r>
      <w:del w:id="264" w:author="BK" w:date="2018-09-08T12:08:00Z">
        <w:r w:rsidR="00A61802">
          <w:delText>is responsive</w:delText>
        </w:r>
      </w:del>
      <w:ins w:id="265" w:author="BK" w:date="2018-09-08T12:08:00Z">
        <w:r w:rsidRPr="00A663A6">
          <w:rPr>
            <w:rFonts w:cs="Courier New"/>
          </w:rPr>
          <w:t>responds</w:t>
        </w:r>
      </w:ins>
      <w:r w:rsidRPr="00A663A6">
        <w:rPr>
          <w:rFonts w:cs="Courier New"/>
        </w:rPr>
        <w:t xml:space="preserve"> to small changes in BM velocity</w:t>
      </w:r>
      <w:del w:id="266" w:author="BK" w:date="2018-09-08T12:08:00Z">
        <w:r w:rsidR="00A61802">
          <w:delText>, they have</w:delText>
        </w:r>
      </w:del>
      <w:ins w:id="267" w:author="BK" w:date="2018-09-08T12:08:00Z">
        <w:r w:rsidRPr="00A663A6">
          <w:rPr>
            <w:rFonts w:cs="Courier New"/>
          </w:rPr>
          <w:t>. Have</w:t>
        </w:r>
      </w:ins>
      <w:r w:rsidRPr="00A663A6">
        <w:rPr>
          <w:rFonts w:cs="Courier New"/>
        </w:rPr>
        <w:t xml:space="preserve"> high firing rate of spikes even in </w:t>
      </w:r>
      <w:del w:id="268" w:author="BK" w:date="2018-09-08T12:08:00Z">
        <w:r w:rsidR="00A61802">
          <w:delText>stimulation less enviroment</w:delText>
        </w:r>
      </w:del>
      <w:proofErr w:type="spellStart"/>
      <w:ins w:id="269" w:author="BK" w:date="2018-09-08T12:08:00Z">
        <w:r w:rsidRPr="00A663A6">
          <w:rPr>
            <w:rFonts w:cs="Courier New"/>
          </w:rPr>
          <w:t>stimulationless</w:t>
        </w:r>
        <w:proofErr w:type="spellEnd"/>
        <w:r w:rsidRPr="00A663A6">
          <w:rPr>
            <w:rFonts w:cs="Courier New"/>
          </w:rPr>
          <w:t xml:space="preserve"> environment</w:t>
        </w:r>
      </w:ins>
      <w:r w:rsidRPr="00A663A6">
        <w:rPr>
          <w:rFonts w:cs="Courier New"/>
        </w:rPr>
        <w:t>},</w:t>
      </w:r>
    </w:p>
    <w:p w14:paraId="1B5B999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241F542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60EC150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BEFF54D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msr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1FA26E8E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={MSR},</w:t>
      </w:r>
    </w:p>
    <w:p w14:paraId="3578006C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Medium Spontaneous Rate,</w:t>
      </w:r>
    </w:p>
    <w:p w14:paraId="57B509F9" w14:textId="21E3602E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={Property </w:t>
      </w:r>
      <w:del w:id="270" w:author="BK" w:date="2018-09-08T12:08:00Z">
        <w:r w:rsidR="00A61802">
          <w:delText>for</w:delText>
        </w:r>
      </w:del>
      <w:ins w:id="271" w:author="BK" w:date="2018-09-08T12:08:00Z">
        <w:r w:rsidRPr="00A663A6">
          <w:rPr>
            <w:rFonts w:cs="Courier New"/>
          </w:rPr>
          <w:t>of</w:t>
        </w:r>
      </w:ins>
      <w:r w:rsidRPr="00A663A6">
        <w:rPr>
          <w:rFonts w:cs="Courier New"/>
        </w:rPr>
        <w:t xml:space="preserve"> group of </w:t>
      </w:r>
      <w:del w:id="272" w:author="BK" w:date="2018-09-08T12:08:00Z">
        <w:r w:rsidR="00A61802">
          <w:delText>Auditory nerve that thier</w:delText>
        </w:r>
      </w:del>
      <w:ins w:id="273" w:author="BK" w:date="2018-09-08T12:08:00Z">
        <w:r w:rsidRPr="00A663A6">
          <w:rPr>
            <w:rFonts w:cs="Courier New"/>
          </w:rPr>
          <w:t>auditory nerves whereby their</w:t>
        </w:r>
      </w:ins>
      <w:r w:rsidRPr="00A663A6">
        <w:rPr>
          <w:rFonts w:cs="Courier New"/>
        </w:rPr>
        <w:t xml:space="preserve"> firing rate </w:t>
      </w:r>
      <w:del w:id="274" w:author="BK" w:date="2018-09-08T12:08:00Z">
        <w:r w:rsidR="00A61802">
          <w:delText>is responsive</w:delText>
        </w:r>
      </w:del>
      <w:ins w:id="275" w:author="BK" w:date="2018-09-08T12:08:00Z">
        <w:r w:rsidRPr="00A663A6">
          <w:rPr>
            <w:rFonts w:cs="Courier New"/>
          </w:rPr>
          <w:t>responds</w:t>
        </w:r>
      </w:ins>
      <w:r w:rsidRPr="00A663A6">
        <w:rPr>
          <w:rFonts w:cs="Courier New"/>
        </w:rPr>
        <w:t xml:space="preserve"> to medium changes in BM velocity</w:t>
      </w:r>
      <w:del w:id="276" w:author="BK" w:date="2018-09-08T12:08:00Z">
        <w:r w:rsidR="00A61802">
          <w:delText>, they have</w:delText>
        </w:r>
      </w:del>
      <w:ins w:id="277" w:author="BK" w:date="2018-09-08T12:08:00Z">
        <w:r w:rsidRPr="00A663A6">
          <w:rPr>
            <w:rFonts w:cs="Courier New"/>
          </w:rPr>
          <w:t>. Have</w:t>
        </w:r>
      </w:ins>
      <w:r w:rsidRPr="00A663A6">
        <w:rPr>
          <w:rFonts w:cs="Courier New"/>
        </w:rPr>
        <w:t xml:space="preserve"> medium firing rate of spikes in </w:t>
      </w:r>
      <w:del w:id="278" w:author="BK" w:date="2018-09-08T12:08:00Z">
        <w:r w:rsidR="00A61802">
          <w:delText>stimulation less enviroment},</w:delText>
        </w:r>
      </w:del>
      <w:proofErr w:type="spellStart"/>
      <w:ins w:id="279" w:author="BK" w:date="2018-09-08T12:08:00Z">
        <w:r w:rsidRPr="00A663A6">
          <w:rPr>
            <w:rFonts w:cs="Courier New"/>
          </w:rPr>
          <w:t>stimulationless</w:t>
        </w:r>
        <w:proofErr w:type="spellEnd"/>
        <w:r w:rsidRPr="00A663A6">
          <w:rPr>
            <w:rFonts w:cs="Courier New"/>
          </w:rPr>
          <w:t xml:space="preserve"> environment.},</w:t>
        </w:r>
      </w:ins>
    </w:p>
    <w:p w14:paraId="574C6E0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2A25AA7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020A0369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53174A3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lsr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65547279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={LSR},</w:t>
      </w:r>
    </w:p>
    <w:p w14:paraId="73B873F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Low Spontaneous Rate,</w:t>
      </w:r>
    </w:p>
    <w:p w14:paraId="06455C58" w14:textId="6FF6EEF5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 xml:space="preserve">={Property </w:t>
      </w:r>
      <w:del w:id="280" w:author="BK" w:date="2018-09-08T12:08:00Z">
        <w:r w:rsidR="00A61802">
          <w:delText>for</w:delText>
        </w:r>
      </w:del>
      <w:ins w:id="281" w:author="BK" w:date="2018-09-08T12:08:00Z">
        <w:r w:rsidRPr="00A663A6">
          <w:rPr>
            <w:rFonts w:cs="Courier New"/>
          </w:rPr>
          <w:t>of</w:t>
        </w:r>
      </w:ins>
      <w:r w:rsidRPr="00A663A6">
        <w:rPr>
          <w:rFonts w:cs="Courier New"/>
        </w:rPr>
        <w:t xml:space="preserve"> group of </w:t>
      </w:r>
      <w:del w:id="282" w:author="BK" w:date="2018-09-08T12:08:00Z">
        <w:r w:rsidR="00A61802">
          <w:delText>Auditory nerve that</w:delText>
        </w:r>
      </w:del>
      <w:ins w:id="283" w:author="BK" w:date="2018-09-08T12:08:00Z">
        <w:r w:rsidRPr="00A663A6">
          <w:rPr>
            <w:rFonts w:cs="Courier New"/>
          </w:rPr>
          <w:t>auditory nerves whereby</w:t>
        </w:r>
      </w:ins>
      <w:r w:rsidRPr="00A663A6">
        <w:rPr>
          <w:rFonts w:cs="Courier New"/>
        </w:rPr>
        <w:t xml:space="preserve"> their firing rate </w:t>
      </w:r>
      <w:del w:id="284" w:author="BK" w:date="2018-09-08T12:08:00Z">
        <w:r w:rsidR="00A61802">
          <w:delText>is responsive</w:delText>
        </w:r>
      </w:del>
      <w:ins w:id="285" w:author="BK" w:date="2018-09-08T12:08:00Z">
        <w:r w:rsidRPr="00A663A6">
          <w:rPr>
            <w:rFonts w:cs="Courier New"/>
          </w:rPr>
          <w:t>responds</w:t>
        </w:r>
      </w:ins>
      <w:r w:rsidRPr="00A663A6">
        <w:rPr>
          <w:rFonts w:cs="Courier New"/>
        </w:rPr>
        <w:t xml:space="preserve"> only to large changes in BM velocity</w:t>
      </w:r>
      <w:del w:id="286" w:author="BK" w:date="2018-09-08T12:08:00Z">
        <w:r w:rsidR="00A61802">
          <w:delText>, they have</w:delText>
        </w:r>
      </w:del>
      <w:ins w:id="287" w:author="BK" w:date="2018-09-08T12:08:00Z">
        <w:r w:rsidRPr="00A663A6">
          <w:rPr>
            <w:rFonts w:cs="Courier New"/>
          </w:rPr>
          <w:t>. Have</w:t>
        </w:r>
      </w:ins>
      <w:r w:rsidRPr="00A663A6">
        <w:rPr>
          <w:rFonts w:cs="Courier New"/>
        </w:rPr>
        <w:t xml:space="preserve"> very low firing rate of spikes in </w:t>
      </w:r>
      <w:del w:id="288" w:author="BK" w:date="2018-09-08T12:08:00Z">
        <w:r w:rsidR="00A61802">
          <w:delText>stimulation less</w:delText>
        </w:r>
      </w:del>
      <w:proofErr w:type="spellStart"/>
      <w:ins w:id="289" w:author="BK" w:date="2018-09-08T12:08:00Z">
        <w:r w:rsidRPr="00A663A6">
          <w:rPr>
            <w:rFonts w:cs="Courier New"/>
          </w:rPr>
          <w:t>stimulationless</w:t>
        </w:r>
      </w:ins>
      <w:proofErr w:type="spellEnd"/>
      <w:r w:rsidRPr="00A663A6">
        <w:rPr>
          <w:rFonts w:cs="Courier New"/>
        </w:rPr>
        <w:t xml:space="preserve"> environment</w:t>
      </w:r>
      <w:del w:id="290" w:author="BK" w:date="2018-09-08T12:08:00Z">
        <w:r w:rsidR="00A61802">
          <w:delText>},</w:delText>
        </w:r>
      </w:del>
      <w:ins w:id="291" w:author="BK" w:date="2018-09-08T12:08:00Z">
        <w:r w:rsidRPr="00A663A6">
          <w:rPr>
            <w:rFonts w:cs="Courier New"/>
          </w:rPr>
          <w:t>.},</w:t>
        </w:r>
      </w:ins>
    </w:p>
    <w:p w14:paraId="2DF4437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0ECCAEC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5D59E8E0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D47B862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23796DBB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</w:t>
      </w:r>
      <w:proofErr w:type="spellStart"/>
      <w:r w:rsidRPr="00A663A6">
        <w:rPr>
          <w:rFonts w:cs="Courier New"/>
        </w:rPr>
        <w:t>cuda</w:t>
      </w:r>
      <w:proofErr w:type="spellEnd"/>
      <w:proofErr w:type="gramStart"/>
      <w:r w:rsidRPr="00A663A6">
        <w:rPr>
          <w:rFonts w:cs="Courier New"/>
        </w:rPr>
        <w:t>}{</w:t>
      </w:r>
      <w:proofErr w:type="gramEnd"/>
    </w:p>
    <w:p w14:paraId="04736884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={CUDA},</w:t>
      </w:r>
    </w:p>
    <w:p w14:paraId="5A7D51A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lastRenderedPageBreak/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Compute Unified Device Architecture,</w:t>
      </w:r>
    </w:p>
    <w:p w14:paraId="14B2CC10" w14:textId="7B9EFE8B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extra</w:t>
      </w:r>
      <w:proofErr w:type="gramEnd"/>
      <w:r w:rsidRPr="00A663A6">
        <w:rPr>
          <w:rFonts w:cs="Courier New"/>
        </w:rPr>
        <w:t>={</w:t>
      </w:r>
      <w:del w:id="292" w:author="BK" w:date="2018-09-08T12:08:00Z">
        <w:r w:rsidR="00A61802">
          <w:delText>software</w:delText>
        </w:r>
      </w:del>
      <w:ins w:id="293" w:author="BK" w:date="2018-09-08T12:08:00Z">
        <w:r w:rsidRPr="00A663A6">
          <w:rPr>
            <w:rFonts w:cs="Courier New"/>
          </w:rPr>
          <w:t>Software</w:t>
        </w:r>
      </w:ins>
      <w:r w:rsidRPr="00A663A6">
        <w:rPr>
          <w:rFonts w:cs="Courier New"/>
        </w:rPr>
        <w:t xml:space="preserve"> development kit and application programming interface for parallel computing on CUDA</w:t>
      </w:r>
      <w:del w:id="294" w:author="BK" w:date="2018-09-08T12:08:00Z">
        <w:r w:rsidR="00A61802">
          <w:delText xml:space="preserve"> </w:delText>
        </w:r>
      </w:del>
      <w:ins w:id="295" w:author="BK" w:date="2018-09-08T12:08:00Z">
        <w:r w:rsidRPr="00A663A6">
          <w:rPr>
            <w:rFonts w:cs="Courier New"/>
          </w:rPr>
          <w:t>-</w:t>
        </w:r>
      </w:ins>
      <w:r w:rsidRPr="00A663A6">
        <w:rPr>
          <w:rFonts w:cs="Courier New"/>
        </w:rPr>
        <w:t>enabled hardware of NVidia</w:t>
      </w:r>
      <w:del w:id="296" w:author="BK" w:date="2018-09-08T12:08:00Z">
        <w:r w:rsidR="00A61802">
          <w:delText>},</w:delText>
        </w:r>
      </w:del>
      <w:ins w:id="297" w:author="BK" w:date="2018-09-08T12:08:00Z">
        <w:r w:rsidRPr="00A663A6">
          <w:rPr>
            <w:rFonts w:cs="Courier New"/>
          </w:rPr>
          <w:t>.},</w:t>
        </w:r>
      </w:ins>
    </w:p>
    <w:p w14:paraId="2A4B4B78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259B0347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p w14:paraId="46D9759D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1F81D211" w14:textId="77777777" w:rsidR="00A663A6" w:rsidRPr="00A663A6" w:rsidRDefault="00A663A6" w:rsidP="00A663A6">
      <w:pPr>
        <w:pStyle w:val="PlainText"/>
        <w:rPr>
          <w:rFonts w:cs="Courier New"/>
        </w:rPr>
      </w:pPr>
    </w:p>
    <w:p w14:paraId="52649B55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\</w:t>
      </w:r>
      <w:proofErr w:type="spellStart"/>
      <w:r w:rsidRPr="00A663A6">
        <w:rPr>
          <w:rFonts w:cs="Courier New"/>
        </w:rPr>
        <w:t>DeclareAcronym</w:t>
      </w:r>
      <w:proofErr w:type="spellEnd"/>
      <w:r w:rsidRPr="00A663A6">
        <w:rPr>
          <w:rFonts w:cs="Courier New"/>
        </w:rPr>
        <w:t>{dB</w:t>
      </w:r>
      <w:proofErr w:type="gramStart"/>
      <w:r w:rsidRPr="00A663A6">
        <w:rPr>
          <w:rFonts w:cs="Courier New"/>
        </w:rPr>
        <w:t>}{</w:t>
      </w:r>
      <w:proofErr w:type="gramEnd"/>
    </w:p>
    <w:p w14:paraId="78A7FED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short</w:t>
      </w:r>
      <w:proofErr w:type="gramEnd"/>
      <w:r w:rsidRPr="00A663A6">
        <w:rPr>
          <w:rFonts w:cs="Courier New"/>
        </w:rPr>
        <w:t>={dB},</w:t>
      </w:r>
    </w:p>
    <w:p w14:paraId="5FE78A31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long=</w:t>
      </w:r>
      <w:proofErr w:type="gramEnd"/>
      <w:r w:rsidRPr="00A663A6">
        <w:rPr>
          <w:rFonts w:cs="Courier New"/>
        </w:rPr>
        <w:t>Decibels,</w:t>
      </w:r>
    </w:p>
    <w:p w14:paraId="50AD53CA" w14:textId="77777777" w:rsidR="00A663A6" w:rsidRP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ab/>
      </w:r>
      <w:proofErr w:type="gramStart"/>
      <w:r w:rsidRPr="00A663A6">
        <w:rPr>
          <w:rFonts w:cs="Courier New"/>
        </w:rPr>
        <w:t>class=</w:t>
      </w:r>
      <w:proofErr w:type="gramEnd"/>
      <w:r w:rsidRPr="00A663A6">
        <w:rPr>
          <w:rFonts w:cs="Courier New"/>
        </w:rPr>
        <w:t>abbrev</w:t>
      </w:r>
    </w:p>
    <w:p w14:paraId="24744BFE" w14:textId="77777777" w:rsidR="00A663A6" w:rsidRDefault="00A663A6" w:rsidP="00A663A6">
      <w:pPr>
        <w:pStyle w:val="PlainText"/>
        <w:rPr>
          <w:rFonts w:cs="Courier New"/>
        </w:rPr>
      </w:pPr>
      <w:r w:rsidRPr="00A663A6">
        <w:rPr>
          <w:rFonts w:cs="Courier New"/>
        </w:rPr>
        <w:t>}</w:t>
      </w:r>
    </w:p>
    <w:sectPr w:rsidR="00A663A6" w:rsidSect="000A6DF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BK" w:date="2018-09-08T09:23:00Z" w:initials="BK">
    <w:p w14:paraId="1C94206C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2" w:author="BK" w:date="2018-09-08T09:23:00Z" w:initials="BK">
    <w:p w14:paraId="79AC9E35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147" w:author="BK" w:date="2018-09-08T09:24:00Z" w:initials="BK">
    <w:p w14:paraId="6E3E4253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179" w:author="BK" w:date="2018-09-08T09:24:00Z" w:initials="BK">
    <w:p w14:paraId="658359B8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34" w:author="BK" w:date="2018-09-08T09:24:00Z" w:initials="BK">
    <w:p w14:paraId="7B15D383" w14:textId="77777777" w:rsidR="00846BC8" w:rsidRDefault="00846BC8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Please ensure that the intended meaning has been maintained in this edit.</w:t>
      </w:r>
    </w:p>
  </w:comment>
  <w:comment w:id="245" w:author="BK" w:date="2018-09-08T09:25:00Z" w:initials="BK">
    <w:p w14:paraId="0F604978" w14:textId="77777777" w:rsidR="00846BC8" w:rsidRDefault="00846BC8">
      <w:pPr>
        <w:pStyle w:val="CommentText"/>
      </w:pPr>
      <w:r>
        <w:rPr>
          <w:rStyle w:val="CommentReference"/>
        </w:rPr>
        <w:annotationRef/>
      </w:r>
      <w:r w:rsidRPr="00846BC8">
        <w:t>Do you mean “root mean square”?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0C"/>
    <w:rsid w:val="000001D3"/>
    <w:rsid w:val="00000519"/>
    <w:rsid w:val="0000058A"/>
    <w:rsid w:val="000006D7"/>
    <w:rsid w:val="000007E3"/>
    <w:rsid w:val="0000090F"/>
    <w:rsid w:val="00000B3F"/>
    <w:rsid w:val="00000BAE"/>
    <w:rsid w:val="00000C09"/>
    <w:rsid w:val="00000CDD"/>
    <w:rsid w:val="00000CFA"/>
    <w:rsid w:val="00000D3D"/>
    <w:rsid w:val="00000DB9"/>
    <w:rsid w:val="00000DDA"/>
    <w:rsid w:val="00000F84"/>
    <w:rsid w:val="00000FC7"/>
    <w:rsid w:val="00001334"/>
    <w:rsid w:val="000014A0"/>
    <w:rsid w:val="00001A01"/>
    <w:rsid w:val="00001A2C"/>
    <w:rsid w:val="00001A55"/>
    <w:rsid w:val="00001BF9"/>
    <w:rsid w:val="00001CDC"/>
    <w:rsid w:val="00002207"/>
    <w:rsid w:val="000024DB"/>
    <w:rsid w:val="00002710"/>
    <w:rsid w:val="0000277D"/>
    <w:rsid w:val="00002946"/>
    <w:rsid w:val="00002988"/>
    <w:rsid w:val="000029F1"/>
    <w:rsid w:val="00002AC9"/>
    <w:rsid w:val="00002B1E"/>
    <w:rsid w:val="00002C20"/>
    <w:rsid w:val="00002E77"/>
    <w:rsid w:val="00002EA3"/>
    <w:rsid w:val="000031F7"/>
    <w:rsid w:val="000032E8"/>
    <w:rsid w:val="00003495"/>
    <w:rsid w:val="0000380C"/>
    <w:rsid w:val="0000395A"/>
    <w:rsid w:val="00003975"/>
    <w:rsid w:val="00003BC9"/>
    <w:rsid w:val="00003C71"/>
    <w:rsid w:val="00003D43"/>
    <w:rsid w:val="00003F9A"/>
    <w:rsid w:val="00004090"/>
    <w:rsid w:val="0000412B"/>
    <w:rsid w:val="000041DE"/>
    <w:rsid w:val="000049AB"/>
    <w:rsid w:val="00004BB1"/>
    <w:rsid w:val="00004D21"/>
    <w:rsid w:val="00004E4B"/>
    <w:rsid w:val="00004FA5"/>
    <w:rsid w:val="00004FCF"/>
    <w:rsid w:val="00005125"/>
    <w:rsid w:val="00005129"/>
    <w:rsid w:val="0000513D"/>
    <w:rsid w:val="00005547"/>
    <w:rsid w:val="0000579F"/>
    <w:rsid w:val="00005A40"/>
    <w:rsid w:val="00005D38"/>
    <w:rsid w:val="00005D3B"/>
    <w:rsid w:val="00005E41"/>
    <w:rsid w:val="00005EA7"/>
    <w:rsid w:val="00005FC6"/>
    <w:rsid w:val="00005FEA"/>
    <w:rsid w:val="000060CD"/>
    <w:rsid w:val="000061A7"/>
    <w:rsid w:val="000066A1"/>
    <w:rsid w:val="00006711"/>
    <w:rsid w:val="0000691D"/>
    <w:rsid w:val="00006A1E"/>
    <w:rsid w:val="00006E73"/>
    <w:rsid w:val="00006E80"/>
    <w:rsid w:val="0000713C"/>
    <w:rsid w:val="000072C7"/>
    <w:rsid w:val="0000776B"/>
    <w:rsid w:val="00007891"/>
    <w:rsid w:val="000078D7"/>
    <w:rsid w:val="000079F4"/>
    <w:rsid w:val="00007BAC"/>
    <w:rsid w:val="00007D28"/>
    <w:rsid w:val="00007E9C"/>
    <w:rsid w:val="00007EE9"/>
    <w:rsid w:val="00007F64"/>
    <w:rsid w:val="00007FA0"/>
    <w:rsid w:val="00007FB4"/>
    <w:rsid w:val="0001004D"/>
    <w:rsid w:val="00010168"/>
    <w:rsid w:val="000103F2"/>
    <w:rsid w:val="000108F1"/>
    <w:rsid w:val="0001097D"/>
    <w:rsid w:val="00010D53"/>
    <w:rsid w:val="00010D56"/>
    <w:rsid w:val="00010E06"/>
    <w:rsid w:val="00011237"/>
    <w:rsid w:val="0001135A"/>
    <w:rsid w:val="00011393"/>
    <w:rsid w:val="00011512"/>
    <w:rsid w:val="000116E4"/>
    <w:rsid w:val="0001176B"/>
    <w:rsid w:val="000118DF"/>
    <w:rsid w:val="00011A60"/>
    <w:rsid w:val="00011C39"/>
    <w:rsid w:val="00011CED"/>
    <w:rsid w:val="0001241F"/>
    <w:rsid w:val="000127EE"/>
    <w:rsid w:val="0001333C"/>
    <w:rsid w:val="000138A6"/>
    <w:rsid w:val="0001398F"/>
    <w:rsid w:val="00013A1A"/>
    <w:rsid w:val="00013AEF"/>
    <w:rsid w:val="00013CD6"/>
    <w:rsid w:val="00013E99"/>
    <w:rsid w:val="00013F1B"/>
    <w:rsid w:val="000144D9"/>
    <w:rsid w:val="00014586"/>
    <w:rsid w:val="000146C7"/>
    <w:rsid w:val="000146F0"/>
    <w:rsid w:val="000148DE"/>
    <w:rsid w:val="00014C2E"/>
    <w:rsid w:val="00014C70"/>
    <w:rsid w:val="000150CA"/>
    <w:rsid w:val="000152D4"/>
    <w:rsid w:val="000152F2"/>
    <w:rsid w:val="00015531"/>
    <w:rsid w:val="000157EF"/>
    <w:rsid w:val="000158C2"/>
    <w:rsid w:val="00015A53"/>
    <w:rsid w:val="00015BF0"/>
    <w:rsid w:val="00015C2D"/>
    <w:rsid w:val="00015C75"/>
    <w:rsid w:val="0001652C"/>
    <w:rsid w:val="00016C42"/>
    <w:rsid w:val="00016E86"/>
    <w:rsid w:val="00016E9D"/>
    <w:rsid w:val="00017088"/>
    <w:rsid w:val="00017300"/>
    <w:rsid w:val="0001734B"/>
    <w:rsid w:val="00017775"/>
    <w:rsid w:val="0001795B"/>
    <w:rsid w:val="00017B2F"/>
    <w:rsid w:val="00017B64"/>
    <w:rsid w:val="00017BCD"/>
    <w:rsid w:val="00017DF0"/>
    <w:rsid w:val="00017F62"/>
    <w:rsid w:val="00017FE2"/>
    <w:rsid w:val="00017FF2"/>
    <w:rsid w:val="00020041"/>
    <w:rsid w:val="000201A7"/>
    <w:rsid w:val="00020256"/>
    <w:rsid w:val="0002035A"/>
    <w:rsid w:val="000204AE"/>
    <w:rsid w:val="00020617"/>
    <w:rsid w:val="00020A4D"/>
    <w:rsid w:val="00020EF5"/>
    <w:rsid w:val="0002104E"/>
    <w:rsid w:val="000210F7"/>
    <w:rsid w:val="000211D8"/>
    <w:rsid w:val="000212C0"/>
    <w:rsid w:val="00021749"/>
    <w:rsid w:val="00021832"/>
    <w:rsid w:val="000219A2"/>
    <w:rsid w:val="000219A4"/>
    <w:rsid w:val="00021B65"/>
    <w:rsid w:val="00021C81"/>
    <w:rsid w:val="00021D2D"/>
    <w:rsid w:val="00021D71"/>
    <w:rsid w:val="000220ED"/>
    <w:rsid w:val="000221F4"/>
    <w:rsid w:val="000225A6"/>
    <w:rsid w:val="0002291D"/>
    <w:rsid w:val="00022C3E"/>
    <w:rsid w:val="00022E00"/>
    <w:rsid w:val="0002304D"/>
    <w:rsid w:val="000232E5"/>
    <w:rsid w:val="0002398E"/>
    <w:rsid w:val="00023A72"/>
    <w:rsid w:val="00023C7D"/>
    <w:rsid w:val="00023D56"/>
    <w:rsid w:val="00023DAB"/>
    <w:rsid w:val="00023FA9"/>
    <w:rsid w:val="00024042"/>
    <w:rsid w:val="000240CC"/>
    <w:rsid w:val="000242B6"/>
    <w:rsid w:val="000243E5"/>
    <w:rsid w:val="000246CC"/>
    <w:rsid w:val="0002472E"/>
    <w:rsid w:val="00024756"/>
    <w:rsid w:val="00024878"/>
    <w:rsid w:val="00024B11"/>
    <w:rsid w:val="00024CF6"/>
    <w:rsid w:val="00024D4F"/>
    <w:rsid w:val="00024DB6"/>
    <w:rsid w:val="00024E84"/>
    <w:rsid w:val="00024ED5"/>
    <w:rsid w:val="00024FF6"/>
    <w:rsid w:val="000250A3"/>
    <w:rsid w:val="0002515F"/>
    <w:rsid w:val="0002535E"/>
    <w:rsid w:val="00025451"/>
    <w:rsid w:val="00025518"/>
    <w:rsid w:val="0002557B"/>
    <w:rsid w:val="000255D6"/>
    <w:rsid w:val="00025714"/>
    <w:rsid w:val="000257C5"/>
    <w:rsid w:val="0002587B"/>
    <w:rsid w:val="00025C67"/>
    <w:rsid w:val="00025D9A"/>
    <w:rsid w:val="00025DA4"/>
    <w:rsid w:val="00025F62"/>
    <w:rsid w:val="000260E7"/>
    <w:rsid w:val="00026120"/>
    <w:rsid w:val="000264B2"/>
    <w:rsid w:val="000264F0"/>
    <w:rsid w:val="0002664F"/>
    <w:rsid w:val="00026B16"/>
    <w:rsid w:val="00026C60"/>
    <w:rsid w:val="0002700D"/>
    <w:rsid w:val="0002703F"/>
    <w:rsid w:val="00027053"/>
    <w:rsid w:val="00027192"/>
    <w:rsid w:val="00027199"/>
    <w:rsid w:val="000271D0"/>
    <w:rsid w:val="0002720D"/>
    <w:rsid w:val="0002728B"/>
    <w:rsid w:val="00027699"/>
    <w:rsid w:val="0002769A"/>
    <w:rsid w:val="000276E2"/>
    <w:rsid w:val="0002790C"/>
    <w:rsid w:val="000279B1"/>
    <w:rsid w:val="00027E33"/>
    <w:rsid w:val="00030177"/>
    <w:rsid w:val="0003078A"/>
    <w:rsid w:val="000307A0"/>
    <w:rsid w:val="00030838"/>
    <w:rsid w:val="000309CF"/>
    <w:rsid w:val="00030B66"/>
    <w:rsid w:val="00030BBC"/>
    <w:rsid w:val="00030CD5"/>
    <w:rsid w:val="00031054"/>
    <w:rsid w:val="0003120A"/>
    <w:rsid w:val="000313F1"/>
    <w:rsid w:val="00031449"/>
    <w:rsid w:val="00031468"/>
    <w:rsid w:val="000315C1"/>
    <w:rsid w:val="000316C4"/>
    <w:rsid w:val="000316FF"/>
    <w:rsid w:val="0003194E"/>
    <w:rsid w:val="00031B2B"/>
    <w:rsid w:val="00031BFD"/>
    <w:rsid w:val="00031E81"/>
    <w:rsid w:val="00031EAC"/>
    <w:rsid w:val="00031F35"/>
    <w:rsid w:val="000320FF"/>
    <w:rsid w:val="000323AA"/>
    <w:rsid w:val="000324F7"/>
    <w:rsid w:val="00032501"/>
    <w:rsid w:val="00032663"/>
    <w:rsid w:val="00032875"/>
    <w:rsid w:val="00032AFC"/>
    <w:rsid w:val="00032C89"/>
    <w:rsid w:val="00032EE4"/>
    <w:rsid w:val="00032FE1"/>
    <w:rsid w:val="000331C1"/>
    <w:rsid w:val="00033430"/>
    <w:rsid w:val="000334D1"/>
    <w:rsid w:val="0003397B"/>
    <w:rsid w:val="00033B20"/>
    <w:rsid w:val="00033D0A"/>
    <w:rsid w:val="00033F7F"/>
    <w:rsid w:val="00033FDF"/>
    <w:rsid w:val="00034012"/>
    <w:rsid w:val="000341B3"/>
    <w:rsid w:val="0003453C"/>
    <w:rsid w:val="000348D0"/>
    <w:rsid w:val="000349EC"/>
    <w:rsid w:val="00034C0D"/>
    <w:rsid w:val="00034DF3"/>
    <w:rsid w:val="00034F97"/>
    <w:rsid w:val="000354B7"/>
    <w:rsid w:val="0003560A"/>
    <w:rsid w:val="00035747"/>
    <w:rsid w:val="00035B32"/>
    <w:rsid w:val="00035BDB"/>
    <w:rsid w:val="00035FBA"/>
    <w:rsid w:val="000361C1"/>
    <w:rsid w:val="0003636D"/>
    <w:rsid w:val="00036437"/>
    <w:rsid w:val="000365A1"/>
    <w:rsid w:val="000365BA"/>
    <w:rsid w:val="000365FC"/>
    <w:rsid w:val="000366EF"/>
    <w:rsid w:val="00036875"/>
    <w:rsid w:val="000368B4"/>
    <w:rsid w:val="00036A85"/>
    <w:rsid w:val="00036AFD"/>
    <w:rsid w:val="00036BFF"/>
    <w:rsid w:val="00036C45"/>
    <w:rsid w:val="00036D4B"/>
    <w:rsid w:val="00037129"/>
    <w:rsid w:val="00037213"/>
    <w:rsid w:val="000373E7"/>
    <w:rsid w:val="00037937"/>
    <w:rsid w:val="00037CC0"/>
    <w:rsid w:val="00037E9C"/>
    <w:rsid w:val="0004054B"/>
    <w:rsid w:val="00040577"/>
    <w:rsid w:val="000406FA"/>
    <w:rsid w:val="00040741"/>
    <w:rsid w:val="0004087A"/>
    <w:rsid w:val="00040880"/>
    <w:rsid w:val="000409E3"/>
    <w:rsid w:val="00040A4D"/>
    <w:rsid w:val="00040CA1"/>
    <w:rsid w:val="00040D22"/>
    <w:rsid w:val="00040DEE"/>
    <w:rsid w:val="00040DF7"/>
    <w:rsid w:val="000411BA"/>
    <w:rsid w:val="0004149E"/>
    <w:rsid w:val="00041A81"/>
    <w:rsid w:val="00041B40"/>
    <w:rsid w:val="00041BE8"/>
    <w:rsid w:val="00041CC1"/>
    <w:rsid w:val="00041D36"/>
    <w:rsid w:val="00041DA5"/>
    <w:rsid w:val="00041EDC"/>
    <w:rsid w:val="00042203"/>
    <w:rsid w:val="0004235C"/>
    <w:rsid w:val="0004264D"/>
    <w:rsid w:val="00042AEA"/>
    <w:rsid w:val="00042B16"/>
    <w:rsid w:val="00042BC8"/>
    <w:rsid w:val="00042E32"/>
    <w:rsid w:val="00042FA3"/>
    <w:rsid w:val="000430DD"/>
    <w:rsid w:val="00043140"/>
    <w:rsid w:val="000431CE"/>
    <w:rsid w:val="000436F6"/>
    <w:rsid w:val="00043957"/>
    <w:rsid w:val="000439BA"/>
    <w:rsid w:val="000439ED"/>
    <w:rsid w:val="00043B2E"/>
    <w:rsid w:val="00044018"/>
    <w:rsid w:val="00044232"/>
    <w:rsid w:val="00044454"/>
    <w:rsid w:val="0004454F"/>
    <w:rsid w:val="00044723"/>
    <w:rsid w:val="00044776"/>
    <w:rsid w:val="00044812"/>
    <w:rsid w:val="00044890"/>
    <w:rsid w:val="00044B36"/>
    <w:rsid w:val="00044E58"/>
    <w:rsid w:val="00044E84"/>
    <w:rsid w:val="0004501D"/>
    <w:rsid w:val="00045205"/>
    <w:rsid w:val="0004529B"/>
    <w:rsid w:val="000452D3"/>
    <w:rsid w:val="00045582"/>
    <w:rsid w:val="0004566F"/>
    <w:rsid w:val="00045875"/>
    <w:rsid w:val="0004590C"/>
    <w:rsid w:val="00045942"/>
    <w:rsid w:val="00045D2C"/>
    <w:rsid w:val="00045F9F"/>
    <w:rsid w:val="0004606A"/>
    <w:rsid w:val="00046202"/>
    <w:rsid w:val="00046467"/>
    <w:rsid w:val="0004646B"/>
    <w:rsid w:val="000464A7"/>
    <w:rsid w:val="000464D8"/>
    <w:rsid w:val="00046514"/>
    <w:rsid w:val="0004669E"/>
    <w:rsid w:val="0004672C"/>
    <w:rsid w:val="0004688A"/>
    <w:rsid w:val="000468AF"/>
    <w:rsid w:val="00046FC5"/>
    <w:rsid w:val="0004700E"/>
    <w:rsid w:val="0004707C"/>
    <w:rsid w:val="000470C0"/>
    <w:rsid w:val="000472AF"/>
    <w:rsid w:val="000475DF"/>
    <w:rsid w:val="000476D4"/>
    <w:rsid w:val="00047C75"/>
    <w:rsid w:val="00050015"/>
    <w:rsid w:val="00050111"/>
    <w:rsid w:val="00050142"/>
    <w:rsid w:val="00050147"/>
    <w:rsid w:val="00050174"/>
    <w:rsid w:val="000503B4"/>
    <w:rsid w:val="00050781"/>
    <w:rsid w:val="0005081A"/>
    <w:rsid w:val="00050CF7"/>
    <w:rsid w:val="00050E45"/>
    <w:rsid w:val="00050E59"/>
    <w:rsid w:val="00050F97"/>
    <w:rsid w:val="000511A7"/>
    <w:rsid w:val="0005128B"/>
    <w:rsid w:val="0005133D"/>
    <w:rsid w:val="000513D9"/>
    <w:rsid w:val="000517FF"/>
    <w:rsid w:val="000518C0"/>
    <w:rsid w:val="00051B4B"/>
    <w:rsid w:val="00051C42"/>
    <w:rsid w:val="00051C97"/>
    <w:rsid w:val="00051D3B"/>
    <w:rsid w:val="00051E8E"/>
    <w:rsid w:val="00051F06"/>
    <w:rsid w:val="00052041"/>
    <w:rsid w:val="0005229F"/>
    <w:rsid w:val="00052346"/>
    <w:rsid w:val="00052481"/>
    <w:rsid w:val="00052735"/>
    <w:rsid w:val="00052960"/>
    <w:rsid w:val="00052FB3"/>
    <w:rsid w:val="000531D4"/>
    <w:rsid w:val="0005325E"/>
    <w:rsid w:val="000533F6"/>
    <w:rsid w:val="000535B5"/>
    <w:rsid w:val="0005373A"/>
    <w:rsid w:val="00053795"/>
    <w:rsid w:val="0005384B"/>
    <w:rsid w:val="0005398B"/>
    <w:rsid w:val="0005399D"/>
    <w:rsid w:val="00053A58"/>
    <w:rsid w:val="00053FAA"/>
    <w:rsid w:val="000540A8"/>
    <w:rsid w:val="000540F4"/>
    <w:rsid w:val="0005418A"/>
    <w:rsid w:val="000541BC"/>
    <w:rsid w:val="00054300"/>
    <w:rsid w:val="00054391"/>
    <w:rsid w:val="000543A9"/>
    <w:rsid w:val="00054704"/>
    <w:rsid w:val="00054763"/>
    <w:rsid w:val="000548BF"/>
    <w:rsid w:val="00054AB3"/>
    <w:rsid w:val="00054B73"/>
    <w:rsid w:val="00054E55"/>
    <w:rsid w:val="0005501B"/>
    <w:rsid w:val="00055058"/>
    <w:rsid w:val="0005535B"/>
    <w:rsid w:val="000555C7"/>
    <w:rsid w:val="000556BF"/>
    <w:rsid w:val="00055729"/>
    <w:rsid w:val="00055AA7"/>
    <w:rsid w:val="00055D1D"/>
    <w:rsid w:val="00055DD6"/>
    <w:rsid w:val="00055E4F"/>
    <w:rsid w:val="00056162"/>
    <w:rsid w:val="00056255"/>
    <w:rsid w:val="00056427"/>
    <w:rsid w:val="00056512"/>
    <w:rsid w:val="00056561"/>
    <w:rsid w:val="00056807"/>
    <w:rsid w:val="00056D9E"/>
    <w:rsid w:val="00057076"/>
    <w:rsid w:val="00057137"/>
    <w:rsid w:val="000571A7"/>
    <w:rsid w:val="00057285"/>
    <w:rsid w:val="00057399"/>
    <w:rsid w:val="000575FD"/>
    <w:rsid w:val="00057AA3"/>
    <w:rsid w:val="00057AA8"/>
    <w:rsid w:val="00057AF1"/>
    <w:rsid w:val="00057B94"/>
    <w:rsid w:val="00057D5B"/>
    <w:rsid w:val="00060092"/>
    <w:rsid w:val="0006009A"/>
    <w:rsid w:val="00060307"/>
    <w:rsid w:val="000603B7"/>
    <w:rsid w:val="000603D0"/>
    <w:rsid w:val="00060498"/>
    <w:rsid w:val="00060BFB"/>
    <w:rsid w:val="00060C76"/>
    <w:rsid w:val="00060FD1"/>
    <w:rsid w:val="00060FF7"/>
    <w:rsid w:val="00060FF9"/>
    <w:rsid w:val="00061071"/>
    <w:rsid w:val="000610A6"/>
    <w:rsid w:val="000610EF"/>
    <w:rsid w:val="000610F9"/>
    <w:rsid w:val="000611EB"/>
    <w:rsid w:val="0006128F"/>
    <w:rsid w:val="000614F5"/>
    <w:rsid w:val="00061524"/>
    <w:rsid w:val="00061596"/>
    <w:rsid w:val="000616A7"/>
    <w:rsid w:val="0006171E"/>
    <w:rsid w:val="00061848"/>
    <w:rsid w:val="00061C03"/>
    <w:rsid w:val="00061C36"/>
    <w:rsid w:val="00061F52"/>
    <w:rsid w:val="00062067"/>
    <w:rsid w:val="000620F9"/>
    <w:rsid w:val="000621B5"/>
    <w:rsid w:val="00062224"/>
    <w:rsid w:val="00062537"/>
    <w:rsid w:val="00062595"/>
    <w:rsid w:val="0006289B"/>
    <w:rsid w:val="000628D1"/>
    <w:rsid w:val="0006297F"/>
    <w:rsid w:val="000629CD"/>
    <w:rsid w:val="00062A4E"/>
    <w:rsid w:val="00062E17"/>
    <w:rsid w:val="00063689"/>
    <w:rsid w:val="000637D8"/>
    <w:rsid w:val="00063D9A"/>
    <w:rsid w:val="00063EFD"/>
    <w:rsid w:val="0006418B"/>
    <w:rsid w:val="00064246"/>
    <w:rsid w:val="00064293"/>
    <w:rsid w:val="000642AE"/>
    <w:rsid w:val="000642ED"/>
    <w:rsid w:val="0006439F"/>
    <w:rsid w:val="0006441F"/>
    <w:rsid w:val="000645ED"/>
    <w:rsid w:val="00064767"/>
    <w:rsid w:val="00064D4B"/>
    <w:rsid w:val="00064E38"/>
    <w:rsid w:val="00064E6F"/>
    <w:rsid w:val="00064FDB"/>
    <w:rsid w:val="0006518C"/>
    <w:rsid w:val="00065545"/>
    <w:rsid w:val="00065966"/>
    <w:rsid w:val="00065BBE"/>
    <w:rsid w:val="00065DF0"/>
    <w:rsid w:val="0006607D"/>
    <w:rsid w:val="00066095"/>
    <w:rsid w:val="00066511"/>
    <w:rsid w:val="0006665C"/>
    <w:rsid w:val="000669A2"/>
    <w:rsid w:val="00066E14"/>
    <w:rsid w:val="00066ECA"/>
    <w:rsid w:val="00066F91"/>
    <w:rsid w:val="00067010"/>
    <w:rsid w:val="00067218"/>
    <w:rsid w:val="000673ED"/>
    <w:rsid w:val="0006778F"/>
    <w:rsid w:val="00067E37"/>
    <w:rsid w:val="000703AE"/>
    <w:rsid w:val="000708A1"/>
    <w:rsid w:val="000709AC"/>
    <w:rsid w:val="00070BA5"/>
    <w:rsid w:val="00070BF8"/>
    <w:rsid w:val="00070DB3"/>
    <w:rsid w:val="00070EEB"/>
    <w:rsid w:val="00070EF2"/>
    <w:rsid w:val="00070F6D"/>
    <w:rsid w:val="00071025"/>
    <w:rsid w:val="00071194"/>
    <w:rsid w:val="00071206"/>
    <w:rsid w:val="00071477"/>
    <w:rsid w:val="0007155F"/>
    <w:rsid w:val="000715F9"/>
    <w:rsid w:val="00071856"/>
    <w:rsid w:val="000718F4"/>
    <w:rsid w:val="00071A03"/>
    <w:rsid w:val="00071AD6"/>
    <w:rsid w:val="00071B3B"/>
    <w:rsid w:val="00071E65"/>
    <w:rsid w:val="00071E69"/>
    <w:rsid w:val="00071F13"/>
    <w:rsid w:val="00072041"/>
    <w:rsid w:val="0007205D"/>
    <w:rsid w:val="00072099"/>
    <w:rsid w:val="000723C8"/>
    <w:rsid w:val="000726F6"/>
    <w:rsid w:val="0007278A"/>
    <w:rsid w:val="00072A2F"/>
    <w:rsid w:val="00072E50"/>
    <w:rsid w:val="00072F30"/>
    <w:rsid w:val="0007323E"/>
    <w:rsid w:val="000733E8"/>
    <w:rsid w:val="00073449"/>
    <w:rsid w:val="0007348B"/>
    <w:rsid w:val="000735FB"/>
    <w:rsid w:val="0007369B"/>
    <w:rsid w:val="000737D8"/>
    <w:rsid w:val="00073931"/>
    <w:rsid w:val="00073A60"/>
    <w:rsid w:val="00073AFC"/>
    <w:rsid w:val="00073C3D"/>
    <w:rsid w:val="00073C59"/>
    <w:rsid w:val="00073CE7"/>
    <w:rsid w:val="00073DCA"/>
    <w:rsid w:val="00073E40"/>
    <w:rsid w:val="00074130"/>
    <w:rsid w:val="0007423E"/>
    <w:rsid w:val="00074274"/>
    <w:rsid w:val="00074323"/>
    <w:rsid w:val="0007439A"/>
    <w:rsid w:val="000743A1"/>
    <w:rsid w:val="0007449A"/>
    <w:rsid w:val="000744FA"/>
    <w:rsid w:val="000745D0"/>
    <w:rsid w:val="0007476F"/>
    <w:rsid w:val="00074864"/>
    <w:rsid w:val="000748A0"/>
    <w:rsid w:val="00074A0B"/>
    <w:rsid w:val="00074C34"/>
    <w:rsid w:val="00074D0B"/>
    <w:rsid w:val="00074F7C"/>
    <w:rsid w:val="0007501F"/>
    <w:rsid w:val="00075111"/>
    <w:rsid w:val="0007518D"/>
    <w:rsid w:val="0007541F"/>
    <w:rsid w:val="00075595"/>
    <w:rsid w:val="00075823"/>
    <w:rsid w:val="00075C2B"/>
    <w:rsid w:val="00075F91"/>
    <w:rsid w:val="00076030"/>
    <w:rsid w:val="000765DC"/>
    <w:rsid w:val="0007660F"/>
    <w:rsid w:val="000766B9"/>
    <w:rsid w:val="000767B7"/>
    <w:rsid w:val="00076B2D"/>
    <w:rsid w:val="00076DFC"/>
    <w:rsid w:val="00076E2E"/>
    <w:rsid w:val="000771AF"/>
    <w:rsid w:val="00077200"/>
    <w:rsid w:val="0007722F"/>
    <w:rsid w:val="0007728E"/>
    <w:rsid w:val="0007754E"/>
    <w:rsid w:val="00077AC1"/>
    <w:rsid w:val="00077D3F"/>
    <w:rsid w:val="00077D40"/>
    <w:rsid w:val="00077E07"/>
    <w:rsid w:val="00080388"/>
    <w:rsid w:val="0008047C"/>
    <w:rsid w:val="00080613"/>
    <w:rsid w:val="00080837"/>
    <w:rsid w:val="00080CDB"/>
    <w:rsid w:val="00080FC1"/>
    <w:rsid w:val="00081269"/>
    <w:rsid w:val="0008176A"/>
    <w:rsid w:val="00081892"/>
    <w:rsid w:val="000819B4"/>
    <w:rsid w:val="00081ABA"/>
    <w:rsid w:val="00081AE7"/>
    <w:rsid w:val="00081B76"/>
    <w:rsid w:val="00081C75"/>
    <w:rsid w:val="00081C9A"/>
    <w:rsid w:val="00081D92"/>
    <w:rsid w:val="00081F05"/>
    <w:rsid w:val="00081F56"/>
    <w:rsid w:val="000823A8"/>
    <w:rsid w:val="00082404"/>
    <w:rsid w:val="000824A3"/>
    <w:rsid w:val="000824D6"/>
    <w:rsid w:val="000825A0"/>
    <w:rsid w:val="00082678"/>
    <w:rsid w:val="000828A6"/>
    <w:rsid w:val="0008290D"/>
    <w:rsid w:val="00082C03"/>
    <w:rsid w:val="00082C82"/>
    <w:rsid w:val="00082D17"/>
    <w:rsid w:val="00082E8A"/>
    <w:rsid w:val="00082EBE"/>
    <w:rsid w:val="00082F50"/>
    <w:rsid w:val="00083018"/>
    <w:rsid w:val="0008304E"/>
    <w:rsid w:val="0008312D"/>
    <w:rsid w:val="000831FA"/>
    <w:rsid w:val="00083476"/>
    <w:rsid w:val="000835A1"/>
    <w:rsid w:val="00083682"/>
    <w:rsid w:val="0008371B"/>
    <w:rsid w:val="0008373B"/>
    <w:rsid w:val="0008394C"/>
    <w:rsid w:val="0008396E"/>
    <w:rsid w:val="000839AA"/>
    <w:rsid w:val="000841AD"/>
    <w:rsid w:val="000841D5"/>
    <w:rsid w:val="0008424D"/>
    <w:rsid w:val="0008430D"/>
    <w:rsid w:val="0008446C"/>
    <w:rsid w:val="00084826"/>
    <w:rsid w:val="00084889"/>
    <w:rsid w:val="0008488B"/>
    <w:rsid w:val="000848CA"/>
    <w:rsid w:val="000848D5"/>
    <w:rsid w:val="000848D9"/>
    <w:rsid w:val="0008491F"/>
    <w:rsid w:val="000849B1"/>
    <w:rsid w:val="00084C56"/>
    <w:rsid w:val="00085417"/>
    <w:rsid w:val="0008550F"/>
    <w:rsid w:val="00085871"/>
    <w:rsid w:val="00085B8E"/>
    <w:rsid w:val="00085E60"/>
    <w:rsid w:val="00085FFA"/>
    <w:rsid w:val="00086427"/>
    <w:rsid w:val="00086809"/>
    <w:rsid w:val="00086A09"/>
    <w:rsid w:val="00086C37"/>
    <w:rsid w:val="00086DE9"/>
    <w:rsid w:val="00086E6D"/>
    <w:rsid w:val="000871CD"/>
    <w:rsid w:val="000874F0"/>
    <w:rsid w:val="0008787B"/>
    <w:rsid w:val="00087AF5"/>
    <w:rsid w:val="00087BB4"/>
    <w:rsid w:val="00087C0F"/>
    <w:rsid w:val="00087E86"/>
    <w:rsid w:val="00090312"/>
    <w:rsid w:val="0009041D"/>
    <w:rsid w:val="00090891"/>
    <w:rsid w:val="000908B7"/>
    <w:rsid w:val="0009094C"/>
    <w:rsid w:val="00090EB9"/>
    <w:rsid w:val="00090FCC"/>
    <w:rsid w:val="00090FCD"/>
    <w:rsid w:val="00091042"/>
    <w:rsid w:val="000912DB"/>
    <w:rsid w:val="00091317"/>
    <w:rsid w:val="000913C7"/>
    <w:rsid w:val="00091465"/>
    <w:rsid w:val="00091476"/>
    <w:rsid w:val="000915E6"/>
    <w:rsid w:val="000916BA"/>
    <w:rsid w:val="00091842"/>
    <w:rsid w:val="000918B0"/>
    <w:rsid w:val="00091938"/>
    <w:rsid w:val="00091B55"/>
    <w:rsid w:val="00091B5A"/>
    <w:rsid w:val="00091C80"/>
    <w:rsid w:val="00091E02"/>
    <w:rsid w:val="000920D3"/>
    <w:rsid w:val="000924CF"/>
    <w:rsid w:val="00092557"/>
    <w:rsid w:val="00092637"/>
    <w:rsid w:val="0009269D"/>
    <w:rsid w:val="00092715"/>
    <w:rsid w:val="0009283A"/>
    <w:rsid w:val="00092E18"/>
    <w:rsid w:val="00092EC6"/>
    <w:rsid w:val="00093011"/>
    <w:rsid w:val="000933EF"/>
    <w:rsid w:val="0009344E"/>
    <w:rsid w:val="00093612"/>
    <w:rsid w:val="00093930"/>
    <w:rsid w:val="00093BB0"/>
    <w:rsid w:val="00093D1C"/>
    <w:rsid w:val="00093F54"/>
    <w:rsid w:val="0009414F"/>
    <w:rsid w:val="000941B8"/>
    <w:rsid w:val="0009464B"/>
    <w:rsid w:val="00094749"/>
    <w:rsid w:val="00094854"/>
    <w:rsid w:val="000949AB"/>
    <w:rsid w:val="00094B9A"/>
    <w:rsid w:val="00094D32"/>
    <w:rsid w:val="00094F4F"/>
    <w:rsid w:val="000952EA"/>
    <w:rsid w:val="0009550E"/>
    <w:rsid w:val="0009593B"/>
    <w:rsid w:val="00095A13"/>
    <w:rsid w:val="00095A56"/>
    <w:rsid w:val="00095B72"/>
    <w:rsid w:val="00095C01"/>
    <w:rsid w:val="00095C5F"/>
    <w:rsid w:val="00095F59"/>
    <w:rsid w:val="00096153"/>
    <w:rsid w:val="0009615B"/>
    <w:rsid w:val="00096233"/>
    <w:rsid w:val="0009635B"/>
    <w:rsid w:val="000964C5"/>
    <w:rsid w:val="000965AE"/>
    <w:rsid w:val="0009660E"/>
    <w:rsid w:val="00096745"/>
    <w:rsid w:val="000967F0"/>
    <w:rsid w:val="000969CB"/>
    <w:rsid w:val="00096A2B"/>
    <w:rsid w:val="000975E4"/>
    <w:rsid w:val="000978F3"/>
    <w:rsid w:val="000A0025"/>
    <w:rsid w:val="000A02A2"/>
    <w:rsid w:val="000A0515"/>
    <w:rsid w:val="000A05C9"/>
    <w:rsid w:val="000A0631"/>
    <w:rsid w:val="000A086D"/>
    <w:rsid w:val="000A0901"/>
    <w:rsid w:val="000A0936"/>
    <w:rsid w:val="000A09C5"/>
    <w:rsid w:val="000A0A3D"/>
    <w:rsid w:val="000A0A84"/>
    <w:rsid w:val="000A0B91"/>
    <w:rsid w:val="000A0C22"/>
    <w:rsid w:val="000A0CF2"/>
    <w:rsid w:val="000A0D2A"/>
    <w:rsid w:val="000A0F3D"/>
    <w:rsid w:val="000A1311"/>
    <w:rsid w:val="000A13F7"/>
    <w:rsid w:val="000A14AE"/>
    <w:rsid w:val="000A1630"/>
    <w:rsid w:val="000A16F7"/>
    <w:rsid w:val="000A1789"/>
    <w:rsid w:val="000A197A"/>
    <w:rsid w:val="000A1BAF"/>
    <w:rsid w:val="000A1C22"/>
    <w:rsid w:val="000A1C31"/>
    <w:rsid w:val="000A1FA2"/>
    <w:rsid w:val="000A1FF9"/>
    <w:rsid w:val="000A22B4"/>
    <w:rsid w:val="000A25CC"/>
    <w:rsid w:val="000A2707"/>
    <w:rsid w:val="000A2760"/>
    <w:rsid w:val="000A2931"/>
    <w:rsid w:val="000A2A12"/>
    <w:rsid w:val="000A2B12"/>
    <w:rsid w:val="000A2B1D"/>
    <w:rsid w:val="000A2BDC"/>
    <w:rsid w:val="000A2C07"/>
    <w:rsid w:val="000A2F7B"/>
    <w:rsid w:val="000A3238"/>
    <w:rsid w:val="000A3266"/>
    <w:rsid w:val="000A3293"/>
    <w:rsid w:val="000A33D7"/>
    <w:rsid w:val="000A370F"/>
    <w:rsid w:val="000A376E"/>
    <w:rsid w:val="000A37B2"/>
    <w:rsid w:val="000A3974"/>
    <w:rsid w:val="000A3A77"/>
    <w:rsid w:val="000A3BB9"/>
    <w:rsid w:val="000A3C09"/>
    <w:rsid w:val="000A3C8C"/>
    <w:rsid w:val="000A3CEE"/>
    <w:rsid w:val="000A3D48"/>
    <w:rsid w:val="000A3DE0"/>
    <w:rsid w:val="000A3EED"/>
    <w:rsid w:val="000A3F41"/>
    <w:rsid w:val="000A4032"/>
    <w:rsid w:val="000A4362"/>
    <w:rsid w:val="000A43DE"/>
    <w:rsid w:val="000A4589"/>
    <w:rsid w:val="000A4703"/>
    <w:rsid w:val="000A48AD"/>
    <w:rsid w:val="000A4977"/>
    <w:rsid w:val="000A4A2A"/>
    <w:rsid w:val="000A4D8E"/>
    <w:rsid w:val="000A5173"/>
    <w:rsid w:val="000A53B5"/>
    <w:rsid w:val="000A56D4"/>
    <w:rsid w:val="000A574C"/>
    <w:rsid w:val="000A596B"/>
    <w:rsid w:val="000A5AD9"/>
    <w:rsid w:val="000A60D7"/>
    <w:rsid w:val="000A6281"/>
    <w:rsid w:val="000A62FA"/>
    <w:rsid w:val="000A66EE"/>
    <w:rsid w:val="000A675D"/>
    <w:rsid w:val="000A686F"/>
    <w:rsid w:val="000A6873"/>
    <w:rsid w:val="000A69A5"/>
    <w:rsid w:val="000A6A40"/>
    <w:rsid w:val="000A6A5D"/>
    <w:rsid w:val="000A6FA1"/>
    <w:rsid w:val="000A6FDD"/>
    <w:rsid w:val="000A716D"/>
    <w:rsid w:val="000A7507"/>
    <w:rsid w:val="000A759B"/>
    <w:rsid w:val="000A761E"/>
    <w:rsid w:val="000A77B9"/>
    <w:rsid w:val="000A78EA"/>
    <w:rsid w:val="000A7A80"/>
    <w:rsid w:val="000A7B6A"/>
    <w:rsid w:val="000A7FE7"/>
    <w:rsid w:val="000B0306"/>
    <w:rsid w:val="000B03F9"/>
    <w:rsid w:val="000B06BC"/>
    <w:rsid w:val="000B06E5"/>
    <w:rsid w:val="000B0EBD"/>
    <w:rsid w:val="000B116F"/>
    <w:rsid w:val="000B12A6"/>
    <w:rsid w:val="000B1502"/>
    <w:rsid w:val="000B1823"/>
    <w:rsid w:val="000B1876"/>
    <w:rsid w:val="000B18B6"/>
    <w:rsid w:val="000B1912"/>
    <w:rsid w:val="000B19F2"/>
    <w:rsid w:val="000B1D77"/>
    <w:rsid w:val="000B1EB1"/>
    <w:rsid w:val="000B205D"/>
    <w:rsid w:val="000B21E1"/>
    <w:rsid w:val="000B21F7"/>
    <w:rsid w:val="000B2583"/>
    <w:rsid w:val="000B26C4"/>
    <w:rsid w:val="000B2799"/>
    <w:rsid w:val="000B27A3"/>
    <w:rsid w:val="000B284A"/>
    <w:rsid w:val="000B296E"/>
    <w:rsid w:val="000B2A81"/>
    <w:rsid w:val="000B2AD8"/>
    <w:rsid w:val="000B2B0E"/>
    <w:rsid w:val="000B2D83"/>
    <w:rsid w:val="000B2E73"/>
    <w:rsid w:val="000B3036"/>
    <w:rsid w:val="000B303F"/>
    <w:rsid w:val="000B3263"/>
    <w:rsid w:val="000B33CA"/>
    <w:rsid w:val="000B34A8"/>
    <w:rsid w:val="000B3801"/>
    <w:rsid w:val="000B38DC"/>
    <w:rsid w:val="000B3A06"/>
    <w:rsid w:val="000B3B26"/>
    <w:rsid w:val="000B3C15"/>
    <w:rsid w:val="000B3D7F"/>
    <w:rsid w:val="000B3F0F"/>
    <w:rsid w:val="000B3FC5"/>
    <w:rsid w:val="000B4042"/>
    <w:rsid w:val="000B409B"/>
    <w:rsid w:val="000B4494"/>
    <w:rsid w:val="000B483F"/>
    <w:rsid w:val="000B4854"/>
    <w:rsid w:val="000B4B40"/>
    <w:rsid w:val="000B4CA5"/>
    <w:rsid w:val="000B4CE9"/>
    <w:rsid w:val="000B4DD7"/>
    <w:rsid w:val="000B4F1F"/>
    <w:rsid w:val="000B4F83"/>
    <w:rsid w:val="000B500D"/>
    <w:rsid w:val="000B51E3"/>
    <w:rsid w:val="000B5209"/>
    <w:rsid w:val="000B5664"/>
    <w:rsid w:val="000B5B0D"/>
    <w:rsid w:val="000B5CF5"/>
    <w:rsid w:val="000B5E84"/>
    <w:rsid w:val="000B5EA2"/>
    <w:rsid w:val="000B5F75"/>
    <w:rsid w:val="000B61A9"/>
    <w:rsid w:val="000B65D2"/>
    <w:rsid w:val="000B6611"/>
    <w:rsid w:val="000B6643"/>
    <w:rsid w:val="000B66E8"/>
    <w:rsid w:val="000B66EE"/>
    <w:rsid w:val="000B6823"/>
    <w:rsid w:val="000B6916"/>
    <w:rsid w:val="000B6A2B"/>
    <w:rsid w:val="000B6AFC"/>
    <w:rsid w:val="000B6F25"/>
    <w:rsid w:val="000B6F75"/>
    <w:rsid w:val="000B7387"/>
    <w:rsid w:val="000B74B5"/>
    <w:rsid w:val="000B7BC1"/>
    <w:rsid w:val="000B7DB4"/>
    <w:rsid w:val="000B7F09"/>
    <w:rsid w:val="000C00D2"/>
    <w:rsid w:val="000C00DF"/>
    <w:rsid w:val="000C0126"/>
    <w:rsid w:val="000C0195"/>
    <w:rsid w:val="000C01F6"/>
    <w:rsid w:val="000C039D"/>
    <w:rsid w:val="000C0401"/>
    <w:rsid w:val="000C046E"/>
    <w:rsid w:val="000C056D"/>
    <w:rsid w:val="000C071B"/>
    <w:rsid w:val="000C0F49"/>
    <w:rsid w:val="000C1035"/>
    <w:rsid w:val="000C106F"/>
    <w:rsid w:val="000C1153"/>
    <w:rsid w:val="000C13F0"/>
    <w:rsid w:val="000C14A2"/>
    <w:rsid w:val="000C15B8"/>
    <w:rsid w:val="000C1708"/>
    <w:rsid w:val="000C182C"/>
    <w:rsid w:val="000C1A19"/>
    <w:rsid w:val="000C1AF6"/>
    <w:rsid w:val="000C1D4F"/>
    <w:rsid w:val="000C1F20"/>
    <w:rsid w:val="000C2357"/>
    <w:rsid w:val="000C239E"/>
    <w:rsid w:val="000C2545"/>
    <w:rsid w:val="000C2669"/>
    <w:rsid w:val="000C2982"/>
    <w:rsid w:val="000C29A2"/>
    <w:rsid w:val="000C2CC2"/>
    <w:rsid w:val="000C2FC0"/>
    <w:rsid w:val="000C2FD7"/>
    <w:rsid w:val="000C3000"/>
    <w:rsid w:val="000C3119"/>
    <w:rsid w:val="000C312C"/>
    <w:rsid w:val="000C379E"/>
    <w:rsid w:val="000C37EC"/>
    <w:rsid w:val="000C38FF"/>
    <w:rsid w:val="000C39D5"/>
    <w:rsid w:val="000C39E2"/>
    <w:rsid w:val="000C3E01"/>
    <w:rsid w:val="000C3ED7"/>
    <w:rsid w:val="000C3F93"/>
    <w:rsid w:val="000C404E"/>
    <w:rsid w:val="000C4328"/>
    <w:rsid w:val="000C43A7"/>
    <w:rsid w:val="000C4758"/>
    <w:rsid w:val="000C4791"/>
    <w:rsid w:val="000C4945"/>
    <w:rsid w:val="000C4B7D"/>
    <w:rsid w:val="000C500A"/>
    <w:rsid w:val="000C5021"/>
    <w:rsid w:val="000C5067"/>
    <w:rsid w:val="000C5177"/>
    <w:rsid w:val="000C56CF"/>
    <w:rsid w:val="000C5C55"/>
    <w:rsid w:val="000C5D48"/>
    <w:rsid w:val="000C5D50"/>
    <w:rsid w:val="000C5D7A"/>
    <w:rsid w:val="000C5E15"/>
    <w:rsid w:val="000C5F27"/>
    <w:rsid w:val="000C6048"/>
    <w:rsid w:val="000C61FA"/>
    <w:rsid w:val="000C63E4"/>
    <w:rsid w:val="000C65FF"/>
    <w:rsid w:val="000C6A1F"/>
    <w:rsid w:val="000C6CC0"/>
    <w:rsid w:val="000C6EC8"/>
    <w:rsid w:val="000C6FE9"/>
    <w:rsid w:val="000C709F"/>
    <w:rsid w:val="000C72EE"/>
    <w:rsid w:val="000C7350"/>
    <w:rsid w:val="000C73C5"/>
    <w:rsid w:val="000C73D6"/>
    <w:rsid w:val="000C756D"/>
    <w:rsid w:val="000C7625"/>
    <w:rsid w:val="000C7AE4"/>
    <w:rsid w:val="000C7B80"/>
    <w:rsid w:val="000C7C7C"/>
    <w:rsid w:val="000C7CF2"/>
    <w:rsid w:val="000C7F2A"/>
    <w:rsid w:val="000D01BD"/>
    <w:rsid w:val="000D01EE"/>
    <w:rsid w:val="000D035A"/>
    <w:rsid w:val="000D051A"/>
    <w:rsid w:val="000D079D"/>
    <w:rsid w:val="000D0801"/>
    <w:rsid w:val="000D09D4"/>
    <w:rsid w:val="000D0D50"/>
    <w:rsid w:val="000D0D5B"/>
    <w:rsid w:val="000D181B"/>
    <w:rsid w:val="000D1A84"/>
    <w:rsid w:val="000D1D35"/>
    <w:rsid w:val="000D2050"/>
    <w:rsid w:val="000D20DF"/>
    <w:rsid w:val="000D2268"/>
    <w:rsid w:val="000D23B5"/>
    <w:rsid w:val="000D2448"/>
    <w:rsid w:val="000D2575"/>
    <w:rsid w:val="000D25DA"/>
    <w:rsid w:val="000D2793"/>
    <w:rsid w:val="000D2809"/>
    <w:rsid w:val="000D2833"/>
    <w:rsid w:val="000D292E"/>
    <w:rsid w:val="000D2ABE"/>
    <w:rsid w:val="000D2ACA"/>
    <w:rsid w:val="000D2C52"/>
    <w:rsid w:val="000D2CA1"/>
    <w:rsid w:val="000D3242"/>
    <w:rsid w:val="000D32D4"/>
    <w:rsid w:val="000D36FC"/>
    <w:rsid w:val="000D38C8"/>
    <w:rsid w:val="000D3931"/>
    <w:rsid w:val="000D3A5C"/>
    <w:rsid w:val="000D3AB3"/>
    <w:rsid w:val="000D3B37"/>
    <w:rsid w:val="000D3BC1"/>
    <w:rsid w:val="000D3CEB"/>
    <w:rsid w:val="000D3D71"/>
    <w:rsid w:val="000D3D8A"/>
    <w:rsid w:val="000D44D1"/>
    <w:rsid w:val="000D45BB"/>
    <w:rsid w:val="000D461D"/>
    <w:rsid w:val="000D4907"/>
    <w:rsid w:val="000D4A14"/>
    <w:rsid w:val="000D4C8A"/>
    <w:rsid w:val="000D4E48"/>
    <w:rsid w:val="000D4FBD"/>
    <w:rsid w:val="000D5040"/>
    <w:rsid w:val="000D5208"/>
    <w:rsid w:val="000D5307"/>
    <w:rsid w:val="000D53E8"/>
    <w:rsid w:val="000D5587"/>
    <w:rsid w:val="000D55EE"/>
    <w:rsid w:val="000D56DD"/>
    <w:rsid w:val="000D57C5"/>
    <w:rsid w:val="000D5AE0"/>
    <w:rsid w:val="000D5D12"/>
    <w:rsid w:val="000D601D"/>
    <w:rsid w:val="000D61DE"/>
    <w:rsid w:val="000D62A2"/>
    <w:rsid w:val="000D6633"/>
    <w:rsid w:val="000D6696"/>
    <w:rsid w:val="000D6B30"/>
    <w:rsid w:val="000D6C48"/>
    <w:rsid w:val="000D7133"/>
    <w:rsid w:val="000D78E6"/>
    <w:rsid w:val="000D799D"/>
    <w:rsid w:val="000D7A6A"/>
    <w:rsid w:val="000D7AE6"/>
    <w:rsid w:val="000D7BF9"/>
    <w:rsid w:val="000E0323"/>
    <w:rsid w:val="000E0706"/>
    <w:rsid w:val="000E0774"/>
    <w:rsid w:val="000E0791"/>
    <w:rsid w:val="000E084A"/>
    <w:rsid w:val="000E0850"/>
    <w:rsid w:val="000E09BC"/>
    <w:rsid w:val="000E0B3B"/>
    <w:rsid w:val="000E0B6F"/>
    <w:rsid w:val="000E1018"/>
    <w:rsid w:val="000E10AA"/>
    <w:rsid w:val="000E11B1"/>
    <w:rsid w:val="000E131B"/>
    <w:rsid w:val="000E151A"/>
    <w:rsid w:val="000E18D6"/>
    <w:rsid w:val="000E19A8"/>
    <w:rsid w:val="000E1D16"/>
    <w:rsid w:val="000E1E20"/>
    <w:rsid w:val="000E2091"/>
    <w:rsid w:val="000E233D"/>
    <w:rsid w:val="000E2914"/>
    <w:rsid w:val="000E2C1A"/>
    <w:rsid w:val="000E2C1C"/>
    <w:rsid w:val="000E2C2B"/>
    <w:rsid w:val="000E2D07"/>
    <w:rsid w:val="000E2D97"/>
    <w:rsid w:val="000E2DBD"/>
    <w:rsid w:val="000E2E1A"/>
    <w:rsid w:val="000E301A"/>
    <w:rsid w:val="000E31E5"/>
    <w:rsid w:val="000E3221"/>
    <w:rsid w:val="000E34D4"/>
    <w:rsid w:val="000E36F4"/>
    <w:rsid w:val="000E3834"/>
    <w:rsid w:val="000E3923"/>
    <w:rsid w:val="000E3995"/>
    <w:rsid w:val="000E3B10"/>
    <w:rsid w:val="000E3E55"/>
    <w:rsid w:val="000E3F0C"/>
    <w:rsid w:val="000E3F3F"/>
    <w:rsid w:val="000E4028"/>
    <w:rsid w:val="000E407E"/>
    <w:rsid w:val="000E40FF"/>
    <w:rsid w:val="000E41F7"/>
    <w:rsid w:val="000E4273"/>
    <w:rsid w:val="000E42B0"/>
    <w:rsid w:val="000E44CF"/>
    <w:rsid w:val="000E465A"/>
    <w:rsid w:val="000E486C"/>
    <w:rsid w:val="000E48B4"/>
    <w:rsid w:val="000E494E"/>
    <w:rsid w:val="000E497E"/>
    <w:rsid w:val="000E4B0D"/>
    <w:rsid w:val="000E4B48"/>
    <w:rsid w:val="000E4C37"/>
    <w:rsid w:val="000E4C62"/>
    <w:rsid w:val="000E4C6B"/>
    <w:rsid w:val="000E4C7C"/>
    <w:rsid w:val="000E4D3E"/>
    <w:rsid w:val="000E5293"/>
    <w:rsid w:val="000E5309"/>
    <w:rsid w:val="000E5311"/>
    <w:rsid w:val="000E566B"/>
    <w:rsid w:val="000E5AFC"/>
    <w:rsid w:val="000E5E53"/>
    <w:rsid w:val="000E5F83"/>
    <w:rsid w:val="000E6002"/>
    <w:rsid w:val="000E6049"/>
    <w:rsid w:val="000E666E"/>
    <w:rsid w:val="000E6759"/>
    <w:rsid w:val="000E6A31"/>
    <w:rsid w:val="000E6EB6"/>
    <w:rsid w:val="000E6F7D"/>
    <w:rsid w:val="000E70AB"/>
    <w:rsid w:val="000E73AE"/>
    <w:rsid w:val="000E748A"/>
    <w:rsid w:val="000E74D1"/>
    <w:rsid w:val="000E76D1"/>
    <w:rsid w:val="000E7859"/>
    <w:rsid w:val="000E7974"/>
    <w:rsid w:val="000E7B58"/>
    <w:rsid w:val="000E7E66"/>
    <w:rsid w:val="000E7E8E"/>
    <w:rsid w:val="000F0167"/>
    <w:rsid w:val="000F01F9"/>
    <w:rsid w:val="000F043A"/>
    <w:rsid w:val="000F0575"/>
    <w:rsid w:val="000F05DE"/>
    <w:rsid w:val="000F088B"/>
    <w:rsid w:val="000F0BFF"/>
    <w:rsid w:val="000F0DFB"/>
    <w:rsid w:val="000F1018"/>
    <w:rsid w:val="000F1204"/>
    <w:rsid w:val="000F12CD"/>
    <w:rsid w:val="000F1366"/>
    <w:rsid w:val="000F141B"/>
    <w:rsid w:val="000F145A"/>
    <w:rsid w:val="000F157A"/>
    <w:rsid w:val="000F1771"/>
    <w:rsid w:val="000F1B28"/>
    <w:rsid w:val="000F1C1B"/>
    <w:rsid w:val="000F2136"/>
    <w:rsid w:val="000F2532"/>
    <w:rsid w:val="000F267C"/>
    <w:rsid w:val="000F2889"/>
    <w:rsid w:val="000F2899"/>
    <w:rsid w:val="000F2A6E"/>
    <w:rsid w:val="000F2A85"/>
    <w:rsid w:val="000F2EF5"/>
    <w:rsid w:val="000F2F30"/>
    <w:rsid w:val="000F309E"/>
    <w:rsid w:val="000F3141"/>
    <w:rsid w:val="000F3254"/>
    <w:rsid w:val="000F327E"/>
    <w:rsid w:val="000F3615"/>
    <w:rsid w:val="000F3B72"/>
    <w:rsid w:val="000F3BB6"/>
    <w:rsid w:val="000F3C73"/>
    <w:rsid w:val="000F3ED6"/>
    <w:rsid w:val="000F44A2"/>
    <w:rsid w:val="000F44F7"/>
    <w:rsid w:val="000F474C"/>
    <w:rsid w:val="000F4B05"/>
    <w:rsid w:val="000F4DA3"/>
    <w:rsid w:val="000F4DF2"/>
    <w:rsid w:val="000F5150"/>
    <w:rsid w:val="000F52AE"/>
    <w:rsid w:val="000F52B3"/>
    <w:rsid w:val="000F52C4"/>
    <w:rsid w:val="000F5414"/>
    <w:rsid w:val="000F5593"/>
    <w:rsid w:val="000F578E"/>
    <w:rsid w:val="000F599B"/>
    <w:rsid w:val="000F5AF9"/>
    <w:rsid w:val="000F5E3E"/>
    <w:rsid w:val="000F5F97"/>
    <w:rsid w:val="000F6104"/>
    <w:rsid w:val="000F6332"/>
    <w:rsid w:val="000F6660"/>
    <w:rsid w:val="000F6833"/>
    <w:rsid w:val="000F69B1"/>
    <w:rsid w:val="000F6A03"/>
    <w:rsid w:val="000F6C02"/>
    <w:rsid w:val="000F6F0F"/>
    <w:rsid w:val="000F706D"/>
    <w:rsid w:val="000F710B"/>
    <w:rsid w:val="000F7280"/>
    <w:rsid w:val="000F7332"/>
    <w:rsid w:val="000F7413"/>
    <w:rsid w:val="000F753D"/>
    <w:rsid w:val="000F7549"/>
    <w:rsid w:val="000F7610"/>
    <w:rsid w:val="000F77B4"/>
    <w:rsid w:val="000F77D6"/>
    <w:rsid w:val="000F78F0"/>
    <w:rsid w:val="000F797B"/>
    <w:rsid w:val="000F7D9E"/>
    <w:rsid w:val="000F7E17"/>
    <w:rsid w:val="001000B0"/>
    <w:rsid w:val="001002C6"/>
    <w:rsid w:val="001005EF"/>
    <w:rsid w:val="001006D0"/>
    <w:rsid w:val="0010072B"/>
    <w:rsid w:val="001009E5"/>
    <w:rsid w:val="00100A29"/>
    <w:rsid w:val="00100DB2"/>
    <w:rsid w:val="00100F02"/>
    <w:rsid w:val="0010113C"/>
    <w:rsid w:val="00101170"/>
    <w:rsid w:val="00101232"/>
    <w:rsid w:val="0010143B"/>
    <w:rsid w:val="00101489"/>
    <w:rsid w:val="001014CC"/>
    <w:rsid w:val="001016F8"/>
    <w:rsid w:val="00101974"/>
    <w:rsid w:val="00101D10"/>
    <w:rsid w:val="00101F80"/>
    <w:rsid w:val="00102104"/>
    <w:rsid w:val="001022A1"/>
    <w:rsid w:val="00102505"/>
    <w:rsid w:val="001026DB"/>
    <w:rsid w:val="0010276B"/>
    <w:rsid w:val="00102811"/>
    <w:rsid w:val="00102837"/>
    <w:rsid w:val="00102C46"/>
    <w:rsid w:val="00102E3A"/>
    <w:rsid w:val="00102F07"/>
    <w:rsid w:val="001030C4"/>
    <w:rsid w:val="00103137"/>
    <w:rsid w:val="0010330C"/>
    <w:rsid w:val="00103355"/>
    <w:rsid w:val="0010365B"/>
    <w:rsid w:val="001038D0"/>
    <w:rsid w:val="00103AF8"/>
    <w:rsid w:val="00104101"/>
    <w:rsid w:val="001041C1"/>
    <w:rsid w:val="0010426B"/>
    <w:rsid w:val="001042C3"/>
    <w:rsid w:val="00104358"/>
    <w:rsid w:val="001048BD"/>
    <w:rsid w:val="00104B79"/>
    <w:rsid w:val="00104D9E"/>
    <w:rsid w:val="00104F8F"/>
    <w:rsid w:val="0010504A"/>
    <w:rsid w:val="00105092"/>
    <w:rsid w:val="00105299"/>
    <w:rsid w:val="001052A8"/>
    <w:rsid w:val="0010539E"/>
    <w:rsid w:val="001053D8"/>
    <w:rsid w:val="001055EC"/>
    <w:rsid w:val="0010569E"/>
    <w:rsid w:val="001057AA"/>
    <w:rsid w:val="0010584B"/>
    <w:rsid w:val="0010586B"/>
    <w:rsid w:val="00105883"/>
    <w:rsid w:val="00105990"/>
    <w:rsid w:val="00105A70"/>
    <w:rsid w:val="00105A7E"/>
    <w:rsid w:val="00105CA3"/>
    <w:rsid w:val="00105D3E"/>
    <w:rsid w:val="00105EB8"/>
    <w:rsid w:val="00106168"/>
    <w:rsid w:val="0010623E"/>
    <w:rsid w:val="001062DE"/>
    <w:rsid w:val="00106498"/>
    <w:rsid w:val="001065C6"/>
    <w:rsid w:val="001065FB"/>
    <w:rsid w:val="00106AD3"/>
    <w:rsid w:val="00106BF1"/>
    <w:rsid w:val="00106D88"/>
    <w:rsid w:val="00106EE0"/>
    <w:rsid w:val="00106F52"/>
    <w:rsid w:val="00107099"/>
    <w:rsid w:val="001071BC"/>
    <w:rsid w:val="0010756B"/>
    <w:rsid w:val="001076A7"/>
    <w:rsid w:val="001076D9"/>
    <w:rsid w:val="00107993"/>
    <w:rsid w:val="00107A55"/>
    <w:rsid w:val="00107C7C"/>
    <w:rsid w:val="00107CB7"/>
    <w:rsid w:val="0011000E"/>
    <w:rsid w:val="001100C7"/>
    <w:rsid w:val="0011062D"/>
    <w:rsid w:val="00110908"/>
    <w:rsid w:val="0011095D"/>
    <w:rsid w:val="00110A02"/>
    <w:rsid w:val="00110C23"/>
    <w:rsid w:val="00110D69"/>
    <w:rsid w:val="00110D72"/>
    <w:rsid w:val="00110E64"/>
    <w:rsid w:val="00110EDA"/>
    <w:rsid w:val="00110F50"/>
    <w:rsid w:val="001111F8"/>
    <w:rsid w:val="00111330"/>
    <w:rsid w:val="0011134F"/>
    <w:rsid w:val="001113DC"/>
    <w:rsid w:val="00111591"/>
    <w:rsid w:val="001115DC"/>
    <w:rsid w:val="001116BC"/>
    <w:rsid w:val="00111793"/>
    <w:rsid w:val="00111880"/>
    <w:rsid w:val="00111CBE"/>
    <w:rsid w:val="00111CDB"/>
    <w:rsid w:val="00112029"/>
    <w:rsid w:val="001124A3"/>
    <w:rsid w:val="00112507"/>
    <w:rsid w:val="0011266D"/>
    <w:rsid w:val="00112732"/>
    <w:rsid w:val="00112825"/>
    <w:rsid w:val="00112F4C"/>
    <w:rsid w:val="00113232"/>
    <w:rsid w:val="0011326D"/>
    <w:rsid w:val="001136FF"/>
    <w:rsid w:val="0011397C"/>
    <w:rsid w:val="00113A00"/>
    <w:rsid w:val="00113A1A"/>
    <w:rsid w:val="00113BE0"/>
    <w:rsid w:val="00113D43"/>
    <w:rsid w:val="00113F3C"/>
    <w:rsid w:val="00113F76"/>
    <w:rsid w:val="00114200"/>
    <w:rsid w:val="0011424C"/>
    <w:rsid w:val="00114267"/>
    <w:rsid w:val="0011438D"/>
    <w:rsid w:val="001144AE"/>
    <w:rsid w:val="001147B1"/>
    <w:rsid w:val="00114847"/>
    <w:rsid w:val="001149B2"/>
    <w:rsid w:val="00114B73"/>
    <w:rsid w:val="00114C50"/>
    <w:rsid w:val="00114CAD"/>
    <w:rsid w:val="00114D6A"/>
    <w:rsid w:val="00114DF7"/>
    <w:rsid w:val="001154A2"/>
    <w:rsid w:val="001154DE"/>
    <w:rsid w:val="001158A2"/>
    <w:rsid w:val="0011590A"/>
    <w:rsid w:val="00115A12"/>
    <w:rsid w:val="00115AA9"/>
    <w:rsid w:val="00115AAF"/>
    <w:rsid w:val="00115DBB"/>
    <w:rsid w:val="00116163"/>
    <w:rsid w:val="00116176"/>
    <w:rsid w:val="00116604"/>
    <w:rsid w:val="00116731"/>
    <w:rsid w:val="00116C47"/>
    <w:rsid w:val="00116CAF"/>
    <w:rsid w:val="0011705B"/>
    <w:rsid w:val="0011714A"/>
    <w:rsid w:val="0011730E"/>
    <w:rsid w:val="0011741E"/>
    <w:rsid w:val="0011790E"/>
    <w:rsid w:val="00117B13"/>
    <w:rsid w:val="00117B32"/>
    <w:rsid w:val="00117CA8"/>
    <w:rsid w:val="00117D00"/>
    <w:rsid w:val="00117D5C"/>
    <w:rsid w:val="00117D5D"/>
    <w:rsid w:val="00117E4D"/>
    <w:rsid w:val="00117FE8"/>
    <w:rsid w:val="00120112"/>
    <w:rsid w:val="0012017D"/>
    <w:rsid w:val="001203D9"/>
    <w:rsid w:val="001207A7"/>
    <w:rsid w:val="001207B9"/>
    <w:rsid w:val="00120A90"/>
    <w:rsid w:val="00120A92"/>
    <w:rsid w:val="00120BC6"/>
    <w:rsid w:val="00120EA7"/>
    <w:rsid w:val="00120F55"/>
    <w:rsid w:val="0012115C"/>
    <w:rsid w:val="0012129E"/>
    <w:rsid w:val="001212A9"/>
    <w:rsid w:val="00121493"/>
    <w:rsid w:val="001214FA"/>
    <w:rsid w:val="00121623"/>
    <w:rsid w:val="00121693"/>
    <w:rsid w:val="00121695"/>
    <w:rsid w:val="0012170A"/>
    <w:rsid w:val="001217B5"/>
    <w:rsid w:val="001217B6"/>
    <w:rsid w:val="00121893"/>
    <w:rsid w:val="00121A07"/>
    <w:rsid w:val="00121AF2"/>
    <w:rsid w:val="00121B88"/>
    <w:rsid w:val="00122009"/>
    <w:rsid w:val="0012202F"/>
    <w:rsid w:val="00122146"/>
    <w:rsid w:val="0012238C"/>
    <w:rsid w:val="00122577"/>
    <w:rsid w:val="001225CA"/>
    <w:rsid w:val="00122657"/>
    <w:rsid w:val="00122683"/>
    <w:rsid w:val="001227FC"/>
    <w:rsid w:val="001229F8"/>
    <w:rsid w:val="00122F13"/>
    <w:rsid w:val="00122FBB"/>
    <w:rsid w:val="00122FDD"/>
    <w:rsid w:val="001231E8"/>
    <w:rsid w:val="001232BB"/>
    <w:rsid w:val="00123517"/>
    <w:rsid w:val="001235A1"/>
    <w:rsid w:val="00123A74"/>
    <w:rsid w:val="00123C0D"/>
    <w:rsid w:val="00123CAC"/>
    <w:rsid w:val="00123DC9"/>
    <w:rsid w:val="00123F84"/>
    <w:rsid w:val="00124060"/>
    <w:rsid w:val="001240D8"/>
    <w:rsid w:val="00124295"/>
    <w:rsid w:val="00124380"/>
    <w:rsid w:val="001246D2"/>
    <w:rsid w:val="0012498A"/>
    <w:rsid w:val="001249C0"/>
    <w:rsid w:val="00124EB6"/>
    <w:rsid w:val="00125044"/>
    <w:rsid w:val="0012536E"/>
    <w:rsid w:val="0012547F"/>
    <w:rsid w:val="00125676"/>
    <w:rsid w:val="0012580C"/>
    <w:rsid w:val="00125968"/>
    <w:rsid w:val="00125BF9"/>
    <w:rsid w:val="00125D90"/>
    <w:rsid w:val="00125DDB"/>
    <w:rsid w:val="00125E14"/>
    <w:rsid w:val="00125E4A"/>
    <w:rsid w:val="00125F43"/>
    <w:rsid w:val="0012602C"/>
    <w:rsid w:val="001260AC"/>
    <w:rsid w:val="001262D6"/>
    <w:rsid w:val="0012631D"/>
    <w:rsid w:val="00126347"/>
    <w:rsid w:val="001263A5"/>
    <w:rsid w:val="001263F9"/>
    <w:rsid w:val="001266C7"/>
    <w:rsid w:val="0012671A"/>
    <w:rsid w:val="0012677B"/>
    <w:rsid w:val="00126816"/>
    <w:rsid w:val="00126947"/>
    <w:rsid w:val="0012699E"/>
    <w:rsid w:val="00126A45"/>
    <w:rsid w:val="00126C96"/>
    <w:rsid w:val="00126F97"/>
    <w:rsid w:val="00127481"/>
    <w:rsid w:val="001276FF"/>
    <w:rsid w:val="00127787"/>
    <w:rsid w:val="001278CA"/>
    <w:rsid w:val="00127A36"/>
    <w:rsid w:val="00127F61"/>
    <w:rsid w:val="001301FB"/>
    <w:rsid w:val="001303C7"/>
    <w:rsid w:val="00130580"/>
    <w:rsid w:val="0013067B"/>
    <w:rsid w:val="0013069C"/>
    <w:rsid w:val="001311F2"/>
    <w:rsid w:val="001312D4"/>
    <w:rsid w:val="0013131E"/>
    <w:rsid w:val="00131368"/>
    <w:rsid w:val="001313F3"/>
    <w:rsid w:val="001314A8"/>
    <w:rsid w:val="00131740"/>
    <w:rsid w:val="0013175A"/>
    <w:rsid w:val="001318BA"/>
    <w:rsid w:val="0013198E"/>
    <w:rsid w:val="00131AE3"/>
    <w:rsid w:val="00131E9D"/>
    <w:rsid w:val="00131EB6"/>
    <w:rsid w:val="0013200E"/>
    <w:rsid w:val="00132061"/>
    <w:rsid w:val="001322B4"/>
    <w:rsid w:val="001327F5"/>
    <w:rsid w:val="00132804"/>
    <w:rsid w:val="0013291D"/>
    <w:rsid w:val="00132CDC"/>
    <w:rsid w:val="00132EC2"/>
    <w:rsid w:val="00132F35"/>
    <w:rsid w:val="0013302F"/>
    <w:rsid w:val="00133051"/>
    <w:rsid w:val="001330DE"/>
    <w:rsid w:val="00133143"/>
    <w:rsid w:val="0013327C"/>
    <w:rsid w:val="001332DE"/>
    <w:rsid w:val="001335B1"/>
    <w:rsid w:val="0013361E"/>
    <w:rsid w:val="001336FC"/>
    <w:rsid w:val="00133CCB"/>
    <w:rsid w:val="001340D2"/>
    <w:rsid w:val="0013428C"/>
    <w:rsid w:val="00134367"/>
    <w:rsid w:val="00134970"/>
    <w:rsid w:val="00134AAD"/>
    <w:rsid w:val="00134BF3"/>
    <w:rsid w:val="00134C98"/>
    <w:rsid w:val="00134DD8"/>
    <w:rsid w:val="00134E3E"/>
    <w:rsid w:val="00134EAA"/>
    <w:rsid w:val="00135532"/>
    <w:rsid w:val="0013554C"/>
    <w:rsid w:val="00135747"/>
    <w:rsid w:val="0013581F"/>
    <w:rsid w:val="00135A5F"/>
    <w:rsid w:val="00135ABD"/>
    <w:rsid w:val="00135B10"/>
    <w:rsid w:val="00135FEB"/>
    <w:rsid w:val="00136026"/>
    <w:rsid w:val="00136085"/>
    <w:rsid w:val="00136091"/>
    <w:rsid w:val="00136174"/>
    <w:rsid w:val="00136575"/>
    <w:rsid w:val="0013689F"/>
    <w:rsid w:val="00136A05"/>
    <w:rsid w:val="00136C77"/>
    <w:rsid w:val="00136F4B"/>
    <w:rsid w:val="00137025"/>
    <w:rsid w:val="00137094"/>
    <w:rsid w:val="0013729C"/>
    <w:rsid w:val="001374F2"/>
    <w:rsid w:val="0013756C"/>
    <w:rsid w:val="001376CF"/>
    <w:rsid w:val="001377D9"/>
    <w:rsid w:val="00137DBD"/>
    <w:rsid w:val="00137E40"/>
    <w:rsid w:val="00140070"/>
    <w:rsid w:val="0014014E"/>
    <w:rsid w:val="00140165"/>
    <w:rsid w:val="001402FE"/>
    <w:rsid w:val="00140373"/>
    <w:rsid w:val="00140431"/>
    <w:rsid w:val="00140474"/>
    <w:rsid w:val="0014074E"/>
    <w:rsid w:val="0014079A"/>
    <w:rsid w:val="00140925"/>
    <w:rsid w:val="00140A1D"/>
    <w:rsid w:val="00140C5C"/>
    <w:rsid w:val="00140C7E"/>
    <w:rsid w:val="00140CD9"/>
    <w:rsid w:val="00140EF5"/>
    <w:rsid w:val="001412D4"/>
    <w:rsid w:val="00141401"/>
    <w:rsid w:val="00141530"/>
    <w:rsid w:val="001415C9"/>
    <w:rsid w:val="001418E6"/>
    <w:rsid w:val="00141A58"/>
    <w:rsid w:val="00141AAC"/>
    <w:rsid w:val="00141B21"/>
    <w:rsid w:val="00141CD4"/>
    <w:rsid w:val="00141F2C"/>
    <w:rsid w:val="00142260"/>
    <w:rsid w:val="00142281"/>
    <w:rsid w:val="00142392"/>
    <w:rsid w:val="001426DB"/>
    <w:rsid w:val="00142958"/>
    <w:rsid w:val="00142A2A"/>
    <w:rsid w:val="00142AFB"/>
    <w:rsid w:val="00142D85"/>
    <w:rsid w:val="00142EC9"/>
    <w:rsid w:val="00142F3A"/>
    <w:rsid w:val="00142F73"/>
    <w:rsid w:val="00142FF1"/>
    <w:rsid w:val="00143036"/>
    <w:rsid w:val="00143054"/>
    <w:rsid w:val="00143056"/>
    <w:rsid w:val="00143B16"/>
    <w:rsid w:val="00143B81"/>
    <w:rsid w:val="00143BBA"/>
    <w:rsid w:val="00143C4B"/>
    <w:rsid w:val="00143D79"/>
    <w:rsid w:val="00143D8E"/>
    <w:rsid w:val="00143DF1"/>
    <w:rsid w:val="001442A8"/>
    <w:rsid w:val="00144356"/>
    <w:rsid w:val="00144360"/>
    <w:rsid w:val="001444DB"/>
    <w:rsid w:val="00144747"/>
    <w:rsid w:val="001447CA"/>
    <w:rsid w:val="001447FC"/>
    <w:rsid w:val="00144833"/>
    <w:rsid w:val="00144A23"/>
    <w:rsid w:val="00144A99"/>
    <w:rsid w:val="00144AD1"/>
    <w:rsid w:val="00144EBA"/>
    <w:rsid w:val="00144EBD"/>
    <w:rsid w:val="00144FD7"/>
    <w:rsid w:val="001451AA"/>
    <w:rsid w:val="001452D1"/>
    <w:rsid w:val="001453E3"/>
    <w:rsid w:val="00145581"/>
    <w:rsid w:val="001455F6"/>
    <w:rsid w:val="00145A82"/>
    <w:rsid w:val="00145AC6"/>
    <w:rsid w:val="00145B93"/>
    <w:rsid w:val="00145BB0"/>
    <w:rsid w:val="00145C22"/>
    <w:rsid w:val="00145C42"/>
    <w:rsid w:val="00145F07"/>
    <w:rsid w:val="00145FCB"/>
    <w:rsid w:val="0014604A"/>
    <w:rsid w:val="00146261"/>
    <w:rsid w:val="001464EE"/>
    <w:rsid w:val="001465E8"/>
    <w:rsid w:val="00146795"/>
    <w:rsid w:val="001467D5"/>
    <w:rsid w:val="00146894"/>
    <w:rsid w:val="00146C41"/>
    <w:rsid w:val="00146CB7"/>
    <w:rsid w:val="00146D10"/>
    <w:rsid w:val="00146E87"/>
    <w:rsid w:val="00146EFC"/>
    <w:rsid w:val="001470D7"/>
    <w:rsid w:val="001473A2"/>
    <w:rsid w:val="001475B0"/>
    <w:rsid w:val="001475D9"/>
    <w:rsid w:val="0014768F"/>
    <w:rsid w:val="00147697"/>
    <w:rsid w:val="001477DD"/>
    <w:rsid w:val="00147B39"/>
    <w:rsid w:val="00147D2A"/>
    <w:rsid w:val="00147EB9"/>
    <w:rsid w:val="00147F7F"/>
    <w:rsid w:val="00150030"/>
    <w:rsid w:val="001502A2"/>
    <w:rsid w:val="001502BD"/>
    <w:rsid w:val="001502CD"/>
    <w:rsid w:val="001502F0"/>
    <w:rsid w:val="0015048C"/>
    <w:rsid w:val="00150665"/>
    <w:rsid w:val="0015072D"/>
    <w:rsid w:val="001507AD"/>
    <w:rsid w:val="001509C1"/>
    <w:rsid w:val="00150A84"/>
    <w:rsid w:val="00151076"/>
    <w:rsid w:val="001511A9"/>
    <w:rsid w:val="001511D0"/>
    <w:rsid w:val="00151200"/>
    <w:rsid w:val="00151210"/>
    <w:rsid w:val="0015125F"/>
    <w:rsid w:val="00151788"/>
    <w:rsid w:val="00151A11"/>
    <w:rsid w:val="00151B68"/>
    <w:rsid w:val="00151C93"/>
    <w:rsid w:val="00151D02"/>
    <w:rsid w:val="00151D26"/>
    <w:rsid w:val="0015213D"/>
    <w:rsid w:val="0015227D"/>
    <w:rsid w:val="001523B7"/>
    <w:rsid w:val="00152476"/>
    <w:rsid w:val="001525AE"/>
    <w:rsid w:val="0015269C"/>
    <w:rsid w:val="00152812"/>
    <w:rsid w:val="001528CA"/>
    <w:rsid w:val="00152B88"/>
    <w:rsid w:val="00152BC9"/>
    <w:rsid w:val="00152F1B"/>
    <w:rsid w:val="001530E7"/>
    <w:rsid w:val="001534D6"/>
    <w:rsid w:val="00153770"/>
    <w:rsid w:val="001538C9"/>
    <w:rsid w:val="00153AA6"/>
    <w:rsid w:val="00153C2B"/>
    <w:rsid w:val="00153F6C"/>
    <w:rsid w:val="001541B1"/>
    <w:rsid w:val="00154343"/>
    <w:rsid w:val="00154672"/>
    <w:rsid w:val="001547DF"/>
    <w:rsid w:val="0015484A"/>
    <w:rsid w:val="00154933"/>
    <w:rsid w:val="00154D4B"/>
    <w:rsid w:val="00154DB0"/>
    <w:rsid w:val="00154EE6"/>
    <w:rsid w:val="00155374"/>
    <w:rsid w:val="0015545A"/>
    <w:rsid w:val="0015547B"/>
    <w:rsid w:val="0015555D"/>
    <w:rsid w:val="00155665"/>
    <w:rsid w:val="0015574F"/>
    <w:rsid w:val="001558D3"/>
    <w:rsid w:val="001559C2"/>
    <w:rsid w:val="00155C5C"/>
    <w:rsid w:val="00155D85"/>
    <w:rsid w:val="00156043"/>
    <w:rsid w:val="00156293"/>
    <w:rsid w:val="001562A7"/>
    <w:rsid w:val="0015633C"/>
    <w:rsid w:val="00156366"/>
    <w:rsid w:val="001563C8"/>
    <w:rsid w:val="001563DF"/>
    <w:rsid w:val="001563E1"/>
    <w:rsid w:val="00156586"/>
    <w:rsid w:val="0015676C"/>
    <w:rsid w:val="00156771"/>
    <w:rsid w:val="00156BC7"/>
    <w:rsid w:val="00156D64"/>
    <w:rsid w:val="00156D84"/>
    <w:rsid w:val="00156EE1"/>
    <w:rsid w:val="00156F28"/>
    <w:rsid w:val="00156F7E"/>
    <w:rsid w:val="0015736C"/>
    <w:rsid w:val="0015738B"/>
    <w:rsid w:val="00157472"/>
    <w:rsid w:val="0015789B"/>
    <w:rsid w:val="00160854"/>
    <w:rsid w:val="00160BCA"/>
    <w:rsid w:val="00160BD1"/>
    <w:rsid w:val="00161020"/>
    <w:rsid w:val="00161278"/>
    <w:rsid w:val="00161649"/>
    <w:rsid w:val="001616FE"/>
    <w:rsid w:val="00161807"/>
    <w:rsid w:val="001618C8"/>
    <w:rsid w:val="00161B6B"/>
    <w:rsid w:val="00161C64"/>
    <w:rsid w:val="00161CF7"/>
    <w:rsid w:val="001620F1"/>
    <w:rsid w:val="00162268"/>
    <w:rsid w:val="00162449"/>
    <w:rsid w:val="00162584"/>
    <w:rsid w:val="001627DF"/>
    <w:rsid w:val="001629BD"/>
    <w:rsid w:val="00162A54"/>
    <w:rsid w:val="00162D54"/>
    <w:rsid w:val="00162E14"/>
    <w:rsid w:val="00162F15"/>
    <w:rsid w:val="001632B1"/>
    <w:rsid w:val="00163388"/>
    <w:rsid w:val="001633F0"/>
    <w:rsid w:val="0016345C"/>
    <w:rsid w:val="00163643"/>
    <w:rsid w:val="00163685"/>
    <w:rsid w:val="001636DC"/>
    <w:rsid w:val="00163AFF"/>
    <w:rsid w:val="00163BBE"/>
    <w:rsid w:val="00163BE2"/>
    <w:rsid w:val="00163BF7"/>
    <w:rsid w:val="00163E24"/>
    <w:rsid w:val="00163EFB"/>
    <w:rsid w:val="00163FAC"/>
    <w:rsid w:val="00163FD8"/>
    <w:rsid w:val="00164144"/>
    <w:rsid w:val="00164184"/>
    <w:rsid w:val="00164213"/>
    <w:rsid w:val="001645D6"/>
    <w:rsid w:val="0016489C"/>
    <w:rsid w:val="00164998"/>
    <w:rsid w:val="00164D2F"/>
    <w:rsid w:val="00164E27"/>
    <w:rsid w:val="00164F1C"/>
    <w:rsid w:val="001653C8"/>
    <w:rsid w:val="00165551"/>
    <w:rsid w:val="001655C8"/>
    <w:rsid w:val="001655E1"/>
    <w:rsid w:val="00165818"/>
    <w:rsid w:val="001658CE"/>
    <w:rsid w:val="0016594A"/>
    <w:rsid w:val="00165DAD"/>
    <w:rsid w:val="00165E62"/>
    <w:rsid w:val="00166144"/>
    <w:rsid w:val="00166295"/>
    <w:rsid w:val="001662CF"/>
    <w:rsid w:val="00166463"/>
    <w:rsid w:val="001664F0"/>
    <w:rsid w:val="0016658D"/>
    <w:rsid w:val="0016664E"/>
    <w:rsid w:val="00166C43"/>
    <w:rsid w:val="00166C85"/>
    <w:rsid w:val="00166D78"/>
    <w:rsid w:val="00166E85"/>
    <w:rsid w:val="00166EA5"/>
    <w:rsid w:val="00166EF2"/>
    <w:rsid w:val="00166F76"/>
    <w:rsid w:val="00166F8C"/>
    <w:rsid w:val="0016705A"/>
    <w:rsid w:val="00167136"/>
    <w:rsid w:val="001671BF"/>
    <w:rsid w:val="001671C4"/>
    <w:rsid w:val="0016760A"/>
    <w:rsid w:val="00167638"/>
    <w:rsid w:val="001676BE"/>
    <w:rsid w:val="001676BF"/>
    <w:rsid w:val="00167DE9"/>
    <w:rsid w:val="00167F65"/>
    <w:rsid w:val="0017008B"/>
    <w:rsid w:val="0017010E"/>
    <w:rsid w:val="00170194"/>
    <w:rsid w:val="001701ED"/>
    <w:rsid w:val="001704A6"/>
    <w:rsid w:val="001705BC"/>
    <w:rsid w:val="001706DE"/>
    <w:rsid w:val="00170AB5"/>
    <w:rsid w:val="00170B14"/>
    <w:rsid w:val="00170B37"/>
    <w:rsid w:val="00170B8B"/>
    <w:rsid w:val="0017105A"/>
    <w:rsid w:val="0017113E"/>
    <w:rsid w:val="00171206"/>
    <w:rsid w:val="00171309"/>
    <w:rsid w:val="00171338"/>
    <w:rsid w:val="00171393"/>
    <w:rsid w:val="00171411"/>
    <w:rsid w:val="00171471"/>
    <w:rsid w:val="001715B9"/>
    <w:rsid w:val="001717E9"/>
    <w:rsid w:val="001718D9"/>
    <w:rsid w:val="00171A24"/>
    <w:rsid w:val="00171B32"/>
    <w:rsid w:val="00171DB3"/>
    <w:rsid w:val="00171DEB"/>
    <w:rsid w:val="0017229E"/>
    <w:rsid w:val="0017248F"/>
    <w:rsid w:val="00172560"/>
    <w:rsid w:val="001725BC"/>
    <w:rsid w:val="001726C7"/>
    <w:rsid w:val="001727B9"/>
    <w:rsid w:val="001728CD"/>
    <w:rsid w:val="00172A4D"/>
    <w:rsid w:val="00172B1D"/>
    <w:rsid w:val="00172BEC"/>
    <w:rsid w:val="00172C95"/>
    <w:rsid w:val="001732E3"/>
    <w:rsid w:val="0017350A"/>
    <w:rsid w:val="00173840"/>
    <w:rsid w:val="00173886"/>
    <w:rsid w:val="001738A6"/>
    <w:rsid w:val="00173DEF"/>
    <w:rsid w:val="00173E4E"/>
    <w:rsid w:val="00173E5E"/>
    <w:rsid w:val="00173F94"/>
    <w:rsid w:val="00174402"/>
    <w:rsid w:val="00174716"/>
    <w:rsid w:val="00174A2B"/>
    <w:rsid w:val="00174B8D"/>
    <w:rsid w:val="00174C10"/>
    <w:rsid w:val="00174CCC"/>
    <w:rsid w:val="0017510B"/>
    <w:rsid w:val="00175129"/>
    <w:rsid w:val="00175254"/>
    <w:rsid w:val="0017548A"/>
    <w:rsid w:val="001754AB"/>
    <w:rsid w:val="0017551A"/>
    <w:rsid w:val="00175AF6"/>
    <w:rsid w:val="00175B26"/>
    <w:rsid w:val="00175D06"/>
    <w:rsid w:val="00175DAC"/>
    <w:rsid w:val="00175E06"/>
    <w:rsid w:val="00175ECA"/>
    <w:rsid w:val="00175F01"/>
    <w:rsid w:val="00175FAE"/>
    <w:rsid w:val="00176012"/>
    <w:rsid w:val="00176059"/>
    <w:rsid w:val="0017667E"/>
    <w:rsid w:val="001766C7"/>
    <w:rsid w:val="001768B9"/>
    <w:rsid w:val="001769C1"/>
    <w:rsid w:val="00176A06"/>
    <w:rsid w:val="00176B1D"/>
    <w:rsid w:val="00176C0A"/>
    <w:rsid w:val="00176CC5"/>
    <w:rsid w:val="00176F73"/>
    <w:rsid w:val="0017753D"/>
    <w:rsid w:val="00177550"/>
    <w:rsid w:val="00177802"/>
    <w:rsid w:val="00177949"/>
    <w:rsid w:val="00177C00"/>
    <w:rsid w:val="00177F52"/>
    <w:rsid w:val="00180465"/>
    <w:rsid w:val="0018090A"/>
    <w:rsid w:val="00180A50"/>
    <w:rsid w:val="00180B80"/>
    <w:rsid w:val="00180C59"/>
    <w:rsid w:val="001813AF"/>
    <w:rsid w:val="00181497"/>
    <w:rsid w:val="001818E3"/>
    <w:rsid w:val="00181990"/>
    <w:rsid w:val="001822CA"/>
    <w:rsid w:val="001825B0"/>
    <w:rsid w:val="001825B6"/>
    <w:rsid w:val="001828A5"/>
    <w:rsid w:val="001829D0"/>
    <w:rsid w:val="00182BBF"/>
    <w:rsid w:val="00182BE1"/>
    <w:rsid w:val="00182C4F"/>
    <w:rsid w:val="00182D9A"/>
    <w:rsid w:val="0018327F"/>
    <w:rsid w:val="001832FA"/>
    <w:rsid w:val="001834DB"/>
    <w:rsid w:val="0018355B"/>
    <w:rsid w:val="0018368A"/>
    <w:rsid w:val="00183767"/>
    <w:rsid w:val="0018389C"/>
    <w:rsid w:val="00183A7F"/>
    <w:rsid w:val="00183B80"/>
    <w:rsid w:val="00184314"/>
    <w:rsid w:val="001843F6"/>
    <w:rsid w:val="00184643"/>
    <w:rsid w:val="00184694"/>
    <w:rsid w:val="001847C0"/>
    <w:rsid w:val="0018482E"/>
    <w:rsid w:val="00184885"/>
    <w:rsid w:val="00184BDD"/>
    <w:rsid w:val="00184C55"/>
    <w:rsid w:val="00184C62"/>
    <w:rsid w:val="00184E3A"/>
    <w:rsid w:val="00184E42"/>
    <w:rsid w:val="001850B1"/>
    <w:rsid w:val="001859AB"/>
    <w:rsid w:val="00185A3E"/>
    <w:rsid w:val="00185A77"/>
    <w:rsid w:val="00185D93"/>
    <w:rsid w:val="00185EC5"/>
    <w:rsid w:val="001862ED"/>
    <w:rsid w:val="00186497"/>
    <w:rsid w:val="00186591"/>
    <w:rsid w:val="00186656"/>
    <w:rsid w:val="00186663"/>
    <w:rsid w:val="0018671A"/>
    <w:rsid w:val="00186797"/>
    <w:rsid w:val="00186910"/>
    <w:rsid w:val="0018693D"/>
    <w:rsid w:val="00186A3C"/>
    <w:rsid w:val="00186B77"/>
    <w:rsid w:val="00186C99"/>
    <w:rsid w:val="00186D20"/>
    <w:rsid w:val="00186ED9"/>
    <w:rsid w:val="00186EDA"/>
    <w:rsid w:val="0018710A"/>
    <w:rsid w:val="001873AC"/>
    <w:rsid w:val="0018757C"/>
    <w:rsid w:val="001877E6"/>
    <w:rsid w:val="001878BE"/>
    <w:rsid w:val="001879A1"/>
    <w:rsid w:val="00187BA3"/>
    <w:rsid w:val="00187CC9"/>
    <w:rsid w:val="00187D06"/>
    <w:rsid w:val="00187D9C"/>
    <w:rsid w:val="00187DD5"/>
    <w:rsid w:val="0019003B"/>
    <w:rsid w:val="00190166"/>
    <w:rsid w:val="001901AB"/>
    <w:rsid w:val="0019076D"/>
    <w:rsid w:val="001907FE"/>
    <w:rsid w:val="001908E1"/>
    <w:rsid w:val="001909A3"/>
    <w:rsid w:val="00190F21"/>
    <w:rsid w:val="00190F5C"/>
    <w:rsid w:val="0019117C"/>
    <w:rsid w:val="00191301"/>
    <w:rsid w:val="0019172E"/>
    <w:rsid w:val="00191B68"/>
    <w:rsid w:val="00191BF5"/>
    <w:rsid w:val="00191CDE"/>
    <w:rsid w:val="00191DA6"/>
    <w:rsid w:val="00191FAE"/>
    <w:rsid w:val="00191FAF"/>
    <w:rsid w:val="00192202"/>
    <w:rsid w:val="00192241"/>
    <w:rsid w:val="00192280"/>
    <w:rsid w:val="00192386"/>
    <w:rsid w:val="00192454"/>
    <w:rsid w:val="001929CD"/>
    <w:rsid w:val="001929FE"/>
    <w:rsid w:val="00192A81"/>
    <w:rsid w:val="00192D5C"/>
    <w:rsid w:val="001931D1"/>
    <w:rsid w:val="001932EE"/>
    <w:rsid w:val="00193319"/>
    <w:rsid w:val="00193333"/>
    <w:rsid w:val="00193535"/>
    <w:rsid w:val="001937BD"/>
    <w:rsid w:val="0019391C"/>
    <w:rsid w:val="0019393B"/>
    <w:rsid w:val="001939F6"/>
    <w:rsid w:val="00193B7F"/>
    <w:rsid w:val="00193D01"/>
    <w:rsid w:val="0019401B"/>
    <w:rsid w:val="001940CF"/>
    <w:rsid w:val="001945F2"/>
    <w:rsid w:val="0019468A"/>
    <w:rsid w:val="001947BA"/>
    <w:rsid w:val="00194999"/>
    <w:rsid w:val="00194A7C"/>
    <w:rsid w:val="00194AE7"/>
    <w:rsid w:val="00194C8F"/>
    <w:rsid w:val="00194CD3"/>
    <w:rsid w:val="00194D4F"/>
    <w:rsid w:val="00194DB8"/>
    <w:rsid w:val="00194E0B"/>
    <w:rsid w:val="00194F5A"/>
    <w:rsid w:val="0019501D"/>
    <w:rsid w:val="0019512A"/>
    <w:rsid w:val="00195234"/>
    <w:rsid w:val="0019524E"/>
    <w:rsid w:val="00195516"/>
    <w:rsid w:val="0019562A"/>
    <w:rsid w:val="00195DB1"/>
    <w:rsid w:val="00195FAD"/>
    <w:rsid w:val="00196108"/>
    <w:rsid w:val="00196261"/>
    <w:rsid w:val="0019632A"/>
    <w:rsid w:val="001963DB"/>
    <w:rsid w:val="0019643D"/>
    <w:rsid w:val="00196444"/>
    <w:rsid w:val="00196495"/>
    <w:rsid w:val="00196578"/>
    <w:rsid w:val="00196665"/>
    <w:rsid w:val="001966B9"/>
    <w:rsid w:val="00196C50"/>
    <w:rsid w:val="00196E80"/>
    <w:rsid w:val="00196E86"/>
    <w:rsid w:val="00196EFD"/>
    <w:rsid w:val="001971FE"/>
    <w:rsid w:val="0019726D"/>
    <w:rsid w:val="00197539"/>
    <w:rsid w:val="00197817"/>
    <w:rsid w:val="0019796A"/>
    <w:rsid w:val="00197A71"/>
    <w:rsid w:val="00197AE0"/>
    <w:rsid w:val="00197DFE"/>
    <w:rsid w:val="00197FF4"/>
    <w:rsid w:val="001A00B0"/>
    <w:rsid w:val="001A00F8"/>
    <w:rsid w:val="001A0191"/>
    <w:rsid w:val="001A0385"/>
    <w:rsid w:val="001A0690"/>
    <w:rsid w:val="001A077B"/>
    <w:rsid w:val="001A0964"/>
    <w:rsid w:val="001A09F2"/>
    <w:rsid w:val="001A0D55"/>
    <w:rsid w:val="001A0E1A"/>
    <w:rsid w:val="001A12CD"/>
    <w:rsid w:val="001A14A1"/>
    <w:rsid w:val="001A162E"/>
    <w:rsid w:val="001A1B36"/>
    <w:rsid w:val="001A1C05"/>
    <w:rsid w:val="001A1CB3"/>
    <w:rsid w:val="001A1E80"/>
    <w:rsid w:val="001A1EA9"/>
    <w:rsid w:val="001A224F"/>
    <w:rsid w:val="001A22CC"/>
    <w:rsid w:val="001A235B"/>
    <w:rsid w:val="001A23A0"/>
    <w:rsid w:val="001A240A"/>
    <w:rsid w:val="001A24C5"/>
    <w:rsid w:val="001A276D"/>
    <w:rsid w:val="001A27A6"/>
    <w:rsid w:val="001A286A"/>
    <w:rsid w:val="001A28D9"/>
    <w:rsid w:val="001A2E40"/>
    <w:rsid w:val="001A3462"/>
    <w:rsid w:val="001A3830"/>
    <w:rsid w:val="001A3D88"/>
    <w:rsid w:val="001A3F0D"/>
    <w:rsid w:val="001A3FDA"/>
    <w:rsid w:val="001A4028"/>
    <w:rsid w:val="001A437B"/>
    <w:rsid w:val="001A4774"/>
    <w:rsid w:val="001A48E4"/>
    <w:rsid w:val="001A50B1"/>
    <w:rsid w:val="001A5230"/>
    <w:rsid w:val="001A53F4"/>
    <w:rsid w:val="001A5543"/>
    <w:rsid w:val="001A56D7"/>
    <w:rsid w:val="001A5853"/>
    <w:rsid w:val="001A5A70"/>
    <w:rsid w:val="001A5C2C"/>
    <w:rsid w:val="001A5F7A"/>
    <w:rsid w:val="001A603D"/>
    <w:rsid w:val="001A60A8"/>
    <w:rsid w:val="001A60D5"/>
    <w:rsid w:val="001A638B"/>
    <w:rsid w:val="001A6443"/>
    <w:rsid w:val="001A65A0"/>
    <w:rsid w:val="001A65FE"/>
    <w:rsid w:val="001A667B"/>
    <w:rsid w:val="001A6D44"/>
    <w:rsid w:val="001A6F44"/>
    <w:rsid w:val="001A710D"/>
    <w:rsid w:val="001A7249"/>
    <w:rsid w:val="001A749A"/>
    <w:rsid w:val="001A7582"/>
    <w:rsid w:val="001A76C0"/>
    <w:rsid w:val="001A770A"/>
    <w:rsid w:val="001A784C"/>
    <w:rsid w:val="001A7901"/>
    <w:rsid w:val="001A7AB4"/>
    <w:rsid w:val="001A7AD6"/>
    <w:rsid w:val="001A7D08"/>
    <w:rsid w:val="001A7D0A"/>
    <w:rsid w:val="001A7E22"/>
    <w:rsid w:val="001A7FE8"/>
    <w:rsid w:val="001B011E"/>
    <w:rsid w:val="001B01CB"/>
    <w:rsid w:val="001B0212"/>
    <w:rsid w:val="001B0313"/>
    <w:rsid w:val="001B07C3"/>
    <w:rsid w:val="001B0867"/>
    <w:rsid w:val="001B09E3"/>
    <w:rsid w:val="001B0E63"/>
    <w:rsid w:val="001B11E2"/>
    <w:rsid w:val="001B18C4"/>
    <w:rsid w:val="001B1B66"/>
    <w:rsid w:val="001B1C49"/>
    <w:rsid w:val="001B1CB6"/>
    <w:rsid w:val="001B1CBF"/>
    <w:rsid w:val="001B1DAE"/>
    <w:rsid w:val="001B2119"/>
    <w:rsid w:val="001B215F"/>
    <w:rsid w:val="001B2191"/>
    <w:rsid w:val="001B2252"/>
    <w:rsid w:val="001B232F"/>
    <w:rsid w:val="001B23A0"/>
    <w:rsid w:val="001B2434"/>
    <w:rsid w:val="001B259B"/>
    <w:rsid w:val="001B27DE"/>
    <w:rsid w:val="001B2850"/>
    <w:rsid w:val="001B28C8"/>
    <w:rsid w:val="001B28E9"/>
    <w:rsid w:val="001B29A2"/>
    <w:rsid w:val="001B2A1E"/>
    <w:rsid w:val="001B2BA2"/>
    <w:rsid w:val="001B2DF3"/>
    <w:rsid w:val="001B32BC"/>
    <w:rsid w:val="001B332F"/>
    <w:rsid w:val="001B39F2"/>
    <w:rsid w:val="001B3A21"/>
    <w:rsid w:val="001B3A48"/>
    <w:rsid w:val="001B3BB8"/>
    <w:rsid w:val="001B3D6A"/>
    <w:rsid w:val="001B3DF6"/>
    <w:rsid w:val="001B3E58"/>
    <w:rsid w:val="001B3F9A"/>
    <w:rsid w:val="001B40A4"/>
    <w:rsid w:val="001B4652"/>
    <w:rsid w:val="001B4B8B"/>
    <w:rsid w:val="001B4E42"/>
    <w:rsid w:val="001B5135"/>
    <w:rsid w:val="001B5274"/>
    <w:rsid w:val="001B55BB"/>
    <w:rsid w:val="001B5650"/>
    <w:rsid w:val="001B5669"/>
    <w:rsid w:val="001B5685"/>
    <w:rsid w:val="001B5762"/>
    <w:rsid w:val="001B5A83"/>
    <w:rsid w:val="001B5C03"/>
    <w:rsid w:val="001B5D76"/>
    <w:rsid w:val="001B5F3A"/>
    <w:rsid w:val="001B5FFC"/>
    <w:rsid w:val="001B60F0"/>
    <w:rsid w:val="001B612D"/>
    <w:rsid w:val="001B626D"/>
    <w:rsid w:val="001B6531"/>
    <w:rsid w:val="001B65B6"/>
    <w:rsid w:val="001B65CF"/>
    <w:rsid w:val="001B680C"/>
    <w:rsid w:val="001B6F84"/>
    <w:rsid w:val="001B70E9"/>
    <w:rsid w:val="001B7424"/>
    <w:rsid w:val="001B74A5"/>
    <w:rsid w:val="001B752F"/>
    <w:rsid w:val="001B7577"/>
    <w:rsid w:val="001B7602"/>
    <w:rsid w:val="001B7631"/>
    <w:rsid w:val="001B7696"/>
    <w:rsid w:val="001B77D1"/>
    <w:rsid w:val="001B77EE"/>
    <w:rsid w:val="001B7888"/>
    <w:rsid w:val="001B79C8"/>
    <w:rsid w:val="001B7FB0"/>
    <w:rsid w:val="001B7FCB"/>
    <w:rsid w:val="001C004D"/>
    <w:rsid w:val="001C011A"/>
    <w:rsid w:val="001C02DA"/>
    <w:rsid w:val="001C051E"/>
    <w:rsid w:val="001C062A"/>
    <w:rsid w:val="001C0ED0"/>
    <w:rsid w:val="001C0EE8"/>
    <w:rsid w:val="001C0F33"/>
    <w:rsid w:val="001C0FBE"/>
    <w:rsid w:val="001C12BB"/>
    <w:rsid w:val="001C132D"/>
    <w:rsid w:val="001C1657"/>
    <w:rsid w:val="001C1B58"/>
    <w:rsid w:val="001C1CBC"/>
    <w:rsid w:val="001C1E43"/>
    <w:rsid w:val="001C1F24"/>
    <w:rsid w:val="001C2225"/>
    <w:rsid w:val="001C222D"/>
    <w:rsid w:val="001C26DA"/>
    <w:rsid w:val="001C27C7"/>
    <w:rsid w:val="001C28D7"/>
    <w:rsid w:val="001C2AEF"/>
    <w:rsid w:val="001C2CA9"/>
    <w:rsid w:val="001C2CD3"/>
    <w:rsid w:val="001C2F09"/>
    <w:rsid w:val="001C311A"/>
    <w:rsid w:val="001C31DC"/>
    <w:rsid w:val="001C31EE"/>
    <w:rsid w:val="001C32BB"/>
    <w:rsid w:val="001C375F"/>
    <w:rsid w:val="001C38A4"/>
    <w:rsid w:val="001C395B"/>
    <w:rsid w:val="001C3A29"/>
    <w:rsid w:val="001C3A8D"/>
    <w:rsid w:val="001C3B16"/>
    <w:rsid w:val="001C3ECA"/>
    <w:rsid w:val="001C3FAD"/>
    <w:rsid w:val="001C400A"/>
    <w:rsid w:val="001C40AD"/>
    <w:rsid w:val="001C419E"/>
    <w:rsid w:val="001C43DF"/>
    <w:rsid w:val="001C43EB"/>
    <w:rsid w:val="001C4433"/>
    <w:rsid w:val="001C47F6"/>
    <w:rsid w:val="001C4879"/>
    <w:rsid w:val="001C4951"/>
    <w:rsid w:val="001C4AAA"/>
    <w:rsid w:val="001C4D42"/>
    <w:rsid w:val="001C50AF"/>
    <w:rsid w:val="001C5232"/>
    <w:rsid w:val="001C527E"/>
    <w:rsid w:val="001C5379"/>
    <w:rsid w:val="001C54A3"/>
    <w:rsid w:val="001C552B"/>
    <w:rsid w:val="001C5564"/>
    <w:rsid w:val="001C55C0"/>
    <w:rsid w:val="001C57C2"/>
    <w:rsid w:val="001C589D"/>
    <w:rsid w:val="001C58BD"/>
    <w:rsid w:val="001C5945"/>
    <w:rsid w:val="001C5977"/>
    <w:rsid w:val="001C5ACF"/>
    <w:rsid w:val="001C5BBD"/>
    <w:rsid w:val="001C5CAD"/>
    <w:rsid w:val="001C5D09"/>
    <w:rsid w:val="001C5EE7"/>
    <w:rsid w:val="001C63EC"/>
    <w:rsid w:val="001C66D3"/>
    <w:rsid w:val="001C66EA"/>
    <w:rsid w:val="001C6B0D"/>
    <w:rsid w:val="001C6B43"/>
    <w:rsid w:val="001C6F14"/>
    <w:rsid w:val="001C7601"/>
    <w:rsid w:val="001C7781"/>
    <w:rsid w:val="001C7785"/>
    <w:rsid w:val="001C7956"/>
    <w:rsid w:val="001C7B83"/>
    <w:rsid w:val="001C7B9E"/>
    <w:rsid w:val="001C7DED"/>
    <w:rsid w:val="001C7E45"/>
    <w:rsid w:val="001D0017"/>
    <w:rsid w:val="001D00D8"/>
    <w:rsid w:val="001D01E5"/>
    <w:rsid w:val="001D039B"/>
    <w:rsid w:val="001D0498"/>
    <w:rsid w:val="001D0508"/>
    <w:rsid w:val="001D0774"/>
    <w:rsid w:val="001D07FB"/>
    <w:rsid w:val="001D0807"/>
    <w:rsid w:val="001D0C29"/>
    <w:rsid w:val="001D0F69"/>
    <w:rsid w:val="001D101D"/>
    <w:rsid w:val="001D103F"/>
    <w:rsid w:val="001D11BF"/>
    <w:rsid w:val="001D1497"/>
    <w:rsid w:val="001D17C8"/>
    <w:rsid w:val="001D1991"/>
    <w:rsid w:val="001D1CA5"/>
    <w:rsid w:val="001D20E9"/>
    <w:rsid w:val="001D2746"/>
    <w:rsid w:val="001D29E4"/>
    <w:rsid w:val="001D2D02"/>
    <w:rsid w:val="001D2E8C"/>
    <w:rsid w:val="001D2EE8"/>
    <w:rsid w:val="001D3162"/>
    <w:rsid w:val="001D330E"/>
    <w:rsid w:val="001D3390"/>
    <w:rsid w:val="001D33D2"/>
    <w:rsid w:val="001D3B00"/>
    <w:rsid w:val="001D3DDE"/>
    <w:rsid w:val="001D3F02"/>
    <w:rsid w:val="001D3F24"/>
    <w:rsid w:val="001D3F61"/>
    <w:rsid w:val="001D4569"/>
    <w:rsid w:val="001D45B2"/>
    <w:rsid w:val="001D4808"/>
    <w:rsid w:val="001D4861"/>
    <w:rsid w:val="001D4D62"/>
    <w:rsid w:val="001D4D78"/>
    <w:rsid w:val="001D4F6E"/>
    <w:rsid w:val="001D51BF"/>
    <w:rsid w:val="001D51D1"/>
    <w:rsid w:val="001D5340"/>
    <w:rsid w:val="001D5717"/>
    <w:rsid w:val="001D5AA6"/>
    <w:rsid w:val="001D5AFA"/>
    <w:rsid w:val="001D5B56"/>
    <w:rsid w:val="001D5B84"/>
    <w:rsid w:val="001D5CC3"/>
    <w:rsid w:val="001D5E8A"/>
    <w:rsid w:val="001D5F2F"/>
    <w:rsid w:val="001D60AD"/>
    <w:rsid w:val="001D6124"/>
    <w:rsid w:val="001D62D8"/>
    <w:rsid w:val="001D6905"/>
    <w:rsid w:val="001D6A1D"/>
    <w:rsid w:val="001D6AB7"/>
    <w:rsid w:val="001D6E09"/>
    <w:rsid w:val="001D6E42"/>
    <w:rsid w:val="001D6E4B"/>
    <w:rsid w:val="001D6FAC"/>
    <w:rsid w:val="001D6FD5"/>
    <w:rsid w:val="001D70A4"/>
    <w:rsid w:val="001D715E"/>
    <w:rsid w:val="001D725D"/>
    <w:rsid w:val="001D72DD"/>
    <w:rsid w:val="001D7354"/>
    <w:rsid w:val="001D7412"/>
    <w:rsid w:val="001D754B"/>
    <w:rsid w:val="001D7623"/>
    <w:rsid w:val="001D7C62"/>
    <w:rsid w:val="001D7F6D"/>
    <w:rsid w:val="001E020F"/>
    <w:rsid w:val="001E02AD"/>
    <w:rsid w:val="001E040B"/>
    <w:rsid w:val="001E0643"/>
    <w:rsid w:val="001E070E"/>
    <w:rsid w:val="001E0765"/>
    <w:rsid w:val="001E0781"/>
    <w:rsid w:val="001E08E5"/>
    <w:rsid w:val="001E0AC1"/>
    <w:rsid w:val="001E0B8A"/>
    <w:rsid w:val="001E0BD0"/>
    <w:rsid w:val="001E0D76"/>
    <w:rsid w:val="001E0F2F"/>
    <w:rsid w:val="001E0F73"/>
    <w:rsid w:val="001E124C"/>
    <w:rsid w:val="001E125A"/>
    <w:rsid w:val="001E1357"/>
    <w:rsid w:val="001E1937"/>
    <w:rsid w:val="001E19D3"/>
    <w:rsid w:val="001E1DD5"/>
    <w:rsid w:val="001E1DEB"/>
    <w:rsid w:val="001E1FE3"/>
    <w:rsid w:val="001E2115"/>
    <w:rsid w:val="001E214B"/>
    <w:rsid w:val="001E223B"/>
    <w:rsid w:val="001E25CB"/>
    <w:rsid w:val="001E2853"/>
    <w:rsid w:val="001E2D63"/>
    <w:rsid w:val="001E2FB3"/>
    <w:rsid w:val="001E3300"/>
    <w:rsid w:val="001E3604"/>
    <w:rsid w:val="001E36F2"/>
    <w:rsid w:val="001E3C34"/>
    <w:rsid w:val="001E3C88"/>
    <w:rsid w:val="001E3D03"/>
    <w:rsid w:val="001E3F23"/>
    <w:rsid w:val="001E42E5"/>
    <w:rsid w:val="001E46AE"/>
    <w:rsid w:val="001E4723"/>
    <w:rsid w:val="001E48CE"/>
    <w:rsid w:val="001E4C91"/>
    <w:rsid w:val="001E4CB6"/>
    <w:rsid w:val="001E4D0D"/>
    <w:rsid w:val="001E4FA1"/>
    <w:rsid w:val="001E52D4"/>
    <w:rsid w:val="001E52F4"/>
    <w:rsid w:val="001E5356"/>
    <w:rsid w:val="001E5462"/>
    <w:rsid w:val="001E557E"/>
    <w:rsid w:val="001E558D"/>
    <w:rsid w:val="001E55DE"/>
    <w:rsid w:val="001E5CB8"/>
    <w:rsid w:val="001E5F3E"/>
    <w:rsid w:val="001E61A2"/>
    <w:rsid w:val="001E61F1"/>
    <w:rsid w:val="001E620B"/>
    <w:rsid w:val="001E6385"/>
    <w:rsid w:val="001E63E2"/>
    <w:rsid w:val="001E6417"/>
    <w:rsid w:val="001E673A"/>
    <w:rsid w:val="001E697D"/>
    <w:rsid w:val="001E69C0"/>
    <w:rsid w:val="001E6C9D"/>
    <w:rsid w:val="001E767D"/>
    <w:rsid w:val="001E7C62"/>
    <w:rsid w:val="001E7D57"/>
    <w:rsid w:val="001E7F52"/>
    <w:rsid w:val="001E7F5D"/>
    <w:rsid w:val="001E7F7E"/>
    <w:rsid w:val="001F0030"/>
    <w:rsid w:val="001F0193"/>
    <w:rsid w:val="001F0214"/>
    <w:rsid w:val="001F028E"/>
    <w:rsid w:val="001F02A3"/>
    <w:rsid w:val="001F041F"/>
    <w:rsid w:val="001F05B3"/>
    <w:rsid w:val="001F0658"/>
    <w:rsid w:val="001F0814"/>
    <w:rsid w:val="001F0876"/>
    <w:rsid w:val="001F0AC5"/>
    <w:rsid w:val="001F0ACA"/>
    <w:rsid w:val="001F0DA2"/>
    <w:rsid w:val="001F0FB8"/>
    <w:rsid w:val="001F10BF"/>
    <w:rsid w:val="001F10E9"/>
    <w:rsid w:val="001F1132"/>
    <w:rsid w:val="001F118C"/>
    <w:rsid w:val="001F11F3"/>
    <w:rsid w:val="001F128D"/>
    <w:rsid w:val="001F1463"/>
    <w:rsid w:val="001F15C2"/>
    <w:rsid w:val="001F16D8"/>
    <w:rsid w:val="001F17CF"/>
    <w:rsid w:val="001F1808"/>
    <w:rsid w:val="001F18BD"/>
    <w:rsid w:val="001F1994"/>
    <w:rsid w:val="001F19BD"/>
    <w:rsid w:val="001F1AE6"/>
    <w:rsid w:val="001F1BC2"/>
    <w:rsid w:val="001F1D56"/>
    <w:rsid w:val="001F1E98"/>
    <w:rsid w:val="001F1F51"/>
    <w:rsid w:val="001F1FBE"/>
    <w:rsid w:val="001F2005"/>
    <w:rsid w:val="001F21B9"/>
    <w:rsid w:val="001F2426"/>
    <w:rsid w:val="001F24D7"/>
    <w:rsid w:val="001F257E"/>
    <w:rsid w:val="001F258E"/>
    <w:rsid w:val="001F2745"/>
    <w:rsid w:val="001F27A3"/>
    <w:rsid w:val="001F28A9"/>
    <w:rsid w:val="001F2BFF"/>
    <w:rsid w:val="001F2DC8"/>
    <w:rsid w:val="001F3176"/>
    <w:rsid w:val="001F32CB"/>
    <w:rsid w:val="001F389B"/>
    <w:rsid w:val="001F38E2"/>
    <w:rsid w:val="001F38E6"/>
    <w:rsid w:val="001F3D06"/>
    <w:rsid w:val="001F3D27"/>
    <w:rsid w:val="001F3D7A"/>
    <w:rsid w:val="001F3EC2"/>
    <w:rsid w:val="001F41BC"/>
    <w:rsid w:val="001F41C2"/>
    <w:rsid w:val="001F43FF"/>
    <w:rsid w:val="001F44DE"/>
    <w:rsid w:val="001F456E"/>
    <w:rsid w:val="001F483B"/>
    <w:rsid w:val="001F4871"/>
    <w:rsid w:val="001F48AB"/>
    <w:rsid w:val="001F4A5F"/>
    <w:rsid w:val="001F4AF1"/>
    <w:rsid w:val="001F4E61"/>
    <w:rsid w:val="001F4EF8"/>
    <w:rsid w:val="001F53FC"/>
    <w:rsid w:val="001F5472"/>
    <w:rsid w:val="001F5A79"/>
    <w:rsid w:val="001F5FA9"/>
    <w:rsid w:val="001F602E"/>
    <w:rsid w:val="001F6320"/>
    <w:rsid w:val="001F6323"/>
    <w:rsid w:val="001F63CC"/>
    <w:rsid w:val="001F6425"/>
    <w:rsid w:val="001F64E3"/>
    <w:rsid w:val="001F66F5"/>
    <w:rsid w:val="001F66FC"/>
    <w:rsid w:val="001F6974"/>
    <w:rsid w:val="001F6B51"/>
    <w:rsid w:val="001F6BEE"/>
    <w:rsid w:val="001F6D38"/>
    <w:rsid w:val="001F6DA5"/>
    <w:rsid w:val="001F6ECB"/>
    <w:rsid w:val="001F6F78"/>
    <w:rsid w:val="001F7016"/>
    <w:rsid w:val="001F711D"/>
    <w:rsid w:val="001F72E5"/>
    <w:rsid w:val="001F7321"/>
    <w:rsid w:val="001F7478"/>
    <w:rsid w:val="001F74AC"/>
    <w:rsid w:val="001F74DA"/>
    <w:rsid w:val="001F780F"/>
    <w:rsid w:val="001F796F"/>
    <w:rsid w:val="001F7B1F"/>
    <w:rsid w:val="001F7B72"/>
    <w:rsid w:val="001F7D72"/>
    <w:rsid w:val="00200063"/>
    <w:rsid w:val="00200222"/>
    <w:rsid w:val="002003CF"/>
    <w:rsid w:val="0020066B"/>
    <w:rsid w:val="00200872"/>
    <w:rsid w:val="00200899"/>
    <w:rsid w:val="002008DD"/>
    <w:rsid w:val="00200B3F"/>
    <w:rsid w:val="00201103"/>
    <w:rsid w:val="002013F2"/>
    <w:rsid w:val="00201DC3"/>
    <w:rsid w:val="00201E0F"/>
    <w:rsid w:val="00201ED1"/>
    <w:rsid w:val="002021D5"/>
    <w:rsid w:val="0020220B"/>
    <w:rsid w:val="00202556"/>
    <w:rsid w:val="00202704"/>
    <w:rsid w:val="0020285E"/>
    <w:rsid w:val="002028D6"/>
    <w:rsid w:val="00202A0B"/>
    <w:rsid w:val="00202A30"/>
    <w:rsid w:val="00202C69"/>
    <w:rsid w:val="00202DCC"/>
    <w:rsid w:val="002030BE"/>
    <w:rsid w:val="002033F2"/>
    <w:rsid w:val="0020364C"/>
    <w:rsid w:val="00203C31"/>
    <w:rsid w:val="00203C61"/>
    <w:rsid w:val="00203D13"/>
    <w:rsid w:val="00203D50"/>
    <w:rsid w:val="00204005"/>
    <w:rsid w:val="00204105"/>
    <w:rsid w:val="00204121"/>
    <w:rsid w:val="0020483A"/>
    <w:rsid w:val="002049C5"/>
    <w:rsid w:val="00204A22"/>
    <w:rsid w:val="00204BCD"/>
    <w:rsid w:val="00204C3A"/>
    <w:rsid w:val="00204CFC"/>
    <w:rsid w:val="00204DB4"/>
    <w:rsid w:val="00204DB9"/>
    <w:rsid w:val="00204E81"/>
    <w:rsid w:val="002050B2"/>
    <w:rsid w:val="002052B8"/>
    <w:rsid w:val="002053CD"/>
    <w:rsid w:val="00205489"/>
    <w:rsid w:val="002054D5"/>
    <w:rsid w:val="002054E5"/>
    <w:rsid w:val="0020577E"/>
    <w:rsid w:val="00205DC9"/>
    <w:rsid w:val="00205DF2"/>
    <w:rsid w:val="002062B7"/>
    <w:rsid w:val="002065DF"/>
    <w:rsid w:val="00206614"/>
    <w:rsid w:val="0020692B"/>
    <w:rsid w:val="00206B0C"/>
    <w:rsid w:val="00206C10"/>
    <w:rsid w:val="00206C7C"/>
    <w:rsid w:val="0020719E"/>
    <w:rsid w:val="002071CB"/>
    <w:rsid w:val="0020726D"/>
    <w:rsid w:val="0020731E"/>
    <w:rsid w:val="0020739F"/>
    <w:rsid w:val="002073A6"/>
    <w:rsid w:val="00207568"/>
    <w:rsid w:val="0020774F"/>
    <w:rsid w:val="002077F7"/>
    <w:rsid w:val="00207860"/>
    <w:rsid w:val="00207A1C"/>
    <w:rsid w:val="00207B86"/>
    <w:rsid w:val="00207CFB"/>
    <w:rsid w:val="00210131"/>
    <w:rsid w:val="00210162"/>
    <w:rsid w:val="00210190"/>
    <w:rsid w:val="002101FD"/>
    <w:rsid w:val="0021028D"/>
    <w:rsid w:val="0021028F"/>
    <w:rsid w:val="002102AD"/>
    <w:rsid w:val="00210641"/>
    <w:rsid w:val="0021069D"/>
    <w:rsid w:val="002106A2"/>
    <w:rsid w:val="002106B8"/>
    <w:rsid w:val="002110DC"/>
    <w:rsid w:val="00211101"/>
    <w:rsid w:val="002112F6"/>
    <w:rsid w:val="0021148B"/>
    <w:rsid w:val="00211586"/>
    <w:rsid w:val="002119FF"/>
    <w:rsid w:val="00211C55"/>
    <w:rsid w:val="00211CDA"/>
    <w:rsid w:val="00211D38"/>
    <w:rsid w:val="00211FD4"/>
    <w:rsid w:val="00212322"/>
    <w:rsid w:val="00212A81"/>
    <w:rsid w:val="00212B05"/>
    <w:rsid w:val="00212B7F"/>
    <w:rsid w:val="00212BC9"/>
    <w:rsid w:val="00212F67"/>
    <w:rsid w:val="002132EC"/>
    <w:rsid w:val="00213431"/>
    <w:rsid w:val="00213581"/>
    <w:rsid w:val="002135A7"/>
    <w:rsid w:val="002137D0"/>
    <w:rsid w:val="00213887"/>
    <w:rsid w:val="00213909"/>
    <w:rsid w:val="0021399C"/>
    <w:rsid w:val="00213A8C"/>
    <w:rsid w:val="00213AA8"/>
    <w:rsid w:val="00213D8A"/>
    <w:rsid w:val="00213E1A"/>
    <w:rsid w:val="00213F30"/>
    <w:rsid w:val="00213FB7"/>
    <w:rsid w:val="002140B6"/>
    <w:rsid w:val="00214298"/>
    <w:rsid w:val="0021435A"/>
    <w:rsid w:val="0021453C"/>
    <w:rsid w:val="0021456B"/>
    <w:rsid w:val="002148A9"/>
    <w:rsid w:val="00214BF7"/>
    <w:rsid w:val="00214DDB"/>
    <w:rsid w:val="002151BE"/>
    <w:rsid w:val="00215D34"/>
    <w:rsid w:val="00215E88"/>
    <w:rsid w:val="00215FBA"/>
    <w:rsid w:val="00216021"/>
    <w:rsid w:val="00216109"/>
    <w:rsid w:val="002161B3"/>
    <w:rsid w:val="00216217"/>
    <w:rsid w:val="002162AB"/>
    <w:rsid w:val="0021636C"/>
    <w:rsid w:val="002163B4"/>
    <w:rsid w:val="00216637"/>
    <w:rsid w:val="0021678A"/>
    <w:rsid w:val="00216805"/>
    <w:rsid w:val="00216908"/>
    <w:rsid w:val="00216A66"/>
    <w:rsid w:val="00216F10"/>
    <w:rsid w:val="002170D7"/>
    <w:rsid w:val="00217104"/>
    <w:rsid w:val="0021716B"/>
    <w:rsid w:val="002171EF"/>
    <w:rsid w:val="002172F1"/>
    <w:rsid w:val="0021731F"/>
    <w:rsid w:val="0021750E"/>
    <w:rsid w:val="00217708"/>
    <w:rsid w:val="002178F2"/>
    <w:rsid w:val="00217A27"/>
    <w:rsid w:val="00217BC8"/>
    <w:rsid w:val="00217CA0"/>
    <w:rsid w:val="00220010"/>
    <w:rsid w:val="0022009D"/>
    <w:rsid w:val="00220837"/>
    <w:rsid w:val="00220902"/>
    <w:rsid w:val="00220934"/>
    <w:rsid w:val="00220A02"/>
    <w:rsid w:val="00220A0B"/>
    <w:rsid w:val="00220A72"/>
    <w:rsid w:val="00220D2F"/>
    <w:rsid w:val="00221081"/>
    <w:rsid w:val="002210B4"/>
    <w:rsid w:val="0022111B"/>
    <w:rsid w:val="002214CA"/>
    <w:rsid w:val="002217D2"/>
    <w:rsid w:val="002217E3"/>
    <w:rsid w:val="0022193A"/>
    <w:rsid w:val="00221F89"/>
    <w:rsid w:val="00221FE9"/>
    <w:rsid w:val="00222022"/>
    <w:rsid w:val="002222BC"/>
    <w:rsid w:val="002224D1"/>
    <w:rsid w:val="002224FD"/>
    <w:rsid w:val="002225AE"/>
    <w:rsid w:val="00222719"/>
    <w:rsid w:val="00222951"/>
    <w:rsid w:val="00222CF7"/>
    <w:rsid w:val="00222D72"/>
    <w:rsid w:val="00223339"/>
    <w:rsid w:val="0022335A"/>
    <w:rsid w:val="002234B3"/>
    <w:rsid w:val="0022359B"/>
    <w:rsid w:val="0022359E"/>
    <w:rsid w:val="00223638"/>
    <w:rsid w:val="0022384D"/>
    <w:rsid w:val="00223A2D"/>
    <w:rsid w:val="00223C5B"/>
    <w:rsid w:val="00223CCC"/>
    <w:rsid w:val="00223E56"/>
    <w:rsid w:val="002240A5"/>
    <w:rsid w:val="00224108"/>
    <w:rsid w:val="002241FC"/>
    <w:rsid w:val="00224303"/>
    <w:rsid w:val="00224577"/>
    <w:rsid w:val="002245EC"/>
    <w:rsid w:val="00224734"/>
    <w:rsid w:val="00224768"/>
    <w:rsid w:val="00224CF3"/>
    <w:rsid w:val="00224D9A"/>
    <w:rsid w:val="00224F8F"/>
    <w:rsid w:val="00225165"/>
    <w:rsid w:val="002251DC"/>
    <w:rsid w:val="002252FF"/>
    <w:rsid w:val="0022546C"/>
    <w:rsid w:val="002258BA"/>
    <w:rsid w:val="002258E8"/>
    <w:rsid w:val="002259FA"/>
    <w:rsid w:val="00225AFF"/>
    <w:rsid w:val="00225C59"/>
    <w:rsid w:val="00225D59"/>
    <w:rsid w:val="00225E7B"/>
    <w:rsid w:val="002260C7"/>
    <w:rsid w:val="00226444"/>
    <w:rsid w:val="002265D8"/>
    <w:rsid w:val="0022680A"/>
    <w:rsid w:val="00226A18"/>
    <w:rsid w:val="00226AC4"/>
    <w:rsid w:val="00226B2C"/>
    <w:rsid w:val="0022703F"/>
    <w:rsid w:val="00227218"/>
    <w:rsid w:val="0022731C"/>
    <w:rsid w:val="002275AC"/>
    <w:rsid w:val="00227749"/>
    <w:rsid w:val="00227788"/>
    <w:rsid w:val="002278F2"/>
    <w:rsid w:val="00227A11"/>
    <w:rsid w:val="00227AE6"/>
    <w:rsid w:val="00227CC7"/>
    <w:rsid w:val="00230020"/>
    <w:rsid w:val="002300FB"/>
    <w:rsid w:val="002302D8"/>
    <w:rsid w:val="00230524"/>
    <w:rsid w:val="00230598"/>
    <w:rsid w:val="00230644"/>
    <w:rsid w:val="002306BE"/>
    <w:rsid w:val="00230A56"/>
    <w:rsid w:val="00230B90"/>
    <w:rsid w:val="00230D1C"/>
    <w:rsid w:val="00230D97"/>
    <w:rsid w:val="0023175B"/>
    <w:rsid w:val="00231DE0"/>
    <w:rsid w:val="00232008"/>
    <w:rsid w:val="00232A06"/>
    <w:rsid w:val="00232BF1"/>
    <w:rsid w:val="00232E3E"/>
    <w:rsid w:val="002331A3"/>
    <w:rsid w:val="00233457"/>
    <w:rsid w:val="0023357F"/>
    <w:rsid w:val="00233627"/>
    <w:rsid w:val="002336AB"/>
    <w:rsid w:val="00233AC9"/>
    <w:rsid w:val="00233AE9"/>
    <w:rsid w:val="00233C06"/>
    <w:rsid w:val="00233C19"/>
    <w:rsid w:val="00233F36"/>
    <w:rsid w:val="002341CC"/>
    <w:rsid w:val="00234308"/>
    <w:rsid w:val="002346DA"/>
    <w:rsid w:val="00234F5C"/>
    <w:rsid w:val="0023502C"/>
    <w:rsid w:val="002351C9"/>
    <w:rsid w:val="002351FF"/>
    <w:rsid w:val="0023522E"/>
    <w:rsid w:val="00235343"/>
    <w:rsid w:val="0023538F"/>
    <w:rsid w:val="0023566C"/>
    <w:rsid w:val="0023568D"/>
    <w:rsid w:val="00235747"/>
    <w:rsid w:val="0023576A"/>
    <w:rsid w:val="00235CEF"/>
    <w:rsid w:val="00235E2D"/>
    <w:rsid w:val="002362EB"/>
    <w:rsid w:val="0023630F"/>
    <w:rsid w:val="002365EA"/>
    <w:rsid w:val="0023662E"/>
    <w:rsid w:val="002369EB"/>
    <w:rsid w:val="00236AB7"/>
    <w:rsid w:val="00236D36"/>
    <w:rsid w:val="00237063"/>
    <w:rsid w:val="002373E5"/>
    <w:rsid w:val="00237506"/>
    <w:rsid w:val="0023778E"/>
    <w:rsid w:val="00237A18"/>
    <w:rsid w:val="00237A84"/>
    <w:rsid w:val="00237AE1"/>
    <w:rsid w:val="00237C43"/>
    <w:rsid w:val="00237C9E"/>
    <w:rsid w:val="00237E5B"/>
    <w:rsid w:val="002401E3"/>
    <w:rsid w:val="00240230"/>
    <w:rsid w:val="0024023F"/>
    <w:rsid w:val="00240242"/>
    <w:rsid w:val="00240504"/>
    <w:rsid w:val="00240550"/>
    <w:rsid w:val="00240585"/>
    <w:rsid w:val="002407AB"/>
    <w:rsid w:val="00240890"/>
    <w:rsid w:val="0024089A"/>
    <w:rsid w:val="002409ED"/>
    <w:rsid w:val="00240C94"/>
    <w:rsid w:val="00240EC5"/>
    <w:rsid w:val="00240FBC"/>
    <w:rsid w:val="00241195"/>
    <w:rsid w:val="002411D5"/>
    <w:rsid w:val="00241206"/>
    <w:rsid w:val="0024131C"/>
    <w:rsid w:val="0024158A"/>
    <w:rsid w:val="002416CD"/>
    <w:rsid w:val="00241872"/>
    <w:rsid w:val="00241B54"/>
    <w:rsid w:val="00241C4F"/>
    <w:rsid w:val="00241D6F"/>
    <w:rsid w:val="00241DF9"/>
    <w:rsid w:val="00241FBF"/>
    <w:rsid w:val="002421EF"/>
    <w:rsid w:val="002421F6"/>
    <w:rsid w:val="0024234E"/>
    <w:rsid w:val="00242361"/>
    <w:rsid w:val="002424C0"/>
    <w:rsid w:val="00242620"/>
    <w:rsid w:val="00242850"/>
    <w:rsid w:val="0024296E"/>
    <w:rsid w:val="00242A75"/>
    <w:rsid w:val="00242B32"/>
    <w:rsid w:val="00242C8D"/>
    <w:rsid w:val="00242CB8"/>
    <w:rsid w:val="00242E93"/>
    <w:rsid w:val="00242EF5"/>
    <w:rsid w:val="002431EF"/>
    <w:rsid w:val="00243276"/>
    <w:rsid w:val="0024369E"/>
    <w:rsid w:val="002439CE"/>
    <w:rsid w:val="00243A37"/>
    <w:rsid w:val="00243A5B"/>
    <w:rsid w:val="00243D6E"/>
    <w:rsid w:val="00243F32"/>
    <w:rsid w:val="00244242"/>
    <w:rsid w:val="00244311"/>
    <w:rsid w:val="002443BE"/>
    <w:rsid w:val="00244449"/>
    <w:rsid w:val="002445C5"/>
    <w:rsid w:val="002445FF"/>
    <w:rsid w:val="00244774"/>
    <w:rsid w:val="00244DFB"/>
    <w:rsid w:val="00244E1F"/>
    <w:rsid w:val="002451F0"/>
    <w:rsid w:val="002455A5"/>
    <w:rsid w:val="00245693"/>
    <w:rsid w:val="0024585D"/>
    <w:rsid w:val="00245940"/>
    <w:rsid w:val="00245AE7"/>
    <w:rsid w:val="00245DEF"/>
    <w:rsid w:val="00245F0B"/>
    <w:rsid w:val="0024605F"/>
    <w:rsid w:val="00246519"/>
    <w:rsid w:val="0024661F"/>
    <w:rsid w:val="0024667B"/>
    <w:rsid w:val="002466BE"/>
    <w:rsid w:val="002466FF"/>
    <w:rsid w:val="00246748"/>
    <w:rsid w:val="0024676E"/>
    <w:rsid w:val="00246D1E"/>
    <w:rsid w:val="00247022"/>
    <w:rsid w:val="002470CD"/>
    <w:rsid w:val="002474D3"/>
    <w:rsid w:val="00247593"/>
    <w:rsid w:val="002475C2"/>
    <w:rsid w:val="00247791"/>
    <w:rsid w:val="002477D4"/>
    <w:rsid w:val="00247891"/>
    <w:rsid w:val="00247A43"/>
    <w:rsid w:val="00247B8C"/>
    <w:rsid w:val="00247D00"/>
    <w:rsid w:val="00247DDC"/>
    <w:rsid w:val="00247F9D"/>
    <w:rsid w:val="002505AF"/>
    <w:rsid w:val="00250611"/>
    <w:rsid w:val="002506DF"/>
    <w:rsid w:val="00250893"/>
    <w:rsid w:val="0025096F"/>
    <w:rsid w:val="00250A3A"/>
    <w:rsid w:val="00250C1D"/>
    <w:rsid w:val="00250C21"/>
    <w:rsid w:val="00250C46"/>
    <w:rsid w:val="00250D61"/>
    <w:rsid w:val="00251046"/>
    <w:rsid w:val="002511E0"/>
    <w:rsid w:val="0025125D"/>
    <w:rsid w:val="00251283"/>
    <w:rsid w:val="002516E4"/>
    <w:rsid w:val="00251877"/>
    <w:rsid w:val="00251D36"/>
    <w:rsid w:val="00251DC5"/>
    <w:rsid w:val="00251DD4"/>
    <w:rsid w:val="00251DF2"/>
    <w:rsid w:val="00251EAF"/>
    <w:rsid w:val="00251FB9"/>
    <w:rsid w:val="00252241"/>
    <w:rsid w:val="00252335"/>
    <w:rsid w:val="00252455"/>
    <w:rsid w:val="0025255F"/>
    <w:rsid w:val="00252582"/>
    <w:rsid w:val="002526F4"/>
    <w:rsid w:val="0025278C"/>
    <w:rsid w:val="00252856"/>
    <w:rsid w:val="0025289F"/>
    <w:rsid w:val="00252C74"/>
    <w:rsid w:val="00252C93"/>
    <w:rsid w:val="00252E60"/>
    <w:rsid w:val="00252F7F"/>
    <w:rsid w:val="0025330A"/>
    <w:rsid w:val="002537A1"/>
    <w:rsid w:val="002538C6"/>
    <w:rsid w:val="00253B5D"/>
    <w:rsid w:val="00253B66"/>
    <w:rsid w:val="00253CCC"/>
    <w:rsid w:val="00253E5C"/>
    <w:rsid w:val="002541EE"/>
    <w:rsid w:val="0025420D"/>
    <w:rsid w:val="002542B7"/>
    <w:rsid w:val="0025430F"/>
    <w:rsid w:val="00254390"/>
    <w:rsid w:val="0025458D"/>
    <w:rsid w:val="002547AC"/>
    <w:rsid w:val="00254889"/>
    <w:rsid w:val="0025488E"/>
    <w:rsid w:val="00254A1E"/>
    <w:rsid w:val="00254A50"/>
    <w:rsid w:val="00254A63"/>
    <w:rsid w:val="00254C8B"/>
    <w:rsid w:val="00254D33"/>
    <w:rsid w:val="00254E45"/>
    <w:rsid w:val="0025516D"/>
    <w:rsid w:val="0025535C"/>
    <w:rsid w:val="00255779"/>
    <w:rsid w:val="00255EF5"/>
    <w:rsid w:val="00255FCA"/>
    <w:rsid w:val="002560BF"/>
    <w:rsid w:val="002561E9"/>
    <w:rsid w:val="002562C6"/>
    <w:rsid w:val="00256340"/>
    <w:rsid w:val="00256387"/>
    <w:rsid w:val="00256416"/>
    <w:rsid w:val="002565CE"/>
    <w:rsid w:val="00256640"/>
    <w:rsid w:val="002566F5"/>
    <w:rsid w:val="002568C7"/>
    <w:rsid w:val="00256986"/>
    <w:rsid w:val="00256B62"/>
    <w:rsid w:val="00257144"/>
    <w:rsid w:val="002573E9"/>
    <w:rsid w:val="0025758B"/>
    <w:rsid w:val="00257CDD"/>
    <w:rsid w:val="0026035C"/>
    <w:rsid w:val="0026043D"/>
    <w:rsid w:val="00260511"/>
    <w:rsid w:val="00260731"/>
    <w:rsid w:val="00260A0B"/>
    <w:rsid w:val="00260A94"/>
    <w:rsid w:val="00260EA6"/>
    <w:rsid w:val="00260F5C"/>
    <w:rsid w:val="00260F91"/>
    <w:rsid w:val="00261076"/>
    <w:rsid w:val="002610B2"/>
    <w:rsid w:val="0026112E"/>
    <w:rsid w:val="002611F7"/>
    <w:rsid w:val="00261250"/>
    <w:rsid w:val="0026126D"/>
    <w:rsid w:val="00261290"/>
    <w:rsid w:val="002615E0"/>
    <w:rsid w:val="0026178F"/>
    <w:rsid w:val="0026186C"/>
    <w:rsid w:val="00261C31"/>
    <w:rsid w:val="00261C79"/>
    <w:rsid w:val="00261CF8"/>
    <w:rsid w:val="00261F35"/>
    <w:rsid w:val="00261F89"/>
    <w:rsid w:val="002622DC"/>
    <w:rsid w:val="00262516"/>
    <w:rsid w:val="0026279E"/>
    <w:rsid w:val="002627EE"/>
    <w:rsid w:val="00262956"/>
    <w:rsid w:val="00262AA8"/>
    <w:rsid w:val="00262D0D"/>
    <w:rsid w:val="00262D13"/>
    <w:rsid w:val="00262F52"/>
    <w:rsid w:val="00262FE4"/>
    <w:rsid w:val="00263062"/>
    <w:rsid w:val="0026309D"/>
    <w:rsid w:val="00263296"/>
    <w:rsid w:val="0026335A"/>
    <w:rsid w:val="00263C46"/>
    <w:rsid w:val="00263C4E"/>
    <w:rsid w:val="00263E6F"/>
    <w:rsid w:val="00263EFB"/>
    <w:rsid w:val="00263F88"/>
    <w:rsid w:val="00263F9B"/>
    <w:rsid w:val="00264274"/>
    <w:rsid w:val="002642E1"/>
    <w:rsid w:val="0026435E"/>
    <w:rsid w:val="002643D1"/>
    <w:rsid w:val="002645E9"/>
    <w:rsid w:val="0026468B"/>
    <w:rsid w:val="0026482A"/>
    <w:rsid w:val="00264A2D"/>
    <w:rsid w:val="00264A3D"/>
    <w:rsid w:val="00264A49"/>
    <w:rsid w:val="00264A7B"/>
    <w:rsid w:val="00264B8F"/>
    <w:rsid w:val="00264C6F"/>
    <w:rsid w:val="00264D0D"/>
    <w:rsid w:val="00264F39"/>
    <w:rsid w:val="00264FBF"/>
    <w:rsid w:val="0026507D"/>
    <w:rsid w:val="002651EA"/>
    <w:rsid w:val="002654DD"/>
    <w:rsid w:val="00265509"/>
    <w:rsid w:val="002655C9"/>
    <w:rsid w:val="0026579B"/>
    <w:rsid w:val="002658FC"/>
    <w:rsid w:val="00265CA0"/>
    <w:rsid w:val="00265CB3"/>
    <w:rsid w:val="00265D1B"/>
    <w:rsid w:val="00265DFC"/>
    <w:rsid w:val="00265F19"/>
    <w:rsid w:val="00266092"/>
    <w:rsid w:val="0026639A"/>
    <w:rsid w:val="002663CC"/>
    <w:rsid w:val="0026647A"/>
    <w:rsid w:val="002664D5"/>
    <w:rsid w:val="0026664E"/>
    <w:rsid w:val="00266762"/>
    <w:rsid w:val="00266AB5"/>
    <w:rsid w:val="00266AC5"/>
    <w:rsid w:val="00266B51"/>
    <w:rsid w:val="00266CCE"/>
    <w:rsid w:val="00266FAC"/>
    <w:rsid w:val="0026700D"/>
    <w:rsid w:val="00267028"/>
    <w:rsid w:val="0026702F"/>
    <w:rsid w:val="0026738B"/>
    <w:rsid w:val="0026754A"/>
    <w:rsid w:val="00267B08"/>
    <w:rsid w:val="00267B8B"/>
    <w:rsid w:val="00267BB0"/>
    <w:rsid w:val="00267E38"/>
    <w:rsid w:val="00267EEC"/>
    <w:rsid w:val="00270112"/>
    <w:rsid w:val="00270E07"/>
    <w:rsid w:val="00270F20"/>
    <w:rsid w:val="00270F87"/>
    <w:rsid w:val="002711AC"/>
    <w:rsid w:val="002711D4"/>
    <w:rsid w:val="002713D9"/>
    <w:rsid w:val="0027147E"/>
    <w:rsid w:val="00271B20"/>
    <w:rsid w:val="00271BC5"/>
    <w:rsid w:val="00271C67"/>
    <w:rsid w:val="00271C8A"/>
    <w:rsid w:val="00271E7A"/>
    <w:rsid w:val="00271F4A"/>
    <w:rsid w:val="00272265"/>
    <w:rsid w:val="00272276"/>
    <w:rsid w:val="00272359"/>
    <w:rsid w:val="0027245F"/>
    <w:rsid w:val="002726F7"/>
    <w:rsid w:val="002727E8"/>
    <w:rsid w:val="00272A5F"/>
    <w:rsid w:val="00272A6F"/>
    <w:rsid w:val="00272C14"/>
    <w:rsid w:val="00272C47"/>
    <w:rsid w:val="00272C7C"/>
    <w:rsid w:val="00272C86"/>
    <w:rsid w:val="00272E05"/>
    <w:rsid w:val="00272FA9"/>
    <w:rsid w:val="0027380F"/>
    <w:rsid w:val="00273AF9"/>
    <w:rsid w:val="00273B65"/>
    <w:rsid w:val="00273CEE"/>
    <w:rsid w:val="00273D84"/>
    <w:rsid w:val="00273F96"/>
    <w:rsid w:val="00273FD4"/>
    <w:rsid w:val="00274318"/>
    <w:rsid w:val="00274415"/>
    <w:rsid w:val="002744DB"/>
    <w:rsid w:val="00274573"/>
    <w:rsid w:val="002746EE"/>
    <w:rsid w:val="00274739"/>
    <w:rsid w:val="00274788"/>
    <w:rsid w:val="00274941"/>
    <w:rsid w:val="00274A60"/>
    <w:rsid w:val="00275318"/>
    <w:rsid w:val="002757F4"/>
    <w:rsid w:val="0027598C"/>
    <w:rsid w:val="00275B20"/>
    <w:rsid w:val="00275BBB"/>
    <w:rsid w:val="00275BE2"/>
    <w:rsid w:val="00275C0D"/>
    <w:rsid w:val="00275DF4"/>
    <w:rsid w:val="00275E1D"/>
    <w:rsid w:val="00275E31"/>
    <w:rsid w:val="00275E90"/>
    <w:rsid w:val="00276153"/>
    <w:rsid w:val="0027621B"/>
    <w:rsid w:val="0027628C"/>
    <w:rsid w:val="00276348"/>
    <w:rsid w:val="00276451"/>
    <w:rsid w:val="002764FB"/>
    <w:rsid w:val="002766C3"/>
    <w:rsid w:val="002768A0"/>
    <w:rsid w:val="00276BFD"/>
    <w:rsid w:val="00276C6F"/>
    <w:rsid w:val="00276E96"/>
    <w:rsid w:val="00276F0E"/>
    <w:rsid w:val="00276F8C"/>
    <w:rsid w:val="00277283"/>
    <w:rsid w:val="0027732A"/>
    <w:rsid w:val="00277601"/>
    <w:rsid w:val="00277894"/>
    <w:rsid w:val="00277A49"/>
    <w:rsid w:val="00277BEF"/>
    <w:rsid w:val="0028004E"/>
    <w:rsid w:val="002801C8"/>
    <w:rsid w:val="0028051D"/>
    <w:rsid w:val="002806F3"/>
    <w:rsid w:val="00280856"/>
    <w:rsid w:val="002809D0"/>
    <w:rsid w:val="00280A76"/>
    <w:rsid w:val="00280C99"/>
    <w:rsid w:val="00280D56"/>
    <w:rsid w:val="00280F71"/>
    <w:rsid w:val="00280FB7"/>
    <w:rsid w:val="00281072"/>
    <w:rsid w:val="002811C7"/>
    <w:rsid w:val="002816F0"/>
    <w:rsid w:val="00281700"/>
    <w:rsid w:val="002817FD"/>
    <w:rsid w:val="00281CE8"/>
    <w:rsid w:val="00281E4B"/>
    <w:rsid w:val="00281EFE"/>
    <w:rsid w:val="00281F5E"/>
    <w:rsid w:val="00282420"/>
    <w:rsid w:val="0028246A"/>
    <w:rsid w:val="00282846"/>
    <w:rsid w:val="00282D26"/>
    <w:rsid w:val="00282D2D"/>
    <w:rsid w:val="00282D62"/>
    <w:rsid w:val="00283045"/>
    <w:rsid w:val="0028317F"/>
    <w:rsid w:val="00283291"/>
    <w:rsid w:val="002832C1"/>
    <w:rsid w:val="002835CF"/>
    <w:rsid w:val="00283708"/>
    <w:rsid w:val="00283827"/>
    <w:rsid w:val="002839F4"/>
    <w:rsid w:val="00283C20"/>
    <w:rsid w:val="00283FC9"/>
    <w:rsid w:val="00284123"/>
    <w:rsid w:val="002843F7"/>
    <w:rsid w:val="002844C7"/>
    <w:rsid w:val="00284526"/>
    <w:rsid w:val="00284A36"/>
    <w:rsid w:val="00284AE7"/>
    <w:rsid w:val="00284E1D"/>
    <w:rsid w:val="00285088"/>
    <w:rsid w:val="0028517A"/>
    <w:rsid w:val="0028519C"/>
    <w:rsid w:val="00285268"/>
    <w:rsid w:val="00285354"/>
    <w:rsid w:val="00285487"/>
    <w:rsid w:val="002855A5"/>
    <w:rsid w:val="00285989"/>
    <w:rsid w:val="00285C59"/>
    <w:rsid w:val="00285CA2"/>
    <w:rsid w:val="00285CCA"/>
    <w:rsid w:val="00285FE3"/>
    <w:rsid w:val="00286269"/>
    <w:rsid w:val="002862C4"/>
    <w:rsid w:val="00286559"/>
    <w:rsid w:val="002868A0"/>
    <w:rsid w:val="00286A1A"/>
    <w:rsid w:val="00286A80"/>
    <w:rsid w:val="00286B6E"/>
    <w:rsid w:val="00286D3A"/>
    <w:rsid w:val="00286F08"/>
    <w:rsid w:val="00287129"/>
    <w:rsid w:val="002872A4"/>
    <w:rsid w:val="00287374"/>
    <w:rsid w:val="00287387"/>
    <w:rsid w:val="002873A2"/>
    <w:rsid w:val="002873DC"/>
    <w:rsid w:val="00287657"/>
    <w:rsid w:val="002876A2"/>
    <w:rsid w:val="00287A12"/>
    <w:rsid w:val="00287EF3"/>
    <w:rsid w:val="00287FFB"/>
    <w:rsid w:val="002900A3"/>
    <w:rsid w:val="002904A6"/>
    <w:rsid w:val="002908AE"/>
    <w:rsid w:val="00290920"/>
    <w:rsid w:val="002909BA"/>
    <w:rsid w:val="00290BE5"/>
    <w:rsid w:val="00290D4D"/>
    <w:rsid w:val="00290D94"/>
    <w:rsid w:val="00290D95"/>
    <w:rsid w:val="0029116C"/>
    <w:rsid w:val="002912EF"/>
    <w:rsid w:val="00291391"/>
    <w:rsid w:val="00291426"/>
    <w:rsid w:val="00291477"/>
    <w:rsid w:val="00291675"/>
    <w:rsid w:val="002916D8"/>
    <w:rsid w:val="002918AC"/>
    <w:rsid w:val="00291A14"/>
    <w:rsid w:val="00291AC4"/>
    <w:rsid w:val="00291B0B"/>
    <w:rsid w:val="00291E5F"/>
    <w:rsid w:val="00291F01"/>
    <w:rsid w:val="00291FE7"/>
    <w:rsid w:val="00292012"/>
    <w:rsid w:val="002922A0"/>
    <w:rsid w:val="002924EF"/>
    <w:rsid w:val="0029262B"/>
    <w:rsid w:val="00292684"/>
    <w:rsid w:val="002927FE"/>
    <w:rsid w:val="002928DC"/>
    <w:rsid w:val="00292B56"/>
    <w:rsid w:val="00292ED9"/>
    <w:rsid w:val="00292F3D"/>
    <w:rsid w:val="0029314C"/>
    <w:rsid w:val="00293192"/>
    <w:rsid w:val="002934EC"/>
    <w:rsid w:val="002935AE"/>
    <w:rsid w:val="002936E3"/>
    <w:rsid w:val="002936FF"/>
    <w:rsid w:val="00293700"/>
    <w:rsid w:val="002938B2"/>
    <w:rsid w:val="00293998"/>
    <w:rsid w:val="00293FFF"/>
    <w:rsid w:val="00294058"/>
    <w:rsid w:val="002941B4"/>
    <w:rsid w:val="00294228"/>
    <w:rsid w:val="00294327"/>
    <w:rsid w:val="002943C4"/>
    <w:rsid w:val="002945C0"/>
    <w:rsid w:val="0029475C"/>
    <w:rsid w:val="00294840"/>
    <w:rsid w:val="00294942"/>
    <w:rsid w:val="002949A6"/>
    <w:rsid w:val="00294B7B"/>
    <w:rsid w:val="00294E17"/>
    <w:rsid w:val="00295076"/>
    <w:rsid w:val="002950EE"/>
    <w:rsid w:val="0029511C"/>
    <w:rsid w:val="002952AC"/>
    <w:rsid w:val="0029566C"/>
    <w:rsid w:val="00295B91"/>
    <w:rsid w:val="00295BD8"/>
    <w:rsid w:val="00295D45"/>
    <w:rsid w:val="00295FA8"/>
    <w:rsid w:val="002966DC"/>
    <w:rsid w:val="0029687F"/>
    <w:rsid w:val="00296BCE"/>
    <w:rsid w:val="00296D2B"/>
    <w:rsid w:val="00296DC9"/>
    <w:rsid w:val="00296F60"/>
    <w:rsid w:val="00296F6D"/>
    <w:rsid w:val="00297046"/>
    <w:rsid w:val="00297066"/>
    <w:rsid w:val="0029710D"/>
    <w:rsid w:val="002972DB"/>
    <w:rsid w:val="002973CA"/>
    <w:rsid w:val="002978B3"/>
    <w:rsid w:val="002979D6"/>
    <w:rsid w:val="002979E3"/>
    <w:rsid w:val="00297F22"/>
    <w:rsid w:val="00297F27"/>
    <w:rsid w:val="00297F87"/>
    <w:rsid w:val="002A0096"/>
    <w:rsid w:val="002A0120"/>
    <w:rsid w:val="002A0123"/>
    <w:rsid w:val="002A01F0"/>
    <w:rsid w:val="002A056C"/>
    <w:rsid w:val="002A06D2"/>
    <w:rsid w:val="002A075B"/>
    <w:rsid w:val="002A0877"/>
    <w:rsid w:val="002A090C"/>
    <w:rsid w:val="002A0A07"/>
    <w:rsid w:val="002A0A99"/>
    <w:rsid w:val="002A0D2D"/>
    <w:rsid w:val="002A0D5E"/>
    <w:rsid w:val="002A0E8C"/>
    <w:rsid w:val="002A0F0A"/>
    <w:rsid w:val="002A0F5B"/>
    <w:rsid w:val="002A14A9"/>
    <w:rsid w:val="002A152A"/>
    <w:rsid w:val="002A1592"/>
    <w:rsid w:val="002A196D"/>
    <w:rsid w:val="002A1AD1"/>
    <w:rsid w:val="002A200B"/>
    <w:rsid w:val="002A2136"/>
    <w:rsid w:val="002A2372"/>
    <w:rsid w:val="002A2465"/>
    <w:rsid w:val="002A28D3"/>
    <w:rsid w:val="002A2954"/>
    <w:rsid w:val="002A29C0"/>
    <w:rsid w:val="002A2A77"/>
    <w:rsid w:val="002A2B70"/>
    <w:rsid w:val="002A31EE"/>
    <w:rsid w:val="002A323B"/>
    <w:rsid w:val="002A347F"/>
    <w:rsid w:val="002A34B4"/>
    <w:rsid w:val="002A34BC"/>
    <w:rsid w:val="002A35EB"/>
    <w:rsid w:val="002A364E"/>
    <w:rsid w:val="002A3784"/>
    <w:rsid w:val="002A3815"/>
    <w:rsid w:val="002A39F5"/>
    <w:rsid w:val="002A3AA6"/>
    <w:rsid w:val="002A3BAF"/>
    <w:rsid w:val="002A3E64"/>
    <w:rsid w:val="002A3E99"/>
    <w:rsid w:val="002A441E"/>
    <w:rsid w:val="002A45E2"/>
    <w:rsid w:val="002A470A"/>
    <w:rsid w:val="002A4842"/>
    <w:rsid w:val="002A4974"/>
    <w:rsid w:val="002A49D3"/>
    <w:rsid w:val="002A4ABF"/>
    <w:rsid w:val="002A4BD2"/>
    <w:rsid w:val="002A4C4C"/>
    <w:rsid w:val="002A509C"/>
    <w:rsid w:val="002A51A7"/>
    <w:rsid w:val="002A53ED"/>
    <w:rsid w:val="002A5541"/>
    <w:rsid w:val="002A55AB"/>
    <w:rsid w:val="002A5700"/>
    <w:rsid w:val="002A5B6F"/>
    <w:rsid w:val="002A5F9A"/>
    <w:rsid w:val="002A61E7"/>
    <w:rsid w:val="002A6580"/>
    <w:rsid w:val="002A6583"/>
    <w:rsid w:val="002A6586"/>
    <w:rsid w:val="002A6714"/>
    <w:rsid w:val="002A69A1"/>
    <w:rsid w:val="002A6A95"/>
    <w:rsid w:val="002A6C5E"/>
    <w:rsid w:val="002A6EE4"/>
    <w:rsid w:val="002A6FB1"/>
    <w:rsid w:val="002A799C"/>
    <w:rsid w:val="002B00CE"/>
    <w:rsid w:val="002B03FB"/>
    <w:rsid w:val="002B046C"/>
    <w:rsid w:val="002B05D4"/>
    <w:rsid w:val="002B0648"/>
    <w:rsid w:val="002B0778"/>
    <w:rsid w:val="002B0872"/>
    <w:rsid w:val="002B0B16"/>
    <w:rsid w:val="002B0D1D"/>
    <w:rsid w:val="002B0FF4"/>
    <w:rsid w:val="002B10C0"/>
    <w:rsid w:val="002B13DD"/>
    <w:rsid w:val="002B178F"/>
    <w:rsid w:val="002B1B6A"/>
    <w:rsid w:val="002B1C2A"/>
    <w:rsid w:val="002B1F29"/>
    <w:rsid w:val="002B1FF4"/>
    <w:rsid w:val="002B2051"/>
    <w:rsid w:val="002B2056"/>
    <w:rsid w:val="002B216D"/>
    <w:rsid w:val="002B25AA"/>
    <w:rsid w:val="002B2A22"/>
    <w:rsid w:val="002B31AA"/>
    <w:rsid w:val="002B3548"/>
    <w:rsid w:val="002B3693"/>
    <w:rsid w:val="002B3A77"/>
    <w:rsid w:val="002B3DE3"/>
    <w:rsid w:val="002B3DF9"/>
    <w:rsid w:val="002B3ED0"/>
    <w:rsid w:val="002B402F"/>
    <w:rsid w:val="002B4166"/>
    <w:rsid w:val="002B428A"/>
    <w:rsid w:val="002B429B"/>
    <w:rsid w:val="002B4313"/>
    <w:rsid w:val="002B450B"/>
    <w:rsid w:val="002B46DF"/>
    <w:rsid w:val="002B48E0"/>
    <w:rsid w:val="002B48E9"/>
    <w:rsid w:val="002B4CE6"/>
    <w:rsid w:val="002B4D37"/>
    <w:rsid w:val="002B50DD"/>
    <w:rsid w:val="002B5198"/>
    <w:rsid w:val="002B5245"/>
    <w:rsid w:val="002B5751"/>
    <w:rsid w:val="002B5895"/>
    <w:rsid w:val="002B58FC"/>
    <w:rsid w:val="002B59DE"/>
    <w:rsid w:val="002B5BE1"/>
    <w:rsid w:val="002B60B2"/>
    <w:rsid w:val="002B60CC"/>
    <w:rsid w:val="002B60CE"/>
    <w:rsid w:val="002B6378"/>
    <w:rsid w:val="002B63D5"/>
    <w:rsid w:val="002B64AF"/>
    <w:rsid w:val="002B65EF"/>
    <w:rsid w:val="002B669F"/>
    <w:rsid w:val="002B6715"/>
    <w:rsid w:val="002B688D"/>
    <w:rsid w:val="002B6913"/>
    <w:rsid w:val="002B6B4C"/>
    <w:rsid w:val="002B6FED"/>
    <w:rsid w:val="002B70A8"/>
    <w:rsid w:val="002B72C8"/>
    <w:rsid w:val="002B7457"/>
    <w:rsid w:val="002B78DD"/>
    <w:rsid w:val="002B7CF9"/>
    <w:rsid w:val="002B7EAE"/>
    <w:rsid w:val="002B7F34"/>
    <w:rsid w:val="002B7FB6"/>
    <w:rsid w:val="002C00A3"/>
    <w:rsid w:val="002C00BB"/>
    <w:rsid w:val="002C026D"/>
    <w:rsid w:val="002C02D4"/>
    <w:rsid w:val="002C0341"/>
    <w:rsid w:val="002C035B"/>
    <w:rsid w:val="002C04B4"/>
    <w:rsid w:val="002C0A0F"/>
    <w:rsid w:val="002C0AA2"/>
    <w:rsid w:val="002C0B5C"/>
    <w:rsid w:val="002C0CC8"/>
    <w:rsid w:val="002C0E82"/>
    <w:rsid w:val="002C11EF"/>
    <w:rsid w:val="002C133A"/>
    <w:rsid w:val="002C1613"/>
    <w:rsid w:val="002C17B5"/>
    <w:rsid w:val="002C186A"/>
    <w:rsid w:val="002C192C"/>
    <w:rsid w:val="002C1A28"/>
    <w:rsid w:val="002C1DBF"/>
    <w:rsid w:val="002C1DD8"/>
    <w:rsid w:val="002C1FC3"/>
    <w:rsid w:val="002C209D"/>
    <w:rsid w:val="002C21CC"/>
    <w:rsid w:val="002C27FA"/>
    <w:rsid w:val="002C2A09"/>
    <w:rsid w:val="002C2B18"/>
    <w:rsid w:val="002C2B6B"/>
    <w:rsid w:val="002C2BD8"/>
    <w:rsid w:val="002C2C97"/>
    <w:rsid w:val="002C2EAD"/>
    <w:rsid w:val="002C2F39"/>
    <w:rsid w:val="002C3051"/>
    <w:rsid w:val="002C318A"/>
    <w:rsid w:val="002C325D"/>
    <w:rsid w:val="002C36F0"/>
    <w:rsid w:val="002C3733"/>
    <w:rsid w:val="002C39B1"/>
    <w:rsid w:val="002C3A24"/>
    <w:rsid w:val="002C3A8D"/>
    <w:rsid w:val="002C3AC7"/>
    <w:rsid w:val="002C3C26"/>
    <w:rsid w:val="002C3C30"/>
    <w:rsid w:val="002C4310"/>
    <w:rsid w:val="002C44ED"/>
    <w:rsid w:val="002C46E0"/>
    <w:rsid w:val="002C46F0"/>
    <w:rsid w:val="002C49BA"/>
    <w:rsid w:val="002C4A42"/>
    <w:rsid w:val="002C4C57"/>
    <w:rsid w:val="002C4D63"/>
    <w:rsid w:val="002C4EE4"/>
    <w:rsid w:val="002C5139"/>
    <w:rsid w:val="002C5514"/>
    <w:rsid w:val="002C561E"/>
    <w:rsid w:val="002C5661"/>
    <w:rsid w:val="002C56F1"/>
    <w:rsid w:val="002C5769"/>
    <w:rsid w:val="002C5A85"/>
    <w:rsid w:val="002C5AF9"/>
    <w:rsid w:val="002C5F7A"/>
    <w:rsid w:val="002C600D"/>
    <w:rsid w:val="002C60AF"/>
    <w:rsid w:val="002C612C"/>
    <w:rsid w:val="002C61D2"/>
    <w:rsid w:val="002C61F9"/>
    <w:rsid w:val="002C6480"/>
    <w:rsid w:val="002C675B"/>
    <w:rsid w:val="002C6945"/>
    <w:rsid w:val="002C6A69"/>
    <w:rsid w:val="002C6AC1"/>
    <w:rsid w:val="002C6B40"/>
    <w:rsid w:val="002C6BD9"/>
    <w:rsid w:val="002C6E09"/>
    <w:rsid w:val="002C6EA3"/>
    <w:rsid w:val="002C750B"/>
    <w:rsid w:val="002C755D"/>
    <w:rsid w:val="002C760E"/>
    <w:rsid w:val="002C7AAC"/>
    <w:rsid w:val="002C7E7A"/>
    <w:rsid w:val="002D01AC"/>
    <w:rsid w:val="002D01FB"/>
    <w:rsid w:val="002D020D"/>
    <w:rsid w:val="002D0794"/>
    <w:rsid w:val="002D07CF"/>
    <w:rsid w:val="002D0DC2"/>
    <w:rsid w:val="002D115C"/>
    <w:rsid w:val="002D1170"/>
    <w:rsid w:val="002D11DD"/>
    <w:rsid w:val="002D124F"/>
    <w:rsid w:val="002D1250"/>
    <w:rsid w:val="002D1460"/>
    <w:rsid w:val="002D1487"/>
    <w:rsid w:val="002D14CC"/>
    <w:rsid w:val="002D1639"/>
    <w:rsid w:val="002D190C"/>
    <w:rsid w:val="002D1C30"/>
    <w:rsid w:val="002D1C75"/>
    <w:rsid w:val="002D1F04"/>
    <w:rsid w:val="002D202A"/>
    <w:rsid w:val="002D2218"/>
    <w:rsid w:val="002D2484"/>
    <w:rsid w:val="002D2B0B"/>
    <w:rsid w:val="002D2D24"/>
    <w:rsid w:val="002D2E0B"/>
    <w:rsid w:val="002D2E8F"/>
    <w:rsid w:val="002D2EA2"/>
    <w:rsid w:val="002D2F8D"/>
    <w:rsid w:val="002D30D8"/>
    <w:rsid w:val="002D336E"/>
    <w:rsid w:val="002D342A"/>
    <w:rsid w:val="002D3566"/>
    <w:rsid w:val="002D3960"/>
    <w:rsid w:val="002D39C7"/>
    <w:rsid w:val="002D39D7"/>
    <w:rsid w:val="002D3D94"/>
    <w:rsid w:val="002D410F"/>
    <w:rsid w:val="002D474B"/>
    <w:rsid w:val="002D4795"/>
    <w:rsid w:val="002D47D9"/>
    <w:rsid w:val="002D4996"/>
    <w:rsid w:val="002D4AB6"/>
    <w:rsid w:val="002D4AD2"/>
    <w:rsid w:val="002D4B76"/>
    <w:rsid w:val="002D4B88"/>
    <w:rsid w:val="002D4BFA"/>
    <w:rsid w:val="002D4C0F"/>
    <w:rsid w:val="002D4C12"/>
    <w:rsid w:val="002D4C3A"/>
    <w:rsid w:val="002D4CBD"/>
    <w:rsid w:val="002D4ED8"/>
    <w:rsid w:val="002D5562"/>
    <w:rsid w:val="002D5622"/>
    <w:rsid w:val="002D59DA"/>
    <w:rsid w:val="002D5A83"/>
    <w:rsid w:val="002D62DB"/>
    <w:rsid w:val="002D641B"/>
    <w:rsid w:val="002D64AD"/>
    <w:rsid w:val="002D66F7"/>
    <w:rsid w:val="002D6B6E"/>
    <w:rsid w:val="002D6DCB"/>
    <w:rsid w:val="002D6E0F"/>
    <w:rsid w:val="002D6FC8"/>
    <w:rsid w:val="002D70A6"/>
    <w:rsid w:val="002D727E"/>
    <w:rsid w:val="002D755F"/>
    <w:rsid w:val="002D765D"/>
    <w:rsid w:val="002D783A"/>
    <w:rsid w:val="002D79AD"/>
    <w:rsid w:val="002D7A32"/>
    <w:rsid w:val="002D7AE3"/>
    <w:rsid w:val="002D7AFA"/>
    <w:rsid w:val="002D7C34"/>
    <w:rsid w:val="002D7D28"/>
    <w:rsid w:val="002D7D2C"/>
    <w:rsid w:val="002D7E40"/>
    <w:rsid w:val="002D7EB5"/>
    <w:rsid w:val="002D7F32"/>
    <w:rsid w:val="002E036B"/>
    <w:rsid w:val="002E0676"/>
    <w:rsid w:val="002E0901"/>
    <w:rsid w:val="002E0960"/>
    <w:rsid w:val="002E0E70"/>
    <w:rsid w:val="002E0F3D"/>
    <w:rsid w:val="002E102A"/>
    <w:rsid w:val="002E104D"/>
    <w:rsid w:val="002E10D0"/>
    <w:rsid w:val="002E12A1"/>
    <w:rsid w:val="002E14A2"/>
    <w:rsid w:val="002E15BA"/>
    <w:rsid w:val="002E16BF"/>
    <w:rsid w:val="002E1724"/>
    <w:rsid w:val="002E17DD"/>
    <w:rsid w:val="002E19DA"/>
    <w:rsid w:val="002E1B68"/>
    <w:rsid w:val="002E1C3A"/>
    <w:rsid w:val="002E1D6E"/>
    <w:rsid w:val="002E1EC5"/>
    <w:rsid w:val="002E1F35"/>
    <w:rsid w:val="002E1F61"/>
    <w:rsid w:val="002E20AA"/>
    <w:rsid w:val="002E2459"/>
    <w:rsid w:val="002E2948"/>
    <w:rsid w:val="002E2BCC"/>
    <w:rsid w:val="002E2D51"/>
    <w:rsid w:val="002E30E2"/>
    <w:rsid w:val="002E3133"/>
    <w:rsid w:val="002E395E"/>
    <w:rsid w:val="002E3B89"/>
    <w:rsid w:val="002E3D24"/>
    <w:rsid w:val="002E3E1D"/>
    <w:rsid w:val="002E3EFE"/>
    <w:rsid w:val="002E3F0C"/>
    <w:rsid w:val="002E3F72"/>
    <w:rsid w:val="002E3FFF"/>
    <w:rsid w:val="002E4084"/>
    <w:rsid w:val="002E40DC"/>
    <w:rsid w:val="002E428D"/>
    <w:rsid w:val="002E43E0"/>
    <w:rsid w:val="002E4433"/>
    <w:rsid w:val="002E45D7"/>
    <w:rsid w:val="002E4A88"/>
    <w:rsid w:val="002E4B13"/>
    <w:rsid w:val="002E4BC0"/>
    <w:rsid w:val="002E4C3F"/>
    <w:rsid w:val="002E4CB3"/>
    <w:rsid w:val="002E5103"/>
    <w:rsid w:val="002E5118"/>
    <w:rsid w:val="002E5338"/>
    <w:rsid w:val="002E5498"/>
    <w:rsid w:val="002E55E5"/>
    <w:rsid w:val="002E55FC"/>
    <w:rsid w:val="002E5811"/>
    <w:rsid w:val="002E586F"/>
    <w:rsid w:val="002E5A08"/>
    <w:rsid w:val="002E5C06"/>
    <w:rsid w:val="002E5C88"/>
    <w:rsid w:val="002E5C90"/>
    <w:rsid w:val="002E5D00"/>
    <w:rsid w:val="002E5D4F"/>
    <w:rsid w:val="002E5DB2"/>
    <w:rsid w:val="002E5DF8"/>
    <w:rsid w:val="002E5E11"/>
    <w:rsid w:val="002E601A"/>
    <w:rsid w:val="002E604F"/>
    <w:rsid w:val="002E61A7"/>
    <w:rsid w:val="002E61DA"/>
    <w:rsid w:val="002E62B9"/>
    <w:rsid w:val="002E6399"/>
    <w:rsid w:val="002E649F"/>
    <w:rsid w:val="002E658A"/>
    <w:rsid w:val="002E66A9"/>
    <w:rsid w:val="002E6812"/>
    <w:rsid w:val="002E690E"/>
    <w:rsid w:val="002E69A7"/>
    <w:rsid w:val="002E6ABB"/>
    <w:rsid w:val="002E6B1C"/>
    <w:rsid w:val="002E6BAF"/>
    <w:rsid w:val="002E6BB5"/>
    <w:rsid w:val="002E6CA3"/>
    <w:rsid w:val="002E6D51"/>
    <w:rsid w:val="002E6E03"/>
    <w:rsid w:val="002E6EA1"/>
    <w:rsid w:val="002E6EBF"/>
    <w:rsid w:val="002E7062"/>
    <w:rsid w:val="002E71E8"/>
    <w:rsid w:val="002E72FB"/>
    <w:rsid w:val="002E730E"/>
    <w:rsid w:val="002E76F3"/>
    <w:rsid w:val="002E79DE"/>
    <w:rsid w:val="002E7A8D"/>
    <w:rsid w:val="002E7D2C"/>
    <w:rsid w:val="002E7E0D"/>
    <w:rsid w:val="002F02AC"/>
    <w:rsid w:val="002F02CD"/>
    <w:rsid w:val="002F044E"/>
    <w:rsid w:val="002F05C2"/>
    <w:rsid w:val="002F05DE"/>
    <w:rsid w:val="002F0684"/>
    <w:rsid w:val="002F0771"/>
    <w:rsid w:val="002F08E4"/>
    <w:rsid w:val="002F08FA"/>
    <w:rsid w:val="002F09CF"/>
    <w:rsid w:val="002F0AA5"/>
    <w:rsid w:val="002F0B56"/>
    <w:rsid w:val="002F0B78"/>
    <w:rsid w:val="002F0C22"/>
    <w:rsid w:val="002F0CE1"/>
    <w:rsid w:val="002F0E97"/>
    <w:rsid w:val="002F1048"/>
    <w:rsid w:val="002F109F"/>
    <w:rsid w:val="002F131A"/>
    <w:rsid w:val="002F1521"/>
    <w:rsid w:val="002F161B"/>
    <w:rsid w:val="002F1755"/>
    <w:rsid w:val="002F176E"/>
    <w:rsid w:val="002F17D8"/>
    <w:rsid w:val="002F1853"/>
    <w:rsid w:val="002F1D73"/>
    <w:rsid w:val="002F1F2A"/>
    <w:rsid w:val="002F2020"/>
    <w:rsid w:val="002F20F3"/>
    <w:rsid w:val="002F2486"/>
    <w:rsid w:val="002F2561"/>
    <w:rsid w:val="002F2775"/>
    <w:rsid w:val="002F27EE"/>
    <w:rsid w:val="002F283D"/>
    <w:rsid w:val="002F2877"/>
    <w:rsid w:val="002F29C4"/>
    <w:rsid w:val="002F2B3E"/>
    <w:rsid w:val="002F2B67"/>
    <w:rsid w:val="002F2CA0"/>
    <w:rsid w:val="002F2CC2"/>
    <w:rsid w:val="002F2D9D"/>
    <w:rsid w:val="002F2DA7"/>
    <w:rsid w:val="002F2FE4"/>
    <w:rsid w:val="002F3061"/>
    <w:rsid w:val="002F3225"/>
    <w:rsid w:val="002F337C"/>
    <w:rsid w:val="002F342A"/>
    <w:rsid w:val="002F37D3"/>
    <w:rsid w:val="002F38B7"/>
    <w:rsid w:val="002F394B"/>
    <w:rsid w:val="002F3AC5"/>
    <w:rsid w:val="002F3BBC"/>
    <w:rsid w:val="002F4284"/>
    <w:rsid w:val="002F44AF"/>
    <w:rsid w:val="002F480B"/>
    <w:rsid w:val="002F4A59"/>
    <w:rsid w:val="002F4AB6"/>
    <w:rsid w:val="002F4AE1"/>
    <w:rsid w:val="002F4B4D"/>
    <w:rsid w:val="002F4BFC"/>
    <w:rsid w:val="002F4BFF"/>
    <w:rsid w:val="002F4C61"/>
    <w:rsid w:val="002F501D"/>
    <w:rsid w:val="002F5199"/>
    <w:rsid w:val="002F530E"/>
    <w:rsid w:val="002F5319"/>
    <w:rsid w:val="002F5435"/>
    <w:rsid w:val="002F571D"/>
    <w:rsid w:val="002F577E"/>
    <w:rsid w:val="002F5939"/>
    <w:rsid w:val="002F5BC3"/>
    <w:rsid w:val="002F5D57"/>
    <w:rsid w:val="002F62D9"/>
    <w:rsid w:val="002F63C1"/>
    <w:rsid w:val="002F6600"/>
    <w:rsid w:val="002F6A4F"/>
    <w:rsid w:val="002F6C26"/>
    <w:rsid w:val="002F6DA3"/>
    <w:rsid w:val="002F71E9"/>
    <w:rsid w:val="002F72C7"/>
    <w:rsid w:val="002F7413"/>
    <w:rsid w:val="002F7501"/>
    <w:rsid w:val="002F75E6"/>
    <w:rsid w:val="002F762B"/>
    <w:rsid w:val="002F76B5"/>
    <w:rsid w:val="002F7819"/>
    <w:rsid w:val="002F7B1F"/>
    <w:rsid w:val="002F7D49"/>
    <w:rsid w:val="002F7E21"/>
    <w:rsid w:val="002F7F99"/>
    <w:rsid w:val="003001FA"/>
    <w:rsid w:val="0030051D"/>
    <w:rsid w:val="0030077E"/>
    <w:rsid w:val="003008E7"/>
    <w:rsid w:val="00300941"/>
    <w:rsid w:val="0030097C"/>
    <w:rsid w:val="00300B07"/>
    <w:rsid w:val="00300C19"/>
    <w:rsid w:val="00300C3B"/>
    <w:rsid w:val="00300FDA"/>
    <w:rsid w:val="0030107F"/>
    <w:rsid w:val="003010B9"/>
    <w:rsid w:val="00301313"/>
    <w:rsid w:val="00301860"/>
    <w:rsid w:val="00301984"/>
    <w:rsid w:val="00301B3C"/>
    <w:rsid w:val="0030206E"/>
    <w:rsid w:val="00302536"/>
    <w:rsid w:val="00302699"/>
    <w:rsid w:val="00302799"/>
    <w:rsid w:val="0030287C"/>
    <w:rsid w:val="003028C6"/>
    <w:rsid w:val="0030298D"/>
    <w:rsid w:val="00302C3E"/>
    <w:rsid w:val="00302C46"/>
    <w:rsid w:val="00302D9D"/>
    <w:rsid w:val="00302E82"/>
    <w:rsid w:val="003030BC"/>
    <w:rsid w:val="00303137"/>
    <w:rsid w:val="00303151"/>
    <w:rsid w:val="0030319D"/>
    <w:rsid w:val="00303446"/>
    <w:rsid w:val="00303694"/>
    <w:rsid w:val="00303843"/>
    <w:rsid w:val="00303895"/>
    <w:rsid w:val="003039D5"/>
    <w:rsid w:val="00303A14"/>
    <w:rsid w:val="00303ABE"/>
    <w:rsid w:val="00303B6A"/>
    <w:rsid w:val="00303F2E"/>
    <w:rsid w:val="00303F88"/>
    <w:rsid w:val="0030427A"/>
    <w:rsid w:val="00304439"/>
    <w:rsid w:val="00304600"/>
    <w:rsid w:val="0030467A"/>
    <w:rsid w:val="003048A8"/>
    <w:rsid w:val="00304A14"/>
    <w:rsid w:val="00304A19"/>
    <w:rsid w:val="00304C3B"/>
    <w:rsid w:val="00304D46"/>
    <w:rsid w:val="00304EA2"/>
    <w:rsid w:val="00304EEE"/>
    <w:rsid w:val="00304FE2"/>
    <w:rsid w:val="003051AE"/>
    <w:rsid w:val="00305265"/>
    <w:rsid w:val="00305402"/>
    <w:rsid w:val="0030560B"/>
    <w:rsid w:val="00305689"/>
    <w:rsid w:val="00305934"/>
    <w:rsid w:val="00305D52"/>
    <w:rsid w:val="00305F11"/>
    <w:rsid w:val="00306104"/>
    <w:rsid w:val="00306186"/>
    <w:rsid w:val="003061D6"/>
    <w:rsid w:val="00306202"/>
    <w:rsid w:val="00306492"/>
    <w:rsid w:val="003064C4"/>
    <w:rsid w:val="003065DE"/>
    <w:rsid w:val="0030675B"/>
    <w:rsid w:val="00306867"/>
    <w:rsid w:val="003068C2"/>
    <w:rsid w:val="0030690C"/>
    <w:rsid w:val="00306955"/>
    <w:rsid w:val="00306CCF"/>
    <w:rsid w:val="00306DF6"/>
    <w:rsid w:val="00307076"/>
    <w:rsid w:val="003070D6"/>
    <w:rsid w:val="0030740E"/>
    <w:rsid w:val="00307A30"/>
    <w:rsid w:val="00307A9A"/>
    <w:rsid w:val="00307BEC"/>
    <w:rsid w:val="00307D33"/>
    <w:rsid w:val="0031021C"/>
    <w:rsid w:val="00310276"/>
    <w:rsid w:val="00310675"/>
    <w:rsid w:val="0031073B"/>
    <w:rsid w:val="00310CAD"/>
    <w:rsid w:val="00310CE7"/>
    <w:rsid w:val="0031102B"/>
    <w:rsid w:val="0031103F"/>
    <w:rsid w:val="003111AA"/>
    <w:rsid w:val="00311377"/>
    <w:rsid w:val="00311385"/>
    <w:rsid w:val="00311652"/>
    <w:rsid w:val="003116A7"/>
    <w:rsid w:val="0031174E"/>
    <w:rsid w:val="00311861"/>
    <w:rsid w:val="00311E7B"/>
    <w:rsid w:val="003122B3"/>
    <w:rsid w:val="003122D9"/>
    <w:rsid w:val="00312314"/>
    <w:rsid w:val="0031231D"/>
    <w:rsid w:val="00312375"/>
    <w:rsid w:val="003129E9"/>
    <w:rsid w:val="00312B0C"/>
    <w:rsid w:val="00312B86"/>
    <w:rsid w:val="00312DFB"/>
    <w:rsid w:val="00312E69"/>
    <w:rsid w:val="00313318"/>
    <w:rsid w:val="00313558"/>
    <w:rsid w:val="00313727"/>
    <w:rsid w:val="00313802"/>
    <w:rsid w:val="00313830"/>
    <w:rsid w:val="00313960"/>
    <w:rsid w:val="00313B89"/>
    <w:rsid w:val="00313C04"/>
    <w:rsid w:val="00313CE7"/>
    <w:rsid w:val="00313E9D"/>
    <w:rsid w:val="00313EB9"/>
    <w:rsid w:val="00313ED3"/>
    <w:rsid w:val="003142DB"/>
    <w:rsid w:val="003143A1"/>
    <w:rsid w:val="00314402"/>
    <w:rsid w:val="003146F3"/>
    <w:rsid w:val="0031479D"/>
    <w:rsid w:val="0031511F"/>
    <w:rsid w:val="00315728"/>
    <w:rsid w:val="00315811"/>
    <w:rsid w:val="0031592D"/>
    <w:rsid w:val="00315A53"/>
    <w:rsid w:val="00315A9A"/>
    <w:rsid w:val="00315EDB"/>
    <w:rsid w:val="003162B0"/>
    <w:rsid w:val="00316422"/>
    <w:rsid w:val="00316544"/>
    <w:rsid w:val="003165D6"/>
    <w:rsid w:val="0031669B"/>
    <w:rsid w:val="003166B4"/>
    <w:rsid w:val="00316833"/>
    <w:rsid w:val="00316921"/>
    <w:rsid w:val="003169C3"/>
    <w:rsid w:val="00316ADC"/>
    <w:rsid w:val="00316B93"/>
    <w:rsid w:val="00316D21"/>
    <w:rsid w:val="00316D9B"/>
    <w:rsid w:val="0031717B"/>
    <w:rsid w:val="003171D0"/>
    <w:rsid w:val="0031731B"/>
    <w:rsid w:val="003174B5"/>
    <w:rsid w:val="00317718"/>
    <w:rsid w:val="003178AB"/>
    <w:rsid w:val="00317BC0"/>
    <w:rsid w:val="00317C99"/>
    <w:rsid w:val="00317DAD"/>
    <w:rsid w:val="00317FDD"/>
    <w:rsid w:val="00320237"/>
    <w:rsid w:val="003202CC"/>
    <w:rsid w:val="00320382"/>
    <w:rsid w:val="003203A2"/>
    <w:rsid w:val="003204C8"/>
    <w:rsid w:val="0032071E"/>
    <w:rsid w:val="0032072A"/>
    <w:rsid w:val="00320889"/>
    <w:rsid w:val="00320AB8"/>
    <w:rsid w:val="00320B23"/>
    <w:rsid w:val="00320D68"/>
    <w:rsid w:val="00320E30"/>
    <w:rsid w:val="00320FD5"/>
    <w:rsid w:val="003210DF"/>
    <w:rsid w:val="003214EE"/>
    <w:rsid w:val="00321527"/>
    <w:rsid w:val="003215CF"/>
    <w:rsid w:val="00321673"/>
    <w:rsid w:val="0032171D"/>
    <w:rsid w:val="0032188D"/>
    <w:rsid w:val="0032190C"/>
    <w:rsid w:val="00321B48"/>
    <w:rsid w:val="00321EE9"/>
    <w:rsid w:val="00321F0F"/>
    <w:rsid w:val="00321F74"/>
    <w:rsid w:val="00322215"/>
    <w:rsid w:val="003222F4"/>
    <w:rsid w:val="003223A0"/>
    <w:rsid w:val="0032252B"/>
    <w:rsid w:val="0032279D"/>
    <w:rsid w:val="0032284F"/>
    <w:rsid w:val="0032345B"/>
    <w:rsid w:val="00323791"/>
    <w:rsid w:val="003237FF"/>
    <w:rsid w:val="0032386C"/>
    <w:rsid w:val="00323B14"/>
    <w:rsid w:val="00323C96"/>
    <w:rsid w:val="00323D17"/>
    <w:rsid w:val="00323D37"/>
    <w:rsid w:val="00324082"/>
    <w:rsid w:val="0032409A"/>
    <w:rsid w:val="0032421E"/>
    <w:rsid w:val="00324345"/>
    <w:rsid w:val="00324506"/>
    <w:rsid w:val="003248EE"/>
    <w:rsid w:val="00324F9D"/>
    <w:rsid w:val="0032511C"/>
    <w:rsid w:val="00325160"/>
    <w:rsid w:val="003251BE"/>
    <w:rsid w:val="003252E5"/>
    <w:rsid w:val="00325716"/>
    <w:rsid w:val="00325880"/>
    <w:rsid w:val="00325989"/>
    <w:rsid w:val="0032598A"/>
    <w:rsid w:val="00325BD5"/>
    <w:rsid w:val="00325D38"/>
    <w:rsid w:val="00325F45"/>
    <w:rsid w:val="00326430"/>
    <w:rsid w:val="0032672E"/>
    <w:rsid w:val="00326755"/>
    <w:rsid w:val="00326786"/>
    <w:rsid w:val="003269C9"/>
    <w:rsid w:val="00326BAC"/>
    <w:rsid w:val="00326BEA"/>
    <w:rsid w:val="00326C14"/>
    <w:rsid w:val="00326E51"/>
    <w:rsid w:val="00327080"/>
    <w:rsid w:val="003274A4"/>
    <w:rsid w:val="003275FA"/>
    <w:rsid w:val="00327681"/>
    <w:rsid w:val="00327AD4"/>
    <w:rsid w:val="00327BBC"/>
    <w:rsid w:val="00327E30"/>
    <w:rsid w:val="00327F6A"/>
    <w:rsid w:val="0033018C"/>
    <w:rsid w:val="00330281"/>
    <w:rsid w:val="003302C9"/>
    <w:rsid w:val="00330349"/>
    <w:rsid w:val="0033054E"/>
    <w:rsid w:val="00330740"/>
    <w:rsid w:val="003308F2"/>
    <w:rsid w:val="003309D5"/>
    <w:rsid w:val="00330AB7"/>
    <w:rsid w:val="00330E13"/>
    <w:rsid w:val="00330E16"/>
    <w:rsid w:val="00331237"/>
    <w:rsid w:val="00331295"/>
    <w:rsid w:val="003312D2"/>
    <w:rsid w:val="003313AB"/>
    <w:rsid w:val="003313B3"/>
    <w:rsid w:val="00331673"/>
    <w:rsid w:val="00331676"/>
    <w:rsid w:val="0033178A"/>
    <w:rsid w:val="00331CA2"/>
    <w:rsid w:val="00331E84"/>
    <w:rsid w:val="003323EE"/>
    <w:rsid w:val="003327D8"/>
    <w:rsid w:val="0033293B"/>
    <w:rsid w:val="003329DE"/>
    <w:rsid w:val="00332AAC"/>
    <w:rsid w:val="00332E81"/>
    <w:rsid w:val="00332FE0"/>
    <w:rsid w:val="00333493"/>
    <w:rsid w:val="00333914"/>
    <w:rsid w:val="00333BE5"/>
    <w:rsid w:val="00333CAF"/>
    <w:rsid w:val="00333ED4"/>
    <w:rsid w:val="00333F9E"/>
    <w:rsid w:val="0033411B"/>
    <w:rsid w:val="0033427F"/>
    <w:rsid w:val="00334354"/>
    <w:rsid w:val="00334375"/>
    <w:rsid w:val="0033438B"/>
    <w:rsid w:val="00334B11"/>
    <w:rsid w:val="00334BEB"/>
    <w:rsid w:val="00334C77"/>
    <w:rsid w:val="00334DC5"/>
    <w:rsid w:val="00334E1B"/>
    <w:rsid w:val="00334EC3"/>
    <w:rsid w:val="00334ED4"/>
    <w:rsid w:val="00334F01"/>
    <w:rsid w:val="003350D7"/>
    <w:rsid w:val="00335120"/>
    <w:rsid w:val="00335176"/>
    <w:rsid w:val="0033577D"/>
    <w:rsid w:val="003357FE"/>
    <w:rsid w:val="00335B9F"/>
    <w:rsid w:val="00335C4B"/>
    <w:rsid w:val="00335D5F"/>
    <w:rsid w:val="00335D85"/>
    <w:rsid w:val="00336099"/>
    <w:rsid w:val="00336252"/>
    <w:rsid w:val="00336283"/>
    <w:rsid w:val="0033664B"/>
    <w:rsid w:val="00336774"/>
    <w:rsid w:val="003369D8"/>
    <w:rsid w:val="00336DE3"/>
    <w:rsid w:val="00336E07"/>
    <w:rsid w:val="00336E22"/>
    <w:rsid w:val="00336E98"/>
    <w:rsid w:val="003371A2"/>
    <w:rsid w:val="003372B2"/>
    <w:rsid w:val="0033744A"/>
    <w:rsid w:val="0033745E"/>
    <w:rsid w:val="0033789B"/>
    <w:rsid w:val="003379D3"/>
    <w:rsid w:val="00337B1E"/>
    <w:rsid w:val="00337BBC"/>
    <w:rsid w:val="00337DBB"/>
    <w:rsid w:val="00337EC4"/>
    <w:rsid w:val="00340397"/>
    <w:rsid w:val="003403FF"/>
    <w:rsid w:val="00340AEA"/>
    <w:rsid w:val="00340DD8"/>
    <w:rsid w:val="003411A2"/>
    <w:rsid w:val="00341220"/>
    <w:rsid w:val="00341447"/>
    <w:rsid w:val="003416D2"/>
    <w:rsid w:val="00342207"/>
    <w:rsid w:val="0034268F"/>
    <w:rsid w:val="00342746"/>
    <w:rsid w:val="00342AB0"/>
    <w:rsid w:val="00342AD1"/>
    <w:rsid w:val="00342CFD"/>
    <w:rsid w:val="00343083"/>
    <w:rsid w:val="0034318B"/>
    <w:rsid w:val="0034329A"/>
    <w:rsid w:val="00343301"/>
    <w:rsid w:val="003433F2"/>
    <w:rsid w:val="00343643"/>
    <w:rsid w:val="003437E1"/>
    <w:rsid w:val="00343AA1"/>
    <w:rsid w:val="00343B5D"/>
    <w:rsid w:val="00343D19"/>
    <w:rsid w:val="00343E21"/>
    <w:rsid w:val="003440B8"/>
    <w:rsid w:val="00344294"/>
    <w:rsid w:val="00344451"/>
    <w:rsid w:val="00344476"/>
    <w:rsid w:val="0034474F"/>
    <w:rsid w:val="0034499C"/>
    <w:rsid w:val="00344A7B"/>
    <w:rsid w:val="00344AE2"/>
    <w:rsid w:val="00344EEC"/>
    <w:rsid w:val="00344F48"/>
    <w:rsid w:val="00344F70"/>
    <w:rsid w:val="00344FB2"/>
    <w:rsid w:val="0034507E"/>
    <w:rsid w:val="00345711"/>
    <w:rsid w:val="003457DB"/>
    <w:rsid w:val="0034588D"/>
    <w:rsid w:val="003459F1"/>
    <w:rsid w:val="00345E86"/>
    <w:rsid w:val="00345EB4"/>
    <w:rsid w:val="00345EC0"/>
    <w:rsid w:val="0034606A"/>
    <w:rsid w:val="003461CB"/>
    <w:rsid w:val="00346509"/>
    <w:rsid w:val="003465A1"/>
    <w:rsid w:val="003468DF"/>
    <w:rsid w:val="003469B8"/>
    <w:rsid w:val="00346B05"/>
    <w:rsid w:val="00346F3C"/>
    <w:rsid w:val="00347330"/>
    <w:rsid w:val="00347452"/>
    <w:rsid w:val="00347864"/>
    <w:rsid w:val="003479F9"/>
    <w:rsid w:val="00347CED"/>
    <w:rsid w:val="00347E9B"/>
    <w:rsid w:val="00347ED1"/>
    <w:rsid w:val="00347FEF"/>
    <w:rsid w:val="0035058B"/>
    <w:rsid w:val="00350688"/>
    <w:rsid w:val="003506FF"/>
    <w:rsid w:val="003509D7"/>
    <w:rsid w:val="00350A64"/>
    <w:rsid w:val="00350B01"/>
    <w:rsid w:val="00350B3A"/>
    <w:rsid w:val="00350D80"/>
    <w:rsid w:val="00350ED8"/>
    <w:rsid w:val="00351022"/>
    <w:rsid w:val="003510D1"/>
    <w:rsid w:val="00351115"/>
    <w:rsid w:val="003512C0"/>
    <w:rsid w:val="00351427"/>
    <w:rsid w:val="003515B2"/>
    <w:rsid w:val="00351839"/>
    <w:rsid w:val="00351BB0"/>
    <w:rsid w:val="00351D73"/>
    <w:rsid w:val="00351E6C"/>
    <w:rsid w:val="00352100"/>
    <w:rsid w:val="00352374"/>
    <w:rsid w:val="003523F0"/>
    <w:rsid w:val="0035248C"/>
    <w:rsid w:val="00352574"/>
    <w:rsid w:val="00352679"/>
    <w:rsid w:val="003527B0"/>
    <w:rsid w:val="0035295D"/>
    <w:rsid w:val="00352ED0"/>
    <w:rsid w:val="00352ED1"/>
    <w:rsid w:val="00353049"/>
    <w:rsid w:val="0035314F"/>
    <w:rsid w:val="003532B4"/>
    <w:rsid w:val="00353635"/>
    <w:rsid w:val="00353B21"/>
    <w:rsid w:val="00353C89"/>
    <w:rsid w:val="00354363"/>
    <w:rsid w:val="003545D5"/>
    <w:rsid w:val="00354647"/>
    <w:rsid w:val="00354754"/>
    <w:rsid w:val="0035481E"/>
    <w:rsid w:val="00354989"/>
    <w:rsid w:val="003549EB"/>
    <w:rsid w:val="00354ADC"/>
    <w:rsid w:val="00354D7F"/>
    <w:rsid w:val="00354F7A"/>
    <w:rsid w:val="00354FB8"/>
    <w:rsid w:val="003553AD"/>
    <w:rsid w:val="0035554F"/>
    <w:rsid w:val="00355577"/>
    <w:rsid w:val="003555E5"/>
    <w:rsid w:val="00355793"/>
    <w:rsid w:val="003559F6"/>
    <w:rsid w:val="00355A59"/>
    <w:rsid w:val="00355B81"/>
    <w:rsid w:val="00355CDE"/>
    <w:rsid w:val="00355CE7"/>
    <w:rsid w:val="00355EE9"/>
    <w:rsid w:val="00355F35"/>
    <w:rsid w:val="0035648A"/>
    <w:rsid w:val="003564A9"/>
    <w:rsid w:val="0035658F"/>
    <w:rsid w:val="0035661B"/>
    <w:rsid w:val="0035681F"/>
    <w:rsid w:val="00356910"/>
    <w:rsid w:val="00356BCD"/>
    <w:rsid w:val="00356DD5"/>
    <w:rsid w:val="003572F8"/>
    <w:rsid w:val="0035740B"/>
    <w:rsid w:val="0035741B"/>
    <w:rsid w:val="003574B7"/>
    <w:rsid w:val="00357631"/>
    <w:rsid w:val="003578E7"/>
    <w:rsid w:val="00357B70"/>
    <w:rsid w:val="00357DA8"/>
    <w:rsid w:val="00360081"/>
    <w:rsid w:val="003600C6"/>
    <w:rsid w:val="003604EB"/>
    <w:rsid w:val="00360623"/>
    <w:rsid w:val="00360626"/>
    <w:rsid w:val="0036079F"/>
    <w:rsid w:val="0036083F"/>
    <w:rsid w:val="003609AA"/>
    <w:rsid w:val="00360A40"/>
    <w:rsid w:val="00360CA4"/>
    <w:rsid w:val="00360DB1"/>
    <w:rsid w:val="00360FE6"/>
    <w:rsid w:val="003612D9"/>
    <w:rsid w:val="0036161F"/>
    <w:rsid w:val="00361BD1"/>
    <w:rsid w:val="00361C59"/>
    <w:rsid w:val="00361CA5"/>
    <w:rsid w:val="00361E19"/>
    <w:rsid w:val="00361F92"/>
    <w:rsid w:val="003620F6"/>
    <w:rsid w:val="003622FF"/>
    <w:rsid w:val="0036271C"/>
    <w:rsid w:val="00362817"/>
    <w:rsid w:val="003628E1"/>
    <w:rsid w:val="00362939"/>
    <w:rsid w:val="00362963"/>
    <w:rsid w:val="00362C87"/>
    <w:rsid w:val="00362CC6"/>
    <w:rsid w:val="00362F80"/>
    <w:rsid w:val="00362FD7"/>
    <w:rsid w:val="00363176"/>
    <w:rsid w:val="00363ECC"/>
    <w:rsid w:val="00364005"/>
    <w:rsid w:val="0036400A"/>
    <w:rsid w:val="00364092"/>
    <w:rsid w:val="00364489"/>
    <w:rsid w:val="00364608"/>
    <w:rsid w:val="00364613"/>
    <w:rsid w:val="00364B49"/>
    <w:rsid w:val="00364C99"/>
    <w:rsid w:val="00364D27"/>
    <w:rsid w:val="00364D88"/>
    <w:rsid w:val="00365019"/>
    <w:rsid w:val="0036504C"/>
    <w:rsid w:val="0036533B"/>
    <w:rsid w:val="0036539A"/>
    <w:rsid w:val="00365410"/>
    <w:rsid w:val="003655A7"/>
    <w:rsid w:val="00365697"/>
    <w:rsid w:val="00365C9C"/>
    <w:rsid w:val="00365E61"/>
    <w:rsid w:val="00365EDC"/>
    <w:rsid w:val="003662EB"/>
    <w:rsid w:val="003663AE"/>
    <w:rsid w:val="00366407"/>
    <w:rsid w:val="00366593"/>
    <w:rsid w:val="003665B2"/>
    <w:rsid w:val="0036661D"/>
    <w:rsid w:val="003667D2"/>
    <w:rsid w:val="003669A8"/>
    <w:rsid w:val="003669B7"/>
    <w:rsid w:val="00366A76"/>
    <w:rsid w:val="00366D2D"/>
    <w:rsid w:val="00366FF2"/>
    <w:rsid w:val="00367168"/>
    <w:rsid w:val="003673E7"/>
    <w:rsid w:val="003675CA"/>
    <w:rsid w:val="0036777B"/>
    <w:rsid w:val="00367A4B"/>
    <w:rsid w:val="00367AAC"/>
    <w:rsid w:val="00370382"/>
    <w:rsid w:val="00370854"/>
    <w:rsid w:val="0037087B"/>
    <w:rsid w:val="00370893"/>
    <w:rsid w:val="003708A5"/>
    <w:rsid w:val="00370C38"/>
    <w:rsid w:val="003713CF"/>
    <w:rsid w:val="003713D1"/>
    <w:rsid w:val="003716A8"/>
    <w:rsid w:val="00371B02"/>
    <w:rsid w:val="00371F0B"/>
    <w:rsid w:val="003721B5"/>
    <w:rsid w:val="003721F7"/>
    <w:rsid w:val="00372242"/>
    <w:rsid w:val="0037227A"/>
    <w:rsid w:val="00372371"/>
    <w:rsid w:val="0037277F"/>
    <w:rsid w:val="00372871"/>
    <w:rsid w:val="003728FB"/>
    <w:rsid w:val="00372CC8"/>
    <w:rsid w:val="00372E9B"/>
    <w:rsid w:val="00372FDA"/>
    <w:rsid w:val="00373084"/>
    <w:rsid w:val="00373148"/>
    <w:rsid w:val="003732CB"/>
    <w:rsid w:val="00373565"/>
    <w:rsid w:val="00373609"/>
    <w:rsid w:val="00373659"/>
    <w:rsid w:val="0037372C"/>
    <w:rsid w:val="00373840"/>
    <w:rsid w:val="003738AA"/>
    <w:rsid w:val="00373B68"/>
    <w:rsid w:val="00373CBD"/>
    <w:rsid w:val="00373E2F"/>
    <w:rsid w:val="00374031"/>
    <w:rsid w:val="003742D0"/>
    <w:rsid w:val="00374444"/>
    <w:rsid w:val="00374655"/>
    <w:rsid w:val="00374C00"/>
    <w:rsid w:val="00374C66"/>
    <w:rsid w:val="00374C8F"/>
    <w:rsid w:val="00374FFD"/>
    <w:rsid w:val="003751DD"/>
    <w:rsid w:val="00375227"/>
    <w:rsid w:val="00375333"/>
    <w:rsid w:val="003753F1"/>
    <w:rsid w:val="0037569D"/>
    <w:rsid w:val="003757EA"/>
    <w:rsid w:val="003758C3"/>
    <w:rsid w:val="00375DC3"/>
    <w:rsid w:val="00375E25"/>
    <w:rsid w:val="00375E27"/>
    <w:rsid w:val="00375E3F"/>
    <w:rsid w:val="00375F4E"/>
    <w:rsid w:val="00376096"/>
    <w:rsid w:val="00376286"/>
    <w:rsid w:val="00376329"/>
    <w:rsid w:val="00376505"/>
    <w:rsid w:val="003765A9"/>
    <w:rsid w:val="003766A9"/>
    <w:rsid w:val="003767AC"/>
    <w:rsid w:val="00376A3A"/>
    <w:rsid w:val="00376E32"/>
    <w:rsid w:val="00376F0C"/>
    <w:rsid w:val="00377002"/>
    <w:rsid w:val="0037705A"/>
    <w:rsid w:val="003770C5"/>
    <w:rsid w:val="00377162"/>
    <w:rsid w:val="0037724D"/>
    <w:rsid w:val="00377498"/>
    <w:rsid w:val="00377543"/>
    <w:rsid w:val="00377569"/>
    <w:rsid w:val="003776E3"/>
    <w:rsid w:val="0037778E"/>
    <w:rsid w:val="00377A63"/>
    <w:rsid w:val="00377A9F"/>
    <w:rsid w:val="00377DD1"/>
    <w:rsid w:val="003800D2"/>
    <w:rsid w:val="003800E0"/>
    <w:rsid w:val="0038013C"/>
    <w:rsid w:val="003802B0"/>
    <w:rsid w:val="003804B6"/>
    <w:rsid w:val="00380655"/>
    <w:rsid w:val="00380756"/>
    <w:rsid w:val="003807BB"/>
    <w:rsid w:val="003809CC"/>
    <w:rsid w:val="00380A0E"/>
    <w:rsid w:val="00380B3C"/>
    <w:rsid w:val="00380BDB"/>
    <w:rsid w:val="00380C27"/>
    <w:rsid w:val="00381024"/>
    <w:rsid w:val="003812A0"/>
    <w:rsid w:val="00381493"/>
    <w:rsid w:val="003816FC"/>
    <w:rsid w:val="003817B9"/>
    <w:rsid w:val="003820A9"/>
    <w:rsid w:val="003823DB"/>
    <w:rsid w:val="00382709"/>
    <w:rsid w:val="003827B9"/>
    <w:rsid w:val="003828FB"/>
    <w:rsid w:val="00382A2A"/>
    <w:rsid w:val="00382AC7"/>
    <w:rsid w:val="00382AF1"/>
    <w:rsid w:val="00382DD5"/>
    <w:rsid w:val="00382E08"/>
    <w:rsid w:val="003833FF"/>
    <w:rsid w:val="003838EB"/>
    <w:rsid w:val="003839C1"/>
    <w:rsid w:val="00383B61"/>
    <w:rsid w:val="00383C1B"/>
    <w:rsid w:val="00383E87"/>
    <w:rsid w:val="00383EF4"/>
    <w:rsid w:val="003841B5"/>
    <w:rsid w:val="00384203"/>
    <w:rsid w:val="0038451A"/>
    <w:rsid w:val="003846E6"/>
    <w:rsid w:val="0038470F"/>
    <w:rsid w:val="00384757"/>
    <w:rsid w:val="0038488F"/>
    <w:rsid w:val="00384A95"/>
    <w:rsid w:val="00384AD6"/>
    <w:rsid w:val="00384ADE"/>
    <w:rsid w:val="00385176"/>
    <w:rsid w:val="00385311"/>
    <w:rsid w:val="003853A9"/>
    <w:rsid w:val="003853AA"/>
    <w:rsid w:val="00385417"/>
    <w:rsid w:val="00385512"/>
    <w:rsid w:val="00385552"/>
    <w:rsid w:val="003855E6"/>
    <w:rsid w:val="00385717"/>
    <w:rsid w:val="0038574A"/>
    <w:rsid w:val="00385750"/>
    <w:rsid w:val="003857BF"/>
    <w:rsid w:val="003857DC"/>
    <w:rsid w:val="00385A81"/>
    <w:rsid w:val="00385AAA"/>
    <w:rsid w:val="00385CB2"/>
    <w:rsid w:val="00385DB8"/>
    <w:rsid w:val="00385F53"/>
    <w:rsid w:val="00385F86"/>
    <w:rsid w:val="00386345"/>
    <w:rsid w:val="00386364"/>
    <w:rsid w:val="003864C3"/>
    <w:rsid w:val="003865D9"/>
    <w:rsid w:val="00386623"/>
    <w:rsid w:val="003867E1"/>
    <w:rsid w:val="00386927"/>
    <w:rsid w:val="00386DBD"/>
    <w:rsid w:val="00387012"/>
    <w:rsid w:val="00387176"/>
    <w:rsid w:val="00387220"/>
    <w:rsid w:val="003873CA"/>
    <w:rsid w:val="003875FD"/>
    <w:rsid w:val="00387A6C"/>
    <w:rsid w:val="00387B7D"/>
    <w:rsid w:val="00387CF6"/>
    <w:rsid w:val="00387D93"/>
    <w:rsid w:val="00387F3F"/>
    <w:rsid w:val="00390442"/>
    <w:rsid w:val="00390548"/>
    <w:rsid w:val="00390777"/>
    <w:rsid w:val="00390C50"/>
    <w:rsid w:val="00390CA8"/>
    <w:rsid w:val="00390F1D"/>
    <w:rsid w:val="003911C0"/>
    <w:rsid w:val="003913E5"/>
    <w:rsid w:val="003915E1"/>
    <w:rsid w:val="00391BD2"/>
    <w:rsid w:val="00391C16"/>
    <w:rsid w:val="00391C73"/>
    <w:rsid w:val="00391D30"/>
    <w:rsid w:val="00391DD3"/>
    <w:rsid w:val="00392159"/>
    <w:rsid w:val="00392209"/>
    <w:rsid w:val="003927BA"/>
    <w:rsid w:val="003928F8"/>
    <w:rsid w:val="0039290A"/>
    <w:rsid w:val="00392A81"/>
    <w:rsid w:val="00392D09"/>
    <w:rsid w:val="00392F89"/>
    <w:rsid w:val="00393110"/>
    <w:rsid w:val="00393135"/>
    <w:rsid w:val="0039314A"/>
    <w:rsid w:val="0039339B"/>
    <w:rsid w:val="0039341C"/>
    <w:rsid w:val="00393434"/>
    <w:rsid w:val="00393510"/>
    <w:rsid w:val="00393A38"/>
    <w:rsid w:val="00393D88"/>
    <w:rsid w:val="00393E43"/>
    <w:rsid w:val="00394015"/>
    <w:rsid w:val="003943E3"/>
    <w:rsid w:val="0039455C"/>
    <w:rsid w:val="00394696"/>
    <w:rsid w:val="00394D82"/>
    <w:rsid w:val="00394E95"/>
    <w:rsid w:val="00395180"/>
    <w:rsid w:val="0039519F"/>
    <w:rsid w:val="00395651"/>
    <w:rsid w:val="0039569D"/>
    <w:rsid w:val="0039571A"/>
    <w:rsid w:val="003958A9"/>
    <w:rsid w:val="00395AF4"/>
    <w:rsid w:val="00395CDD"/>
    <w:rsid w:val="00395D33"/>
    <w:rsid w:val="00395E54"/>
    <w:rsid w:val="00395EE7"/>
    <w:rsid w:val="0039614D"/>
    <w:rsid w:val="00396298"/>
    <w:rsid w:val="0039629C"/>
    <w:rsid w:val="003962CB"/>
    <w:rsid w:val="003964BE"/>
    <w:rsid w:val="003965A5"/>
    <w:rsid w:val="003965E7"/>
    <w:rsid w:val="00396752"/>
    <w:rsid w:val="00396799"/>
    <w:rsid w:val="003969DA"/>
    <w:rsid w:val="003969F0"/>
    <w:rsid w:val="00396A28"/>
    <w:rsid w:val="00396DE9"/>
    <w:rsid w:val="00396DEE"/>
    <w:rsid w:val="0039713A"/>
    <w:rsid w:val="003972C9"/>
    <w:rsid w:val="0039753A"/>
    <w:rsid w:val="00397560"/>
    <w:rsid w:val="0039760C"/>
    <w:rsid w:val="003979B6"/>
    <w:rsid w:val="00397A68"/>
    <w:rsid w:val="00397B3F"/>
    <w:rsid w:val="00397CC5"/>
    <w:rsid w:val="00397E81"/>
    <w:rsid w:val="00397EEC"/>
    <w:rsid w:val="00397F12"/>
    <w:rsid w:val="003A007D"/>
    <w:rsid w:val="003A00E4"/>
    <w:rsid w:val="003A0128"/>
    <w:rsid w:val="003A018C"/>
    <w:rsid w:val="003A095E"/>
    <w:rsid w:val="003A0AE0"/>
    <w:rsid w:val="003A0C97"/>
    <w:rsid w:val="003A0D43"/>
    <w:rsid w:val="003A0F0F"/>
    <w:rsid w:val="003A1035"/>
    <w:rsid w:val="003A104D"/>
    <w:rsid w:val="003A150E"/>
    <w:rsid w:val="003A1AC6"/>
    <w:rsid w:val="003A1C84"/>
    <w:rsid w:val="003A1D5B"/>
    <w:rsid w:val="003A1E30"/>
    <w:rsid w:val="003A2023"/>
    <w:rsid w:val="003A21B2"/>
    <w:rsid w:val="003A2208"/>
    <w:rsid w:val="003A2345"/>
    <w:rsid w:val="003A2370"/>
    <w:rsid w:val="003A2377"/>
    <w:rsid w:val="003A241B"/>
    <w:rsid w:val="003A243B"/>
    <w:rsid w:val="003A252C"/>
    <w:rsid w:val="003A2561"/>
    <w:rsid w:val="003A25D1"/>
    <w:rsid w:val="003A264E"/>
    <w:rsid w:val="003A2A73"/>
    <w:rsid w:val="003A2AAC"/>
    <w:rsid w:val="003A2CA9"/>
    <w:rsid w:val="003A2D01"/>
    <w:rsid w:val="003A2D22"/>
    <w:rsid w:val="003A30D6"/>
    <w:rsid w:val="003A30FF"/>
    <w:rsid w:val="003A3236"/>
    <w:rsid w:val="003A334B"/>
    <w:rsid w:val="003A34B1"/>
    <w:rsid w:val="003A3820"/>
    <w:rsid w:val="003A38B9"/>
    <w:rsid w:val="003A39F8"/>
    <w:rsid w:val="003A3C1D"/>
    <w:rsid w:val="003A3E0D"/>
    <w:rsid w:val="003A413F"/>
    <w:rsid w:val="003A4259"/>
    <w:rsid w:val="003A4444"/>
    <w:rsid w:val="003A4487"/>
    <w:rsid w:val="003A448C"/>
    <w:rsid w:val="003A4726"/>
    <w:rsid w:val="003A4786"/>
    <w:rsid w:val="003A4959"/>
    <w:rsid w:val="003A4BA5"/>
    <w:rsid w:val="003A4C42"/>
    <w:rsid w:val="003A4E05"/>
    <w:rsid w:val="003A4F37"/>
    <w:rsid w:val="003A52F0"/>
    <w:rsid w:val="003A5333"/>
    <w:rsid w:val="003A5407"/>
    <w:rsid w:val="003A549A"/>
    <w:rsid w:val="003A5562"/>
    <w:rsid w:val="003A5634"/>
    <w:rsid w:val="003A579F"/>
    <w:rsid w:val="003A594F"/>
    <w:rsid w:val="003A5AC4"/>
    <w:rsid w:val="003A5B1C"/>
    <w:rsid w:val="003A5C1A"/>
    <w:rsid w:val="003A5E77"/>
    <w:rsid w:val="003A5FAF"/>
    <w:rsid w:val="003A66AE"/>
    <w:rsid w:val="003A69C0"/>
    <w:rsid w:val="003A69F5"/>
    <w:rsid w:val="003A6B18"/>
    <w:rsid w:val="003A6BD2"/>
    <w:rsid w:val="003A6C28"/>
    <w:rsid w:val="003A6D01"/>
    <w:rsid w:val="003A6DC3"/>
    <w:rsid w:val="003A6DD3"/>
    <w:rsid w:val="003A6E07"/>
    <w:rsid w:val="003A6ED2"/>
    <w:rsid w:val="003A6F16"/>
    <w:rsid w:val="003A6FE3"/>
    <w:rsid w:val="003A71AB"/>
    <w:rsid w:val="003A772D"/>
    <w:rsid w:val="003A7971"/>
    <w:rsid w:val="003A79E2"/>
    <w:rsid w:val="003A7A10"/>
    <w:rsid w:val="003A7D3F"/>
    <w:rsid w:val="003B02A1"/>
    <w:rsid w:val="003B031C"/>
    <w:rsid w:val="003B0344"/>
    <w:rsid w:val="003B0348"/>
    <w:rsid w:val="003B03A7"/>
    <w:rsid w:val="003B051B"/>
    <w:rsid w:val="003B06E7"/>
    <w:rsid w:val="003B094B"/>
    <w:rsid w:val="003B0A15"/>
    <w:rsid w:val="003B0C06"/>
    <w:rsid w:val="003B0F8C"/>
    <w:rsid w:val="003B1176"/>
    <w:rsid w:val="003B1492"/>
    <w:rsid w:val="003B1711"/>
    <w:rsid w:val="003B178A"/>
    <w:rsid w:val="003B186E"/>
    <w:rsid w:val="003B18A6"/>
    <w:rsid w:val="003B19FF"/>
    <w:rsid w:val="003B1DD9"/>
    <w:rsid w:val="003B1DEF"/>
    <w:rsid w:val="003B1EAD"/>
    <w:rsid w:val="003B1FC5"/>
    <w:rsid w:val="003B201E"/>
    <w:rsid w:val="003B220A"/>
    <w:rsid w:val="003B2374"/>
    <w:rsid w:val="003B25F4"/>
    <w:rsid w:val="003B2795"/>
    <w:rsid w:val="003B27D7"/>
    <w:rsid w:val="003B2F0D"/>
    <w:rsid w:val="003B30EA"/>
    <w:rsid w:val="003B32BB"/>
    <w:rsid w:val="003B3398"/>
    <w:rsid w:val="003B34B4"/>
    <w:rsid w:val="003B352B"/>
    <w:rsid w:val="003B383D"/>
    <w:rsid w:val="003B38A4"/>
    <w:rsid w:val="003B3B6E"/>
    <w:rsid w:val="003B3B78"/>
    <w:rsid w:val="003B42A5"/>
    <w:rsid w:val="003B4317"/>
    <w:rsid w:val="003B4333"/>
    <w:rsid w:val="003B43B9"/>
    <w:rsid w:val="003B4694"/>
    <w:rsid w:val="003B497F"/>
    <w:rsid w:val="003B4AFE"/>
    <w:rsid w:val="003B4B1E"/>
    <w:rsid w:val="003B4B5F"/>
    <w:rsid w:val="003B4C81"/>
    <w:rsid w:val="003B4F8D"/>
    <w:rsid w:val="003B4F9F"/>
    <w:rsid w:val="003B503C"/>
    <w:rsid w:val="003B50F5"/>
    <w:rsid w:val="003B5370"/>
    <w:rsid w:val="003B54F7"/>
    <w:rsid w:val="003B561A"/>
    <w:rsid w:val="003B562B"/>
    <w:rsid w:val="003B5816"/>
    <w:rsid w:val="003B581A"/>
    <w:rsid w:val="003B58CD"/>
    <w:rsid w:val="003B5D59"/>
    <w:rsid w:val="003B5E14"/>
    <w:rsid w:val="003B5E4F"/>
    <w:rsid w:val="003B5FA1"/>
    <w:rsid w:val="003B6074"/>
    <w:rsid w:val="003B6482"/>
    <w:rsid w:val="003B651A"/>
    <w:rsid w:val="003B6570"/>
    <w:rsid w:val="003B65C1"/>
    <w:rsid w:val="003B65CE"/>
    <w:rsid w:val="003B6F1A"/>
    <w:rsid w:val="003B70BE"/>
    <w:rsid w:val="003B7173"/>
    <w:rsid w:val="003B721D"/>
    <w:rsid w:val="003B733D"/>
    <w:rsid w:val="003B7402"/>
    <w:rsid w:val="003B748C"/>
    <w:rsid w:val="003B754D"/>
    <w:rsid w:val="003B75CC"/>
    <w:rsid w:val="003B7833"/>
    <w:rsid w:val="003B7D8F"/>
    <w:rsid w:val="003B7F89"/>
    <w:rsid w:val="003C00C4"/>
    <w:rsid w:val="003C00D7"/>
    <w:rsid w:val="003C0114"/>
    <w:rsid w:val="003C05CE"/>
    <w:rsid w:val="003C05F6"/>
    <w:rsid w:val="003C08BB"/>
    <w:rsid w:val="003C09BE"/>
    <w:rsid w:val="003C0A99"/>
    <w:rsid w:val="003C0BA4"/>
    <w:rsid w:val="003C0CD9"/>
    <w:rsid w:val="003C0ED6"/>
    <w:rsid w:val="003C1083"/>
    <w:rsid w:val="003C1267"/>
    <w:rsid w:val="003C1292"/>
    <w:rsid w:val="003C13C6"/>
    <w:rsid w:val="003C16C0"/>
    <w:rsid w:val="003C1806"/>
    <w:rsid w:val="003C193C"/>
    <w:rsid w:val="003C1A8A"/>
    <w:rsid w:val="003C1C3D"/>
    <w:rsid w:val="003C1EAB"/>
    <w:rsid w:val="003C1F02"/>
    <w:rsid w:val="003C2327"/>
    <w:rsid w:val="003C2574"/>
    <w:rsid w:val="003C2641"/>
    <w:rsid w:val="003C26F9"/>
    <w:rsid w:val="003C2759"/>
    <w:rsid w:val="003C2ADB"/>
    <w:rsid w:val="003C2D5E"/>
    <w:rsid w:val="003C3096"/>
    <w:rsid w:val="003C3383"/>
    <w:rsid w:val="003C3552"/>
    <w:rsid w:val="003C3732"/>
    <w:rsid w:val="003C38DA"/>
    <w:rsid w:val="003C3C5F"/>
    <w:rsid w:val="003C3DB8"/>
    <w:rsid w:val="003C3EC6"/>
    <w:rsid w:val="003C3EEB"/>
    <w:rsid w:val="003C413A"/>
    <w:rsid w:val="003C419E"/>
    <w:rsid w:val="003C47A5"/>
    <w:rsid w:val="003C4844"/>
    <w:rsid w:val="003C495F"/>
    <w:rsid w:val="003C49B9"/>
    <w:rsid w:val="003C4BAE"/>
    <w:rsid w:val="003C4C13"/>
    <w:rsid w:val="003C4DB3"/>
    <w:rsid w:val="003C4EF1"/>
    <w:rsid w:val="003C4F0E"/>
    <w:rsid w:val="003C500F"/>
    <w:rsid w:val="003C53D1"/>
    <w:rsid w:val="003C557E"/>
    <w:rsid w:val="003C576A"/>
    <w:rsid w:val="003C5DDC"/>
    <w:rsid w:val="003C5FEE"/>
    <w:rsid w:val="003C6274"/>
    <w:rsid w:val="003C6586"/>
    <w:rsid w:val="003C66CB"/>
    <w:rsid w:val="003C6C65"/>
    <w:rsid w:val="003C6D03"/>
    <w:rsid w:val="003C6F5C"/>
    <w:rsid w:val="003C710F"/>
    <w:rsid w:val="003C7151"/>
    <w:rsid w:val="003C7172"/>
    <w:rsid w:val="003C7239"/>
    <w:rsid w:val="003C7292"/>
    <w:rsid w:val="003C738D"/>
    <w:rsid w:val="003C7419"/>
    <w:rsid w:val="003C74D9"/>
    <w:rsid w:val="003C794E"/>
    <w:rsid w:val="003C7D90"/>
    <w:rsid w:val="003C7FEE"/>
    <w:rsid w:val="003D028E"/>
    <w:rsid w:val="003D04B1"/>
    <w:rsid w:val="003D0644"/>
    <w:rsid w:val="003D0723"/>
    <w:rsid w:val="003D07D3"/>
    <w:rsid w:val="003D0867"/>
    <w:rsid w:val="003D0879"/>
    <w:rsid w:val="003D09B4"/>
    <w:rsid w:val="003D0BAB"/>
    <w:rsid w:val="003D0C08"/>
    <w:rsid w:val="003D0EBE"/>
    <w:rsid w:val="003D0FC3"/>
    <w:rsid w:val="003D1055"/>
    <w:rsid w:val="003D117D"/>
    <w:rsid w:val="003D11A2"/>
    <w:rsid w:val="003D12A0"/>
    <w:rsid w:val="003D1415"/>
    <w:rsid w:val="003D14EE"/>
    <w:rsid w:val="003D191F"/>
    <w:rsid w:val="003D198E"/>
    <w:rsid w:val="003D19DA"/>
    <w:rsid w:val="003D1B20"/>
    <w:rsid w:val="003D1B42"/>
    <w:rsid w:val="003D1E93"/>
    <w:rsid w:val="003D20C8"/>
    <w:rsid w:val="003D216A"/>
    <w:rsid w:val="003D2AFA"/>
    <w:rsid w:val="003D2C7F"/>
    <w:rsid w:val="003D2DB6"/>
    <w:rsid w:val="003D2DBB"/>
    <w:rsid w:val="003D2EF6"/>
    <w:rsid w:val="003D30CE"/>
    <w:rsid w:val="003D370F"/>
    <w:rsid w:val="003D3719"/>
    <w:rsid w:val="003D38A1"/>
    <w:rsid w:val="003D393F"/>
    <w:rsid w:val="003D3AC1"/>
    <w:rsid w:val="003D3B74"/>
    <w:rsid w:val="003D3D8F"/>
    <w:rsid w:val="003D4328"/>
    <w:rsid w:val="003D4607"/>
    <w:rsid w:val="003D4696"/>
    <w:rsid w:val="003D48AC"/>
    <w:rsid w:val="003D4AA1"/>
    <w:rsid w:val="003D4BC8"/>
    <w:rsid w:val="003D4C4E"/>
    <w:rsid w:val="003D4EA8"/>
    <w:rsid w:val="003D54A1"/>
    <w:rsid w:val="003D54C2"/>
    <w:rsid w:val="003D55B6"/>
    <w:rsid w:val="003D5738"/>
    <w:rsid w:val="003D593D"/>
    <w:rsid w:val="003D59E8"/>
    <w:rsid w:val="003D5C5B"/>
    <w:rsid w:val="003D5CCB"/>
    <w:rsid w:val="003D5E87"/>
    <w:rsid w:val="003D5F0A"/>
    <w:rsid w:val="003D62A0"/>
    <w:rsid w:val="003D6315"/>
    <w:rsid w:val="003D63C9"/>
    <w:rsid w:val="003D643A"/>
    <w:rsid w:val="003D64EA"/>
    <w:rsid w:val="003D6866"/>
    <w:rsid w:val="003D707B"/>
    <w:rsid w:val="003D70DE"/>
    <w:rsid w:val="003D71CA"/>
    <w:rsid w:val="003D7473"/>
    <w:rsid w:val="003D75F5"/>
    <w:rsid w:val="003D7A34"/>
    <w:rsid w:val="003D7BB8"/>
    <w:rsid w:val="003D7C4A"/>
    <w:rsid w:val="003D7F0C"/>
    <w:rsid w:val="003E0018"/>
    <w:rsid w:val="003E01AE"/>
    <w:rsid w:val="003E01BB"/>
    <w:rsid w:val="003E0230"/>
    <w:rsid w:val="003E02AD"/>
    <w:rsid w:val="003E05A0"/>
    <w:rsid w:val="003E0C51"/>
    <w:rsid w:val="003E0CA8"/>
    <w:rsid w:val="003E0DD8"/>
    <w:rsid w:val="003E0E24"/>
    <w:rsid w:val="003E0E2B"/>
    <w:rsid w:val="003E0F9D"/>
    <w:rsid w:val="003E1157"/>
    <w:rsid w:val="003E12F5"/>
    <w:rsid w:val="003E148A"/>
    <w:rsid w:val="003E14C4"/>
    <w:rsid w:val="003E14E5"/>
    <w:rsid w:val="003E19B3"/>
    <w:rsid w:val="003E19F8"/>
    <w:rsid w:val="003E1B90"/>
    <w:rsid w:val="003E1F13"/>
    <w:rsid w:val="003E1FB5"/>
    <w:rsid w:val="003E200B"/>
    <w:rsid w:val="003E20D8"/>
    <w:rsid w:val="003E225A"/>
    <w:rsid w:val="003E27B3"/>
    <w:rsid w:val="003E281A"/>
    <w:rsid w:val="003E29B1"/>
    <w:rsid w:val="003E29FA"/>
    <w:rsid w:val="003E2A74"/>
    <w:rsid w:val="003E2AB8"/>
    <w:rsid w:val="003E2B0A"/>
    <w:rsid w:val="003E2CAB"/>
    <w:rsid w:val="003E2E6B"/>
    <w:rsid w:val="003E3362"/>
    <w:rsid w:val="003E344C"/>
    <w:rsid w:val="003E3545"/>
    <w:rsid w:val="003E37B9"/>
    <w:rsid w:val="003E37E3"/>
    <w:rsid w:val="003E39D9"/>
    <w:rsid w:val="003E3E04"/>
    <w:rsid w:val="003E3E17"/>
    <w:rsid w:val="003E3F3D"/>
    <w:rsid w:val="003E3F79"/>
    <w:rsid w:val="003E41A9"/>
    <w:rsid w:val="003E41C0"/>
    <w:rsid w:val="003E421A"/>
    <w:rsid w:val="003E4316"/>
    <w:rsid w:val="003E477B"/>
    <w:rsid w:val="003E4831"/>
    <w:rsid w:val="003E4B55"/>
    <w:rsid w:val="003E4CD0"/>
    <w:rsid w:val="003E4D02"/>
    <w:rsid w:val="003E5106"/>
    <w:rsid w:val="003E543D"/>
    <w:rsid w:val="003E54BA"/>
    <w:rsid w:val="003E5C68"/>
    <w:rsid w:val="003E5D5D"/>
    <w:rsid w:val="003E5EAD"/>
    <w:rsid w:val="003E61D0"/>
    <w:rsid w:val="003E622E"/>
    <w:rsid w:val="003E634D"/>
    <w:rsid w:val="003E6439"/>
    <w:rsid w:val="003E646A"/>
    <w:rsid w:val="003E6512"/>
    <w:rsid w:val="003E651F"/>
    <w:rsid w:val="003E65CD"/>
    <w:rsid w:val="003E6D04"/>
    <w:rsid w:val="003E6F17"/>
    <w:rsid w:val="003E6FF8"/>
    <w:rsid w:val="003E7008"/>
    <w:rsid w:val="003E7255"/>
    <w:rsid w:val="003E733B"/>
    <w:rsid w:val="003E735A"/>
    <w:rsid w:val="003E764F"/>
    <w:rsid w:val="003E77F3"/>
    <w:rsid w:val="003E7894"/>
    <w:rsid w:val="003E79B9"/>
    <w:rsid w:val="003E7B4F"/>
    <w:rsid w:val="003E7BD6"/>
    <w:rsid w:val="003E7EE2"/>
    <w:rsid w:val="003E7F71"/>
    <w:rsid w:val="003E7FD9"/>
    <w:rsid w:val="003F0065"/>
    <w:rsid w:val="003F00C7"/>
    <w:rsid w:val="003F01F4"/>
    <w:rsid w:val="003F02DB"/>
    <w:rsid w:val="003F0359"/>
    <w:rsid w:val="003F03DC"/>
    <w:rsid w:val="003F0491"/>
    <w:rsid w:val="003F0663"/>
    <w:rsid w:val="003F07E1"/>
    <w:rsid w:val="003F0CF0"/>
    <w:rsid w:val="003F0CFC"/>
    <w:rsid w:val="003F0F47"/>
    <w:rsid w:val="003F1026"/>
    <w:rsid w:val="003F10FB"/>
    <w:rsid w:val="003F1162"/>
    <w:rsid w:val="003F1613"/>
    <w:rsid w:val="003F1AA2"/>
    <w:rsid w:val="003F1AAD"/>
    <w:rsid w:val="003F1C84"/>
    <w:rsid w:val="003F1D27"/>
    <w:rsid w:val="003F1DFB"/>
    <w:rsid w:val="003F209C"/>
    <w:rsid w:val="003F21A1"/>
    <w:rsid w:val="003F2507"/>
    <w:rsid w:val="003F2812"/>
    <w:rsid w:val="003F2887"/>
    <w:rsid w:val="003F28D1"/>
    <w:rsid w:val="003F2BDB"/>
    <w:rsid w:val="003F2CA9"/>
    <w:rsid w:val="003F2D78"/>
    <w:rsid w:val="003F2D8D"/>
    <w:rsid w:val="003F2E55"/>
    <w:rsid w:val="003F2EF2"/>
    <w:rsid w:val="003F2FCA"/>
    <w:rsid w:val="003F2FF6"/>
    <w:rsid w:val="003F3008"/>
    <w:rsid w:val="003F30C9"/>
    <w:rsid w:val="003F32AF"/>
    <w:rsid w:val="003F3771"/>
    <w:rsid w:val="003F392F"/>
    <w:rsid w:val="003F3BEF"/>
    <w:rsid w:val="003F4000"/>
    <w:rsid w:val="003F41BC"/>
    <w:rsid w:val="003F4382"/>
    <w:rsid w:val="003F443C"/>
    <w:rsid w:val="003F4A78"/>
    <w:rsid w:val="003F4D07"/>
    <w:rsid w:val="003F4DF6"/>
    <w:rsid w:val="003F5163"/>
    <w:rsid w:val="003F5381"/>
    <w:rsid w:val="003F543A"/>
    <w:rsid w:val="003F5722"/>
    <w:rsid w:val="003F576E"/>
    <w:rsid w:val="003F5826"/>
    <w:rsid w:val="003F5B68"/>
    <w:rsid w:val="003F5D5A"/>
    <w:rsid w:val="003F5FDB"/>
    <w:rsid w:val="003F60F3"/>
    <w:rsid w:val="003F6159"/>
    <w:rsid w:val="003F639E"/>
    <w:rsid w:val="003F6456"/>
    <w:rsid w:val="003F68A5"/>
    <w:rsid w:val="003F694D"/>
    <w:rsid w:val="003F6A69"/>
    <w:rsid w:val="003F6BCC"/>
    <w:rsid w:val="003F6CDE"/>
    <w:rsid w:val="003F6F8A"/>
    <w:rsid w:val="003F7124"/>
    <w:rsid w:val="003F740C"/>
    <w:rsid w:val="003F7420"/>
    <w:rsid w:val="003F7577"/>
    <w:rsid w:val="003F7688"/>
    <w:rsid w:val="003F792F"/>
    <w:rsid w:val="003F7B79"/>
    <w:rsid w:val="003F7C53"/>
    <w:rsid w:val="003F7C9F"/>
    <w:rsid w:val="003F7D4D"/>
    <w:rsid w:val="00400020"/>
    <w:rsid w:val="0040067E"/>
    <w:rsid w:val="00400804"/>
    <w:rsid w:val="0040096C"/>
    <w:rsid w:val="00400C28"/>
    <w:rsid w:val="00400D0B"/>
    <w:rsid w:val="00400D38"/>
    <w:rsid w:val="004011F2"/>
    <w:rsid w:val="00401271"/>
    <w:rsid w:val="00401477"/>
    <w:rsid w:val="004014D0"/>
    <w:rsid w:val="004016D3"/>
    <w:rsid w:val="00401818"/>
    <w:rsid w:val="00401B25"/>
    <w:rsid w:val="00401B34"/>
    <w:rsid w:val="00401E2F"/>
    <w:rsid w:val="004020EE"/>
    <w:rsid w:val="00402695"/>
    <w:rsid w:val="0040294B"/>
    <w:rsid w:val="00402B91"/>
    <w:rsid w:val="00402CCF"/>
    <w:rsid w:val="00402E39"/>
    <w:rsid w:val="0040308F"/>
    <w:rsid w:val="004032DF"/>
    <w:rsid w:val="0040344A"/>
    <w:rsid w:val="0040372F"/>
    <w:rsid w:val="004039DD"/>
    <w:rsid w:val="00403B65"/>
    <w:rsid w:val="00403D49"/>
    <w:rsid w:val="00403F91"/>
    <w:rsid w:val="0040420E"/>
    <w:rsid w:val="0040423E"/>
    <w:rsid w:val="004042F1"/>
    <w:rsid w:val="00404359"/>
    <w:rsid w:val="004044B6"/>
    <w:rsid w:val="00404651"/>
    <w:rsid w:val="004046C2"/>
    <w:rsid w:val="004048C0"/>
    <w:rsid w:val="004049BE"/>
    <w:rsid w:val="00404C22"/>
    <w:rsid w:val="00404DC8"/>
    <w:rsid w:val="00405072"/>
    <w:rsid w:val="004050FF"/>
    <w:rsid w:val="004051DC"/>
    <w:rsid w:val="004052A8"/>
    <w:rsid w:val="00405377"/>
    <w:rsid w:val="00405476"/>
    <w:rsid w:val="00405495"/>
    <w:rsid w:val="0040559E"/>
    <w:rsid w:val="004059B8"/>
    <w:rsid w:val="00405C0D"/>
    <w:rsid w:val="00405C31"/>
    <w:rsid w:val="00405C6C"/>
    <w:rsid w:val="00405D05"/>
    <w:rsid w:val="00405D0D"/>
    <w:rsid w:val="00405D99"/>
    <w:rsid w:val="00405F04"/>
    <w:rsid w:val="00406173"/>
    <w:rsid w:val="004063AC"/>
    <w:rsid w:val="00406498"/>
    <w:rsid w:val="0040657C"/>
    <w:rsid w:val="00406581"/>
    <w:rsid w:val="0040661E"/>
    <w:rsid w:val="0040674F"/>
    <w:rsid w:val="00406971"/>
    <w:rsid w:val="00406A61"/>
    <w:rsid w:val="00406BE9"/>
    <w:rsid w:val="00406F35"/>
    <w:rsid w:val="00407064"/>
    <w:rsid w:val="004070B6"/>
    <w:rsid w:val="00407372"/>
    <w:rsid w:val="00407992"/>
    <w:rsid w:val="00407A0F"/>
    <w:rsid w:val="00407CCA"/>
    <w:rsid w:val="00407D72"/>
    <w:rsid w:val="00407DF6"/>
    <w:rsid w:val="00407E1E"/>
    <w:rsid w:val="004100C7"/>
    <w:rsid w:val="00410190"/>
    <w:rsid w:val="0041020C"/>
    <w:rsid w:val="00410250"/>
    <w:rsid w:val="0041041F"/>
    <w:rsid w:val="00410746"/>
    <w:rsid w:val="00410A93"/>
    <w:rsid w:val="00410C3E"/>
    <w:rsid w:val="00410E52"/>
    <w:rsid w:val="00410F6C"/>
    <w:rsid w:val="00410FDF"/>
    <w:rsid w:val="00411017"/>
    <w:rsid w:val="0041102A"/>
    <w:rsid w:val="00411167"/>
    <w:rsid w:val="00411232"/>
    <w:rsid w:val="004112B9"/>
    <w:rsid w:val="0041144A"/>
    <w:rsid w:val="0041159A"/>
    <w:rsid w:val="0041161B"/>
    <w:rsid w:val="00411696"/>
    <w:rsid w:val="00411927"/>
    <w:rsid w:val="00411D8D"/>
    <w:rsid w:val="00411DAD"/>
    <w:rsid w:val="00411E0F"/>
    <w:rsid w:val="00411F26"/>
    <w:rsid w:val="00412043"/>
    <w:rsid w:val="00412116"/>
    <w:rsid w:val="004122FB"/>
    <w:rsid w:val="00412408"/>
    <w:rsid w:val="004124C4"/>
    <w:rsid w:val="004127D0"/>
    <w:rsid w:val="0041287F"/>
    <w:rsid w:val="0041294F"/>
    <w:rsid w:val="00412AB2"/>
    <w:rsid w:val="00412BA7"/>
    <w:rsid w:val="00412BE4"/>
    <w:rsid w:val="00412D89"/>
    <w:rsid w:val="00412F13"/>
    <w:rsid w:val="00412F59"/>
    <w:rsid w:val="0041361D"/>
    <w:rsid w:val="0041383E"/>
    <w:rsid w:val="0041396C"/>
    <w:rsid w:val="00413A05"/>
    <w:rsid w:val="00413B51"/>
    <w:rsid w:val="004141CD"/>
    <w:rsid w:val="004142E7"/>
    <w:rsid w:val="00414369"/>
    <w:rsid w:val="00414466"/>
    <w:rsid w:val="004144B4"/>
    <w:rsid w:val="00414531"/>
    <w:rsid w:val="0041459A"/>
    <w:rsid w:val="0041461F"/>
    <w:rsid w:val="0041473A"/>
    <w:rsid w:val="00414AA2"/>
    <w:rsid w:val="00414D86"/>
    <w:rsid w:val="00414E20"/>
    <w:rsid w:val="00414E8F"/>
    <w:rsid w:val="004152BD"/>
    <w:rsid w:val="004154D8"/>
    <w:rsid w:val="004157DB"/>
    <w:rsid w:val="00415BF0"/>
    <w:rsid w:val="00415E23"/>
    <w:rsid w:val="00415E72"/>
    <w:rsid w:val="00415EFD"/>
    <w:rsid w:val="0041608C"/>
    <w:rsid w:val="00416337"/>
    <w:rsid w:val="00416870"/>
    <w:rsid w:val="004168C7"/>
    <w:rsid w:val="00416996"/>
    <w:rsid w:val="004169AC"/>
    <w:rsid w:val="00416C66"/>
    <w:rsid w:val="00416D50"/>
    <w:rsid w:val="0041702F"/>
    <w:rsid w:val="00417038"/>
    <w:rsid w:val="0041720A"/>
    <w:rsid w:val="00417805"/>
    <w:rsid w:val="0041794F"/>
    <w:rsid w:val="00417AC9"/>
    <w:rsid w:val="00417B1B"/>
    <w:rsid w:val="00417DEB"/>
    <w:rsid w:val="00417E93"/>
    <w:rsid w:val="004201B3"/>
    <w:rsid w:val="004204B5"/>
    <w:rsid w:val="00420528"/>
    <w:rsid w:val="00420998"/>
    <w:rsid w:val="004209F7"/>
    <w:rsid w:val="00420A9A"/>
    <w:rsid w:val="00420AF1"/>
    <w:rsid w:val="00420DB0"/>
    <w:rsid w:val="0042113B"/>
    <w:rsid w:val="00421230"/>
    <w:rsid w:val="00421477"/>
    <w:rsid w:val="004217A3"/>
    <w:rsid w:val="00421C76"/>
    <w:rsid w:val="00421CF6"/>
    <w:rsid w:val="00421E8F"/>
    <w:rsid w:val="004221BE"/>
    <w:rsid w:val="00422AF2"/>
    <w:rsid w:val="00422BCE"/>
    <w:rsid w:val="00422D99"/>
    <w:rsid w:val="00423174"/>
    <w:rsid w:val="0042318C"/>
    <w:rsid w:val="00423230"/>
    <w:rsid w:val="00423414"/>
    <w:rsid w:val="00423562"/>
    <w:rsid w:val="004235EC"/>
    <w:rsid w:val="00423784"/>
    <w:rsid w:val="00423AB7"/>
    <w:rsid w:val="00423BBE"/>
    <w:rsid w:val="00423F6E"/>
    <w:rsid w:val="00424085"/>
    <w:rsid w:val="0042463D"/>
    <w:rsid w:val="00424AAE"/>
    <w:rsid w:val="00424AD2"/>
    <w:rsid w:val="00424B7E"/>
    <w:rsid w:val="00424BF3"/>
    <w:rsid w:val="00424CA0"/>
    <w:rsid w:val="00424D7B"/>
    <w:rsid w:val="0042510C"/>
    <w:rsid w:val="00425288"/>
    <w:rsid w:val="0042550F"/>
    <w:rsid w:val="00425596"/>
    <w:rsid w:val="004255A5"/>
    <w:rsid w:val="004256D6"/>
    <w:rsid w:val="0042576F"/>
    <w:rsid w:val="0042583E"/>
    <w:rsid w:val="00425955"/>
    <w:rsid w:val="004259F5"/>
    <w:rsid w:val="00425BE5"/>
    <w:rsid w:val="00425C77"/>
    <w:rsid w:val="00425E76"/>
    <w:rsid w:val="00425E80"/>
    <w:rsid w:val="004260BC"/>
    <w:rsid w:val="00426317"/>
    <w:rsid w:val="00426685"/>
    <w:rsid w:val="00426EB9"/>
    <w:rsid w:val="0042727A"/>
    <w:rsid w:val="004272A8"/>
    <w:rsid w:val="004273BF"/>
    <w:rsid w:val="004273CA"/>
    <w:rsid w:val="00427505"/>
    <w:rsid w:val="004275E6"/>
    <w:rsid w:val="004276E8"/>
    <w:rsid w:val="00427A48"/>
    <w:rsid w:val="00427A69"/>
    <w:rsid w:val="00427B3D"/>
    <w:rsid w:val="00427D1C"/>
    <w:rsid w:val="00427D82"/>
    <w:rsid w:val="00427E66"/>
    <w:rsid w:val="004301AC"/>
    <w:rsid w:val="00430323"/>
    <w:rsid w:val="004305EE"/>
    <w:rsid w:val="00430A5F"/>
    <w:rsid w:val="00430D47"/>
    <w:rsid w:val="00430D68"/>
    <w:rsid w:val="00430DA0"/>
    <w:rsid w:val="00430E60"/>
    <w:rsid w:val="00431029"/>
    <w:rsid w:val="00431033"/>
    <w:rsid w:val="0043105C"/>
    <w:rsid w:val="00431554"/>
    <w:rsid w:val="004316FC"/>
    <w:rsid w:val="004317D7"/>
    <w:rsid w:val="00431947"/>
    <w:rsid w:val="0043197D"/>
    <w:rsid w:val="004319FE"/>
    <w:rsid w:val="00431A76"/>
    <w:rsid w:val="00431B23"/>
    <w:rsid w:val="00431BB1"/>
    <w:rsid w:val="00431D82"/>
    <w:rsid w:val="00431E84"/>
    <w:rsid w:val="00431EA2"/>
    <w:rsid w:val="00431F81"/>
    <w:rsid w:val="004323C1"/>
    <w:rsid w:val="0043246D"/>
    <w:rsid w:val="00432630"/>
    <w:rsid w:val="004327F8"/>
    <w:rsid w:val="00432AB2"/>
    <w:rsid w:val="00432B8A"/>
    <w:rsid w:val="00432C0C"/>
    <w:rsid w:val="00432EB1"/>
    <w:rsid w:val="004332C9"/>
    <w:rsid w:val="00433606"/>
    <w:rsid w:val="00433832"/>
    <w:rsid w:val="00433922"/>
    <w:rsid w:val="0043395D"/>
    <w:rsid w:val="0043396E"/>
    <w:rsid w:val="00433B02"/>
    <w:rsid w:val="00433C45"/>
    <w:rsid w:val="0043414F"/>
    <w:rsid w:val="004342D4"/>
    <w:rsid w:val="0043443E"/>
    <w:rsid w:val="0043467E"/>
    <w:rsid w:val="00434BEA"/>
    <w:rsid w:val="00434F0A"/>
    <w:rsid w:val="00435090"/>
    <w:rsid w:val="00435251"/>
    <w:rsid w:val="00435693"/>
    <w:rsid w:val="00435704"/>
    <w:rsid w:val="00435712"/>
    <w:rsid w:val="00435B03"/>
    <w:rsid w:val="00435D1C"/>
    <w:rsid w:val="00436231"/>
    <w:rsid w:val="00436412"/>
    <w:rsid w:val="004364DB"/>
    <w:rsid w:val="0043655D"/>
    <w:rsid w:val="0043658B"/>
    <w:rsid w:val="00436DEA"/>
    <w:rsid w:val="00436E3F"/>
    <w:rsid w:val="0043705D"/>
    <w:rsid w:val="00437159"/>
    <w:rsid w:val="004371E5"/>
    <w:rsid w:val="004374C9"/>
    <w:rsid w:val="0043756A"/>
    <w:rsid w:val="004378CD"/>
    <w:rsid w:val="0043791D"/>
    <w:rsid w:val="004379D0"/>
    <w:rsid w:val="0044001D"/>
    <w:rsid w:val="00440265"/>
    <w:rsid w:val="004403CA"/>
    <w:rsid w:val="0044053C"/>
    <w:rsid w:val="0044062A"/>
    <w:rsid w:val="004406F3"/>
    <w:rsid w:val="00440840"/>
    <w:rsid w:val="00440945"/>
    <w:rsid w:val="00440A82"/>
    <w:rsid w:val="00440E8D"/>
    <w:rsid w:val="00440F54"/>
    <w:rsid w:val="00440FD8"/>
    <w:rsid w:val="00441270"/>
    <w:rsid w:val="00441323"/>
    <w:rsid w:val="00441416"/>
    <w:rsid w:val="00441711"/>
    <w:rsid w:val="00441C11"/>
    <w:rsid w:val="00441C3A"/>
    <w:rsid w:val="00441E35"/>
    <w:rsid w:val="0044203D"/>
    <w:rsid w:val="004420D2"/>
    <w:rsid w:val="00442133"/>
    <w:rsid w:val="00442167"/>
    <w:rsid w:val="0044223E"/>
    <w:rsid w:val="00442365"/>
    <w:rsid w:val="004426DB"/>
    <w:rsid w:val="00442A49"/>
    <w:rsid w:val="00442CD2"/>
    <w:rsid w:val="00442DDC"/>
    <w:rsid w:val="00442ECD"/>
    <w:rsid w:val="004433EA"/>
    <w:rsid w:val="00443582"/>
    <w:rsid w:val="004436D6"/>
    <w:rsid w:val="00443746"/>
    <w:rsid w:val="004438AC"/>
    <w:rsid w:val="00443B20"/>
    <w:rsid w:val="00443BAD"/>
    <w:rsid w:val="00443D8D"/>
    <w:rsid w:val="00443DFC"/>
    <w:rsid w:val="00443E69"/>
    <w:rsid w:val="00444088"/>
    <w:rsid w:val="0044439C"/>
    <w:rsid w:val="0044450D"/>
    <w:rsid w:val="004445BD"/>
    <w:rsid w:val="004445CD"/>
    <w:rsid w:val="004447EB"/>
    <w:rsid w:val="004449A7"/>
    <w:rsid w:val="00444A90"/>
    <w:rsid w:val="00444B1B"/>
    <w:rsid w:val="00444B78"/>
    <w:rsid w:val="00444E4E"/>
    <w:rsid w:val="00444EC9"/>
    <w:rsid w:val="00444FD1"/>
    <w:rsid w:val="0044511E"/>
    <w:rsid w:val="004452D1"/>
    <w:rsid w:val="00445383"/>
    <w:rsid w:val="0044555A"/>
    <w:rsid w:val="00445590"/>
    <w:rsid w:val="004459BD"/>
    <w:rsid w:val="00445D4A"/>
    <w:rsid w:val="00445E61"/>
    <w:rsid w:val="00445EC3"/>
    <w:rsid w:val="004461EB"/>
    <w:rsid w:val="004463AF"/>
    <w:rsid w:val="00446B26"/>
    <w:rsid w:val="00446E1E"/>
    <w:rsid w:val="004473C9"/>
    <w:rsid w:val="004473E4"/>
    <w:rsid w:val="004477B2"/>
    <w:rsid w:val="00447D19"/>
    <w:rsid w:val="00447D9B"/>
    <w:rsid w:val="00447E96"/>
    <w:rsid w:val="0045059C"/>
    <w:rsid w:val="00450690"/>
    <w:rsid w:val="004506B3"/>
    <w:rsid w:val="00450816"/>
    <w:rsid w:val="00450ACD"/>
    <w:rsid w:val="00450BA0"/>
    <w:rsid w:val="00450C5F"/>
    <w:rsid w:val="00450C61"/>
    <w:rsid w:val="00450E2B"/>
    <w:rsid w:val="00450E4C"/>
    <w:rsid w:val="00450F5B"/>
    <w:rsid w:val="0045101F"/>
    <w:rsid w:val="004512EE"/>
    <w:rsid w:val="0045134D"/>
    <w:rsid w:val="00451529"/>
    <w:rsid w:val="004515E9"/>
    <w:rsid w:val="00451673"/>
    <w:rsid w:val="00451711"/>
    <w:rsid w:val="0045178A"/>
    <w:rsid w:val="004518E3"/>
    <w:rsid w:val="0045199F"/>
    <w:rsid w:val="00451B6C"/>
    <w:rsid w:val="00451BD2"/>
    <w:rsid w:val="00451CB0"/>
    <w:rsid w:val="00451E05"/>
    <w:rsid w:val="00451E15"/>
    <w:rsid w:val="00451E82"/>
    <w:rsid w:val="00452100"/>
    <w:rsid w:val="00452153"/>
    <w:rsid w:val="004522D2"/>
    <w:rsid w:val="0045258F"/>
    <w:rsid w:val="004526C9"/>
    <w:rsid w:val="004526CC"/>
    <w:rsid w:val="004527AD"/>
    <w:rsid w:val="00452854"/>
    <w:rsid w:val="004529B6"/>
    <w:rsid w:val="00452B09"/>
    <w:rsid w:val="00452B51"/>
    <w:rsid w:val="00452D24"/>
    <w:rsid w:val="00452D48"/>
    <w:rsid w:val="00452E79"/>
    <w:rsid w:val="00453025"/>
    <w:rsid w:val="004531E7"/>
    <w:rsid w:val="00453433"/>
    <w:rsid w:val="004536C7"/>
    <w:rsid w:val="004536E6"/>
    <w:rsid w:val="00453907"/>
    <w:rsid w:val="00453994"/>
    <w:rsid w:val="00453A5B"/>
    <w:rsid w:val="00453AB6"/>
    <w:rsid w:val="00453C9B"/>
    <w:rsid w:val="00453CED"/>
    <w:rsid w:val="00453D1B"/>
    <w:rsid w:val="0045413A"/>
    <w:rsid w:val="0045417D"/>
    <w:rsid w:val="00454219"/>
    <w:rsid w:val="0045436A"/>
    <w:rsid w:val="0045449C"/>
    <w:rsid w:val="004544CC"/>
    <w:rsid w:val="0045475C"/>
    <w:rsid w:val="0045483C"/>
    <w:rsid w:val="00454A5D"/>
    <w:rsid w:val="00454D96"/>
    <w:rsid w:val="0045504D"/>
    <w:rsid w:val="004552A8"/>
    <w:rsid w:val="004553EE"/>
    <w:rsid w:val="0045548A"/>
    <w:rsid w:val="004555BB"/>
    <w:rsid w:val="00455676"/>
    <w:rsid w:val="0045573D"/>
    <w:rsid w:val="00455740"/>
    <w:rsid w:val="004559A3"/>
    <w:rsid w:val="00455A13"/>
    <w:rsid w:val="00455AC4"/>
    <w:rsid w:val="00455CF3"/>
    <w:rsid w:val="00455CFE"/>
    <w:rsid w:val="00456164"/>
    <w:rsid w:val="00456227"/>
    <w:rsid w:val="004563B6"/>
    <w:rsid w:val="00456630"/>
    <w:rsid w:val="00456796"/>
    <w:rsid w:val="00456ADB"/>
    <w:rsid w:val="00456DEA"/>
    <w:rsid w:val="00456F5B"/>
    <w:rsid w:val="0045719E"/>
    <w:rsid w:val="004572A2"/>
    <w:rsid w:val="00457462"/>
    <w:rsid w:val="004575CE"/>
    <w:rsid w:val="00457689"/>
    <w:rsid w:val="0045776D"/>
    <w:rsid w:val="00457799"/>
    <w:rsid w:val="004577DC"/>
    <w:rsid w:val="0045781E"/>
    <w:rsid w:val="004579EC"/>
    <w:rsid w:val="00457A63"/>
    <w:rsid w:val="00457B54"/>
    <w:rsid w:val="00457ED9"/>
    <w:rsid w:val="004600C2"/>
    <w:rsid w:val="004600EC"/>
    <w:rsid w:val="00460206"/>
    <w:rsid w:val="0046020B"/>
    <w:rsid w:val="00460674"/>
    <w:rsid w:val="00460755"/>
    <w:rsid w:val="004608E9"/>
    <w:rsid w:val="0046091A"/>
    <w:rsid w:val="0046099C"/>
    <w:rsid w:val="004609F7"/>
    <w:rsid w:val="00460EFE"/>
    <w:rsid w:val="00460FFA"/>
    <w:rsid w:val="0046116B"/>
    <w:rsid w:val="00461276"/>
    <w:rsid w:val="004615EA"/>
    <w:rsid w:val="00461A26"/>
    <w:rsid w:val="00461B05"/>
    <w:rsid w:val="00461B38"/>
    <w:rsid w:val="00461BD7"/>
    <w:rsid w:val="00461CA3"/>
    <w:rsid w:val="00461D42"/>
    <w:rsid w:val="00461E3F"/>
    <w:rsid w:val="00461EE7"/>
    <w:rsid w:val="0046201E"/>
    <w:rsid w:val="0046216B"/>
    <w:rsid w:val="004622ED"/>
    <w:rsid w:val="00462300"/>
    <w:rsid w:val="00462558"/>
    <w:rsid w:val="00462802"/>
    <w:rsid w:val="004628D7"/>
    <w:rsid w:val="0046290E"/>
    <w:rsid w:val="00462985"/>
    <w:rsid w:val="00462A23"/>
    <w:rsid w:val="00462B1D"/>
    <w:rsid w:val="00462C49"/>
    <w:rsid w:val="00462EA3"/>
    <w:rsid w:val="00462EA8"/>
    <w:rsid w:val="00462EBC"/>
    <w:rsid w:val="00462EF3"/>
    <w:rsid w:val="00463414"/>
    <w:rsid w:val="00463478"/>
    <w:rsid w:val="00463B15"/>
    <w:rsid w:val="00463C1E"/>
    <w:rsid w:val="00463EB1"/>
    <w:rsid w:val="00463FA7"/>
    <w:rsid w:val="00463FB2"/>
    <w:rsid w:val="0046401A"/>
    <w:rsid w:val="00464126"/>
    <w:rsid w:val="0046427E"/>
    <w:rsid w:val="004645AC"/>
    <w:rsid w:val="004645C0"/>
    <w:rsid w:val="00464929"/>
    <w:rsid w:val="004649C9"/>
    <w:rsid w:val="00464B78"/>
    <w:rsid w:val="00464C2D"/>
    <w:rsid w:val="00464F19"/>
    <w:rsid w:val="00465003"/>
    <w:rsid w:val="00465065"/>
    <w:rsid w:val="0046514A"/>
    <w:rsid w:val="00465349"/>
    <w:rsid w:val="0046534D"/>
    <w:rsid w:val="0046563F"/>
    <w:rsid w:val="00465910"/>
    <w:rsid w:val="00465C61"/>
    <w:rsid w:val="00465EB3"/>
    <w:rsid w:val="00466364"/>
    <w:rsid w:val="004666F7"/>
    <w:rsid w:val="004667CE"/>
    <w:rsid w:val="00466B5E"/>
    <w:rsid w:val="00466EB4"/>
    <w:rsid w:val="00466F67"/>
    <w:rsid w:val="0046722E"/>
    <w:rsid w:val="004674AB"/>
    <w:rsid w:val="004674DE"/>
    <w:rsid w:val="004675CB"/>
    <w:rsid w:val="004675D1"/>
    <w:rsid w:val="00467C1B"/>
    <w:rsid w:val="00467E52"/>
    <w:rsid w:val="00467EF2"/>
    <w:rsid w:val="00467F28"/>
    <w:rsid w:val="00470009"/>
    <w:rsid w:val="00470024"/>
    <w:rsid w:val="00470054"/>
    <w:rsid w:val="004700B8"/>
    <w:rsid w:val="00470128"/>
    <w:rsid w:val="00470381"/>
    <w:rsid w:val="00470489"/>
    <w:rsid w:val="004705AE"/>
    <w:rsid w:val="004708F4"/>
    <w:rsid w:val="00470A8C"/>
    <w:rsid w:val="00470B85"/>
    <w:rsid w:val="00470BFE"/>
    <w:rsid w:val="00470C0B"/>
    <w:rsid w:val="00470CF5"/>
    <w:rsid w:val="00470F85"/>
    <w:rsid w:val="00471028"/>
    <w:rsid w:val="00471090"/>
    <w:rsid w:val="00471235"/>
    <w:rsid w:val="00471582"/>
    <w:rsid w:val="004716B5"/>
    <w:rsid w:val="004718DA"/>
    <w:rsid w:val="00471926"/>
    <w:rsid w:val="0047192B"/>
    <w:rsid w:val="00471A09"/>
    <w:rsid w:val="00471AA7"/>
    <w:rsid w:val="00471B96"/>
    <w:rsid w:val="00471BCC"/>
    <w:rsid w:val="00471D25"/>
    <w:rsid w:val="00471DEC"/>
    <w:rsid w:val="00471EE1"/>
    <w:rsid w:val="00471F56"/>
    <w:rsid w:val="00471FFD"/>
    <w:rsid w:val="00472084"/>
    <w:rsid w:val="004722F4"/>
    <w:rsid w:val="0047261A"/>
    <w:rsid w:val="00472913"/>
    <w:rsid w:val="00472C71"/>
    <w:rsid w:val="00472EC1"/>
    <w:rsid w:val="00472FA6"/>
    <w:rsid w:val="0047333E"/>
    <w:rsid w:val="0047358E"/>
    <w:rsid w:val="00473759"/>
    <w:rsid w:val="004737EE"/>
    <w:rsid w:val="00473E26"/>
    <w:rsid w:val="00473FC1"/>
    <w:rsid w:val="004742A1"/>
    <w:rsid w:val="00474300"/>
    <w:rsid w:val="00474456"/>
    <w:rsid w:val="00474486"/>
    <w:rsid w:val="004745E7"/>
    <w:rsid w:val="00474657"/>
    <w:rsid w:val="00474725"/>
    <w:rsid w:val="00474B94"/>
    <w:rsid w:val="00474C1B"/>
    <w:rsid w:val="00474E9C"/>
    <w:rsid w:val="004752A0"/>
    <w:rsid w:val="004754A5"/>
    <w:rsid w:val="00475537"/>
    <w:rsid w:val="004755FA"/>
    <w:rsid w:val="00475A8B"/>
    <w:rsid w:val="00475B5C"/>
    <w:rsid w:val="00475CB7"/>
    <w:rsid w:val="00475CC7"/>
    <w:rsid w:val="00475D79"/>
    <w:rsid w:val="0047604E"/>
    <w:rsid w:val="004760EE"/>
    <w:rsid w:val="0047619E"/>
    <w:rsid w:val="00476287"/>
    <w:rsid w:val="00476459"/>
    <w:rsid w:val="0047666F"/>
    <w:rsid w:val="004766F8"/>
    <w:rsid w:val="00476710"/>
    <w:rsid w:val="004768CF"/>
    <w:rsid w:val="004769EA"/>
    <w:rsid w:val="0047701F"/>
    <w:rsid w:val="0047704F"/>
    <w:rsid w:val="004773D3"/>
    <w:rsid w:val="00477480"/>
    <w:rsid w:val="00477918"/>
    <w:rsid w:val="0047793D"/>
    <w:rsid w:val="0047799A"/>
    <w:rsid w:val="00477B88"/>
    <w:rsid w:val="00477BA2"/>
    <w:rsid w:val="00477BE5"/>
    <w:rsid w:val="00477C40"/>
    <w:rsid w:val="00477C61"/>
    <w:rsid w:val="00477D30"/>
    <w:rsid w:val="00477E39"/>
    <w:rsid w:val="00480014"/>
    <w:rsid w:val="0048008D"/>
    <w:rsid w:val="004802AF"/>
    <w:rsid w:val="004804F1"/>
    <w:rsid w:val="00480706"/>
    <w:rsid w:val="00480892"/>
    <w:rsid w:val="004809D6"/>
    <w:rsid w:val="00480A67"/>
    <w:rsid w:val="00480D4B"/>
    <w:rsid w:val="00480DF0"/>
    <w:rsid w:val="00480E5E"/>
    <w:rsid w:val="00480F9E"/>
    <w:rsid w:val="00481036"/>
    <w:rsid w:val="00481038"/>
    <w:rsid w:val="0048108A"/>
    <w:rsid w:val="00481858"/>
    <w:rsid w:val="004818FB"/>
    <w:rsid w:val="00481A6D"/>
    <w:rsid w:val="00481B51"/>
    <w:rsid w:val="00481D43"/>
    <w:rsid w:val="00481DA2"/>
    <w:rsid w:val="0048200D"/>
    <w:rsid w:val="00482341"/>
    <w:rsid w:val="0048254D"/>
    <w:rsid w:val="004825DC"/>
    <w:rsid w:val="0048281A"/>
    <w:rsid w:val="00482929"/>
    <w:rsid w:val="00482BC6"/>
    <w:rsid w:val="00482E86"/>
    <w:rsid w:val="00482F46"/>
    <w:rsid w:val="00483058"/>
    <w:rsid w:val="00483362"/>
    <w:rsid w:val="00483428"/>
    <w:rsid w:val="00483B0A"/>
    <w:rsid w:val="00483B40"/>
    <w:rsid w:val="00483DC5"/>
    <w:rsid w:val="00483FEC"/>
    <w:rsid w:val="0048405A"/>
    <w:rsid w:val="0048433D"/>
    <w:rsid w:val="0048435A"/>
    <w:rsid w:val="004844DF"/>
    <w:rsid w:val="00484596"/>
    <w:rsid w:val="00484617"/>
    <w:rsid w:val="004846F4"/>
    <w:rsid w:val="00484A5F"/>
    <w:rsid w:val="00484BDA"/>
    <w:rsid w:val="00484D83"/>
    <w:rsid w:val="00484E04"/>
    <w:rsid w:val="00485157"/>
    <w:rsid w:val="0048516D"/>
    <w:rsid w:val="0048555A"/>
    <w:rsid w:val="0048558B"/>
    <w:rsid w:val="0048573F"/>
    <w:rsid w:val="004858A1"/>
    <w:rsid w:val="00485AB7"/>
    <w:rsid w:val="00485BE1"/>
    <w:rsid w:val="00485C1E"/>
    <w:rsid w:val="00485CDF"/>
    <w:rsid w:val="00485E3D"/>
    <w:rsid w:val="00485FDC"/>
    <w:rsid w:val="00486347"/>
    <w:rsid w:val="00486FD6"/>
    <w:rsid w:val="00487290"/>
    <w:rsid w:val="0048735F"/>
    <w:rsid w:val="004873A8"/>
    <w:rsid w:val="0048743A"/>
    <w:rsid w:val="0048748C"/>
    <w:rsid w:val="00487511"/>
    <w:rsid w:val="00487872"/>
    <w:rsid w:val="00487950"/>
    <w:rsid w:val="00487AC4"/>
    <w:rsid w:val="00487BD1"/>
    <w:rsid w:val="00487E60"/>
    <w:rsid w:val="00487FAD"/>
    <w:rsid w:val="00487FD0"/>
    <w:rsid w:val="0049026C"/>
    <w:rsid w:val="00490338"/>
    <w:rsid w:val="004904C1"/>
    <w:rsid w:val="00490606"/>
    <w:rsid w:val="00490879"/>
    <w:rsid w:val="004909AB"/>
    <w:rsid w:val="004909B5"/>
    <w:rsid w:val="00490B10"/>
    <w:rsid w:val="00490B19"/>
    <w:rsid w:val="00490B7E"/>
    <w:rsid w:val="00490D6F"/>
    <w:rsid w:val="00490E49"/>
    <w:rsid w:val="00491010"/>
    <w:rsid w:val="0049120B"/>
    <w:rsid w:val="004913B1"/>
    <w:rsid w:val="00491B45"/>
    <w:rsid w:val="00491E8D"/>
    <w:rsid w:val="0049213B"/>
    <w:rsid w:val="00492285"/>
    <w:rsid w:val="004922CA"/>
    <w:rsid w:val="00492462"/>
    <w:rsid w:val="004924FA"/>
    <w:rsid w:val="00492571"/>
    <w:rsid w:val="004925D4"/>
    <w:rsid w:val="00492787"/>
    <w:rsid w:val="004928CA"/>
    <w:rsid w:val="00492921"/>
    <w:rsid w:val="00492A8A"/>
    <w:rsid w:val="00492C61"/>
    <w:rsid w:val="00492EDE"/>
    <w:rsid w:val="00493083"/>
    <w:rsid w:val="00493137"/>
    <w:rsid w:val="00493337"/>
    <w:rsid w:val="0049364B"/>
    <w:rsid w:val="0049367F"/>
    <w:rsid w:val="0049371B"/>
    <w:rsid w:val="004938BC"/>
    <w:rsid w:val="0049398E"/>
    <w:rsid w:val="00493A70"/>
    <w:rsid w:val="00493C75"/>
    <w:rsid w:val="00493C9C"/>
    <w:rsid w:val="0049410F"/>
    <w:rsid w:val="004942F9"/>
    <w:rsid w:val="004943BB"/>
    <w:rsid w:val="004946D9"/>
    <w:rsid w:val="004947A7"/>
    <w:rsid w:val="004947F9"/>
    <w:rsid w:val="0049486A"/>
    <w:rsid w:val="00494B32"/>
    <w:rsid w:val="00494BD8"/>
    <w:rsid w:val="00494BE9"/>
    <w:rsid w:val="00495189"/>
    <w:rsid w:val="00495245"/>
    <w:rsid w:val="004953C8"/>
    <w:rsid w:val="0049552C"/>
    <w:rsid w:val="004955EF"/>
    <w:rsid w:val="00495736"/>
    <w:rsid w:val="0049573F"/>
    <w:rsid w:val="00495B36"/>
    <w:rsid w:val="00495BFE"/>
    <w:rsid w:val="00495CBB"/>
    <w:rsid w:val="00495E55"/>
    <w:rsid w:val="00495E8F"/>
    <w:rsid w:val="00495EB1"/>
    <w:rsid w:val="0049636B"/>
    <w:rsid w:val="004964E9"/>
    <w:rsid w:val="0049658A"/>
    <w:rsid w:val="0049674F"/>
    <w:rsid w:val="004969BF"/>
    <w:rsid w:val="00496A8C"/>
    <w:rsid w:val="00496CB7"/>
    <w:rsid w:val="00496FE6"/>
    <w:rsid w:val="004971D0"/>
    <w:rsid w:val="00497457"/>
    <w:rsid w:val="00497496"/>
    <w:rsid w:val="0049752D"/>
    <w:rsid w:val="004975C6"/>
    <w:rsid w:val="004977EF"/>
    <w:rsid w:val="00497A3E"/>
    <w:rsid w:val="00497AAB"/>
    <w:rsid w:val="00497B76"/>
    <w:rsid w:val="00497BF0"/>
    <w:rsid w:val="00497CFF"/>
    <w:rsid w:val="00497DCA"/>
    <w:rsid w:val="00497E05"/>
    <w:rsid w:val="00497EF8"/>
    <w:rsid w:val="00497FA6"/>
    <w:rsid w:val="004A0125"/>
    <w:rsid w:val="004A0231"/>
    <w:rsid w:val="004A0411"/>
    <w:rsid w:val="004A07C8"/>
    <w:rsid w:val="004A0984"/>
    <w:rsid w:val="004A0A36"/>
    <w:rsid w:val="004A0D7B"/>
    <w:rsid w:val="004A1039"/>
    <w:rsid w:val="004A1257"/>
    <w:rsid w:val="004A1366"/>
    <w:rsid w:val="004A1378"/>
    <w:rsid w:val="004A14C5"/>
    <w:rsid w:val="004A16EA"/>
    <w:rsid w:val="004A1E8A"/>
    <w:rsid w:val="004A1F94"/>
    <w:rsid w:val="004A1FEC"/>
    <w:rsid w:val="004A20E6"/>
    <w:rsid w:val="004A2189"/>
    <w:rsid w:val="004A2288"/>
    <w:rsid w:val="004A2499"/>
    <w:rsid w:val="004A2814"/>
    <w:rsid w:val="004A2A18"/>
    <w:rsid w:val="004A2B71"/>
    <w:rsid w:val="004A2DC7"/>
    <w:rsid w:val="004A3005"/>
    <w:rsid w:val="004A3407"/>
    <w:rsid w:val="004A3476"/>
    <w:rsid w:val="004A3556"/>
    <w:rsid w:val="004A3591"/>
    <w:rsid w:val="004A3632"/>
    <w:rsid w:val="004A3727"/>
    <w:rsid w:val="004A386A"/>
    <w:rsid w:val="004A38E7"/>
    <w:rsid w:val="004A3950"/>
    <w:rsid w:val="004A398C"/>
    <w:rsid w:val="004A3A60"/>
    <w:rsid w:val="004A3B32"/>
    <w:rsid w:val="004A3C5A"/>
    <w:rsid w:val="004A3E93"/>
    <w:rsid w:val="004A4007"/>
    <w:rsid w:val="004A40C6"/>
    <w:rsid w:val="004A4315"/>
    <w:rsid w:val="004A44CD"/>
    <w:rsid w:val="004A4A35"/>
    <w:rsid w:val="004A4AA6"/>
    <w:rsid w:val="004A503C"/>
    <w:rsid w:val="004A504E"/>
    <w:rsid w:val="004A5344"/>
    <w:rsid w:val="004A54E5"/>
    <w:rsid w:val="004A5797"/>
    <w:rsid w:val="004A57A4"/>
    <w:rsid w:val="004A57F9"/>
    <w:rsid w:val="004A5C1A"/>
    <w:rsid w:val="004A5FCF"/>
    <w:rsid w:val="004A62DB"/>
    <w:rsid w:val="004A6652"/>
    <w:rsid w:val="004A667F"/>
    <w:rsid w:val="004A6726"/>
    <w:rsid w:val="004A6A1F"/>
    <w:rsid w:val="004A6AE4"/>
    <w:rsid w:val="004A6D38"/>
    <w:rsid w:val="004A6DF3"/>
    <w:rsid w:val="004A6F34"/>
    <w:rsid w:val="004A723A"/>
    <w:rsid w:val="004A730B"/>
    <w:rsid w:val="004A75BC"/>
    <w:rsid w:val="004A7647"/>
    <w:rsid w:val="004A7746"/>
    <w:rsid w:val="004A7A0D"/>
    <w:rsid w:val="004A7AD7"/>
    <w:rsid w:val="004A7B11"/>
    <w:rsid w:val="004A7B7A"/>
    <w:rsid w:val="004A7CFD"/>
    <w:rsid w:val="004A7F3F"/>
    <w:rsid w:val="004B0423"/>
    <w:rsid w:val="004B04C3"/>
    <w:rsid w:val="004B05FE"/>
    <w:rsid w:val="004B071B"/>
    <w:rsid w:val="004B0A4F"/>
    <w:rsid w:val="004B0BC6"/>
    <w:rsid w:val="004B0C15"/>
    <w:rsid w:val="004B0C45"/>
    <w:rsid w:val="004B0D6D"/>
    <w:rsid w:val="004B0D81"/>
    <w:rsid w:val="004B0DBE"/>
    <w:rsid w:val="004B0DFF"/>
    <w:rsid w:val="004B1119"/>
    <w:rsid w:val="004B1182"/>
    <w:rsid w:val="004B119D"/>
    <w:rsid w:val="004B11C1"/>
    <w:rsid w:val="004B11FC"/>
    <w:rsid w:val="004B13AE"/>
    <w:rsid w:val="004B14E5"/>
    <w:rsid w:val="004B1824"/>
    <w:rsid w:val="004B1F0B"/>
    <w:rsid w:val="004B2078"/>
    <w:rsid w:val="004B2131"/>
    <w:rsid w:val="004B23A0"/>
    <w:rsid w:val="004B23B8"/>
    <w:rsid w:val="004B2492"/>
    <w:rsid w:val="004B25BA"/>
    <w:rsid w:val="004B277C"/>
    <w:rsid w:val="004B2840"/>
    <w:rsid w:val="004B2CB7"/>
    <w:rsid w:val="004B2EFB"/>
    <w:rsid w:val="004B2FFB"/>
    <w:rsid w:val="004B353D"/>
    <w:rsid w:val="004B364C"/>
    <w:rsid w:val="004B367F"/>
    <w:rsid w:val="004B36FC"/>
    <w:rsid w:val="004B381C"/>
    <w:rsid w:val="004B3833"/>
    <w:rsid w:val="004B3884"/>
    <w:rsid w:val="004B3B0C"/>
    <w:rsid w:val="004B3C43"/>
    <w:rsid w:val="004B3C93"/>
    <w:rsid w:val="004B3F29"/>
    <w:rsid w:val="004B40B7"/>
    <w:rsid w:val="004B41C3"/>
    <w:rsid w:val="004B42C8"/>
    <w:rsid w:val="004B43AB"/>
    <w:rsid w:val="004B4452"/>
    <w:rsid w:val="004B446E"/>
    <w:rsid w:val="004B4823"/>
    <w:rsid w:val="004B4CF3"/>
    <w:rsid w:val="004B4F51"/>
    <w:rsid w:val="004B4FC1"/>
    <w:rsid w:val="004B539D"/>
    <w:rsid w:val="004B565D"/>
    <w:rsid w:val="004B57F3"/>
    <w:rsid w:val="004B585E"/>
    <w:rsid w:val="004B58E4"/>
    <w:rsid w:val="004B5955"/>
    <w:rsid w:val="004B59EA"/>
    <w:rsid w:val="004B5BD9"/>
    <w:rsid w:val="004B5CE6"/>
    <w:rsid w:val="004B5F40"/>
    <w:rsid w:val="004B6022"/>
    <w:rsid w:val="004B61A7"/>
    <w:rsid w:val="004B623D"/>
    <w:rsid w:val="004B62EF"/>
    <w:rsid w:val="004B6666"/>
    <w:rsid w:val="004B68A1"/>
    <w:rsid w:val="004B6905"/>
    <w:rsid w:val="004B6B97"/>
    <w:rsid w:val="004B6BB1"/>
    <w:rsid w:val="004B7024"/>
    <w:rsid w:val="004B718C"/>
    <w:rsid w:val="004B746E"/>
    <w:rsid w:val="004B7559"/>
    <w:rsid w:val="004B76C0"/>
    <w:rsid w:val="004B7919"/>
    <w:rsid w:val="004B7A63"/>
    <w:rsid w:val="004B7C65"/>
    <w:rsid w:val="004B7DA6"/>
    <w:rsid w:val="004B7DD0"/>
    <w:rsid w:val="004B7DD3"/>
    <w:rsid w:val="004C0041"/>
    <w:rsid w:val="004C0064"/>
    <w:rsid w:val="004C01FB"/>
    <w:rsid w:val="004C0306"/>
    <w:rsid w:val="004C05C0"/>
    <w:rsid w:val="004C094A"/>
    <w:rsid w:val="004C0A45"/>
    <w:rsid w:val="004C0A9A"/>
    <w:rsid w:val="004C0ABD"/>
    <w:rsid w:val="004C0F54"/>
    <w:rsid w:val="004C10C0"/>
    <w:rsid w:val="004C1319"/>
    <w:rsid w:val="004C13A4"/>
    <w:rsid w:val="004C1444"/>
    <w:rsid w:val="004C194C"/>
    <w:rsid w:val="004C19C5"/>
    <w:rsid w:val="004C1C88"/>
    <w:rsid w:val="004C1E4B"/>
    <w:rsid w:val="004C1F47"/>
    <w:rsid w:val="004C1F88"/>
    <w:rsid w:val="004C222D"/>
    <w:rsid w:val="004C234E"/>
    <w:rsid w:val="004C2586"/>
    <w:rsid w:val="004C2BED"/>
    <w:rsid w:val="004C2E3D"/>
    <w:rsid w:val="004C2F8F"/>
    <w:rsid w:val="004C3237"/>
    <w:rsid w:val="004C32FD"/>
    <w:rsid w:val="004C331D"/>
    <w:rsid w:val="004C35B3"/>
    <w:rsid w:val="004C37DA"/>
    <w:rsid w:val="004C3E1A"/>
    <w:rsid w:val="004C4113"/>
    <w:rsid w:val="004C422B"/>
    <w:rsid w:val="004C49A0"/>
    <w:rsid w:val="004C49A2"/>
    <w:rsid w:val="004C4A92"/>
    <w:rsid w:val="004C4ABE"/>
    <w:rsid w:val="004C4B36"/>
    <w:rsid w:val="004C4E49"/>
    <w:rsid w:val="004C4FBD"/>
    <w:rsid w:val="004C518F"/>
    <w:rsid w:val="004C51DB"/>
    <w:rsid w:val="004C5D22"/>
    <w:rsid w:val="004C5E74"/>
    <w:rsid w:val="004C6047"/>
    <w:rsid w:val="004C6086"/>
    <w:rsid w:val="004C61C6"/>
    <w:rsid w:val="004C633B"/>
    <w:rsid w:val="004C6525"/>
    <w:rsid w:val="004C65A7"/>
    <w:rsid w:val="004C65F4"/>
    <w:rsid w:val="004C6686"/>
    <w:rsid w:val="004C6752"/>
    <w:rsid w:val="004C6A9A"/>
    <w:rsid w:val="004C6DBB"/>
    <w:rsid w:val="004C6DF6"/>
    <w:rsid w:val="004C6EE7"/>
    <w:rsid w:val="004C6F69"/>
    <w:rsid w:val="004C70C4"/>
    <w:rsid w:val="004C727B"/>
    <w:rsid w:val="004C78C9"/>
    <w:rsid w:val="004C7A5E"/>
    <w:rsid w:val="004C7D0B"/>
    <w:rsid w:val="004C7FF2"/>
    <w:rsid w:val="004D02CB"/>
    <w:rsid w:val="004D0325"/>
    <w:rsid w:val="004D043A"/>
    <w:rsid w:val="004D04A7"/>
    <w:rsid w:val="004D0B5B"/>
    <w:rsid w:val="004D0B7C"/>
    <w:rsid w:val="004D0C04"/>
    <w:rsid w:val="004D0C8A"/>
    <w:rsid w:val="004D0E0C"/>
    <w:rsid w:val="004D0ECB"/>
    <w:rsid w:val="004D0ED8"/>
    <w:rsid w:val="004D0F90"/>
    <w:rsid w:val="004D104E"/>
    <w:rsid w:val="004D11C3"/>
    <w:rsid w:val="004D11F2"/>
    <w:rsid w:val="004D1210"/>
    <w:rsid w:val="004D12F7"/>
    <w:rsid w:val="004D14A6"/>
    <w:rsid w:val="004D15AA"/>
    <w:rsid w:val="004D16C2"/>
    <w:rsid w:val="004D16E8"/>
    <w:rsid w:val="004D1906"/>
    <w:rsid w:val="004D1932"/>
    <w:rsid w:val="004D198F"/>
    <w:rsid w:val="004D1A1E"/>
    <w:rsid w:val="004D1D06"/>
    <w:rsid w:val="004D24D7"/>
    <w:rsid w:val="004D2AEA"/>
    <w:rsid w:val="004D2C1C"/>
    <w:rsid w:val="004D2C70"/>
    <w:rsid w:val="004D3020"/>
    <w:rsid w:val="004D31A1"/>
    <w:rsid w:val="004D3324"/>
    <w:rsid w:val="004D383D"/>
    <w:rsid w:val="004D3871"/>
    <w:rsid w:val="004D38AE"/>
    <w:rsid w:val="004D39BE"/>
    <w:rsid w:val="004D3D1E"/>
    <w:rsid w:val="004D3D9A"/>
    <w:rsid w:val="004D3E35"/>
    <w:rsid w:val="004D3E4D"/>
    <w:rsid w:val="004D4038"/>
    <w:rsid w:val="004D4056"/>
    <w:rsid w:val="004D41B2"/>
    <w:rsid w:val="004D41FD"/>
    <w:rsid w:val="004D4447"/>
    <w:rsid w:val="004D470F"/>
    <w:rsid w:val="004D47F3"/>
    <w:rsid w:val="004D4BC3"/>
    <w:rsid w:val="004D4E6B"/>
    <w:rsid w:val="004D5284"/>
    <w:rsid w:val="004D55A0"/>
    <w:rsid w:val="004D561F"/>
    <w:rsid w:val="004D58CE"/>
    <w:rsid w:val="004D59E8"/>
    <w:rsid w:val="004D5CF8"/>
    <w:rsid w:val="004D5D6F"/>
    <w:rsid w:val="004D5E1A"/>
    <w:rsid w:val="004D5F5C"/>
    <w:rsid w:val="004D6560"/>
    <w:rsid w:val="004D6A42"/>
    <w:rsid w:val="004D6ABB"/>
    <w:rsid w:val="004D6F48"/>
    <w:rsid w:val="004D7087"/>
    <w:rsid w:val="004D70EC"/>
    <w:rsid w:val="004D727A"/>
    <w:rsid w:val="004D72B2"/>
    <w:rsid w:val="004D731A"/>
    <w:rsid w:val="004D763C"/>
    <w:rsid w:val="004D77B2"/>
    <w:rsid w:val="004D7B1E"/>
    <w:rsid w:val="004D7BC8"/>
    <w:rsid w:val="004D7C54"/>
    <w:rsid w:val="004D7CFC"/>
    <w:rsid w:val="004D7E87"/>
    <w:rsid w:val="004D7F58"/>
    <w:rsid w:val="004E005A"/>
    <w:rsid w:val="004E00A3"/>
    <w:rsid w:val="004E0136"/>
    <w:rsid w:val="004E01A7"/>
    <w:rsid w:val="004E01E4"/>
    <w:rsid w:val="004E0224"/>
    <w:rsid w:val="004E03BC"/>
    <w:rsid w:val="004E0760"/>
    <w:rsid w:val="004E0946"/>
    <w:rsid w:val="004E0985"/>
    <w:rsid w:val="004E099B"/>
    <w:rsid w:val="004E0ABB"/>
    <w:rsid w:val="004E0B5F"/>
    <w:rsid w:val="004E0B77"/>
    <w:rsid w:val="004E0C24"/>
    <w:rsid w:val="004E0E1E"/>
    <w:rsid w:val="004E0E69"/>
    <w:rsid w:val="004E1188"/>
    <w:rsid w:val="004E1547"/>
    <w:rsid w:val="004E159D"/>
    <w:rsid w:val="004E15C2"/>
    <w:rsid w:val="004E15CB"/>
    <w:rsid w:val="004E1662"/>
    <w:rsid w:val="004E17FF"/>
    <w:rsid w:val="004E1821"/>
    <w:rsid w:val="004E19C9"/>
    <w:rsid w:val="004E1AFC"/>
    <w:rsid w:val="004E1C0A"/>
    <w:rsid w:val="004E1D21"/>
    <w:rsid w:val="004E1EF4"/>
    <w:rsid w:val="004E1EFE"/>
    <w:rsid w:val="004E20B0"/>
    <w:rsid w:val="004E2285"/>
    <w:rsid w:val="004E235F"/>
    <w:rsid w:val="004E256B"/>
    <w:rsid w:val="004E26D6"/>
    <w:rsid w:val="004E26E6"/>
    <w:rsid w:val="004E2858"/>
    <w:rsid w:val="004E2A66"/>
    <w:rsid w:val="004E2B4B"/>
    <w:rsid w:val="004E303B"/>
    <w:rsid w:val="004E321F"/>
    <w:rsid w:val="004E3260"/>
    <w:rsid w:val="004E326D"/>
    <w:rsid w:val="004E32FA"/>
    <w:rsid w:val="004E34E4"/>
    <w:rsid w:val="004E35ED"/>
    <w:rsid w:val="004E37BB"/>
    <w:rsid w:val="004E3872"/>
    <w:rsid w:val="004E3993"/>
    <w:rsid w:val="004E39D4"/>
    <w:rsid w:val="004E3BA3"/>
    <w:rsid w:val="004E3BE4"/>
    <w:rsid w:val="004E3DBF"/>
    <w:rsid w:val="004E3F3E"/>
    <w:rsid w:val="004E3FC5"/>
    <w:rsid w:val="004E4142"/>
    <w:rsid w:val="004E4346"/>
    <w:rsid w:val="004E4948"/>
    <w:rsid w:val="004E4B4B"/>
    <w:rsid w:val="004E4BC5"/>
    <w:rsid w:val="004E4DC7"/>
    <w:rsid w:val="004E4E4E"/>
    <w:rsid w:val="004E4F49"/>
    <w:rsid w:val="004E52E8"/>
    <w:rsid w:val="004E5375"/>
    <w:rsid w:val="004E5649"/>
    <w:rsid w:val="004E58E0"/>
    <w:rsid w:val="004E5A19"/>
    <w:rsid w:val="004E5AD7"/>
    <w:rsid w:val="004E5C08"/>
    <w:rsid w:val="004E6124"/>
    <w:rsid w:val="004E63C1"/>
    <w:rsid w:val="004E64B2"/>
    <w:rsid w:val="004E666D"/>
    <w:rsid w:val="004E6718"/>
    <w:rsid w:val="004E6E69"/>
    <w:rsid w:val="004E6EA4"/>
    <w:rsid w:val="004E6F5C"/>
    <w:rsid w:val="004E7278"/>
    <w:rsid w:val="004E74B5"/>
    <w:rsid w:val="004E79A3"/>
    <w:rsid w:val="004E7C84"/>
    <w:rsid w:val="004F03E0"/>
    <w:rsid w:val="004F053B"/>
    <w:rsid w:val="004F078F"/>
    <w:rsid w:val="004F089C"/>
    <w:rsid w:val="004F0990"/>
    <w:rsid w:val="004F0991"/>
    <w:rsid w:val="004F0CD9"/>
    <w:rsid w:val="004F0E8D"/>
    <w:rsid w:val="004F12D2"/>
    <w:rsid w:val="004F1539"/>
    <w:rsid w:val="004F154B"/>
    <w:rsid w:val="004F181C"/>
    <w:rsid w:val="004F1A6A"/>
    <w:rsid w:val="004F1C5C"/>
    <w:rsid w:val="004F1CEE"/>
    <w:rsid w:val="004F1FBF"/>
    <w:rsid w:val="004F24CC"/>
    <w:rsid w:val="004F26D0"/>
    <w:rsid w:val="004F291D"/>
    <w:rsid w:val="004F29AA"/>
    <w:rsid w:val="004F2BAF"/>
    <w:rsid w:val="004F2DD1"/>
    <w:rsid w:val="004F2EAF"/>
    <w:rsid w:val="004F2F0A"/>
    <w:rsid w:val="004F2F50"/>
    <w:rsid w:val="004F2F9F"/>
    <w:rsid w:val="004F3399"/>
    <w:rsid w:val="004F33A9"/>
    <w:rsid w:val="004F3434"/>
    <w:rsid w:val="004F3A8D"/>
    <w:rsid w:val="004F3C06"/>
    <w:rsid w:val="004F3F54"/>
    <w:rsid w:val="004F3F90"/>
    <w:rsid w:val="004F4246"/>
    <w:rsid w:val="004F4625"/>
    <w:rsid w:val="004F465A"/>
    <w:rsid w:val="004F4692"/>
    <w:rsid w:val="004F49EA"/>
    <w:rsid w:val="004F4B68"/>
    <w:rsid w:val="004F4BA4"/>
    <w:rsid w:val="004F4CF1"/>
    <w:rsid w:val="004F529B"/>
    <w:rsid w:val="004F551A"/>
    <w:rsid w:val="004F553A"/>
    <w:rsid w:val="004F55F3"/>
    <w:rsid w:val="004F563F"/>
    <w:rsid w:val="004F578B"/>
    <w:rsid w:val="004F57EC"/>
    <w:rsid w:val="004F5805"/>
    <w:rsid w:val="004F5866"/>
    <w:rsid w:val="004F59B6"/>
    <w:rsid w:val="004F5A39"/>
    <w:rsid w:val="004F5D3E"/>
    <w:rsid w:val="004F607B"/>
    <w:rsid w:val="004F656E"/>
    <w:rsid w:val="004F68CD"/>
    <w:rsid w:val="004F698C"/>
    <w:rsid w:val="004F699A"/>
    <w:rsid w:val="004F6A3F"/>
    <w:rsid w:val="004F6B5D"/>
    <w:rsid w:val="004F6B81"/>
    <w:rsid w:val="004F6E84"/>
    <w:rsid w:val="004F6FF6"/>
    <w:rsid w:val="004F7163"/>
    <w:rsid w:val="004F7333"/>
    <w:rsid w:val="004F758E"/>
    <w:rsid w:val="004F768F"/>
    <w:rsid w:val="004F76AC"/>
    <w:rsid w:val="004F775A"/>
    <w:rsid w:val="004F777B"/>
    <w:rsid w:val="004F7A0B"/>
    <w:rsid w:val="004F7BFE"/>
    <w:rsid w:val="004F7CD0"/>
    <w:rsid w:val="004F7F60"/>
    <w:rsid w:val="004F7FB9"/>
    <w:rsid w:val="005001E3"/>
    <w:rsid w:val="00500394"/>
    <w:rsid w:val="00500D50"/>
    <w:rsid w:val="00500F24"/>
    <w:rsid w:val="005010BF"/>
    <w:rsid w:val="005010E1"/>
    <w:rsid w:val="005010F7"/>
    <w:rsid w:val="00501107"/>
    <w:rsid w:val="005011C9"/>
    <w:rsid w:val="005012FC"/>
    <w:rsid w:val="00501463"/>
    <w:rsid w:val="00501464"/>
    <w:rsid w:val="00501537"/>
    <w:rsid w:val="00501921"/>
    <w:rsid w:val="005019A3"/>
    <w:rsid w:val="00501A1E"/>
    <w:rsid w:val="00501B33"/>
    <w:rsid w:val="00501B3F"/>
    <w:rsid w:val="00501BEB"/>
    <w:rsid w:val="00501EA9"/>
    <w:rsid w:val="00501ECB"/>
    <w:rsid w:val="005021B7"/>
    <w:rsid w:val="00502415"/>
    <w:rsid w:val="005025A4"/>
    <w:rsid w:val="005025B4"/>
    <w:rsid w:val="005025F1"/>
    <w:rsid w:val="00502954"/>
    <w:rsid w:val="00502982"/>
    <w:rsid w:val="00502B8A"/>
    <w:rsid w:val="00502E85"/>
    <w:rsid w:val="00502EB3"/>
    <w:rsid w:val="00502F6F"/>
    <w:rsid w:val="00502FE8"/>
    <w:rsid w:val="0050303E"/>
    <w:rsid w:val="005033EE"/>
    <w:rsid w:val="005037FB"/>
    <w:rsid w:val="00503D5E"/>
    <w:rsid w:val="00503E08"/>
    <w:rsid w:val="0050433E"/>
    <w:rsid w:val="005043A9"/>
    <w:rsid w:val="00504440"/>
    <w:rsid w:val="00504825"/>
    <w:rsid w:val="00504AF0"/>
    <w:rsid w:val="00504C82"/>
    <w:rsid w:val="00504CFC"/>
    <w:rsid w:val="00504DAF"/>
    <w:rsid w:val="005051FA"/>
    <w:rsid w:val="0050563D"/>
    <w:rsid w:val="00505753"/>
    <w:rsid w:val="00505A13"/>
    <w:rsid w:val="00505F92"/>
    <w:rsid w:val="005060A9"/>
    <w:rsid w:val="005060FB"/>
    <w:rsid w:val="005062CE"/>
    <w:rsid w:val="00506566"/>
    <w:rsid w:val="00506656"/>
    <w:rsid w:val="005066A9"/>
    <w:rsid w:val="00506AF6"/>
    <w:rsid w:val="00507466"/>
    <w:rsid w:val="0050754A"/>
    <w:rsid w:val="00507948"/>
    <w:rsid w:val="00507B07"/>
    <w:rsid w:val="00507BE9"/>
    <w:rsid w:val="00507C71"/>
    <w:rsid w:val="005100C6"/>
    <w:rsid w:val="0051015D"/>
    <w:rsid w:val="005101C9"/>
    <w:rsid w:val="0051027F"/>
    <w:rsid w:val="005103C3"/>
    <w:rsid w:val="005105C1"/>
    <w:rsid w:val="00510632"/>
    <w:rsid w:val="005106B8"/>
    <w:rsid w:val="005106D3"/>
    <w:rsid w:val="005108A3"/>
    <w:rsid w:val="00510920"/>
    <w:rsid w:val="00510997"/>
    <w:rsid w:val="00510A50"/>
    <w:rsid w:val="00510B34"/>
    <w:rsid w:val="00510F2A"/>
    <w:rsid w:val="00511185"/>
    <w:rsid w:val="0051120F"/>
    <w:rsid w:val="0051152D"/>
    <w:rsid w:val="005116D2"/>
    <w:rsid w:val="005116EF"/>
    <w:rsid w:val="0051183A"/>
    <w:rsid w:val="00511A26"/>
    <w:rsid w:val="00511D51"/>
    <w:rsid w:val="0051203D"/>
    <w:rsid w:val="0051204B"/>
    <w:rsid w:val="005120DA"/>
    <w:rsid w:val="00512127"/>
    <w:rsid w:val="005121FE"/>
    <w:rsid w:val="00512456"/>
    <w:rsid w:val="00512760"/>
    <w:rsid w:val="0051296F"/>
    <w:rsid w:val="00512A05"/>
    <w:rsid w:val="00512CB4"/>
    <w:rsid w:val="00512D5D"/>
    <w:rsid w:val="00512F04"/>
    <w:rsid w:val="00512F2D"/>
    <w:rsid w:val="005130E2"/>
    <w:rsid w:val="00513169"/>
    <w:rsid w:val="005133F0"/>
    <w:rsid w:val="00513511"/>
    <w:rsid w:val="0051359D"/>
    <w:rsid w:val="005135FE"/>
    <w:rsid w:val="005137CD"/>
    <w:rsid w:val="00513937"/>
    <w:rsid w:val="00513997"/>
    <w:rsid w:val="00514736"/>
    <w:rsid w:val="00514B54"/>
    <w:rsid w:val="00514C28"/>
    <w:rsid w:val="00514C78"/>
    <w:rsid w:val="00514DEE"/>
    <w:rsid w:val="0051513A"/>
    <w:rsid w:val="005152ED"/>
    <w:rsid w:val="00515557"/>
    <w:rsid w:val="0051557E"/>
    <w:rsid w:val="005156FD"/>
    <w:rsid w:val="0051576C"/>
    <w:rsid w:val="00515770"/>
    <w:rsid w:val="00515A77"/>
    <w:rsid w:val="00515C3D"/>
    <w:rsid w:val="00515C8A"/>
    <w:rsid w:val="005160F6"/>
    <w:rsid w:val="0051623C"/>
    <w:rsid w:val="005163D8"/>
    <w:rsid w:val="005164E2"/>
    <w:rsid w:val="00516540"/>
    <w:rsid w:val="005166E4"/>
    <w:rsid w:val="00516746"/>
    <w:rsid w:val="00516A10"/>
    <w:rsid w:val="00516D01"/>
    <w:rsid w:val="00517290"/>
    <w:rsid w:val="00517449"/>
    <w:rsid w:val="00517643"/>
    <w:rsid w:val="0051788A"/>
    <w:rsid w:val="00517B83"/>
    <w:rsid w:val="00517BEF"/>
    <w:rsid w:val="00517C1F"/>
    <w:rsid w:val="00517D13"/>
    <w:rsid w:val="00517ED6"/>
    <w:rsid w:val="00517FCB"/>
    <w:rsid w:val="00520458"/>
    <w:rsid w:val="0052045E"/>
    <w:rsid w:val="0052046B"/>
    <w:rsid w:val="0052054F"/>
    <w:rsid w:val="005205D4"/>
    <w:rsid w:val="00520856"/>
    <w:rsid w:val="00520944"/>
    <w:rsid w:val="005209DC"/>
    <w:rsid w:val="00520A3C"/>
    <w:rsid w:val="00520AFF"/>
    <w:rsid w:val="00520C85"/>
    <w:rsid w:val="00520DBB"/>
    <w:rsid w:val="00520F5E"/>
    <w:rsid w:val="00520F84"/>
    <w:rsid w:val="00520FF6"/>
    <w:rsid w:val="00521178"/>
    <w:rsid w:val="0052119D"/>
    <w:rsid w:val="005211E3"/>
    <w:rsid w:val="00521269"/>
    <w:rsid w:val="005212E3"/>
    <w:rsid w:val="00521353"/>
    <w:rsid w:val="00521506"/>
    <w:rsid w:val="0052182A"/>
    <w:rsid w:val="00521851"/>
    <w:rsid w:val="00521922"/>
    <w:rsid w:val="00521A27"/>
    <w:rsid w:val="00521BF6"/>
    <w:rsid w:val="00521E5E"/>
    <w:rsid w:val="00521FFC"/>
    <w:rsid w:val="00522278"/>
    <w:rsid w:val="005223D5"/>
    <w:rsid w:val="005224CF"/>
    <w:rsid w:val="005228C1"/>
    <w:rsid w:val="0052290D"/>
    <w:rsid w:val="005229DA"/>
    <w:rsid w:val="00522EEF"/>
    <w:rsid w:val="00522F2E"/>
    <w:rsid w:val="00523171"/>
    <w:rsid w:val="0052319B"/>
    <w:rsid w:val="005232A2"/>
    <w:rsid w:val="005234D9"/>
    <w:rsid w:val="0052360F"/>
    <w:rsid w:val="005238B3"/>
    <w:rsid w:val="00523A28"/>
    <w:rsid w:val="00523A68"/>
    <w:rsid w:val="00523D4B"/>
    <w:rsid w:val="00523E93"/>
    <w:rsid w:val="00523FFC"/>
    <w:rsid w:val="005241D7"/>
    <w:rsid w:val="00524272"/>
    <w:rsid w:val="00524758"/>
    <w:rsid w:val="00524A66"/>
    <w:rsid w:val="00524E0E"/>
    <w:rsid w:val="00525082"/>
    <w:rsid w:val="00525091"/>
    <w:rsid w:val="00525335"/>
    <w:rsid w:val="005254A9"/>
    <w:rsid w:val="00525819"/>
    <w:rsid w:val="005259AD"/>
    <w:rsid w:val="00525ABF"/>
    <w:rsid w:val="00525B46"/>
    <w:rsid w:val="00525D58"/>
    <w:rsid w:val="00525DF1"/>
    <w:rsid w:val="005261C6"/>
    <w:rsid w:val="0052631B"/>
    <w:rsid w:val="00526613"/>
    <w:rsid w:val="005269D1"/>
    <w:rsid w:val="00526A8C"/>
    <w:rsid w:val="00526C0C"/>
    <w:rsid w:val="00526C15"/>
    <w:rsid w:val="00526EC0"/>
    <w:rsid w:val="005270E7"/>
    <w:rsid w:val="00527422"/>
    <w:rsid w:val="0052748A"/>
    <w:rsid w:val="005274CF"/>
    <w:rsid w:val="00527963"/>
    <w:rsid w:val="00527CF4"/>
    <w:rsid w:val="00527D9C"/>
    <w:rsid w:val="005300C9"/>
    <w:rsid w:val="005300FA"/>
    <w:rsid w:val="0053017A"/>
    <w:rsid w:val="0053019B"/>
    <w:rsid w:val="005301A8"/>
    <w:rsid w:val="0053024E"/>
    <w:rsid w:val="00530254"/>
    <w:rsid w:val="00530289"/>
    <w:rsid w:val="0053058D"/>
    <w:rsid w:val="00530600"/>
    <w:rsid w:val="00530D22"/>
    <w:rsid w:val="00530D29"/>
    <w:rsid w:val="005310CA"/>
    <w:rsid w:val="00531254"/>
    <w:rsid w:val="00531594"/>
    <w:rsid w:val="00531624"/>
    <w:rsid w:val="0053178B"/>
    <w:rsid w:val="00531890"/>
    <w:rsid w:val="00531CE6"/>
    <w:rsid w:val="005320AF"/>
    <w:rsid w:val="00532119"/>
    <w:rsid w:val="00532431"/>
    <w:rsid w:val="00532455"/>
    <w:rsid w:val="005324C3"/>
    <w:rsid w:val="005324DE"/>
    <w:rsid w:val="005327B6"/>
    <w:rsid w:val="0053280C"/>
    <w:rsid w:val="0053288D"/>
    <w:rsid w:val="00532DC5"/>
    <w:rsid w:val="00532E20"/>
    <w:rsid w:val="00532EEE"/>
    <w:rsid w:val="00533192"/>
    <w:rsid w:val="0053348A"/>
    <w:rsid w:val="005334FB"/>
    <w:rsid w:val="005337E6"/>
    <w:rsid w:val="00533937"/>
    <w:rsid w:val="00533A21"/>
    <w:rsid w:val="00533E21"/>
    <w:rsid w:val="00533E4E"/>
    <w:rsid w:val="00534762"/>
    <w:rsid w:val="005347B5"/>
    <w:rsid w:val="00534918"/>
    <w:rsid w:val="005349CE"/>
    <w:rsid w:val="00534A25"/>
    <w:rsid w:val="00534B09"/>
    <w:rsid w:val="00534CFF"/>
    <w:rsid w:val="00534FB9"/>
    <w:rsid w:val="0053528A"/>
    <w:rsid w:val="0053572B"/>
    <w:rsid w:val="005357F0"/>
    <w:rsid w:val="005357FB"/>
    <w:rsid w:val="005359B5"/>
    <w:rsid w:val="00535AF8"/>
    <w:rsid w:val="00535B33"/>
    <w:rsid w:val="005360A9"/>
    <w:rsid w:val="00536233"/>
    <w:rsid w:val="005362EB"/>
    <w:rsid w:val="005362FF"/>
    <w:rsid w:val="0053637C"/>
    <w:rsid w:val="00536441"/>
    <w:rsid w:val="00536A0D"/>
    <w:rsid w:val="00536AC6"/>
    <w:rsid w:val="00536AED"/>
    <w:rsid w:val="00537000"/>
    <w:rsid w:val="00537127"/>
    <w:rsid w:val="0053712C"/>
    <w:rsid w:val="0053722C"/>
    <w:rsid w:val="0053750A"/>
    <w:rsid w:val="0053781F"/>
    <w:rsid w:val="005379FD"/>
    <w:rsid w:val="00537A5B"/>
    <w:rsid w:val="00537AE0"/>
    <w:rsid w:val="00537BBB"/>
    <w:rsid w:val="00537BFD"/>
    <w:rsid w:val="00537C1E"/>
    <w:rsid w:val="00537C51"/>
    <w:rsid w:val="0054008D"/>
    <w:rsid w:val="005404F5"/>
    <w:rsid w:val="005405BF"/>
    <w:rsid w:val="00540876"/>
    <w:rsid w:val="0054097F"/>
    <w:rsid w:val="00540A4E"/>
    <w:rsid w:val="00540E45"/>
    <w:rsid w:val="00540E4F"/>
    <w:rsid w:val="00540F19"/>
    <w:rsid w:val="00540F3A"/>
    <w:rsid w:val="005412F3"/>
    <w:rsid w:val="005413C8"/>
    <w:rsid w:val="005414A7"/>
    <w:rsid w:val="005417E8"/>
    <w:rsid w:val="00541844"/>
    <w:rsid w:val="005418D0"/>
    <w:rsid w:val="00541C4E"/>
    <w:rsid w:val="00541D18"/>
    <w:rsid w:val="00541D26"/>
    <w:rsid w:val="00541E81"/>
    <w:rsid w:val="00541ECA"/>
    <w:rsid w:val="005423C1"/>
    <w:rsid w:val="0054240C"/>
    <w:rsid w:val="005424F5"/>
    <w:rsid w:val="0054288B"/>
    <w:rsid w:val="00542AA2"/>
    <w:rsid w:val="00542C08"/>
    <w:rsid w:val="00542C1B"/>
    <w:rsid w:val="00542E78"/>
    <w:rsid w:val="00543185"/>
    <w:rsid w:val="005431FE"/>
    <w:rsid w:val="005433AF"/>
    <w:rsid w:val="005433E1"/>
    <w:rsid w:val="00543406"/>
    <w:rsid w:val="0054340D"/>
    <w:rsid w:val="005434B7"/>
    <w:rsid w:val="005435B5"/>
    <w:rsid w:val="005436DF"/>
    <w:rsid w:val="0054370D"/>
    <w:rsid w:val="005438A3"/>
    <w:rsid w:val="00543C5C"/>
    <w:rsid w:val="00543CAF"/>
    <w:rsid w:val="00543FC7"/>
    <w:rsid w:val="005441B0"/>
    <w:rsid w:val="0054424C"/>
    <w:rsid w:val="00544275"/>
    <w:rsid w:val="00544461"/>
    <w:rsid w:val="005445B1"/>
    <w:rsid w:val="0054485F"/>
    <w:rsid w:val="00544863"/>
    <w:rsid w:val="0054489B"/>
    <w:rsid w:val="00544A30"/>
    <w:rsid w:val="00544ADB"/>
    <w:rsid w:val="00544BDC"/>
    <w:rsid w:val="00544DF1"/>
    <w:rsid w:val="00544E97"/>
    <w:rsid w:val="0054523C"/>
    <w:rsid w:val="005452E1"/>
    <w:rsid w:val="0054533A"/>
    <w:rsid w:val="0054542F"/>
    <w:rsid w:val="00545542"/>
    <w:rsid w:val="00545556"/>
    <w:rsid w:val="005455CA"/>
    <w:rsid w:val="00545653"/>
    <w:rsid w:val="00545795"/>
    <w:rsid w:val="005457C5"/>
    <w:rsid w:val="005457F9"/>
    <w:rsid w:val="005458C1"/>
    <w:rsid w:val="00545904"/>
    <w:rsid w:val="00545ED0"/>
    <w:rsid w:val="00545FE7"/>
    <w:rsid w:val="00546005"/>
    <w:rsid w:val="00546042"/>
    <w:rsid w:val="0054607B"/>
    <w:rsid w:val="00546234"/>
    <w:rsid w:val="005462CD"/>
    <w:rsid w:val="005462EB"/>
    <w:rsid w:val="00546345"/>
    <w:rsid w:val="00546710"/>
    <w:rsid w:val="00546922"/>
    <w:rsid w:val="005469C8"/>
    <w:rsid w:val="00546A06"/>
    <w:rsid w:val="00546A13"/>
    <w:rsid w:val="00546DBC"/>
    <w:rsid w:val="00546EE9"/>
    <w:rsid w:val="00546F18"/>
    <w:rsid w:val="005470C6"/>
    <w:rsid w:val="005471BF"/>
    <w:rsid w:val="0054721A"/>
    <w:rsid w:val="005472FD"/>
    <w:rsid w:val="00547326"/>
    <w:rsid w:val="00547362"/>
    <w:rsid w:val="005479D8"/>
    <w:rsid w:val="00547A0D"/>
    <w:rsid w:val="00547DC7"/>
    <w:rsid w:val="00547EA1"/>
    <w:rsid w:val="0055000B"/>
    <w:rsid w:val="0055001D"/>
    <w:rsid w:val="005503FA"/>
    <w:rsid w:val="00550462"/>
    <w:rsid w:val="005505BB"/>
    <w:rsid w:val="00550686"/>
    <w:rsid w:val="005508DF"/>
    <w:rsid w:val="005509D7"/>
    <w:rsid w:val="00550A86"/>
    <w:rsid w:val="00550BA6"/>
    <w:rsid w:val="00550E36"/>
    <w:rsid w:val="005510F6"/>
    <w:rsid w:val="005513CF"/>
    <w:rsid w:val="00551444"/>
    <w:rsid w:val="005514F6"/>
    <w:rsid w:val="005518D3"/>
    <w:rsid w:val="005518E2"/>
    <w:rsid w:val="005519EC"/>
    <w:rsid w:val="005519F0"/>
    <w:rsid w:val="00551A6C"/>
    <w:rsid w:val="00551AA8"/>
    <w:rsid w:val="00551B70"/>
    <w:rsid w:val="00551C9D"/>
    <w:rsid w:val="00551D92"/>
    <w:rsid w:val="00551DC4"/>
    <w:rsid w:val="00551DC8"/>
    <w:rsid w:val="0055211E"/>
    <w:rsid w:val="0055246B"/>
    <w:rsid w:val="0055253C"/>
    <w:rsid w:val="00552908"/>
    <w:rsid w:val="00552962"/>
    <w:rsid w:val="00552ACB"/>
    <w:rsid w:val="00552B8A"/>
    <w:rsid w:val="00552BDB"/>
    <w:rsid w:val="00552C27"/>
    <w:rsid w:val="00552C61"/>
    <w:rsid w:val="00552D65"/>
    <w:rsid w:val="005530BD"/>
    <w:rsid w:val="0055314A"/>
    <w:rsid w:val="00553253"/>
    <w:rsid w:val="0055325B"/>
    <w:rsid w:val="00553461"/>
    <w:rsid w:val="0055346C"/>
    <w:rsid w:val="005535DC"/>
    <w:rsid w:val="0055364D"/>
    <w:rsid w:val="005537A0"/>
    <w:rsid w:val="00553806"/>
    <w:rsid w:val="005539CD"/>
    <w:rsid w:val="00553A29"/>
    <w:rsid w:val="00553D3B"/>
    <w:rsid w:val="005542AC"/>
    <w:rsid w:val="0055462C"/>
    <w:rsid w:val="0055496F"/>
    <w:rsid w:val="00554C11"/>
    <w:rsid w:val="00554C1F"/>
    <w:rsid w:val="00554D5D"/>
    <w:rsid w:val="00554FDF"/>
    <w:rsid w:val="005550D6"/>
    <w:rsid w:val="0055517C"/>
    <w:rsid w:val="00555253"/>
    <w:rsid w:val="005552B8"/>
    <w:rsid w:val="005552C9"/>
    <w:rsid w:val="00555403"/>
    <w:rsid w:val="00555453"/>
    <w:rsid w:val="00555498"/>
    <w:rsid w:val="005554BA"/>
    <w:rsid w:val="0055579B"/>
    <w:rsid w:val="005558C7"/>
    <w:rsid w:val="00555984"/>
    <w:rsid w:val="00555AA3"/>
    <w:rsid w:val="00555ADC"/>
    <w:rsid w:val="00555D76"/>
    <w:rsid w:val="00555F3D"/>
    <w:rsid w:val="00555FB5"/>
    <w:rsid w:val="0055617A"/>
    <w:rsid w:val="00556201"/>
    <w:rsid w:val="00556491"/>
    <w:rsid w:val="00556622"/>
    <w:rsid w:val="005566B6"/>
    <w:rsid w:val="00556840"/>
    <w:rsid w:val="00556A82"/>
    <w:rsid w:val="00556C9D"/>
    <w:rsid w:val="00556E45"/>
    <w:rsid w:val="00557117"/>
    <w:rsid w:val="00557186"/>
    <w:rsid w:val="00557278"/>
    <w:rsid w:val="00557520"/>
    <w:rsid w:val="00557597"/>
    <w:rsid w:val="00557898"/>
    <w:rsid w:val="005578A2"/>
    <w:rsid w:val="00557A33"/>
    <w:rsid w:val="00557A3F"/>
    <w:rsid w:val="00557A8F"/>
    <w:rsid w:val="00557B3A"/>
    <w:rsid w:val="00560169"/>
    <w:rsid w:val="00560181"/>
    <w:rsid w:val="005601EB"/>
    <w:rsid w:val="0056033D"/>
    <w:rsid w:val="00560385"/>
    <w:rsid w:val="00560448"/>
    <w:rsid w:val="005605D6"/>
    <w:rsid w:val="00560742"/>
    <w:rsid w:val="00560773"/>
    <w:rsid w:val="005607A1"/>
    <w:rsid w:val="0056086E"/>
    <w:rsid w:val="00560B03"/>
    <w:rsid w:val="00560CF3"/>
    <w:rsid w:val="00560D84"/>
    <w:rsid w:val="005610ED"/>
    <w:rsid w:val="00561186"/>
    <w:rsid w:val="0056137C"/>
    <w:rsid w:val="00561477"/>
    <w:rsid w:val="00561560"/>
    <w:rsid w:val="00561915"/>
    <w:rsid w:val="00561B69"/>
    <w:rsid w:val="00561D2E"/>
    <w:rsid w:val="00561EB4"/>
    <w:rsid w:val="00561FEB"/>
    <w:rsid w:val="00561FFB"/>
    <w:rsid w:val="00562019"/>
    <w:rsid w:val="00562071"/>
    <w:rsid w:val="005621C6"/>
    <w:rsid w:val="0056238D"/>
    <w:rsid w:val="0056240F"/>
    <w:rsid w:val="0056243A"/>
    <w:rsid w:val="0056265F"/>
    <w:rsid w:val="00562747"/>
    <w:rsid w:val="005629B5"/>
    <w:rsid w:val="00562B30"/>
    <w:rsid w:val="00562D78"/>
    <w:rsid w:val="00562F4A"/>
    <w:rsid w:val="00562FD7"/>
    <w:rsid w:val="00563026"/>
    <w:rsid w:val="0056330A"/>
    <w:rsid w:val="0056385F"/>
    <w:rsid w:val="00563915"/>
    <w:rsid w:val="00563A14"/>
    <w:rsid w:val="00563D67"/>
    <w:rsid w:val="00563D8C"/>
    <w:rsid w:val="00564601"/>
    <w:rsid w:val="0056467F"/>
    <w:rsid w:val="005648E0"/>
    <w:rsid w:val="00564BB2"/>
    <w:rsid w:val="00564CE1"/>
    <w:rsid w:val="00564D9B"/>
    <w:rsid w:val="00564E3D"/>
    <w:rsid w:val="005654B4"/>
    <w:rsid w:val="005655EA"/>
    <w:rsid w:val="0056574C"/>
    <w:rsid w:val="00565798"/>
    <w:rsid w:val="005657AF"/>
    <w:rsid w:val="00565883"/>
    <w:rsid w:val="0056590B"/>
    <w:rsid w:val="00565E6B"/>
    <w:rsid w:val="00565F28"/>
    <w:rsid w:val="00565FD1"/>
    <w:rsid w:val="005660FD"/>
    <w:rsid w:val="00566589"/>
    <w:rsid w:val="005665D8"/>
    <w:rsid w:val="005665EA"/>
    <w:rsid w:val="00566685"/>
    <w:rsid w:val="00566870"/>
    <w:rsid w:val="005669E2"/>
    <w:rsid w:val="00566CF9"/>
    <w:rsid w:val="00566F15"/>
    <w:rsid w:val="00567000"/>
    <w:rsid w:val="0056730F"/>
    <w:rsid w:val="005673A3"/>
    <w:rsid w:val="0056773F"/>
    <w:rsid w:val="00567795"/>
    <w:rsid w:val="00567C82"/>
    <w:rsid w:val="00567D98"/>
    <w:rsid w:val="00567ED4"/>
    <w:rsid w:val="00570067"/>
    <w:rsid w:val="0057016C"/>
    <w:rsid w:val="0057040B"/>
    <w:rsid w:val="00570716"/>
    <w:rsid w:val="005707DF"/>
    <w:rsid w:val="0057089E"/>
    <w:rsid w:val="005708D4"/>
    <w:rsid w:val="00570C80"/>
    <w:rsid w:val="00570F55"/>
    <w:rsid w:val="00570F8E"/>
    <w:rsid w:val="005714B6"/>
    <w:rsid w:val="005714FB"/>
    <w:rsid w:val="005716AA"/>
    <w:rsid w:val="00571887"/>
    <w:rsid w:val="00571B9D"/>
    <w:rsid w:val="00571D06"/>
    <w:rsid w:val="00571D5A"/>
    <w:rsid w:val="00571E95"/>
    <w:rsid w:val="00571F85"/>
    <w:rsid w:val="00571FB8"/>
    <w:rsid w:val="00572384"/>
    <w:rsid w:val="0057246B"/>
    <w:rsid w:val="00572487"/>
    <w:rsid w:val="005724F1"/>
    <w:rsid w:val="00572A3D"/>
    <w:rsid w:val="00572BF1"/>
    <w:rsid w:val="00572C1E"/>
    <w:rsid w:val="00572DD2"/>
    <w:rsid w:val="00572F7D"/>
    <w:rsid w:val="0057329A"/>
    <w:rsid w:val="005733B2"/>
    <w:rsid w:val="0057354A"/>
    <w:rsid w:val="00573577"/>
    <w:rsid w:val="0057363A"/>
    <w:rsid w:val="0057367B"/>
    <w:rsid w:val="0057391E"/>
    <w:rsid w:val="00573CBC"/>
    <w:rsid w:val="00573D4A"/>
    <w:rsid w:val="00573EE3"/>
    <w:rsid w:val="0057408A"/>
    <w:rsid w:val="00574094"/>
    <w:rsid w:val="00574206"/>
    <w:rsid w:val="00574209"/>
    <w:rsid w:val="00574316"/>
    <w:rsid w:val="00574427"/>
    <w:rsid w:val="005744C3"/>
    <w:rsid w:val="00574829"/>
    <w:rsid w:val="00574CD5"/>
    <w:rsid w:val="00574CE2"/>
    <w:rsid w:val="00574CE9"/>
    <w:rsid w:val="00574D77"/>
    <w:rsid w:val="00574E0F"/>
    <w:rsid w:val="00574E2F"/>
    <w:rsid w:val="00574EFF"/>
    <w:rsid w:val="00574F9A"/>
    <w:rsid w:val="005750AA"/>
    <w:rsid w:val="00575124"/>
    <w:rsid w:val="00575205"/>
    <w:rsid w:val="00575325"/>
    <w:rsid w:val="00575514"/>
    <w:rsid w:val="00575628"/>
    <w:rsid w:val="005756C6"/>
    <w:rsid w:val="005756ED"/>
    <w:rsid w:val="0057576F"/>
    <w:rsid w:val="005757C1"/>
    <w:rsid w:val="005758E6"/>
    <w:rsid w:val="00575930"/>
    <w:rsid w:val="00575A16"/>
    <w:rsid w:val="00575BE6"/>
    <w:rsid w:val="00575CA9"/>
    <w:rsid w:val="00575D7D"/>
    <w:rsid w:val="00575F27"/>
    <w:rsid w:val="00576141"/>
    <w:rsid w:val="0057617D"/>
    <w:rsid w:val="0057617F"/>
    <w:rsid w:val="0057628B"/>
    <w:rsid w:val="005764A2"/>
    <w:rsid w:val="00576670"/>
    <w:rsid w:val="005766BE"/>
    <w:rsid w:val="00576752"/>
    <w:rsid w:val="00576947"/>
    <w:rsid w:val="00576989"/>
    <w:rsid w:val="00576CD5"/>
    <w:rsid w:val="00576D24"/>
    <w:rsid w:val="00576D31"/>
    <w:rsid w:val="00576DD0"/>
    <w:rsid w:val="00576E4A"/>
    <w:rsid w:val="005777AF"/>
    <w:rsid w:val="00577911"/>
    <w:rsid w:val="00577C92"/>
    <w:rsid w:val="00577E12"/>
    <w:rsid w:val="00577E64"/>
    <w:rsid w:val="00577E6A"/>
    <w:rsid w:val="00577EC7"/>
    <w:rsid w:val="00577F57"/>
    <w:rsid w:val="005800F5"/>
    <w:rsid w:val="0058052E"/>
    <w:rsid w:val="0058071B"/>
    <w:rsid w:val="005807DF"/>
    <w:rsid w:val="0058084B"/>
    <w:rsid w:val="0058099F"/>
    <w:rsid w:val="00580A2A"/>
    <w:rsid w:val="00580BCF"/>
    <w:rsid w:val="00580ED6"/>
    <w:rsid w:val="00580F88"/>
    <w:rsid w:val="00580FB9"/>
    <w:rsid w:val="005810F3"/>
    <w:rsid w:val="0058119C"/>
    <w:rsid w:val="0058138C"/>
    <w:rsid w:val="00581502"/>
    <w:rsid w:val="005816F9"/>
    <w:rsid w:val="005817A0"/>
    <w:rsid w:val="00581953"/>
    <w:rsid w:val="005819E6"/>
    <w:rsid w:val="00581CA9"/>
    <w:rsid w:val="0058212B"/>
    <w:rsid w:val="005824CF"/>
    <w:rsid w:val="00582581"/>
    <w:rsid w:val="00582747"/>
    <w:rsid w:val="005827C3"/>
    <w:rsid w:val="00583061"/>
    <w:rsid w:val="00583206"/>
    <w:rsid w:val="00583434"/>
    <w:rsid w:val="0058366E"/>
    <w:rsid w:val="00583A7E"/>
    <w:rsid w:val="00583B05"/>
    <w:rsid w:val="00583B32"/>
    <w:rsid w:val="00583D51"/>
    <w:rsid w:val="00583EBD"/>
    <w:rsid w:val="00584156"/>
    <w:rsid w:val="005841A2"/>
    <w:rsid w:val="005842DF"/>
    <w:rsid w:val="005843E2"/>
    <w:rsid w:val="005845EF"/>
    <w:rsid w:val="0058462A"/>
    <w:rsid w:val="0058462C"/>
    <w:rsid w:val="00584C8C"/>
    <w:rsid w:val="00584E07"/>
    <w:rsid w:val="00585549"/>
    <w:rsid w:val="00585644"/>
    <w:rsid w:val="005856E6"/>
    <w:rsid w:val="00585776"/>
    <w:rsid w:val="00585795"/>
    <w:rsid w:val="00585B4B"/>
    <w:rsid w:val="00585DBB"/>
    <w:rsid w:val="00585F8B"/>
    <w:rsid w:val="00585FF6"/>
    <w:rsid w:val="0058604F"/>
    <w:rsid w:val="00586090"/>
    <w:rsid w:val="0058611E"/>
    <w:rsid w:val="00586194"/>
    <w:rsid w:val="005863BB"/>
    <w:rsid w:val="00586501"/>
    <w:rsid w:val="00586733"/>
    <w:rsid w:val="00586745"/>
    <w:rsid w:val="0058696C"/>
    <w:rsid w:val="00586AB3"/>
    <w:rsid w:val="00586BBC"/>
    <w:rsid w:val="00586BEE"/>
    <w:rsid w:val="00586DD2"/>
    <w:rsid w:val="00586FB9"/>
    <w:rsid w:val="00587024"/>
    <w:rsid w:val="00587040"/>
    <w:rsid w:val="005870A7"/>
    <w:rsid w:val="005870B3"/>
    <w:rsid w:val="005871C5"/>
    <w:rsid w:val="0058725A"/>
    <w:rsid w:val="0058740D"/>
    <w:rsid w:val="00587451"/>
    <w:rsid w:val="005874A9"/>
    <w:rsid w:val="0058754A"/>
    <w:rsid w:val="005875B4"/>
    <w:rsid w:val="00587715"/>
    <w:rsid w:val="005877F9"/>
    <w:rsid w:val="00587938"/>
    <w:rsid w:val="005879FC"/>
    <w:rsid w:val="0059019E"/>
    <w:rsid w:val="005901B5"/>
    <w:rsid w:val="005901BB"/>
    <w:rsid w:val="005901DA"/>
    <w:rsid w:val="0059025F"/>
    <w:rsid w:val="00590312"/>
    <w:rsid w:val="0059035D"/>
    <w:rsid w:val="005903E8"/>
    <w:rsid w:val="00590496"/>
    <w:rsid w:val="005904B7"/>
    <w:rsid w:val="005907C6"/>
    <w:rsid w:val="00590870"/>
    <w:rsid w:val="00590D13"/>
    <w:rsid w:val="00590FB0"/>
    <w:rsid w:val="00591368"/>
    <w:rsid w:val="005913C3"/>
    <w:rsid w:val="0059161A"/>
    <w:rsid w:val="005916E1"/>
    <w:rsid w:val="005916EC"/>
    <w:rsid w:val="005916F6"/>
    <w:rsid w:val="005917BD"/>
    <w:rsid w:val="00591A73"/>
    <w:rsid w:val="00591AD4"/>
    <w:rsid w:val="00591D83"/>
    <w:rsid w:val="00591EA6"/>
    <w:rsid w:val="00591FFE"/>
    <w:rsid w:val="00592117"/>
    <w:rsid w:val="00592367"/>
    <w:rsid w:val="0059249F"/>
    <w:rsid w:val="005926A1"/>
    <w:rsid w:val="005926E0"/>
    <w:rsid w:val="005927BC"/>
    <w:rsid w:val="00592908"/>
    <w:rsid w:val="00592942"/>
    <w:rsid w:val="00592A3E"/>
    <w:rsid w:val="00592A92"/>
    <w:rsid w:val="00592E8D"/>
    <w:rsid w:val="00592E8F"/>
    <w:rsid w:val="00593449"/>
    <w:rsid w:val="0059399F"/>
    <w:rsid w:val="00593AF5"/>
    <w:rsid w:val="00593BE7"/>
    <w:rsid w:val="00593C63"/>
    <w:rsid w:val="00593D00"/>
    <w:rsid w:val="00593E97"/>
    <w:rsid w:val="00593F15"/>
    <w:rsid w:val="00593F4D"/>
    <w:rsid w:val="00594147"/>
    <w:rsid w:val="00594259"/>
    <w:rsid w:val="005944F2"/>
    <w:rsid w:val="0059453C"/>
    <w:rsid w:val="00594984"/>
    <w:rsid w:val="00594C88"/>
    <w:rsid w:val="00594F00"/>
    <w:rsid w:val="005950F9"/>
    <w:rsid w:val="00595129"/>
    <w:rsid w:val="00595235"/>
    <w:rsid w:val="005957D0"/>
    <w:rsid w:val="005957D4"/>
    <w:rsid w:val="00595866"/>
    <w:rsid w:val="00595A1D"/>
    <w:rsid w:val="00595A61"/>
    <w:rsid w:val="00595BA0"/>
    <w:rsid w:val="00595CC2"/>
    <w:rsid w:val="00595CC9"/>
    <w:rsid w:val="005961EC"/>
    <w:rsid w:val="00596359"/>
    <w:rsid w:val="0059687D"/>
    <w:rsid w:val="00596B45"/>
    <w:rsid w:val="00596C18"/>
    <w:rsid w:val="00596C48"/>
    <w:rsid w:val="00596F51"/>
    <w:rsid w:val="0059709A"/>
    <w:rsid w:val="005975C4"/>
    <w:rsid w:val="005975FE"/>
    <w:rsid w:val="00597601"/>
    <w:rsid w:val="0059767C"/>
    <w:rsid w:val="00597A70"/>
    <w:rsid w:val="00597E27"/>
    <w:rsid w:val="00597EA8"/>
    <w:rsid w:val="00597EBB"/>
    <w:rsid w:val="00597F55"/>
    <w:rsid w:val="005A02E4"/>
    <w:rsid w:val="005A030B"/>
    <w:rsid w:val="005A0585"/>
    <w:rsid w:val="005A084D"/>
    <w:rsid w:val="005A0859"/>
    <w:rsid w:val="005A089D"/>
    <w:rsid w:val="005A0922"/>
    <w:rsid w:val="005A0CC3"/>
    <w:rsid w:val="005A0CCD"/>
    <w:rsid w:val="005A18FE"/>
    <w:rsid w:val="005A1A8D"/>
    <w:rsid w:val="005A1E4D"/>
    <w:rsid w:val="005A1F48"/>
    <w:rsid w:val="005A1F8B"/>
    <w:rsid w:val="005A1FCE"/>
    <w:rsid w:val="005A21DB"/>
    <w:rsid w:val="005A2216"/>
    <w:rsid w:val="005A23F1"/>
    <w:rsid w:val="005A2723"/>
    <w:rsid w:val="005A2732"/>
    <w:rsid w:val="005A2904"/>
    <w:rsid w:val="005A2944"/>
    <w:rsid w:val="005A2A40"/>
    <w:rsid w:val="005A2E97"/>
    <w:rsid w:val="005A2EDB"/>
    <w:rsid w:val="005A2EE0"/>
    <w:rsid w:val="005A3364"/>
    <w:rsid w:val="005A3443"/>
    <w:rsid w:val="005A3509"/>
    <w:rsid w:val="005A3C4F"/>
    <w:rsid w:val="005A3D0A"/>
    <w:rsid w:val="005A421C"/>
    <w:rsid w:val="005A428D"/>
    <w:rsid w:val="005A4523"/>
    <w:rsid w:val="005A4750"/>
    <w:rsid w:val="005A4B06"/>
    <w:rsid w:val="005A4B4B"/>
    <w:rsid w:val="005A4BE3"/>
    <w:rsid w:val="005A4C73"/>
    <w:rsid w:val="005A4D6A"/>
    <w:rsid w:val="005A4E79"/>
    <w:rsid w:val="005A516A"/>
    <w:rsid w:val="005A5342"/>
    <w:rsid w:val="005A55AF"/>
    <w:rsid w:val="005A55EA"/>
    <w:rsid w:val="005A5923"/>
    <w:rsid w:val="005A5960"/>
    <w:rsid w:val="005A59CF"/>
    <w:rsid w:val="005A5AE1"/>
    <w:rsid w:val="005A5F7F"/>
    <w:rsid w:val="005A5FE4"/>
    <w:rsid w:val="005A5FF5"/>
    <w:rsid w:val="005A6343"/>
    <w:rsid w:val="005A6393"/>
    <w:rsid w:val="005A64DB"/>
    <w:rsid w:val="005A6529"/>
    <w:rsid w:val="005A65B7"/>
    <w:rsid w:val="005A6898"/>
    <w:rsid w:val="005A6968"/>
    <w:rsid w:val="005A6BEA"/>
    <w:rsid w:val="005A6C55"/>
    <w:rsid w:val="005A6E02"/>
    <w:rsid w:val="005A6F37"/>
    <w:rsid w:val="005A72C2"/>
    <w:rsid w:val="005A732F"/>
    <w:rsid w:val="005A75E3"/>
    <w:rsid w:val="005A764A"/>
    <w:rsid w:val="005A76A8"/>
    <w:rsid w:val="005A7745"/>
    <w:rsid w:val="005A77EE"/>
    <w:rsid w:val="005A7C0B"/>
    <w:rsid w:val="005A7D2E"/>
    <w:rsid w:val="005B00FC"/>
    <w:rsid w:val="005B027D"/>
    <w:rsid w:val="005B02BE"/>
    <w:rsid w:val="005B0650"/>
    <w:rsid w:val="005B0845"/>
    <w:rsid w:val="005B08FE"/>
    <w:rsid w:val="005B0C36"/>
    <w:rsid w:val="005B0CA5"/>
    <w:rsid w:val="005B0DE6"/>
    <w:rsid w:val="005B0F79"/>
    <w:rsid w:val="005B0FE6"/>
    <w:rsid w:val="005B1209"/>
    <w:rsid w:val="005B136D"/>
    <w:rsid w:val="005B14DC"/>
    <w:rsid w:val="005B16F0"/>
    <w:rsid w:val="005B17C3"/>
    <w:rsid w:val="005B189A"/>
    <w:rsid w:val="005B1A52"/>
    <w:rsid w:val="005B1A83"/>
    <w:rsid w:val="005B1CEA"/>
    <w:rsid w:val="005B21E8"/>
    <w:rsid w:val="005B228A"/>
    <w:rsid w:val="005B22C7"/>
    <w:rsid w:val="005B2558"/>
    <w:rsid w:val="005B2562"/>
    <w:rsid w:val="005B2816"/>
    <w:rsid w:val="005B2AB5"/>
    <w:rsid w:val="005B2BA9"/>
    <w:rsid w:val="005B2BD1"/>
    <w:rsid w:val="005B2BFD"/>
    <w:rsid w:val="005B2ED1"/>
    <w:rsid w:val="005B308F"/>
    <w:rsid w:val="005B332E"/>
    <w:rsid w:val="005B3359"/>
    <w:rsid w:val="005B337F"/>
    <w:rsid w:val="005B344D"/>
    <w:rsid w:val="005B3450"/>
    <w:rsid w:val="005B35E8"/>
    <w:rsid w:val="005B36E6"/>
    <w:rsid w:val="005B3726"/>
    <w:rsid w:val="005B3788"/>
    <w:rsid w:val="005B381D"/>
    <w:rsid w:val="005B398F"/>
    <w:rsid w:val="005B3A00"/>
    <w:rsid w:val="005B3B31"/>
    <w:rsid w:val="005B3B57"/>
    <w:rsid w:val="005B3B5B"/>
    <w:rsid w:val="005B3BF2"/>
    <w:rsid w:val="005B3C56"/>
    <w:rsid w:val="005B3CFA"/>
    <w:rsid w:val="005B3E9C"/>
    <w:rsid w:val="005B4230"/>
    <w:rsid w:val="005B430E"/>
    <w:rsid w:val="005B4318"/>
    <w:rsid w:val="005B4437"/>
    <w:rsid w:val="005B4676"/>
    <w:rsid w:val="005B46AF"/>
    <w:rsid w:val="005B4B25"/>
    <w:rsid w:val="005B4CD0"/>
    <w:rsid w:val="005B4F3C"/>
    <w:rsid w:val="005B50B0"/>
    <w:rsid w:val="005B5169"/>
    <w:rsid w:val="005B52E8"/>
    <w:rsid w:val="005B5693"/>
    <w:rsid w:val="005B58AA"/>
    <w:rsid w:val="005B59C6"/>
    <w:rsid w:val="005B5D4D"/>
    <w:rsid w:val="005B5FF3"/>
    <w:rsid w:val="005B620C"/>
    <w:rsid w:val="005B644E"/>
    <w:rsid w:val="005B6661"/>
    <w:rsid w:val="005B673E"/>
    <w:rsid w:val="005B6772"/>
    <w:rsid w:val="005B6845"/>
    <w:rsid w:val="005B6E89"/>
    <w:rsid w:val="005B7045"/>
    <w:rsid w:val="005B7048"/>
    <w:rsid w:val="005B731B"/>
    <w:rsid w:val="005B77FF"/>
    <w:rsid w:val="005B7EEF"/>
    <w:rsid w:val="005C0139"/>
    <w:rsid w:val="005C020B"/>
    <w:rsid w:val="005C02F4"/>
    <w:rsid w:val="005C049E"/>
    <w:rsid w:val="005C04A4"/>
    <w:rsid w:val="005C05EE"/>
    <w:rsid w:val="005C07BB"/>
    <w:rsid w:val="005C0876"/>
    <w:rsid w:val="005C09C9"/>
    <w:rsid w:val="005C09FB"/>
    <w:rsid w:val="005C0ADF"/>
    <w:rsid w:val="005C0B4A"/>
    <w:rsid w:val="005C0EBE"/>
    <w:rsid w:val="005C0F79"/>
    <w:rsid w:val="005C1044"/>
    <w:rsid w:val="005C10A5"/>
    <w:rsid w:val="005C1249"/>
    <w:rsid w:val="005C138E"/>
    <w:rsid w:val="005C16EC"/>
    <w:rsid w:val="005C16F8"/>
    <w:rsid w:val="005C1BCC"/>
    <w:rsid w:val="005C1E91"/>
    <w:rsid w:val="005C1EFB"/>
    <w:rsid w:val="005C2337"/>
    <w:rsid w:val="005C2583"/>
    <w:rsid w:val="005C259B"/>
    <w:rsid w:val="005C25DF"/>
    <w:rsid w:val="005C2877"/>
    <w:rsid w:val="005C29FF"/>
    <w:rsid w:val="005C2AAC"/>
    <w:rsid w:val="005C2E99"/>
    <w:rsid w:val="005C3583"/>
    <w:rsid w:val="005C36BE"/>
    <w:rsid w:val="005C36DB"/>
    <w:rsid w:val="005C37D3"/>
    <w:rsid w:val="005C3A79"/>
    <w:rsid w:val="005C3B65"/>
    <w:rsid w:val="005C3C15"/>
    <w:rsid w:val="005C3FF6"/>
    <w:rsid w:val="005C400C"/>
    <w:rsid w:val="005C445C"/>
    <w:rsid w:val="005C4548"/>
    <w:rsid w:val="005C47CC"/>
    <w:rsid w:val="005C47E0"/>
    <w:rsid w:val="005C483A"/>
    <w:rsid w:val="005C4906"/>
    <w:rsid w:val="005C4D2E"/>
    <w:rsid w:val="005C4DC0"/>
    <w:rsid w:val="005C4DF7"/>
    <w:rsid w:val="005C4F18"/>
    <w:rsid w:val="005C4F26"/>
    <w:rsid w:val="005C51D7"/>
    <w:rsid w:val="005C5288"/>
    <w:rsid w:val="005C5330"/>
    <w:rsid w:val="005C534C"/>
    <w:rsid w:val="005C55A2"/>
    <w:rsid w:val="005C55E0"/>
    <w:rsid w:val="005C560F"/>
    <w:rsid w:val="005C5628"/>
    <w:rsid w:val="005C5A73"/>
    <w:rsid w:val="005C5AAD"/>
    <w:rsid w:val="005C5B4B"/>
    <w:rsid w:val="005C5F3E"/>
    <w:rsid w:val="005C60E5"/>
    <w:rsid w:val="005C626C"/>
    <w:rsid w:val="005C63A4"/>
    <w:rsid w:val="005C68A3"/>
    <w:rsid w:val="005C68CF"/>
    <w:rsid w:val="005C6B8B"/>
    <w:rsid w:val="005C6DDB"/>
    <w:rsid w:val="005C6FBD"/>
    <w:rsid w:val="005C7032"/>
    <w:rsid w:val="005C705C"/>
    <w:rsid w:val="005C723D"/>
    <w:rsid w:val="005C762B"/>
    <w:rsid w:val="005C773A"/>
    <w:rsid w:val="005C7902"/>
    <w:rsid w:val="005C7B22"/>
    <w:rsid w:val="005C7DD2"/>
    <w:rsid w:val="005C7F3B"/>
    <w:rsid w:val="005D04A5"/>
    <w:rsid w:val="005D05C1"/>
    <w:rsid w:val="005D0A4A"/>
    <w:rsid w:val="005D0B85"/>
    <w:rsid w:val="005D0BEC"/>
    <w:rsid w:val="005D0EA2"/>
    <w:rsid w:val="005D0EC9"/>
    <w:rsid w:val="005D0F75"/>
    <w:rsid w:val="005D10DF"/>
    <w:rsid w:val="005D1DD4"/>
    <w:rsid w:val="005D2062"/>
    <w:rsid w:val="005D2261"/>
    <w:rsid w:val="005D22E1"/>
    <w:rsid w:val="005D2337"/>
    <w:rsid w:val="005D24C6"/>
    <w:rsid w:val="005D2CEC"/>
    <w:rsid w:val="005D2E67"/>
    <w:rsid w:val="005D2F49"/>
    <w:rsid w:val="005D2F6A"/>
    <w:rsid w:val="005D300D"/>
    <w:rsid w:val="005D332F"/>
    <w:rsid w:val="005D3472"/>
    <w:rsid w:val="005D36E1"/>
    <w:rsid w:val="005D3A52"/>
    <w:rsid w:val="005D3A7E"/>
    <w:rsid w:val="005D3BEA"/>
    <w:rsid w:val="005D3D56"/>
    <w:rsid w:val="005D3E8D"/>
    <w:rsid w:val="005D3FB3"/>
    <w:rsid w:val="005D403A"/>
    <w:rsid w:val="005D42A7"/>
    <w:rsid w:val="005D42D9"/>
    <w:rsid w:val="005D47B6"/>
    <w:rsid w:val="005D4888"/>
    <w:rsid w:val="005D48AE"/>
    <w:rsid w:val="005D48EE"/>
    <w:rsid w:val="005D48F2"/>
    <w:rsid w:val="005D4B91"/>
    <w:rsid w:val="005D4D92"/>
    <w:rsid w:val="005D4FB2"/>
    <w:rsid w:val="005D4FC6"/>
    <w:rsid w:val="005D5090"/>
    <w:rsid w:val="005D5559"/>
    <w:rsid w:val="005D556D"/>
    <w:rsid w:val="005D558E"/>
    <w:rsid w:val="005D5655"/>
    <w:rsid w:val="005D5E8A"/>
    <w:rsid w:val="005D5EF9"/>
    <w:rsid w:val="005D6030"/>
    <w:rsid w:val="005D6117"/>
    <w:rsid w:val="005D6265"/>
    <w:rsid w:val="005D67C1"/>
    <w:rsid w:val="005D6824"/>
    <w:rsid w:val="005D68B5"/>
    <w:rsid w:val="005D69C1"/>
    <w:rsid w:val="005D69E4"/>
    <w:rsid w:val="005D6B8D"/>
    <w:rsid w:val="005D6BB7"/>
    <w:rsid w:val="005D6C43"/>
    <w:rsid w:val="005D6D50"/>
    <w:rsid w:val="005D6FE3"/>
    <w:rsid w:val="005D705A"/>
    <w:rsid w:val="005D7160"/>
    <w:rsid w:val="005D7257"/>
    <w:rsid w:val="005D7430"/>
    <w:rsid w:val="005D754E"/>
    <w:rsid w:val="005D76D4"/>
    <w:rsid w:val="005D7764"/>
    <w:rsid w:val="005D7959"/>
    <w:rsid w:val="005D795B"/>
    <w:rsid w:val="005D79C3"/>
    <w:rsid w:val="005D7A98"/>
    <w:rsid w:val="005D7AF3"/>
    <w:rsid w:val="005D7C4D"/>
    <w:rsid w:val="005D7FEE"/>
    <w:rsid w:val="005E0261"/>
    <w:rsid w:val="005E04D2"/>
    <w:rsid w:val="005E064E"/>
    <w:rsid w:val="005E0AA8"/>
    <w:rsid w:val="005E0F10"/>
    <w:rsid w:val="005E111E"/>
    <w:rsid w:val="005E1234"/>
    <w:rsid w:val="005E139F"/>
    <w:rsid w:val="005E1430"/>
    <w:rsid w:val="005E18E0"/>
    <w:rsid w:val="005E1996"/>
    <w:rsid w:val="005E19DB"/>
    <w:rsid w:val="005E1A0C"/>
    <w:rsid w:val="005E1A1A"/>
    <w:rsid w:val="005E1DF8"/>
    <w:rsid w:val="005E1F8B"/>
    <w:rsid w:val="005E2036"/>
    <w:rsid w:val="005E20D9"/>
    <w:rsid w:val="005E219E"/>
    <w:rsid w:val="005E243B"/>
    <w:rsid w:val="005E2810"/>
    <w:rsid w:val="005E2873"/>
    <w:rsid w:val="005E2B09"/>
    <w:rsid w:val="005E2B8D"/>
    <w:rsid w:val="005E2CAB"/>
    <w:rsid w:val="005E31E9"/>
    <w:rsid w:val="005E3274"/>
    <w:rsid w:val="005E357F"/>
    <w:rsid w:val="005E3824"/>
    <w:rsid w:val="005E3848"/>
    <w:rsid w:val="005E39A7"/>
    <w:rsid w:val="005E3AF2"/>
    <w:rsid w:val="005E3C41"/>
    <w:rsid w:val="005E3FC6"/>
    <w:rsid w:val="005E420B"/>
    <w:rsid w:val="005E44AB"/>
    <w:rsid w:val="005E47F2"/>
    <w:rsid w:val="005E4AE4"/>
    <w:rsid w:val="005E4BF4"/>
    <w:rsid w:val="005E4CF5"/>
    <w:rsid w:val="005E50A6"/>
    <w:rsid w:val="005E5210"/>
    <w:rsid w:val="005E52F7"/>
    <w:rsid w:val="005E5460"/>
    <w:rsid w:val="005E54D4"/>
    <w:rsid w:val="005E54D7"/>
    <w:rsid w:val="005E563B"/>
    <w:rsid w:val="005E5680"/>
    <w:rsid w:val="005E5A19"/>
    <w:rsid w:val="005E5A9E"/>
    <w:rsid w:val="005E5B20"/>
    <w:rsid w:val="005E5BA1"/>
    <w:rsid w:val="005E5F1B"/>
    <w:rsid w:val="005E5FFE"/>
    <w:rsid w:val="005E6157"/>
    <w:rsid w:val="005E626D"/>
    <w:rsid w:val="005E6360"/>
    <w:rsid w:val="005E644C"/>
    <w:rsid w:val="005E6499"/>
    <w:rsid w:val="005E65FF"/>
    <w:rsid w:val="005E66FE"/>
    <w:rsid w:val="005E6951"/>
    <w:rsid w:val="005E6C07"/>
    <w:rsid w:val="005E6DDF"/>
    <w:rsid w:val="005E6F43"/>
    <w:rsid w:val="005E7013"/>
    <w:rsid w:val="005E73E3"/>
    <w:rsid w:val="005E7520"/>
    <w:rsid w:val="005E763B"/>
    <w:rsid w:val="005E77F9"/>
    <w:rsid w:val="005E783D"/>
    <w:rsid w:val="005E798F"/>
    <w:rsid w:val="005E7BAA"/>
    <w:rsid w:val="005E7CBC"/>
    <w:rsid w:val="005E7E4A"/>
    <w:rsid w:val="005E7EB5"/>
    <w:rsid w:val="005E7EDE"/>
    <w:rsid w:val="005F023A"/>
    <w:rsid w:val="005F0606"/>
    <w:rsid w:val="005F06BC"/>
    <w:rsid w:val="005F06C4"/>
    <w:rsid w:val="005F06E3"/>
    <w:rsid w:val="005F0723"/>
    <w:rsid w:val="005F07DC"/>
    <w:rsid w:val="005F0CA4"/>
    <w:rsid w:val="005F0CEC"/>
    <w:rsid w:val="005F0D27"/>
    <w:rsid w:val="005F0F16"/>
    <w:rsid w:val="005F0F81"/>
    <w:rsid w:val="005F111C"/>
    <w:rsid w:val="005F129E"/>
    <w:rsid w:val="005F132E"/>
    <w:rsid w:val="005F15C9"/>
    <w:rsid w:val="005F1672"/>
    <w:rsid w:val="005F18D1"/>
    <w:rsid w:val="005F1BF9"/>
    <w:rsid w:val="005F1C85"/>
    <w:rsid w:val="005F1CA6"/>
    <w:rsid w:val="005F1D0B"/>
    <w:rsid w:val="005F1E81"/>
    <w:rsid w:val="005F1E9A"/>
    <w:rsid w:val="005F1F7F"/>
    <w:rsid w:val="005F1FC2"/>
    <w:rsid w:val="005F1FE1"/>
    <w:rsid w:val="005F20BA"/>
    <w:rsid w:val="005F2326"/>
    <w:rsid w:val="005F248F"/>
    <w:rsid w:val="005F24A9"/>
    <w:rsid w:val="005F2687"/>
    <w:rsid w:val="005F28B8"/>
    <w:rsid w:val="005F2A28"/>
    <w:rsid w:val="005F2BD1"/>
    <w:rsid w:val="005F2BD3"/>
    <w:rsid w:val="005F2C20"/>
    <w:rsid w:val="005F2C31"/>
    <w:rsid w:val="005F3104"/>
    <w:rsid w:val="005F3287"/>
    <w:rsid w:val="005F3AED"/>
    <w:rsid w:val="005F3DF0"/>
    <w:rsid w:val="005F3F88"/>
    <w:rsid w:val="005F41AB"/>
    <w:rsid w:val="005F431C"/>
    <w:rsid w:val="005F4363"/>
    <w:rsid w:val="005F436E"/>
    <w:rsid w:val="005F447C"/>
    <w:rsid w:val="005F46B6"/>
    <w:rsid w:val="005F49AB"/>
    <w:rsid w:val="005F49B2"/>
    <w:rsid w:val="005F49B6"/>
    <w:rsid w:val="005F4B8A"/>
    <w:rsid w:val="005F4B8D"/>
    <w:rsid w:val="005F4DEB"/>
    <w:rsid w:val="005F5298"/>
    <w:rsid w:val="005F52CC"/>
    <w:rsid w:val="005F576B"/>
    <w:rsid w:val="005F5875"/>
    <w:rsid w:val="005F5A51"/>
    <w:rsid w:val="005F5C01"/>
    <w:rsid w:val="005F5F8E"/>
    <w:rsid w:val="005F613C"/>
    <w:rsid w:val="005F6150"/>
    <w:rsid w:val="005F67A3"/>
    <w:rsid w:val="005F69B5"/>
    <w:rsid w:val="005F6B04"/>
    <w:rsid w:val="005F6B9F"/>
    <w:rsid w:val="005F6BB2"/>
    <w:rsid w:val="005F6CE2"/>
    <w:rsid w:val="005F6F02"/>
    <w:rsid w:val="005F7050"/>
    <w:rsid w:val="005F70D9"/>
    <w:rsid w:val="005F7143"/>
    <w:rsid w:val="005F7391"/>
    <w:rsid w:val="005F74ED"/>
    <w:rsid w:val="005F7769"/>
    <w:rsid w:val="005F7ABC"/>
    <w:rsid w:val="005F7C6D"/>
    <w:rsid w:val="00600498"/>
    <w:rsid w:val="00600772"/>
    <w:rsid w:val="006007C4"/>
    <w:rsid w:val="00600A8F"/>
    <w:rsid w:val="00600B56"/>
    <w:rsid w:val="00600C59"/>
    <w:rsid w:val="00600C5C"/>
    <w:rsid w:val="00600CDB"/>
    <w:rsid w:val="00600D69"/>
    <w:rsid w:val="00600EC9"/>
    <w:rsid w:val="006010F3"/>
    <w:rsid w:val="0060126D"/>
    <w:rsid w:val="00601319"/>
    <w:rsid w:val="00601328"/>
    <w:rsid w:val="006013C7"/>
    <w:rsid w:val="00601612"/>
    <w:rsid w:val="0060182A"/>
    <w:rsid w:val="0060190A"/>
    <w:rsid w:val="006019D7"/>
    <w:rsid w:val="00601A7F"/>
    <w:rsid w:val="00601ADD"/>
    <w:rsid w:val="00601AFC"/>
    <w:rsid w:val="00601BB9"/>
    <w:rsid w:val="00601CD0"/>
    <w:rsid w:val="0060209C"/>
    <w:rsid w:val="00602403"/>
    <w:rsid w:val="0060268F"/>
    <w:rsid w:val="00602993"/>
    <w:rsid w:val="00602AEF"/>
    <w:rsid w:val="00602B48"/>
    <w:rsid w:val="00602B8E"/>
    <w:rsid w:val="00602E19"/>
    <w:rsid w:val="00602E74"/>
    <w:rsid w:val="00602F26"/>
    <w:rsid w:val="00602FD6"/>
    <w:rsid w:val="00603367"/>
    <w:rsid w:val="0060337F"/>
    <w:rsid w:val="006035D9"/>
    <w:rsid w:val="00603806"/>
    <w:rsid w:val="0060395D"/>
    <w:rsid w:val="00603A29"/>
    <w:rsid w:val="00603BC3"/>
    <w:rsid w:val="00603BF3"/>
    <w:rsid w:val="00603CD1"/>
    <w:rsid w:val="00603D21"/>
    <w:rsid w:val="00603E21"/>
    <w:rsid w:val="00603EEC"/>
    <w:rsid w:val="00604567"/>
    <w:rsid w:val="0060474A"/>
    <w:rsid w:val="0060489F"/>
    <w:rsid w:val="00604ADE"/>
    <w:rsid w:val="00604C07"/>
    <w:rsid w:val="0060502C"/>
    <w:rsid w:val="00605264"/>
    <w:rsid w:val="0060548E"/>
    <w:rsid w:val="006055BD"/>
    <w:rsid w:val="0060588A"/>
    <w:rsid w:val="00605926"/>
    <w:rsid w:val="00605A2D"/>
    <w:rsid w:val="00605B0B"/>
    <w:rsid w:val="00605B2C"/>
    <w:rsid w:val="00605C8F"/>
    <w:rsid w:val="006062D2"/>
    <w:rsid w:val="0060649B"/>
    <w:rsid w:val="006064E2"/>
    <w:rsid w:val="006065D2"/>
    <w:rsid w:val="00606CF4"/>
    <w:rsid w:val="00606E5D"/>
    <w:rsid w:val="00606EAF"/>
    <w:rsid w:val="006074D3"/>
    <w:rsid w:val="00607682"/>
    <w:rsid w:val="006078F8"/>
    <w:rsid w:val="00607907"/>
    <w:rsid w:val="006079DA"/>
    <w:rsid w:val="006079EA"/>
    <w:rsid w:val="00610015"/>
    <w:rsid w:val="00610243"/>
    <w:rsid w:val="006104D7"/>
    <w:rsid w:val="006104F0"/>
    <w:rsid w:val="00610633"/>
    <w:rsid w:val="006106EA"/>
    <w:rsid w:val="00610708"/>
    <w:rsid w:val="00610783"/>
    <w:rsid w:val="006107FA"/>
    <w:rsid w:val="006109E5"/>
    <w:rsid w:val="00610B98"/>
    <w:rsid w:val="00610C7A"/>
    <w:rsid w:val="006110F7"/>
    <w:rsid w:val="0061113D"/>
    <w:rsid w:val="00611292"/>
    <w:rsid w:val="0061135A"/>
    <w:rsid w:val="006114DE"/>
    <w:rsid w:val="006116A9"/>
    <w:rsid w:val="006118DB"/>
    <w:rsid w:val="00612489"/>
    <w:rsid w:val="0061249D"/>
    <w:rsid w:val="0061250E"/>
    <w:rsid w:val="00612517"/>
    <w:rsid w:val="00612BF1"/>
    <w:rsid w:val="00612C8A"/>
    <w:rsid w:val="00612DA9"/>
    <w:rsid w:val="0061304B"/>
    <w:rsid w:val="00613061"/>
    <w:rsid w:val="006130C2"/>
    <w:rsid w:val="0061335E"/>
    <w:rsid w:val="00613433"/>
    <w:rsid w:val="00613500"/>
    <w:rsid w:val="006136B1"/>
    <w:rsid w:val="006138C6"/>
    <w:rsid w:val="006138D6"/>
    <w:rsid w:val="0061393C"/>
    <w:rsid w:val="00613B4D"/>
    <w:rsid w:val="00613C96"/>
    <w:rsid w:val="00613D62"/>
    <w:rsid w:val="00613D87"/>
    <w:rsid w:val="00613E39"/>
    <w:rsid w:val="00613E94"/>
    <w:rsid w:val="00613F7D"/>
    <w:rsid w:val="00614593"/>
    <w:rsid w:val="0061480E"/>
    <w:rsid w:val="0061486B"/>
    <w:rsid w:val="00614901"/>
    <w:rsid w:val="00614921"/>
    <w:rsid w:val="00614955"/>
    <w:rsid w:val="00614BED"/>
    <w:rsid w:val="006150F0"/>
    <w:rsid w:val="0061535F"/>
    <w:rsid w:val="00615368"/>
    <w:rsid w:val="00615473"/>
    <w:rsid w:val="00615977"/>
    <w:rsid w:val="006159A5"/>
    <w:rsid w:val="006159DC"/>
    <w:rsid w:val="00615B81"/>
    <w:rsid w:val="00615C72"/>
    <w:rsid w:val="00615D7C"/>
    <w:rsid w:val="00615DB9"/>
    <w:rsid w:val="00615DC2"/>
    <w:rsid w:val="00615F9F"/>
    <w:rsid w:val="006161FB"/>
    <w:rsid w:val="006165D7"/>
    <w:rsid w:val="00616CED"/>
    <w:rsid w:val="006171DE"/>
    <w:rsid w:val="00617227"/>
    <w:rsid w:val="006172D0"/>
    <w:rsid w:val="0061744B"/>
    <w:rsid w:val="00617589"/>
    <w:rsid w:val="006175D4"/>
    <w:rsid w:val="006175E2"/>
    <w:rsid w:val="0061766B"/>
    <w:rsid w:val="006176E2"/>
    <w:rsid w:val="00617CF8"/>
    <w:rsid w:val="00617D9A"/>
    <w:rsid w:val="00617E07"/>
    <w:rsid w:val="00617EEE"/>
    <w:rsid w:val="00617F87"/>
    <w:rsid w:val="0062008E"/>
    <w:rsid w:val="0062026D"/>
    <w:rsid w:val="00620621"/>
    <w:rsid w:val="006208EB"/>
    <w:rsid w:val="00620B96"/>
    <w:rsid w:val="00620BF4"/>
    <w:rsid w:val="00620C26"/>
    <w:rsid w:val="00620C5D"/>
    <w:rsid w:val="00620D66"/>
    <w:rsid w:val="00620E24"/>
    <w:rsid w:val="0062118B"/>
    <w:rsid w:val="006214FE"/>
    <w:rsid w:val="00621ABF"/>
    <w:rsid w:val="00621B66"/>
    <w:rsid w:val="00621E0F"/>
    <w:rsid w:val="00621E2A"/>
    <w:rsid w:val="00621ECB"/>
    <w:rsid w:val="00621F02"/>
    <w:rsid w:val="00621F9E"/>
    <w:rsid w:val="00622052"/>
    <w:rsid w:val="006220F3"/>
    <w:rsid w:val="0062222A"/>
    <w:rsid w:val="006226C4"/>
    <w:rsid w:val="00622871"/>
    <w:rsid w:val="00622923"/>
    <w:rsid w:val="00622A50"/>
    <w:rsid w:val="0062319A"/>
    <w:rsid w:val="006234B8"/>
    <w:rsid w:val="0062363E"/>
    <w:rsid w:val="00623710"/>
    <w:rsid w:val="006237A8"/>
    <w:rsid w:val="006238A9"/>
    <w:rsid w:val="0062399B"/>
    <w:rsid w:val="006239A2"/>
    <w:rsid w:val="00623A08"/>
    <w:rsid w:val="00623A20"/>
    <w:rsid w:val="00623B3B"/>
    <w:rsid w:val="00624167"/>
    <w:rsid w:val="00624184"/>
    <w:rsid w:val="00624420"/>
    <w:rsid w:val="00624446"/>
    <w:rsid w:val="006244CA"/>
    <w:rsid w:val="006244FB"/>
    <w:rsid w:val="00624632"/>
    <w:rsid w:val="00624689"/>
    <w:rsid w:val="00624825"/>
    <w:rsid w:val="006248B3"/>
    <w:rsid w:val="00624A39"/>
    <w:rsid w:val="00624B31"/>
    <w:rsid w:val="00624B71"/>
    <w:rsid w:val="00624D28"/>
    <w:rsid w:val="00624DB0"/>
    <w:rsid w:val="00624F47"/>
    <w:rsid w:val="00624F6C"/>
    <w:rsid w:val="00625108"/>
    <w:rsid w:val="00625197"/>
    <w:rsid w:val="00625538"/>
    <w:rsid w:val="006256CF"/>
    <w:rsid w:val="00625776"/>
    <w:rsid w:val="006257D1"/>
    <w:rsid w:val="0062596C"/>
    <w:rsid w:val="006259D4"/>
    <w:rsid w:val="00625A38"/>
    <w:rsid w:val="00625A6D"/>
    <w:rsid w:val="00625BB1"/>
    <w:rsid w:val="00625D3C"/>
    <w:rsid w:val="00625F60"/>
    <w:rsid w:val="00625F89"/>
    <w:rsid w:val="00625FAE"/>
    <w:rsid w:val="00625FFE"/>
    <w:rsid w:val="00626599"/>
    <w:rsid w:val="006267B3"/>
    <w:rsid w:val="006268D5"/>
    <w:rsid w:val="00626A27"/>
    <w:rsid w:val="00626E6F"/>
    <w:rsid w:val="00626EC7"/>
    <w:rsid w:val="006270A8"/>
    <w:rsid w:val="00627139"/>
    <w:rsid w:val="006272B7"/>
    <w:rsid w:val="00627739"/>
    <w:rsid w:val="006277A4"/>
    <w:rsid w:val="0062789D"/>
    <w:rsid w:val="00627A46"/>
    <w:rsid w:val="00627AD7"/>
    <w:rsid w:val="00627C1C"/>
    <w:rsid w:val="0063001D"/>
    <w:rsid w:val="0063020E"/>
    <w:rsid w:val="00630258"/>
    <w:rsid w:val="0063027D"/>
    <w:rsid w:val="006303CA"/>
    <w:rsid w:val="0063042A"/>
    <w:rsid w:val="006305F5"/>
    <w:rsid w:val="006309AD"/>
    <w:rsid w:val="00630B8E"/>
    <w:rsid w:val="00630BEF"/>
    <w:rsid w:val="00630CB4"/>
    <w:rsid w:val="00630D00"/>
    <w:rsid w:val="00631109"/>
    <w:rsid w:val="00631938"/>
    <w:rsid w:val="0063197D"/>
    <w:rsid w:val="00631B22"/>
    <w:rsid w:val="00631B25"/>
    <w:rsid w:val="00631BD3"/>
    <w:rsid w:val="00631BD4"/>
    <w:rsid w:val="00631C41"/>
    <w:rsid w:val="006321AD"/>
    <w:rsid w:val="00632397"/>
    <w:rsid w:val="00632449"/>
    <w:rsid w:val="00632647"/>
    <w:rsid w:val="0063291C"/>
    <w:rsid w:val="00632B99"/>
    <w:rsid w:val="00632E4F"/>
    <w:rsid w:val="00632E8F"/>
    <w:rsid w:val="00632FD7"/>
    <w:rsid w:val="00633061"/>
    <w:rsid w:val="0063307E"/>
    <w:rsid w:val="006332B4"/>
    <w:rsid w:val="00633384"/>
    <w:rsid w:val="00633394"/>
    <w:rsid w:val="00633496"/>
    <w:rsid w:val="00633610"/>
    <w:rsid w:val="006337A7"/>
    <w:rsid w:val="006339AE"/>
    <w:rsid w:val="00633A4D"/>
    <w:rsid w:val="00633A59"/>
    <w:rsid w:val="00633A78"/>
    <w:rsid w:val="00633D8F"/>
    <w:rsid w:val="00633E14"/>
    <w:rsid w:val="00633FF1"/>
    <w:rsid w:val="00634091"/>
    <w:rsid w:val="0063444C"/>
    <w:rsid w:val="00634610"/>
    <w:rsid w:val="006346D9"/>
    <w:rsid w:val="00634847"/>
    <w:rsid w:val="00634987"/>
    <w:rsid w:val="006349E1"/>
    <w:rsid w:val="00634DF1"/>
    <w:rsid w:val="006351C1"/>
    <w:rsid w:val="0063544B"/>
    <w:rsid w:val="006356C7"/>
    <w:rsid w:val="00635837"/>
    <w:rsid w:val="00635C3E"/>
    <w:rsid w:val="00636260"/>
    <w:rsid w:val="006364E7"/>
    <w:rsid w:val="00636581"/>
    <w:rsid w:val="00636744"/>
    <w:rsid w:val="00636A7C"/>
    <w:rsid w:val="00636BEE"/>
    <w:rsid w:val="00636BF5"/>
    <w:rsid w:val="00636C0B"/>
    <w:rsid w:val="00636C22"/>
    <w:rsid w:val="00636DAF"/>
    <w:rsid w:val="00637273"/>
    <w:rsid w:val="0063730E"/>
    <w:rsid w:val="00637443"/>
    <w:rsid w:val="00637803"/>
    <w:rsid w:val="0063790F"/>
    <w:rsid w:val="00637B18"/>
    <w:rsid w:val="00637B71"/>
    <w:rsid w:val="00637D8D"/>
    <w:rsid w:val="00637F0F"/>
    <w:rsid w:val="0064007E"/>
    <w:rsid w:val="0064020B"/>
    <w:rsid w:val="0064032F"/>
    <w:rsid w:val="00640358"/>
    <w:rsid w:val="006403A5"/>
    <w:rsid w:val="006405FC"/>
    <w:rsid w:val="0064085E"/>
    <w:rsid w:val="006409F7"/>
    <w:rsid w:val="00640AFA"/>
    <w:rsid w:val="00640B12"/>
    <w:rsid w:val="00640F34"/>
    <w:rsid w:val="0064104D"/>
    <w:rsid w:val="0064160C"/>
    <w:rsid w:val="0064168A"/>
    <w:rsid w:val="006416B2"/>
    <w:rsid w:val="006416CC"/>
    <w:rsid w:val="006416E8"/>
    <w:rsid w:val="00641AE7"/>
    <w:rsid w:val="00641AF4"/>
    <w:rsid w:val="00641DED"/>
    <w:rsid w:val="00641E3B"/>
    <w:rsid w:val="00641FC6"/>
    <w:rsid w:val="00642225"/>
    <w:rsid w:val="006424E7"/>
    <w:rsid w:val="0064255F"/>
    <w:rsid w:val="00642799"/>
    <w:rsid w:val="00642871"/>
    <w:rsid w:val="006428EF"/>
    <w:rsid w:val="00642AF7"/>
    <w:rsid w:val="00642CDA"/>
    <w:rsid w:val="00642D26"/>
    <w:rsid w:val="00642F85"/>
    <w:rsid w:val="0064301B"/>
    <w:rsid w:val="00643064"/>
    <w:rsid w:val="006433B6"/>
    <w:rsid w:val="0064358D"/>
    <w:rsid w:val="006437FD"/>
    <w:rsid w:val="0064387F"/>
    <w:rsid w:val="00643A25"/>
    <w:rsid w:val="00643DA0"/>
    <w:rsid w:val="006440DB"/>
    <w:rsid w:val="0064410B"/>
    <w:rsid w:val="006443BE"/>
    <w:rsid w:val="00644501"/>
    <w:rsid w:val="006445DA"/>
    <w:rsid w:val="00644749"/>
    <w:rsid w:val="006448A0"/>
    <w:rsid w:val="00644A41"/>
    <w:rsid w:val="00644A5A"/>
    <w:rsid w:val="00644A90"/>
    <w:rsid w:val="00644B4C"/>
    <w:rsid w:val="00644D77"/>
    <w:rsid w:val="00644E5B"/>
    <w:rsid w:val="00644EAF"/>
    <w:rsid w:val="0064542A"/>
    <w:rsid w:val="006454CA"/>
    <w:rsid w:val="006454DF"/>
    <w:rsid w:val="00645558"/>
    <w:rsid w:val="0064557B"/>
    <w:rsid w:val="00645AC0"/>
    <w:rsid w:val="00645CB6"/>
    <w:rsid w:val="00645D0D"/>
    <w:rsid w:val="00646090"/>
    <w:rsid w:val="0064609B"/>
    <w:rsid w:val="0064611D"/>
    <w:rsid w:val="00646294"/>
    <w:rsid w:val="0064632D"/>
    <w:rsid w:val="006464AF"/>
    <w:rsid w:val="00646625"/>
    <w:rsid w:val="006466C8"/>
    <w:rsid w:val="00646C3C"/>
    <w:rsid w:val="00646CA6"/>
    <w:rsid w:val="00646D10"/>
    <w:rsid w:val="00646D33"/>
    <w:rsid w:val="00646D65"/>
    <w:rsid w:val="00646DB7"/>
    <w:rsid w:val="00646E8F"/>
    <w:rsid w:val="00646F17"/>
    <w:rsid w:val="0064751E"/>
    <w:rsid w:val="0064770F"/>
    <w:rsid w:val="006477EF"/>
    <w:rsid w:val="00647C12"/>
    <w:rsid w:val="00647CA3"/>
    <w:rsid w:val="0065002B"/>
    <w:rsid w:val="006500E7"/>
    <w:rsid w:val="00650308"/>
    <w:rsid w:val="0065033C"/>
    <w:rsid w:val="006503A2"/>
    <w:rsid w:val="006504A1"/>
    <w:rsid w:val="006504DD"/>
    <w:rsid w:val="006506E9"/>
    <w:rsid w:val="00650711"/>
    <w:rsid w:val="00650773"/>
    <w:rsid w:val="00650FAB"/>
    <w:rsid w:val="00650FE3"/>
    <w:rsid w:val="00651093"/>
    <w:rsid w:val="006510D7"/>
    <w:rsid w:val="0065115A"/>
    <w:rsid w:val="00651170"/>
    <w:rsid w:val="0065130D"/>
    <w:rsid w:val="006515CC"/>
    <w:rsid w:val="006515EC"/>
    <w:rsid w:val="00651B05"/>
    <w:rsid w:val="00651C89"/>
    <w:rsid w:val="0065203B"/>
    <w:rsid w:val="0065228F"/>
    <w:rsid w:val="006523FF"/>
    <w:rsid w:val="0065251B"/>
    <w:rsid w:val="006527F6"/>
    <w:rsid w:val="00652B0C"/>
    <w:rsid w:val="00652D1B"/>
    <w:rsid w:val="00652E15"/>
    <w:rsid w:val="00652FBB"/>
    <w:rsid w:val="00653095"/>
    <w:rsid w:val="00653728"/>
    <w:rsid w:val="0065385A"/>
    <w:rsid w:val="00653A52"/>
    <w:rsid w:val="00653B03"/>
    <w:rsid w:val="00653C0E"/>
    <w:rsid w:val="00653CB1"/>
    <w:rsid w:val="00653EF3"/>
    <w:rsid w:val="006543DF"/>
    <w:rsid w:val="00654573"/>
    <w:rsid w:val="006548DE"/>
    <w:rsid w:val="00654C80"/>
    <w:rsid w:val="00654C90"/>
    <w:rsid w:val="00655022"/>
    <w:rsid w:val="006550B7"/>
    <w:rsid w:val="00655333"/>
    <w:rsid w:val="0065555A"/>
    <w:rsid w:val="00655679"/>
    <w:rsid w:val="00655844"/>
    <w:rsid w:val="00655B16"/>
    <w:rsid w:val="00655D5C"/>
    <w:rsid w:val="00655D7F"/>
    <w:rsid w:val="006560CA"/>
    <w:rsid w:val="006566CF"/>
    <w:rsid w:val="006567C1"/>
    <w:rsid w:val="006567E1"/>
    <w:rsid w:val="0065682C"/>
    <w:rsid w:val="00656880"/>
    <w:rsid w:val="0065697F"/>
    <w:rsid w:val="00656CC4"/>
    <w:rsid w:val="00656D5C"/>
    <w:rsid w:val="006576B7"/>
    <w:rsid w:val="00657784"/>
    <w:rsid w:val="006578BF"/>
    <w:rsid w:val="00657B18"/>
    <w:rsid w:val="00657CD0"/>
    <w:rsid w:val="00657E58"/>
    <w:rsid w:val="006600B7"/>
    <w:rsid w:val="0066049D"/>
    <w:rsid w:val="00660590"/>
    <w:rsid w:val="006606BD"/>
    <w:rsid w:val="00660852"/>
    <w:rsid w:val="00660A03"/>
    <w:rsid w:val="00660D7A"/>
    <w:rsid w:val="0066116B"/>
    <w:rsid w:val="0066123C"/>
    <w:rsid w:val="006612C4"/>
    <w:rsid w:val="00661407"/>
    <w:rsid w:val="00661530"/>
    <w:rsid w:val="00661564"/>
    <w:rsid w:val="00661715"/>
    <w:rsid w:val="00661873"/>
    <w:rsid w:val="006618AE"/>
    <w:rsid w:val="00661A4F"/>
    <w:rsid w:val="00661D4C"/>
    <w:rsid w:val="00661D75"/>
    <w:rsid w:val="00661DAA"/>
    <w:rsid w:val="00661FFB"/>
    <w:rsid w:val="00662190"/>
    <w:rsid w:val="00662701"/>
    <w:rsid w:val="00662997"/>
    <w:rsid w:val="006629A6"/>
    <w:rsid w:val="00662B1C"/>
    <w:rsid w:val="00662BA0"/>
    <w:rsid w:val="00662BA9"/>
    <w:rsid w:val="00662CC5"/>
    <w:rsid w:val="00662CC6"/>
    <w:rsid w:val="00662E47"/>
    <w:rsid w:val="00662EE3"/>
    <w:rsid w:val="0066300F"/>
    <w:rsid w:val="00663106"/>
    <w:rsid w:val="0066341C"/>
    <w:rsid w:val="00663487"/>
    <w:rsid w:val="0066361B"/>
    <w:rsid w:val="0066387C"/>
    <w:rsid w:val="00663A40"/>
    <w:rsid w:val="00663B22"/>
    <w:rsid w:val="00663B86"/>
    <w:rsid w:val="00663CAC"/>
    <w:rsid w:val="00663D87"/>
    <w:rsid w:val="0066402A"/>
    <w:rsid w:val="006641B9"/>
    <w:rsid w:val="00664424"/>
    <w:rsid w:val="006644DB"/>
    <w:rsid w:val="00664710"/>
    <w:rsid w:val="0066479C"/>
    <w:rsid w:val="00664984"/>
    <w:rsid w:val="00664B43"/>
    <w:rsid w:val="00664E3E"/>
    <w:rsid w:val="00664F2F"/>
    <w:rsid w:val="00664F58"/>
    <w:rsid w:val="00664FEF"/>
    <w:rsid w:val="0066515C"/>
    <w:rsid w:val="006652F5"/>
    <w:rsid w:val="0066555F"/>
    <w:rsid w:val="00665620"/>
    <w:rsid w:val="00665774"/>
    <w:rsid w:val="00665836"/>
    <w:rsid w:val="00665A95"/>
    <w:rsid w:val="00665FC4"/>
    <w:rsid w:val="00666258"/>
    <w:rsid w:val="00666367"/>
    <w:rsid w:val="0066648A"/>
    <w:rsid w:val="00666495"/>
    <w:rsid w:val="006665D4"/>
    <w:rsid w:val="00666807"/>
    <w:rsid w:val="006668FA"/>
    <w:rsid w:val="00667117"/>
    <w:rsid w:val="0066739B"/>
    <w:rsid w:val="006675F8"/>
    <w:rsid w:val="0066775F"/>
    <w:rsid w:val="00667908"/>
    <w:rsid w:val="006679FC"/>
    <w:rsid w:val="0067005D"/>
    <w:rsid w:val="0067019E"/>
    <w:rsid w:val="006701E9"/>
    <w:rsid w:val="006703E7"/>
    <w:rsid w:val="00670443"/>
    <w:rsid w:val="00670737"/>
    <w:rsid w:val="006708FE"/>
    <w:rsid w:val="006709FD"/>
    <w:rsid w:val="00670A41"/>
    <w:rsid w:val="00670C43"/>
    <w:rsid w:val="00670D29"/>
    <w:rsid w:val="00670E2D"/>
    <w:rsid w:val="00670FFE"/>
    <w:rsid w:val="006710F6"/>
    <w:rsid w:val="00671158"/>
    <w:rsid w:val="00671200"/>
    <w:rsid w:val="0067146C"/>
    <w:rsid w:val="00671707"/>
    <w:rsid w:val="00671819"/>
    <w:rsid w:val="00671A17"/>
    <w:rsid w:val="00671C17"/>
    <w:rsid w:val="00671C4D"/>
    <w:rsid w:val="00671CC4"/>
    <w:rsid w:val="00671FB1"/>
    <w:rsid w:val="0067207A"/>
    <w:rsid w:val="006722BE"/>
    <w:rsid w:val="00672332"/>
    <w:rsid w:val="00672473"/>
    <w:rsid w:val="0067247A"/>
    <w:rsid w:val="006725A6"/>
    <w:rsid w:val="0067274D"/>
    <w:rsid w:val="0067276D"/>
    <w:rsid w:val="006727A9"/>
    <w:rsid w:val="0067285A"/>
    <w:rsid w:val="0067298E"/>
    <w:rsid w:val="00672A12"/>
    <w:rsid w:val="00672A83"/>
    <w:rsid w:val="00672BA5"/>
    <w:rsid w:val="00672DAC"/>
    <w:rsid w:val="00672EE8"/>
    <w:rsid w:val="00672EF1"/>
    <w:rsid w:val="0067327C"/>
    <w:rsid w:val="0067365C"/>
    <w:rsid w:val="00673739"/>
    <w:rsid w:val="00673849"/>
    <w:rsid w:val="00673A4A"/>
    <w:rsid w:val="00673F21"/>
    <w:rsid w:val="0067408A"/>
    <w:rsid w:val="0067421F"/>
    <w:rsid w:val="006748FD"/>
    <w:rsid w:val="00674DCB"/>
    <w:rsid w:val="00674E79"/>
    <w:rsid w:val="00674F27"/>
    <w:rsid w:val="00675254"/>
    <w:rsid w:val="006752B7"/>
    <w:rsid w:val="00675436"/>
    <w:rsid w:val="00675440"/>
    <w:rsid w:val="006754F7"/>
    <w:rsid w:val="00675570"/>
    <w:rsid w:val="00675993"/>
    <w:rsid w:val="006759C3"/>
    <w:rsid w:val="00675A86"/>
    <w:rsid w:val="00675C29"/>
    <w:rsid w:val="00675DCF"/>
    <w:rsid w:val="00675DF9"/>
    <w:rsid w:val="0067655D"/>
    <w:rsid w:val="006765F0"/>
    <w:rsid w:val="00676662"/>
    <w:rsid w:val="0067682D"/>
    <w:rsid w:val="006768C7"/>
    <w:rsid w:val="00676A08"/>
    <w:rsid w:val="00676AE3"/>
    <w:rsid w:val="00676C55"/>
    <w:rsid w:val="00676CD2"/>
    <w:rsid w:val="00676E35"/>
    <w:rsid w:val="00676F76"/>
    <w:rsid w:val="00677009"/>
    <w:rsid w:val="00677020"/>
    <w:rsid w:val="00677127"/>
    <w:rsid w:val="0067738A"/>
    <w:rsid w:val="0067742E"/>
    <w:rsid w:val="0067744E"/>
    <w:rsid w:val="00677456"/>
    <w:rsid w:val="00677541"/>
    <w:rsid w:val="00677700"/>
    <w:rsid w:val="006778DF"/>
    <w:rsid w:val="00677A2D"/>
    <w:rsid w:val="00677A6E"/>
    <w:rsid w:val="00677C56"/>
    <w:rsid w:val="00677CDA"/>
    <w:rsid w:val="00680287"/>
    <w:rsid w:val="00680526"/>
    <w:rsid w:val="006805C7"/>
    <w:rsid w:val="006805E3"/>
    <w:rsid w:val="006805FC"/>
    <w:rsid w:val="00680726"/>
    <w:rsid w:val="00680795"/>
    <w:rsid w:val="00680AAB"/>
    <w:rsid w:val="00680AAE"/>
    <w:rsid w:val="00680B89"/>
    <w:rsid w:val="00680C85"/>
    <w:rsid w:val="00680CF9"/>
    <w:rsid w:val="00680D26"/>
    <w:rsid w:val="00680D86"/>
    <w:rsid w:val="00680E85"/>
    <w:rsid w:val="00680F89"/>
    <w:rsid w:val="006811D6"/>
    <w:rsid w:val="00681239"/>
    <w:rsid w:val="00681265"/>
    <w:rsid w:val="0068127C"/>
    <w:rsid w:val="006814A8"/>
    <w:rsid w:val="00681564"/>
    <w:rsid w:val="00681647"/>
    <w:rsid w:val="00681708"/>
    <w:rsid w:val="006817DB"/>
    <w:rsid w:val="00681941"/>
    <w:rsid w:val="006819BE"/>
    <w:rsid w:val="00681C48"/>
    <w:rsid w:val="00681CDE"/>
    <w:rsid w:val="00681D37"/>
    <w:rsid w:val="00681D46"/>
    <w:rsid w:val="0068226E"/>
    <w:rsid w:val="006822E1"/>
    <w:rsid w:val="00682404"/>
    <w:rsid w:val="00682676"/>
    <w:rsid w:val="00682841"/>
    <w:rsid w:val="0068293F"/>
    <w:rsid w:val="006829DC"/>
    <w:rsid w:val="00682CDC"/>
    <w:rsid w:val="0068314E"/>
    <w:rsid w:val="006831BD"/>
    <w:rsid w:val="00683342"/>
    <w:rsid w:val="00683465"/>
    <w:rsid w:val="006834DD"/>
    <w:rsid w:val="00683728"/>
    <w:rsid w:val="006837CF"/>
    <w:rsid w:val="00683930"/>
    <w:rsid w:val="006839B8"/>
    <w:rsid w:val="00683AB2"/>
    <w:rsid w:val="00683B8B"/>
    <w:rsid w:val="00683C07"/>
    <w:rsid w:val="00683C4F"/>
    <w:rsid w:val="00683E39"/>
    <w:rsid w:val="00683E47"/>
    <w:rsid w:val="006840C5"/>
    <w:rsid w:val="00684247"/>
    <w:rsid w:val="006842AD"/>
    <w:rsid w:val="006842AF"/>
    <w:rsid w:val="00684402"/>
    <w:rsid w:val="00684CCD"/>
    <w:rsid w:val="00684CD0"/>
    <w:rsid w:val="00684D94"/>
    <w:rsid w:val="00684E0B"/>
    <w:rsid w:val="00684F7C"/>
    <w:rsid w:val="006850D0"/>
    <w:rsid w:val="00685115"/>
    <w:rsid w:val="00685295"/>
    <w:rsid w:val="006855EC"/>
    <w:rsid w:val="00685808"/>
    <w:rsid w:val="0068582D"/>
    <w:rsid w:val="0068583C"/>
    <w:rsid w:val="006858B2"/>
    <w:rsid w:val="006858C1"/>
    <w:rsid w:val="00685946"/>
    <w:rsid w:val="006859AB"/>
    <w:rsid w:val="006859CF"/>
    <w:rsid w:val="00685A39"/>
    <w:rsid w:val="00685E45"/>
    <w:rsid w:val="00685EAC"/>
    <w:rsid w:val="00685EAE"/>
    <w:rsid w:val="00685FF8"/>
    <w:rsid w:val="0068647D"/>
    <w:rsid w:val="00686506"/>
    <w:rsid w:val="006865DA"/>
    <w:rsid w:val="00686B6A"/>
    <w:rsid w:val="00686B9A"/>
    <w:rsid w:val="0068709C"/>
    <w:rsid w:val="00687423"/>
    <w:rsid w:val="00687497"/>
    <w:rsid w:val="0068776E"/>
    <w:rsid w:val="00687883"/>
    <w:rsid w:val="00687A1B"/>
    <w:rsid w:val="00687B21"/>
    <w:rsid w:val="00687BCE"/>
    <w:rsid w:val="00687D8E"/>
    <w:rsid w:val="00687DD5"/>
    <w:rsid w:val="00687F56"/>
    <w:rsid w:val="006900BC"/>
    <w:rsid w:val="00690103"/>
    <w:rsid w:val="0069025B"/>
    <w:rsid w:val="006902BD"/>
    <w:rsid w:val="0069049A"/>
    <w:rsid w:val="0069065A"/>
    <w:rsid w:val="00690715"/>
    <w:rsid w:val="00690771"/>
    <w:rsid w:val="006907D3"/>
    <w:rsid w:val="006908C8"/>
    <w:rsid w:val="00690BCF"/>
    <w:rsid w:val="00690C93"/>
    <w:rsid w:val="00690CE9"/>
    <w:rsid w:val="0069151E"/>
    <w:rsid w:val="00691619"/>
    <w:rsid w:val="00691644"/>
    <w:rsid w:val="006916E2"/>
    <w:rsid w:val="00691906"/>
    <w:rsid w:val="00691962"/>
    <w:rsid w:val="00691AB9"/>
    <w:rsid w:val="00691C81"/>
    <w:rsid w:val="00692046"/>
    <w:rsid w:val="00692330"/>
    <w:rsid w:val="00692366"/>
    <w:rsid w:val="0069240D"/>
    <w:rsid w:val="0069248D"/>
    <w:rsid w:val="006929EE"/>
    <w:rsid w:val="00692B39"/>
    <w:rsid w:val="00692B8A"/>
    <w:rsid w:val="006930B0"/>
    <w:rsid w:val="0069327E"/>
    <w:rsid w:val="0069337C"/>
    <w:rsid w:val="00693588"/>
    <w:rsid w:val="00693941"/>
    <w:rsid w:val="00693A46"/>
    <w:rsid w:val="00693A7C"/>
    <w:rsid w:val="00693C95"/>
    <w:rsid w:val="00694096"/>
    <w:rsid w:val="006940B2"/>
    <w:rsid w:val="00694228"/>
    <w:rsid w:val="006942B7"/>
    <w:rsid w:val="0069440D"/>
    <w:rsid w:val="006944D8"/>
    <w:rsid w:val="00694501"/>
    <w:rsid w:val="006946EE"/>
    <w:rsid w:val="00694779"/>
    <w:rsid w:val="006947D9"/>
    <w:rsid w:val="00694B2A"/>
    <w:rsid w:val="00694C4B"/>
    <w:rsid w:val="00694E4A"/>
    <w:rsid w:val="00694FCF"/>
    <w:rsid w:val="0069512F"/>
    <w:rsid w:val="006951F5"/>
    <w:rsid w:val="006953B2"/>
    <w:rsid w:val="00695500"/>
    <w:rsid w:val="00695669"/>
    <w:rsid w:val="006956DB"/>
    <w:rsid w:val="00695711"/>
    <w:rsid w:val="00695843"/>
    <w:rsid w:val="006958D2"/>
    <w:rsid w:val="00695A53"/>
    <w:rsid w:val="00695D0F"/>
    <w:rsid w:val="00695D20"/>
    <w:rsid w:val="00695D45"/>
    <w:rsid w:val="0069604D"/>
    <w:rsid w:val="006961E5"/>
    <w:rsid w:val="00696267"/>
    <w:rsid w:val="006962AA"/>
    <w:rsid w:val="00696310"/>
    <w:rsid w:val="00696387"/>
    <w:rsid w:val="006963B9"/>
    <w:rsid w:val="00696489"/>
    <w:rsid w:val="00696544"/>
    <w:rsid w:val="006965C2"/>
    <w:rsid w:val="006966A1"/>
    <w:rsid w:val="00696804"/>
    <w:rsid w:val="00696A33"/>
    <w:rsid w:val="00696A40"/>
    <w:rsid w:val="00696BEA"/>
    <w:rsid w:val="00696C8F"/>
    <w:rsid w:val="00696CF4"/>
    <w:rsid w:val="00696D00"/>
    <w:rsid w:val="00696F95"/>
    <w:rsid w:val="0069708A"/>
    <w:rsid w:val="006971EC"/>
    <w:rsid w:val="006972AC"/>
    <w:rsid w:val="0069768E"/>
    <w:rsid w:val="0069772E"/>
    <w:rsid w:val="00697798"/>
    <w:rsid w:val="00697B77"/>
    <w:rsid w:val="00697BE1"/>
    <w:rsid w:val="00697C99"/>
    <w:rsid w:val="00697D60"/>
    <w:rsid w:val="00697D77"/>
    <w:rsid w:val="00697EC2"/>
    <w:rsid w:val="006A0144"/>
    <w:rsid w:val="006A029A"/>
    <w:rsid w:val="006A0465"/>
    <w:rsid w:val="006A04E0"/>
    <w:rsid w:val="006A0623"/>
    <w:rsid w:val="006A081B"/>
    <w:rsid w:val="006A0976"/>
    <w:rsid w:val="006A0A8A"/>
    <w:rsid w:val="006A0ED2"/>
    <w:rsid w:val="006A106F"/>
    <w:rsid w:val="006A12A7"/>
    <w:rsid w:val="006A136F"/>
    <w:rsid w:val="006A141C"/>
    <w:rsid w:val="006A1471"/>
    <w:rsid w:val="006A1484"/>
    <w:rsid w:val="006A158E"/>
    <w:rsid w:val="006A1A4C"/>
    <w:rsid w:val="006A1ACA"/>
    <w:rsid w:val="006A1B00"/>
    <w:rsid w:val="006A1B1F"/>
    <w:rsid w:val="006A1CCA"/>
    <w:rsid w:val="006A1D8A"/>
    <w:rsid w:val="006A20C5"/>
    <w:rsid w:val="006A221E"/>
    <w:rsid w:val="006A22B8"/>
    <w:rsid w:val="006A25DF"/>
    <w:rsid w:val="006A2627"/>
    <w:rsid w:val="006A29BA"/>
    <w:rsid w:val="006A2A04"/>
    <w:rsid w:val="006A2A65"/>
    <w:rsid w:val="006A2CF9"/>
    <w:rsid w:val="006A2D55"/>
    <w:rsid w:val="006A2EC6"/>
    <w:rsid w:val="006A3379"/>
    <w:rsid w:val="006A374B"/>
    <w:rsid w:val="006A3825"/>
    <w:rsid w:val="006A3A3A"/>
    <w:rsid w:val="006A3AA5"/>
    <w:rsid w:val="006A3BB9"/>
    <w:rsid w:val="006A3D1B"/>
    <w:rsid w:val="006A3EE5"/>
    <w:rsid w:val="006A3F53"/>
    <w:rsid w:val="006A40F9"/>
    <w:rsid w:val="006A414B"/>
    <w:rsid w:val="006A4176"/>
    <w:rsid w:val="006A44DA"/>
    <w:rsid w:val="006A4863"/>
    <w:rsid w:val="006A4A62"/>
    <w:rsid w:val="006A4C74"/>
    <w:rsid w:val="006A5199"/>
    <w:rsid w:val="006A5234"/>
    <w:rsid w:val="006A53B3"/>
    <w:rsid w:val="006A53E0"/>
    <w:rsid w:val="006A5433"/>
    <w:rsid w:val="006A54A3"/>
    <w:rsid w:val="006A58B0"/>
    <w:rsid w:val="006A59D4"/>
    <w:rsid w:val="006A5CAC"/>
    <w:rsid w:val="006A5D91"/>
    <w:rsid w:val="006A5EA1"/>
    <w:rsid w:val="006A5F8C"/>
    <w:rsid w:val="006A619B"/>
    <w:rsid w:val="006A61D4"/>
    <w:rsid w:val="006A670A"/>
    <w:rsid w:val="006A6776"/>
    <w:rsid w:val="006A6A21"/>
    <w:rsid w:val="006A6A3D"/>
    <w:rsid w:val="006A6D6C"/>
    <w:rsid w:val="006A6F4B"/>
    <w:rsid w:val="006A734F"/>
    <w:rsid w:val="006A7616"/>
    <w:rsid w:val="006A7712"/>
    <w:rsid w:val="006A7835"/>
    <w:rsid w:val="006A7973"/>
    <w:rsid w:val="006A79B9"/>
    <w:rsid w:val="006A79DC"/>
    <w:rsid w:val="006A7A37"/>
    <w:rsid w:val="006A7A50"/>
    <w:rsid w:val="006A7A7D"/>
    <w:rsid w:val="006A7AB8"/>
    <w:rsid w:val="006A7C00"/>
    <w:rsid w:val="006B0031"/>
    <w:rsid w:val="006B0574"/>
    <w:rsid w:val="006B0579"/>
    <w:rsid w:val="006B0716"/>
    <w:rsid w:val="006B0761"/>
    <w:rsid w:val="006B0A66"/>
    <w:rsid w:val="006B11F7"/>
    <w:rsid w:val="006B124B"/>
    <w:rsid w:val="006B144F"/>
    <w:rsid w:val="006B14A3"/>
    <w:rsid w:val="006B15E6"/>
    <w:rsid w:val="006B162C"/>
    <w:rsid w:val="006B1795"/>
    <w:rsid w:val="006B19B3"/>
    <w:rsid w:val="006B1C82"/>
    <w:rsid w:val="006B1DA2"/>
    <w:rsid w:val="006B1E9F"/>
    <w:rsid w:val="006B1F82"/>
    <w:rsid w:val="006B1F8A"/>
    <w:rsid w:val="006B2029"/>
    <w:rsid w:val="006B21DF"/>
    <w:rsid w:val="006B2221"/>
    <w:rsid w:val="006B239D"/>
    <w:rsid w:val="006B2412"/>
    <w:rsid w:val="006B2529"/>
    <w:rsid w:val="006B2533"/>
    <w:rsid w:val="006B274F"/>
    <w:rsid w:val="006B28AF"/>
    <w:rsid w:val="006B28FD"/>
    <w:rsid w:val="006B2953"/>
    <w:rsid w:val="006B29EA"/>
    <w:rsid w:val="006B2B3A"/>
    <w:rsid w:val="006B2C98"/>
    <w:rsid w:val="006B2D30"/>
    <w:rsid w:val="006B301D"/>
    <w:rsid w:val="006B31DA"/>
    <w:rsid w:val="006B326A"/>
    <w:rsid w:val="006B3390"/>
    <w:rsid w:val="006B34A4"/>
    <w:rsid w:val="006B34C4"/>
    <w:rsid w:val="006B352D"/>
    <w:rsid w:val="006B35F6"/>
    <w:rsid w:val="006B3647"/>
    <w:rsid w:val="006B3985"/>
    <w:rsid w:val="006B3A20"/>
    <w:rsid w:val="006B3BB2"/>
    <w:rsid w:val="006B3E6F"/>
    <w:rsid w:val="006B4422"/>
    <w:rsid w:val="006B449E"/>
    <w:rsid w:val="006B452A"/>
    <w:rsid w:val="006B45A2"/>
    <w:rsid w:val="006B46D0"/>
    <w:rsid w:val="006B46F4"/>
    <w:rsid w:val="006B4784"/>
    <w:rsid w:val="006B488D"/>
    <w:rsid w:val="006B48AC"/>
    <w:rsid w:val="006B495D"/>
    <w:rsid w:val="006B4980"/>
    <w:rsid w:val="006B4A30"/>
    <w:rsid w:val="006B4B6A"/>
    <w:rsid w:val="006B4B87"/>
    <w:rsid w:val="006B4B90"/>
    <w:rsid w:val="006B4E87"/>
    <w:rsid w:val="006B4E92"/>
    <w:rsid w:val="006B4EB3"/>
    <w:rsid w:val="006B5381"/>
    <w:rsid w:val="006B5483"/>
    <w:rsid w:val="006B5593"/>
    <w:rsid w:val="006B569C"/>
    <w:rsid w:val="006B56AD"/>
    <w:rsid w:val="006B58FD"/>
    <w:rsid w:val="006B59CB"/>
    <w:rsid w:val="006B5D1C"/>
    <w:rsid w:val="006B5DCC"/>
    <w:rsid w:val="006B61C0"/>
    <w:rsid w:val="006B64A8"/>
    <w:rsid w:val="006B64C7"/>
    <w:rsid w:val="006B6589"/>
    <w:rsid w:val="006B66DE"/>
    <w:rsid w:val="006B687A"/>
    <w:rsid w:val="006B69E6"/>
    <w:rsid w:val="006B6AFC"/>
    <w:rsid w:val="006B6B96"/>
    <w:rsid w:val="006B6CEE"/>
    <w:rsid w:val="006B6D7A"/>
    <w:rsid w:val="006B6DCB"/>
    <w:rsid w:val="006B716D"/>
    <w:rsid w:val="006B72DC"/>
    <w:rsid w:val="006B72F2"/>
    <w:rsid w:val="006B764C"/>
    <w:rsid w:val="006B77F9"/>
    <w:rsid w:val="006B7A7D"/>
    <w:rsid w:val="006B7C35"/>
    <w:rsid w:val="006B7E30"/>
    <w:rsid w:val="006C00CB"/>
    <w:rsid w:val="006C0157"/>
    <w:rsid w:val="006C0382"/>
    <w:rsid w:val="006C059F"/>
    <w:rsid w:val="006C05EE"/>
    <w:rsid w:val="006C06F8"/>
    <w:rsid w:val="006C08DE"/>
    <w:rsid w:val="006C0CA5"/>
    <w:rsid w:val="006C0E64"/>
    <w:rsid w:val="006C1099"/>
    <w:rsid w:val="006C11BC"/>
    <w:rsid w:val="006C1252"/>
    <w:rsid w:val="006C126B"/>
    <w:rsid w:val="006C14AA"/>
    <w:rsid w:val="006C1559"/>
    <w:rsid w:val="006C159A"/>
    <w:rsid w:val="006C16BA"/>
    <w:rsid w:val="006C1776"/>
    <w:rsid w:val="006C17FE"/>
    <w:rsid w:val="006C1C9E"/>
    <w:rsid w:val="006C1FF0"/>
    <w:rsid w:val="006C2136"/>
    <w:rsid w:val="006C22A0"/>
    <w:rsid w:val="006C23B9"/>
    <w:rsid w:val="006C23C2"/>
    <w:rsid w:val="006C2A66"/>
    <w:rsid w:val="006C2B41"/>
    <w:rsid w:val="006C2F9A"/>
    <w:rsid w:val="006C30D9"/>
    <w:rsid w:val="006C31BD"/>
    <w:rsid w:val="006C3241"/>
    <w:rsid w:val="006C32D3"/>
    <w:rsid w:val="006C335F"/>
    <w:rsid w:val="006C3362"/>
    <w:rsid w:val="006C3661"/>
    <w:rsid w:val="006C36C3"/>
    <w:rsid w:val="006C3B73"/>
    <w:rsid w:val="006C3CE5"/>
    <w:rsid w:val="006C3DDA"/>
    <w:rsid w:val="006C4015"/>
    <w:rsid w:val="006C44A4"/>
    <w:rsid w:val="006C47AC"/>
    <w:rsid w:val="006C481E"/>
    <w:rsid w:val="006C4888"/>
    <w:rsid w:val="006C4B77"/>
    <w:rsid w:val="006C4F21"/>
    <w:rsid w:val="006C4FC9"/>
    <w:rsid w:val="006C50CE"/>
    <w:rsid w:val="006C51E2"/>
    <w:rsid w:val="006C54D6"/>
    <w:rsid w:val="006C575A"/>
    <w:rsid w:val="006C598A"/>
    <w:rsid w:val="006C5B0D"/>
    <w:rsid w:val="006C5B58"/>
    <w:rsid w:val="006C5B97"/>
    <w:rsid w:val="006C5C95"/>
    <w:rsid w:val="006C6220"/>
    <w:rsid w:val="006C66D5"/>
    <w:rsid w:val="006C6A8F"/>
    <w:rsid w:val="006C6E2A"/>
    <w:rsid w:val="006C6ED4"/>
    <w:rsid w:val="006C71F7"/>
    <w:rsid w:val="006C72D3"/>
    <w:rsid w:val="006C73E7"/>
    <w:rsid w:val="006C7599"/>
    <w:rsid w:val="006C79B1"/>
    <w:rsid w:val="006C79F9"/>
    <w:rsid w:val="006C7C47"/>
    <w:rsid w:val="006C7DFC"/>
    <w:rsid w:val="006C7E07"/>
    <w:rsid w:val="006D0054"/>
    <w:rsid w:val="006D07E4"/>
    <w:rsid w:val="006D081F"/>
    <w:rsid w:val="006D0825"/>
    <w:rsid w:val="006D0924"/>
    <w:rsid w:val="006D092D"/>
    <w:rsid w:val="006D0BAA"/>
    <w:rsid w:val="006D0BF3"/>
    <w:rsid w:val="006D0C34"/>
    <w:rsid w:val="006D0DAB"/>
    <w:rsid w:val="006D0E5A"/>
    <w:rsid w:val="006D119A"/>
    <w:rsid w:val="006D1242"/>
    <w:rsid w:val="006D1262"/>
    <w:rsid w:val="006D1388"/>
    <w:rsid w:val="006D14F0"/>
    <w:rsid w:val="006D151C"/>
    <w:rsid w:val="006D166B"/>
    <w:rsid w:val="006D1761"/>
    <w:rsid w:val="006D181D"/>
    <w:rsid w:val="006D18ED"/>
    <w:rsid w:val="006D190F"/>
    <w:rsid w:val="006D1A18"/>
    <w:rsid w:val="006D1A6C"/>
    <w:rsid w:val="006D1A77"/>
    <w:rsid w:val="006D1B7E"/>
    <w:rsid w:val="006D1F1A"/>
    <w:rsid w:val="006D2261"/>
    <w:rsid w:val="006D2331"/>
    <w:rsid w:val="006D23EA"/>
    <w:rsid w:val="006D257D"/>
    <w:rsid w:val="006D26D3"/>
    <w:rsid w:val="006D2A8A"/>
    <w:rsid w:val="006D2B7E"/>
    <w:rsid w:val="006D2BCD"/>
    <w:rsid w:val="006D2CDF"/>
    <w:rsid w:val="006D2E0F"/>
    <w:rsid w:val="006D2FA1"/>
    <w:rsid w:val="006D3061"/>
    <w:rsid w:val="006D3305"/>
    <w:rsid w:val="006D39B0"/>
    <w:rsid w:val="006D3D4A"/>
    <w:rsid w:val="006D3F31"/>
    <w:rsid w:val="006D3F92"/>
    <w:rsid w:val="006D41B5"/>
    <w:rsid w:val="006D4220"/>
    <w:rsid w:val="006D477E"/>
    <w:rsid w:val="006D4888"/>
    <w:rsid w:val="006D4D3B"/>
    <w:rsid w:val="006D513F"/>
    <w:rsid w:val="006D531B"/>
    <w:rsid w:val="006D55D1"/>
    <w:rsid w:val="006D57CD"/>
    <w:rsid w:val="006D57FB"/>
    <w:rsid w:val="006D5BBD"/>
    <w:rsid w:val="006D5D9B"/>
    <w:rsid w:val="006D60C7"/>
    <w:rsid w:val="006D65F3"/>
    <w:rsid w:val="006D6616"/>
    <w:rsid w:val="006D69C0"/>
    <w:rsid w:val="006D6A21"/>
    <w:rsid w:val="006D6FA6"/>
    <w:rsid w:val="006D712C"/>
    <w:rsid w:val="006D7226"/>
    <w:rsid w:val="006D7427"/>
    <w:rsid w:val="006D77C3"/>
    <w:rsid w:val="006D7847"/>
    <w:rsid w:val="006D7BC8"/>
    <w:rsid w:val="006D7E25"/>
    <w:rsid w:val="006E00CC"/>
    <w:rsid w:val="006E0305"/>
    <w:rsid w:val="006E04FA"/>
    <w:rsid w:val="006E04FB"/>
    <w:rsid w:val="006E056E"/>
    <w:rsid w:val="006E058C"/>
    <w:rsid w:val="006E08C5"/>
    <w:rsid w:val="006E0B53"/>
    <w:rsid w:val="006E0C20"/>
    <w:rsid w:val="006E0E87"/>
    <w:rsid w:val="006E0EB6"/>
    <w:rsid w:val="006E0F54"/>
    <w:rsid w:val="006E10F2"/>
    <w:rsid w:val="006E11B4"/>
    <w:rsid w:val="006E11E7"/>
    <w:rsid w:val="006E1314"/>
    <w:rsid w:val="006E1484"/>
    <w:rsid w:val="006E14FF"/>
    <w:rsid w:val="006E16C0"/>
    <w:rsid w:val="006E16F7"/>
    <w:rsid w:val="006E1838"/>
    <w:rsid w:val="006E188C"/>
    <w:rsid w:val="006E18A9"/>
    <w:rsid w:val="006E18C0"/>
    <w:rsid w:val="006E18F9"/>
    <w:rsid w:val="006E18FC"/>
    <w:rsid w:val="006E19E0"/>
    <w:rsid w:val="006E1A10"/>
    <w:rsid w:val="006E1B96"/>
    <w:rsid w:val="006E1C62"/>
    <w:rsid w:val="006E1F2B"/>
    <w:rsid w:val="006E2153"/>
    <w:rsid w:val="006E2187"/>
    <w:rsid w:val="006E2281"/>
    <w:rsid w:val="006E236F"/>
    <w:rsid w:val="006E264C"/>
    <w:rsid w:val="006E2766"/>
    <w:rsid w:val="006E2921"/>
    <w:rsid w:val="006E2B5B"/>
    <w:rsid w:val="006E2DE7"/>
    <w:rsid w:val="006E2DFA"/>
    <w:rsid w:val="006E2F69"/>
    <w:rsid w:val="006E2FF2"/>
    <w:rsid w:val="006E30B5"/>
    <w:rsid w:val="006E314D"/>
    <w:rsid w:val="006E3179"/>
    <w:rsid w:val="006E3752"/>
    <w:rsid w:val="006E385B"/>
    <w:rsid w:val="006E391D"/>
    <w:rsid w:val="006E3AC2"/>
    <w:rsid w:val="006E3BB6"/>
    <w:rsid w:val="006E3D77"/>
    <w:rsid w:val="006E3E62"/>
    <w:rsid w:val="006E3F06"/>
    <w:rsid w:val="006E3F0F"/>
    <w:rsid w:val="006E3F82"/>
    <w:rsid w:val="006E4007"/>
    <w:rsid w:val="006E4280"/>
    <w:rsid w:val="006E45DC"/>
    <w:rsid w:val="006E4A96"/>
    <w:rsid w:val="006E4C33"/>
    <w:rsid w:val="006E4E99"/>
    <w:rsid w:val="006E4F76"/>
    <w:rsid w:val="006E5075"/>
    <w:rsid w:val="006E50C1"/>
    <w:rsid w:val="006E5277"/>
    <w:rsid w:val="006E5434"/>
    <w:rsid w:val="006E5527"/>
    <w:rsid w:val="006E55E7"/>
    <w:rsid w:val="006E5C80"/>
    <w:rsid w:val="006E5DE4"/>
    <w:rsid w:val="006E5F1F"/>
    <w:rsid w:val="006E6546"/>
    <w:rsid w:val="006E664A"/>
    <w:rsid w:val="006E6744"/>
    <w:rsid w:val="006E67F1"/>
    <w:rsid w:val="006E691C"/>
    <w:rsid w:val="006E6A99"/>
    <w:rsid w:val="006E6C3B"/>
    <w:rsid w:val="006E6C76"/>
    <w:rsid w:val="006E6E84"/>
    <w:rsid w:val="006E7052"/>
    <w:rsid w:val="006E7090"/>
    <w:rsid w:val="006E70D7"/>
    <w:rsid w:val="006E7125"/>
    <w:rsid w:val="006E73D9"/>
    <w:rsid w:val="006E74F1"/>
    <w:rsid w:val="006E752C"/>
    <w:rsid w:val="006E7821"/>
    <w:rsid w:val="006E7919"/>
    <w:rsid w:val="006E7C39"/>
    <w:rsid w:val="006E7D9C"/>
    <w:rsid w:val="006E7FE5"/>
    <w:rsid w:val="006F033E"/>
    <w:rsid w:val="006F087C"/>
    <w:rsid w:val="006F09DD"/>
    <w:rsid w:val="006F0A7F"/>
    <w:rsid w:val="006F0BC8"/>
    <w:rsid w:val="006F0EEC"/>
    <w:rsid w:val="006F0F7D"/>
    <w:rsid w:val="006F10B1"/>
    <w:rsid w:val="006F13F4"/>
    <w:rsid w:val="006F15F3"/>
    <w:rsid w:val="006F16B1"/>
    <w:rsid w:val="006F16CA"/>
    <w:rsid w:val="006F1733"/>
    <w:rsid w:val="006F188E"/>
    <w:rsid w:val="006F1A2D"/>
    <w:rsid w:val="006F1A84"/>
    <w:rsid w:val="006F1BE9"/>
    <w:rsid w:val="006F1FA9"/>
    <w:rsid w:val="006F2150"/>
    <w:rsid w:val="006F2157"/>
    <w:rsid w:val="006F21E4"/>
    <w:rsid w:val="006F2273"/>
    <w:rsid w:val="006F22A6"/>
    <w:rsid w:val="006F22B9"/>
    <w:rsid w:val="006F2314"/>
    <w:rsid w:val="006F234A"/>
    <w:rsid w:val="006F2470"/>
    <w:rsid w:val="006F2507"/>
    <w:rsid w:val="006F2550"/>
    <w:rsid w:val="006F274E"/>
    <w:rsid w:val="006F29E9"/>
    <w:rsid w:val="006F2A10"/>
    <w:rsid w:val="006F2A22"/>
    <w:rsid w:val="006F2A67"/>
    <w:rsid w:val="006F2C03"/>
    <w:rsid w:val="006F2C19"/>
    <w:rsid w:val="006F2D33"/>
    <w:rsid w:val="006F2E88"/>
    <w:rsid w:val="006F2EE0"/>
    <w:rsid w:val="006F2EF5"/>
    <w:rsid w:val="006F2F66"/>
    <w:rsid w:val="006F3308"/>
    <w:rsid w:val="006F341F"/>
    <w:rsid w:val="006F34DC"/>
    <w:rsid w:val="006F3610"/>
    <w:rsid w:val="006F3701"/>
    <w:rsid w:val="006F3B6D"/>
    <w:rsid w:val="006F3BFE"/>
    <w:rsid w:val="006F3DE2"/>
    <w:rsid w:val="006F3E8E"/>
    <w:rsid w:val="006F407F"/>
    <w:rsid w:val="006F4210"/>
    <w:rsid w:val="006F43D0"/>
    <w:rsid w:val="006F43ED"/>
    <w:rsid w:val="006F4753"/>
    <w:rsid w:val="006F47A0"/>
    <w:rsid w:val="006F47D1"/>
    <w:rsid w:val="006F480D"/>
    <w:rsid w:val="006F493C"/>
    <w:rsid w:val="006F4B88"/>
    <w:rsid w:val="006F4C46"/>
    <w:rsid w:val="006F51B1"/>
    <w:rsid w:val="006F5457"/>
    <w:rsid w:val="006F5491"/>
    <w:rsid w:val="006F54DA"/>
    <w:rsid w:val="006F54E2"/>
    <w:rsid w:val="006F5645"/>
    <w:rsid w:val="006F5BCF"/>
    <w:rsid w:val="006F5D06"/>
    <w:rsid w:val="006F5FB0"/>
    <w:rsid w:val="006F6080"/>
    <w:rsid w:val="006F62E7"/>
    <w:rsid w:val="006F64C9"/>
    <w:rsid w:val="006F6633"/>
    <w:rsid w:val="006F6C7C"/>
    <w:rsid w:val="006F6CE8"/>
    <w:rsid w:val="006F6DE6"/>
    <w:rsid w:val="006F6E3B"/>
    <w:rsid w:val="006F71E6"/>
    <w:rsid w:val="006F758A"/>
    <w:rsid w:val="006F75CF"/>
    <w:rsid w:val="006F764F"/>
    <w:rsid w:val="006F7E90"/>
    <w:rsid w:val="00700326"/>
    <w:rsid w:val="0070039D"/>
    <w:rsid w:val="00700546"/>
    <w:rsid w:val="007005A6"/>
    <w:rsid w:val="007005FC"/>
    <w:rsid w:val="007006AE"/>
    <w:rsid w:val="00700A0C"/>
    <w:rsid w:val="00701182"/>
    <w:rsid w:val="007011CF"/>
    <w:rsid w:val="007012BF"/>
    <w:rsid w:val="007012EF"/>
    <w:rsid w:val="00701511"/>
    <w:rsid w:val="007015CE"/>
    <w:rsid w:val="007015E1"/>
    <w:rsid w:val="00701645"/>
    <w:rsid w:val="007017A1"/>
    <w:rsid w:val="007017B9"/>
    <w:rsid w:val="00701B39"/>
    <w:rsid w:val="00701C9B"/>
    <w:rsid w:val="00701DE0"/>
    <w:rsid w:val="00701EF1"/>
    <w:rsid w:val="0070207E"/>
    <w:rsid w:val="00702168"/>
    <w:rsid w:val="0070239F"/>
    <w:rsid w:val="007023DB"/>
    <w:rsid w:val="007024C9"/>
    <w:rsid w:val="00702506"/>
    <w:rsid w:val="00702B2E"/>
    <w:rsid w:val="00702F7A"/>
    <w:rsid w:val="00703358"/>
    <w:rsid w:val="007033F2"/>
    <w:rsid w:val="007036FF"/>
    <w:rsid w:val="007037A1"/>
    <w:rsid w:val="007037CD"/>
    <w:rsid w:val="007039BE"/>
    <w:rsid w:val="007039FD"/>
    <w:rsid w:val="0070400F"/>
    <w:rsid w:val="0070442A"/>
    <w:rsid w:val="007044C5"/>
    <w:rsid w:val="007044FB"/>
    <w:rsid w:val="0070479B"/>
    <w:rsid w:val="00704808"/>
    <w:rsid w:val="00704965"/>
    <w:rsid w:val="00704A91"/>
    <w:rsid w:val="00704B3D"/>
    <w:rsid w:val="00705012"/>
    <w:rsid w:val="00705019"/>
    <w:rsid w:val="00705113"/>
    <w:rsid w:val="00705263"/>
    <w:rsid w:val="007054F5"/>
    <w:rsid w:val="0070550B"/>
    <w:rsid w:val="007055F0"/>
    <w:rsid w:val="00705694"/>
    <w:rsid w:val="0070578D"/>
    <w:rsid w:val="00705971"/>
    <w:rsid w:val="00705CAC"/>
    <w:rsid w:val="00705DE1"/>
    <w:rsid w:val="00705FFE"/>
    <w:rsid w:val="007061FE"/>
    <w:rsid w:val="0070666E"/>
    <w:rsid w:val="00706746"/>
    <w:rsid w:val="007068D8"/>
    <w:rsid w:val="00706BFA"/>
    <w:rsid w:val="00706C74"/>
    <w:rsid w:val="00706DB9"/>
    <w:rsid w:val="00706EF6"/>
    <w:rsid w:val="00707024"/>
    <w:rsid w:val="0070723F"/>
    <w:rsid w:val="00707616"/>
    <w:rsid w:val="0070767C"/>
    <w:rsid w:val="00707742"/>
    <w:rsid w:val="00707B43"/>
    <w:rsid w:val="00707BBD"/>
    <w:rsid w:val="00707C19"/>
    <w:rsid w:val="00707F21"/>
    <w:rsid w:val="00707F44"/>
    <w:rsid w:val="00707F86"/>
    <w:rsid w:val="007102C8"/>
    <w:rsid w:val="007103C5"/>
    <w:rsid w:val="0071054D"/>
    <w:rsid w:val="007106D8"/>
    <w:rsid w:val="0071085F"/>
    <w:rsid w:val="00710B3E"/>
    <w:rsid w:val="00710CA6"/>
    <w:rsid w:val="007112B3"/>
    <w:rsid w:val="007112C1"/>
    <w:rsid w:val="007115DC"/>
    <w:rsid w:val="00711618"/>
    <w:rsid w:val="00711638"/>
    <w:rsid w:val="00711702"/>
    <w:rsid w:val="00711833"/>
    <w:rsid w:val="0071191C"/>
    <w:rsid w:val="007119DC"/>
    <w:rsid w:val="00711AA3"/>
    <w:rsid w:val="00711BC7"/>
    <w:rsid w:val="0071203F"/>
    <w:rsid w:val="007121F7"/>
    <w:rsid w:val="00712306"/>
    <w:rsid w:val="007123F8"/>
    <w:rsid w:val="0071264F"/>
    <w:rsid w:val="00712861"/>
    <w:rsid w:val="00712A25"/>
    <w:rsid w:val="00712C57"/>
    <w:rsid w:val="00712C75"/>
    <w:rsid w:val="00712DB3"/>
    <w:rsid w:val="00712F26"/>
    <w:rsid w:val="00713233"/>
    <w:rsid w:val="007133EF"/>
    <w:rsid w:val="007133F1"/>
    <w:rsid w:val="0071374D"/>
    <w:rsid w:val="00713A21"/>
    <w:rsid w:val="00713E31"/>
    <w:rsid w:val="00713E8E"/>
    <w:rsid w:val="00714128"/>
    <w:rsid w:val="007142D3"/>
    <w:rsid w:val="007146D6"/>
    <w:rsid w:val="00714890"/>
    <w:rsid w:val="00714DEC"/>
    <w:rsid w:val="007150C4"/>
    <w:rsid w:val="00715142"/>
    <w:rsid w:val="00715143"/>
    <w:rsid w:val="007155CF"/>
    <w:rsid w:val="00715693"/>
    <w:rsid w:val="007156A5"/>
    <w:rsid w:val="007156AD"/>
    <w:rsid w:val="00715A7B"/>
    <w:rsid w:val="00715AB0"/>
    <w:rsid w:val="00715EC6"/>
    <w:rsid w:val="00715F64"/>
    <w:rsid w:val="007165FE"/>
    <w:rsid w:val="00716762"/>
    <w:rsid w:val="00716AC6"/>
    <w:rsid w:val="00716AD6"/>
    <w:rsid w:val="00716F7F"/>
    <w:rsid w:val="0071734F"/>
    <w:rsid w:val="00717449"/>
    <w:rsid w:val="007174FD"/>
    <w:rsid w:val="007175F2"/>
    <w:rsid w:val="0071783A"/>
    <w:rsid w:val="007178B4"/>
    <w:rsid w:val="00717974"/>
    <w:rsid w:val="00717BC4"/>
    <w:rsid w:val="0072011A"/>
    <w:rsid w:val="007201B2"/>
    <w:rsid w:val="007202B0"/>
    <w:rsid w:val="00720566"/>
    <w:rsid w:val="00720B0E"/>
    <w:rsid w:val="00720C67"/>
    <w:rsid w:val="00720DA6"/>
    <w:rsid w:val="00720E28"/>
    <w:rsid w:val="007212F3"/>
    <w:rsid w:val="00721309"/>
    <w:rsid w:val="00721408"/>
    <w:rsid w:val="0072143E"/>
    <w:rsid w:val="0072151C"/>
    <w:rsid w:val="0072155E"/>
    <w:rsid w:val="007215A3"/>
    <w:rsid w:val="007216FF"/>
    <w:rsid w:val="007217C9"/>
    <w:rsid w:val="007217D3"/>
    <w:rsid w:val="00721877"/>
    <w:rsid w:val="00721AB5"/>
    <w:rsid w:val="00721ACE"/>
    <w:rsid w:val="00721BA6"/>
    <w:rsid w:val="00721C69"/>
    <w:rsid w:val="0072207C"/>
    <w:rsid w:val="00722149"/>
    <w:rsid w:val="00722242"/>
    <w:rsid w:val="007223E7"/>
    <w:rsid w:val="007225C2"/>
    <w:rsid w:val="007226CD"/>
    <w:rsid w:val="0072272C"/>
    <w:rsid w:val="00722955"/>
    <w:rsid w:val="00722AA6"/>
    <w:rsid w:val="00722F88"/>
    <w:rsid w:val="00723360"/>
    <w:rsid w:val="0072342B"/>
    <w:rsid w:val="007235A1"/>
    <w:rsid w:val="007236BB"/>
    <w:rsid w:val="007236FD"/>
    <w:rsid w:val="00723900"/>
    <w:rsid w:val="00723A0E"/>
    <w:rsid w:val="00723AC5"/>
    <w:rsid w:val="00723B81"/>
    <w:rsid w:val="00723CD9"/>
    <w:rsid w:val="00723DCA"/>
    <w:rsid w:val="00723E75"/>
    <w:rsid w:val="00724129"/>
    <w:rsid w:val="007241D5"/>
    <w:rsid w:val="00724273"/>
    <w:rsid w:val="0072429E"/>
    <w:rsid w:val="00724575"/>
    <w:rsid w:val="007247AF"/>
    <w:rsid w:val="00724A26"/>
    <w:rsid w:val="00724A64"/>
    <w:rsid w:val="00724BF0"/>
    <w:rsid w:val="007252F8"/>
    <w:rsid w:val="0072531B"/>
    <w:rsid w:val="00725764"/>
    <w:rsid w:val="0072578A"/>
    <w:rsid w:val="007257C7"/>
    <w:rsid w:val="007259B8"/>
    <w:rsid w:val="00725DDE"/>
    <w:rsid w:val="00725E4D"/>
    <w:rsid w:val="00726302"/>
    <w:rsid w:val="0072652F"/>
    <w:rsid w:val="007268DA"/>
    <w:rsid w:val="00726AA6"/>
    <w:rsid w:val="00726BFA"/>
    <w:rsid w:val="00726D78"/>
    <w:rsid w:val="00726D8C"/>
    <w:rsid w:val="00727093"/>
    <w:rsid w:val="00727198"/>
    <w:rsid w:val="00727253"/>
    <w:rsid w:val="00727372"/>
    <w:rsid w:val="007275A4"/>
    <w:rsid w:val="00727BA9"/>
    <w:rsid w:val="00727C28"/>
    <w:rsid w:val="00727CAD"/>
    <w:rsid w:val="00727DDA"/>
    <w:rsid w:val="00727E3B"/>
    <w:rsid w:val="00727ECD"/>
    <w:rsid w:val="007302B0"/>
    <w:rsid w:val="007304B5"/>
    <w:rsid w:val="0073065D"/>
    <w:rsid w:val="00730809"/>
    <w:rsid w:val="00730979"/>
    <w:rsid w:val="00730BC3"/>
    <w:rsid w:val="00730CE7"/>
    <w:rsid w:val="00730E46"/>
    <w:rsid w:val="007311E9"/>
    <w:rsid w:val="0073126A"/>
    <w:rsid w:val="007312A2"/>
    <w:rsid w:val="00731383"/>
    <w:rsid w:val="00731461"/>
    <w:rsid w:val="00731614"/>
    <w:rsid w:val="00731730"/>
    <w:rsid w:val="00731955"/>
    <w:rsid w:val="00731A7D"/>
    <w:rsid w:val="00731D6A"/>
    <w:rsid w:val="00731F4B"/>
    <w:rsid w:val="007321B6"/>
    <w:rsid w:val="007322CA"/>
    <w:rsid w:val="00732303"/>
    <w:rsid w:val="00732612"/>
    <w:rsid w:val="007326C5"/>
    <w:rsid w:val="007326DA"/>
    <w:rsid w:val="00732784"/>
    <w:rsid w:val="007327A4"/>
    <w:rsid w:val="00732A5B"/>
    <w:rsid w:val="00732AC0"/>
    <w:rsid w:val="00732AC4"/>
    <w:rsid w:val="00732C84"/>
    <w:rsid w:val="00732DEE"/>
    <w:rsid w:val="00732DF2"/>
    <w:rsid w:val="00732F6D"/>
    <w:rsid w:val="007332F4"/>
    <w:rsid w:val="00733317"/>
    <w:rsid w:val="0073334F"/>
    <w:rsid w:val="007335F5"/>
    <w:rsid w:val="00733894"/>
    <w:rsid w:val="007338E5"/>
    <w:rsid w:val="007338F0"/>
    <w:rsid w:val="007339C2"/>
    <w:rsid w:val="00733E87"/>
    <w:rsid w:val="00733FCA"/>
    <w:rsid w:val="007342FD"/>
    <w:rsid w:val="007343B3"/>
    <w:rsid w:val="00734925"/>
    <w:rsid w:val="00734C20"/>
    <w:rsid w:val="00734C4E"/>
    <w:rsid w:val="00734DAD"/>
    <w:rsid w:val="00734E07"/>
    <w:rsid w:val="00734E70"/>
    <w:rsid w:val="007350DC"/>
    <w:rsid w:val="0073511B"/>
    <w:rsid w:val="007352D7"/>
    <w:rsid w:val="007354C5"/>
    <w:rsid w:val="0073562F"/>
    <w:rsid w:val="007359B0"/>
    <w:rsid w:val="00735B0E"/>
    <w:rsid w:val="00736055"/>
    <w:rsid w:val="0073617A"/>
    <w:rsid w:val="007361FD"/>
    <w:rsid w:val="00736466"/>
    <w:rsid w:val="007364C5"/>
    <w:rsid w:val="007365D5"/>
    <w:rsid w:val="00736639"/>
    <w:rsid w:val="007367D1"/>
    <w:rsid w:val="00736866"/>
    <w:rsid w:val="00736B0C"/>
    <w:rsid w:val="00736B1B"/>
    <w:rsid w:val="00736D04"/>
    <w:rsid w:val="00736F54"/>
    <w:rsid w:val="00736FFB"/>
    <w:rsid w:val="0073711B"/>
    <w:rsid w:val="0073730E"/>
    <w:rsid w:val="007373D5"/>
    <w:rsid w:val="007375DA"/>
    <w:rsid w:val="007375E4"/>
    <w:rsid w:val="00737622"/>
    <w:rsid w:val="0073779A"/>
    <w:rsid w:val="0073789C"/>
    <w:rsid w:val="00737A05"/>
    <w:rsid w:val="00737CAB"/>
    <w:rsid w:val="00737EDB"/>
    <w:rsid w:val="00740090"/>
    <w:rsid w:val="007401E2"/>
    <w:rsid w:val="007402B1"/>
    <w:rsid w:val="007404ED"/>
    <w:rsid w:val="00740583"/>
    <w:rsid w:val="00740796"/>
    <w:rsid w:val="00740A0D"/>
    <w:rsid w:val="00740C0C"/>
    <w:rsid w:val="00740C41"/>
    <w:rsid w:val="00740C70"/>
    <w:rsid w:val="00741019"/>
    <w:rsid w:val="0074120A"/>
    <w:rsid w:val="0074125A"/>
    <w:rsid w:val="007413D6"/>
    <w:rsid w:val="007416B9"/>
    <w:rsid w:val="00741715"/>
    <w:rsid w:val="0074191F"/>
    <w:rsid w:val="00741B5D"/>
    <w:rsid w:val="00741C4D"/>
    <w:rsid w:val="00741DDF"/>
    <w:rsid w:val="00741E31"/>
    <w:rsid w:val="00742123"/>
    <w:rsid w:val="007421EE"/>
    <w:rsid w:val="007422B3"/>
    <w:rsid w:val="00742353"/>
    <w:rsid w:val="00742583"/>
    <w:rsid w:val="00742790"/>
    <w:rsid w:val="0074293E"/>
    <w:rsid w:val="0074295B"/>
    <w:rsid w:val="00742987"/>
    <w:rsid w:val="00742D02"/>
    <w:rsid w:val="00742D66"/>
    <w:rsid w:val="00742D8E"/>
    <w:rsid w:val="00742DD1"/>
    <w:rsid w:val="00742FBC"/>
    <w:rsid w:val="0074309A"/>
    <w:rsid w:val="007437E8"/>
    <w:rsid w:val="0074388D"/>
    <w:rsid w:val="00743903"/>
    <w:rsid w:val="00743A84"/>
    <w:rsid w:val="00743BF9"/>
    <w:rsid w:val="00743CAF"/>
    <w:rsid w:val="00743CE8"/>
    <w:rsid w:val="00743D1B"/>
    <w:rsid w:val="00743D7F"/>
    <w:rsid w:val="00743DE5"/>
    <w:rsid w:val="0074412A"/>
    <w:rsid w:val="0074438F"/>
    <w:rsid w:val="00744406"/>
    <w:rsid w:val="00744505"/>
    <w:rsid w:val="00744588"/>
    <w:rsid w:val="007445FE"/>
    <w:rsid w:val="0074463E"/>
    <w:rsid w:val="00744925"/>
    <w:rsid w:val="0074492A"/>
    <w:rsid w:val="0074498B"/>
    <w:rsid w:val="007449C3"/>
    <w:rsid w:val="007449C7"/>
    <w:rsid w:val="00744B4C"/>
    <w:rsid w:val="00744CAC"/>
    <w:rsid w:val="00744D7C"/>
    <w:rsid w:val="00745069"/>
    <w:rsid w:val="007451E4"/>
    <w:rsid w:val="00745204"/>
    <w:rsid w:val="00745542"/>
    <w:rsid w:val="007455F7"/>
    <w:rsid w:val="00745B43"/>
    <w:rsid w:val="00745C65"/>
    <w:rsid w:val="007460D9"/>
    <w:rsid w:val="00746D5E"/>
    <w:rsid w:val="00746F51"/>
    <w:rsid w:val="007470B0"/>
    <w:rsid w:val="007470D1"/>
    <w:rsid w:val="007471F0"/>
    <w:rsid w:val="00747204"/>
    <w:rsid w:val="00747217"/>
    <w:rsid w:val="007472A2"/>
    <w:rsid w:val="00747441"/>
    <w:rsid w:val="00747489"/>
    <w:rsid w:val="007474F2"/>
    <w:rsid w:val="00747509"/>
    <w:rsid w:val="0074798E"/>
    <w:rsid w:val="00747A7E"/>
    <w:rsid w:val="00747C0B"/>
    <w:rsid w:val="00747C35"/>
    <w:rsid w:val="00747E80"/>
    <w:rsid w:val="00747EE9"/>
    <w:rsid w:val="00750219"/>
    <w:rsid w:val="007503D7"/>
    <w:rsid w:val="00750458"/>
    <w:rsid w:val="00750696"/>
    <w:rsid w:val="00750919"/>
    <w:rsid w:val="00750A43"/>
    <w:rsid w:val="00750A4A"/>
    <w:rsid w:val="00750AAC"/>
    <w:rsid w:val="00750B83"/>
    <w:rsid w:val="00750CDF"/>
    <w:rsid w:val="00750E45"/>
    <w:rsid w:val="00750F8D"/>
    <w:rsid w:val="00750FB7"/>
    <w:rsid w:val="00751023"/>
    <w:rsid w:val="007511A4"/>
    <w:rsid w:val="0075122C"/>
    <w:rsid w:val="00751432"/>
    <w:rsid w:val="00751450"/>
    <w:rsid w:val="007515C2"/>
    <w:rsid w:val="007516C9"/>
    <w:rsid w:val="0075171A"/>
    <w:rsid w:val="007519D4"/>
    <w:rsid w:val="00751AB5"/>
    <w:rsid w:val="00751B58"/>
    <w:rsid w:val="00751CCB"/>
    <w:rsid w:val="00751F08"/>
    <w:rsid w:val="0075227B"/>
    <w:rsid w:val="00752649"/>
    <w:rsid w:val="00752650"/>
    <w:rsid w:val="00752673"/>
    <w:rsid w:val="0075288F"/>
    <w:rsid w:val="00752AE6"/>
    <w:rsid w:val="00752C8D"/>
    <w:rsid w:val="00752C9D"/>
    <w:rsid w:val="00752E31"/>
    <w:rsid w:val="00752F2A"/>
    <w:rsid w:val="00752F55"/>
    <w:rsid w:val="00753080"/>
    <w:rsid w:val="00753209"/>
    <w:rsid w:val="00753245"/>
    <w:rsid w:val="00753324"/>
    <w:rsid w:val="00753433"/>
    <w:rsid w:val="007534D2"/>
    <w:rsid w:val="0075359D"/>
    <w:rsid w:val="00753769"/>
    <w:rsid w:val="007537B1"/>
    <w:rsid w:val="007538A2"/>
    <w:rsid w:val="00753ADD"/>
    <w:rsid w:val="00753B16"/>
    <w:rsid w:val="00753BE3"/>
    <w:rsid w:val="00753C30"/>
    <w:rsid w:val="00753DFA"/>
    <w:rsid w:val="00753F5C"/>
    <w:rsid w:val="00753FD6"/>
    <w:rsid w:val="0075405E"/>
    <w:rsid w:val="00754066"/>
    <w:rsid w:val="00754309"/>
    <w:rsid w:val="007544B8"/>
    <w:rsid w:val="0075452F"/>
    <w:rsid w:val="0075455E"/>
    <w:rsid w:val="00754A07"/>
    <w:rsid w:val="00754A2F"/>
    <w:rsid w:val="00754CE1"/>
    <w:rsid w:val="00754EE3"/>
    <w:rsid w:val="00754F1D"/>
    <w:rsid w:val="00754FC8"/>
    <w:rsid w:val="00755082"/>
    <w:rsid w:val="0075526C"/>
    <w:rsid w:val="007552B6"/>
    <w:rsid w:val="00755717"/>
    <w:rsid w:val="007557F5"/>
    <w:rsid w:val="0075582B"/>
    <w:rsid w:val="00755912"/>
    <w:rsid w:val="007559D8"/>
    <w:rsid w:val="00755B96"/>
    <w:rsid w:val="00755C26"/>
    <w:rsid w:val="00755F40"/>
    <w:rsid w:val="007560E8"/>
    <w:rsid w:val="00756216"/>
    <w:rsid w:val="00756296"/>
    <w:rsid w:val="007562FA"/>
    <w:rsid w:val="007563BF"/>
    <w:rsid w:val="007564E6"/>
    <w:rsid w:val="00756521"/>
    <w:rsid w:val="0075654A"/>
    <w:rsid w:val="00756872"/>
    <w:rsid w:val="00756CBD"/>
    <w:rsid w:val="00756D9E"/>
    <w:rsid w:val="00756E16"/>
    <w:rsid w:val="00756E40"/>
    <w:rsid w:val="00756E48"/>
    <w:rsid w:val="00756F9B"/>
    <w:rsid w:val="0075710B"/>
    <w:rsid w:val="00757142"/>
    <w:rsid w:val="0075716E"/>
    <w:rsid w:val="00757324"/>
    <w:rsid w:val="007576F4"/>
    <w:rsid w:val="00757C36"/>
    <w:rsid w:val="00757C9F"/>
    <w:rsid w:val="00757DE0"/>
    <w:rsid w:val="00757EB6"/>
    <w:rsid w:val="00760078"/>
    <w:rsid w:val="00760300"/>
    <w:rsid w:val="0076064E"/>
    <w:rsid w:val="0076076C"/>
    <w:rsid w:val="007607D3"/>
    <w:rsid w:val="00760828"/>
    <w:rsid w:val="00760BDB"/>
    <w:rsid w:val="00760C78"/>
    <w:rsid w:val="00760C84"/>
    <w:rsid w:val="00760ED8"/>
    <w:rsid w:val="0076109E"/>
    <w:rsid w:val="00761201"/>
    <w:rsid w:val="00761513"/>
    <w:rsid w:val="0076187C"/>
    <w:rsid w:val="00761881"/>
    <w:rsid w:val="00761AE9"/>
    <w:rsid w:val="00761B14"/>
    <w:rsid w:val="00761E7F"/>
    <w:rsid w:val="00761EC9"/>
    <w:rsid w:val="00761FD6"/>
    <w:rsid w:val="00762163"/>
    <w:rsid w:val="007624E2"/>
    <w:rsid w:val="00762923"/>
    <w:rsid w:val="00762AB5"/>
    <w:rsid w:val="00762AB8"/>
    <w:rsid w:val="00762CB8"/>
    <w:rsid w:val="00762F3E"/>
    <w:rsid w:val="00763345"/>
    <w:rsid w:val="0076340B"/>
    <w:rsid w:val="0076367E"/>
    <w:rsid w:val="0076370A"/>
    <w:rsid w:val="0076392B"/>
    <w:rsid w:val="00763B32"/>
    <w:rsid w:val="00763B4B"/>
    <w:rsid w:val="00763F50"/>
    <w:rsid w:val="00763FCF"/>
    <w:rsid w:val="00763FF5"/>
    <w:rsid w:val="00764066"/>
    <w:rsid w:val="00764204"/>
    <w:rsid w:val="00764243"/>
    <w:rsid w:val="007642F6"/>
    <w:rsid w:val="007644E1"/>
    <w:rsid w:val="007646E2"/>
    <w:rsid w:val="00764718"/>
    <w:rsid w:val="00764757"/>
    <w:rsid w:val="0076491C"/>
    <w:rsid w:val="007649C5"/>
    <w:rsid w:val="00764A15"/>
    <w:rsid w:val="00764A4C"/>
    <w:rsid w:val="00764B70"/>
    <w:rsid w:val="00764CCF"/>
    <w:rsid w:val="00764E02"/>
    <w:rsid w:val="00764EB2"/>
    <w:rsid w:val="0076504D"/>
    <w:rsid w:val="00765169"/>
    <w:rsid w:val="007651DC"/>
    <w:rsid w:val="00765237"/>
    <w:rsid w:val="0076532B"/>
    <w:rsid w:val="00765495"/>
    <w:rsid w:val="007654B9"/>
    <w:rsid w:val="007657B5"/>
    <w:rsid w:val="007658C3"/>
    <w:rsid w:val="0076598A"/>
    <w:rsid w:val="007659C3"/>
    <w:rsid w:val="00765A97"/>
    <w:rsid w:val="00765BF8"/>
    <w:rsid w:val="00765C2A"/>
    <w:rsid w:val="00765FBB"/>
    <w:rsid w:val="00765FD4"/>
    <w:rsid w:val="00766186"/>
    <w:rsid w:val="00766188"/>
    <w:rsid w:val="00766192"/>
    <w:rsid w:val="007663AE"/>
    <w:rsid w:val="007663C0"/>
    <w:rsid w:val="0076653E"/>
    <w:rsid w:val="0076656F"/>
    <w:rsid w:val="0076661D"/>
    <w:rsid w:val="007668CF"/>
    <w:rsid w:val="00766BFD"/>
    <w:rsid w:val="00766CA0"/>
    <w:rsid w:val="00766D09"/>
    <w:rsid w:val="00766E11"/>
    <w:rsid w:val="00766F12"/>
    <w:rsid w:val="00766FA6"/>
    <w:rsid w:val="00766FC2"/>
    <w:rsid w:val="00767126"/>
    <w:rsid w:val="007674E6"/>
    <w:rsid w:val="00767582"/>
    <w:rsid w:val="00767662"/>
    <w:rsid w:val="007677D1"/>
    <w:rsid w:val="007679F4"/>
    <w:rsid w:val="00767B16"/>
    <w:rsid w:val="00767BD4"/>
    <w:rsid w:val="00767D37"/>
    <w:rsid w:val="00767D6F"/>
    <w:rsid w:val="00767F32"/>
    <w:rsid w:val="00767F6A"/>
    <w:rsid w:val="00767F8A"/>
    <w:rsid w:val="00770008"/>
    <w:rsid w:val="0077006D"/>
    <w:rsid w:val="007700D4"/>
    <w:rsid w:val="0077028B"/>
    <w:rsid w:val="00770338"/>
    <w:rsid w:val="007703FD"/>
    <w:rsid w:val="007709DE"/>
    <w:rsid w:val="00770BE9"/>
    <w:rsid w:val="00770CDC"/>
    <w:rsid w:val="00770EF9"/>
    <w:rsid w:val="0077151B"/>
    <w:rsid w:val="0077187F"/>
    <w:rsid w:val="007718D2"/>
    <w:rsid w:val="00771D3E"/>
    <w:rsid w:val="007720A3"/>
    <w:rsid w:val="007720ED"/>
    <w:rsid w:val="007720F6"/>
    <w:rsid w:val="007722B4"/>
    <w:rsid w:val="0077250B"/>
    <w:rsid w:val="0077259D"/>
    <w:rsid w:val="00772AAC"/>
    <w:rsid w:val="00772EAB"/>
    <w:rsid w:val="00772EE4"/>
    <w:rsid w:val="007736CF"/>
    <w:rsid w:val="007739BF"/>
    <w:rsid w:val="00774149"/>
    <w:rsid w:val="00774585"/>
    <w:rsid w:val="007747B8"/>
    <w:rsid w:val="007748E5"/>
    <w:rsid w:val="00774A26"/>
    <w:rsid w:val="00774AC9"/>
    <w:rsid w:val="00774C82"/>
    <w:rsid w:val="00775017"/>
    <w:rsid w:val="007751F1"/>
    <w:rsid w:val="00775348"/>
    <w:rsid w:val="00775480"/>
    <w:rsid w:val="00775506"/>
    <w:rsid w:val="00775580"/>
    <w:rsid w:val="007755F3"/>
    <w:rsid w:val="007757FB"/>
    <w:rsid w:val="0077587F"/>
    <w:rsid w:val="00775A95"/>
    <w:rsid w:val="00775C33"/>
    <w:rsid w:val="00775C58"/>
    <w:rsid w:val="00775EA7"/>
    <w:rsid w:val="00776153"/>
    <w:rsid w:val="00776247"/>
    <w:rsid w:val="00776308"/>
    <w:rsid w:val="0077631B"/>
    <w:rsid w:val="0077677A"/>
    <w:rsid w:val="007767FA"/>
    <w:rsid w:val="00776968"/>
    <w:rsid w:val="00776AB1"/>
    <w:rsid w:val="00776B09"/>
    <w:rsid w:val="00777086"/>
    <w:rsid w:val="00777358"/>
    <w:rsid w:val="00777395"/>
    <w:rsid w:val="007773AF"/>
    <w:rsid w:val="00777552"/>
    <w:rsid w:val="00777558"/>
    <w:rsid w:val="00777852"/>
    <w:rsid w:val="00777B83"/>
    <w:rsid w:val="00777D3F"/>
    <w:rsid w:val="007800AA"/>
    <w:rsid w:val="00780156"/>
    <w:rsid w:val="007801B1"/>
    <w:rsid w:val="007803CE"/>
    <w:rsid w:val="00780538"/>
    <w:rsid w:val="0078066D"/>
    <w:rsid w:val="007806A6"/>
    <w:rsid w:val="00780764"/>
    <w:rsid w:val="00780956"/>
    <w:rsid w:val="00780BDF"/>
    <w:rsid w:val="00780C21"/>
    <w:rsid w:val="00780DB9"/>
    <w:rsid w:val="00780F46"/>
    <w:rsid w:val="007810DC"/>
    <w:rsid w:val="007811AE"/>
    <w:rsid w:val="007811ED"/>
    <w:rsid w:val="0078125D"/>
    <w:rsid w:val="007812BD"/>
    <w:rsid w:val="0078131B"/>
    <w:rsid w:val="00781471"/>
    <w:rsid w:val="007814E0"/>
    <w:rsid w:val="00781516"/>
    <w:rsid w:val="0078157E"/>
    <w:rsid w:val="00781685"/>
    <w:rsid w:val="0078193A"/>
    <w:rsid w:val="00781C4E"/>
    <w:rsid w:val="00782014"/>
    <w:rsid w:val="0078244C"/>
    <w:rsid w:val="00782566"/>
    <w:rsid w:val="007825F9"/>
    <w:rsid w:val="00782A9F"/>
    <w:rsid w:val="00782AEE"/>
    <w:rsid w:val="00782CB6"/>
    <w:rsid w:val="00782F10"/>
    <w:rsid w:val="00782FF0"/>
    <w:rsid w:val="007835C9"/>
    <w:rsid w:val="007835CE"/>
    <w:rsid w:val="007836DC"/>
    <w:rsid w:val="007838D0"/>
    <w:rsid w:val="007839EC"/>
    <w:rsid w:val="00783B03"/>
    <w:rsid w:val="00783F2B"/>
    <w:rsid w:val="0078405C"/>
    <w:rsid w:val="00784364"/>
    <w:rsid w:val="00784ABC"/>
    <w:rsid w:val="00784B62"/>
    <w:rsid w:val="00784C2A"/>
    <w:rsid w:val="00784C77"/>
    <w:rsid w:val="00784EDE"/>
    <w:rsid w:val="00784F81"/>
    <w:rsid w:val="00784FCA"/>
    <w:rsid w:val="0078502D"/>
    <w:rsid w:val="00785032"/>
    <w:rsid w:val="007855F5"/>
    <w:rsid w:val="00785A6A"/>
    <w:rsid w:val="00785A8C"/>
    <w:rsid w:val="0078610B"/>
    <w:rsid w:val="0078649F"/>
    <w:rsid w:val="00786659"/>
    <w:rsid w:val="007867FE"/>
    <w:rsid w:val="00786884"/>
    <w:rsid w:val="007869B7"/>
    <w:rsid w:val="00786C2B"/>
    <w:rsid w:val="00786EE2"/>
    <w:rsid w:val="00787147"/>
    <w:rsid w:val="007874CA"/>
    <w:rsid w:val="00787700"/>
    <w:rsid w:val="007879D9"/>
    <w:rsid w:val="00787A8F"/>
    <w:rsid w:val="00787AD9"/>
    <w:rsid w:val="00787CFB"/>
    <w:rsid w:val="00787DFE"/>
    <w:rsid w:val="0079007F"/>
    <w:rsid w:val="00790441"/>
    <w:rsid w:val="007908AE"/>
    <w:rsid w:val="007908E7"/>
    <w:rsid w:val="00790B1E"/>
    <w:rsid w:val="00790C29"/>
    <w:rsid w:val="00790EA3"/>
    <w:rsid w:val="00790F0C"/>
    <w:rsid w:val="00791086"/>
    <w:rsid w:val="00791531"/>
    <w:rsid w:val="00791823"/>
    <w:rsid w:val="00791858"/>
    <w:rsid w:val="00791921"/>
    <w:rsid w:val="00791BE2"/>
    <w:rsid w:val="00791FCA"/>
    <w:rsid w:val="007920CE"/>
    <w:rsid w:val="0079260F"/>
    <w:rsid w:val="007926D5"/>
    <w:rsid w:val="0079271D"/>
    <w:rsid w:val="007927A2"/>
    <w:rsid w:val="007927D2"/>
    <w:rsid w:val="00792B89"/>
    <w:rsid w:val="00792DA9"/>
    <w:rsid w:val="00792FF0"/>
    <w:rsid w:val="00792FF9"/>
    <w:rsid w:val="00793067"/>
    <w:rsid w:val="0079307D"/>
    <w:rsid w:val="0079356B"/>
    <w:rsid w:val="007936D5"/>
    <w:rsid w:val="00793AF2"/>
    <w:rsid w:val="00793AF7"/>
    <w:rsid w:val="00793B8B"/>
    <w:rsid w:val="00793EBD"/>
    <w:rsid w:val="007942D2"/>
    <w:rsid w:val="007943DB"/>
    <w:rsid w:val="00794871"/>
    <w:rsid w:val="007948B3"/>
    <w:rsid w:val="007949F1"/>
    <w:rsid w:val="00794B4A"/>
    <w:rsid w:val="00794C5B"/>
    <w:rsid w:val="00794DDD"/>
    <w:rsid w:val="00794EDE"/>
    <w:rsid w:val="007951B8"/>
    <w:rsid w:val="007957BB"/>
    <w:rsid w:val="007957DD"/>
    <w:rsid w:val="0079599F"/>
    <w:rsid w:val="00795C7B"/>
    <w:rsid w:val="007961A2"/>
    <w:rsid w:val="00796268"/>
    <w:rsid w:val="00796323"/>
    <w:rsid w:val="0079637C"/>
    <w:rsid w:val="007963A5"/>
    <w:rsid w:val="0079641A"/>
    <w:rsid w:val="00796566"/>
    <w:rsid w:val="00796899"/>
    <w:rsid w:val="007969CA"/>
    <w:rsid w:val="007969CD"/>
    <w:rsid w:val="007969F2"/>
    <w:rsid w:val="00796C48"/>
    <w:rsid w:val="00796E8C"/>
    <w:rsid w:val="00796ED2"/>
    <w:rsid w:val="00796F70"/>
    <w:rsid w:val="0079723D"/>
    <w:rsid w:val="007973F8"/>
    <w:rsid w:val="00797486"/>
    <w:rsid w:val="007974C6"/>
    <w:rsid w:val="007977AF"/>
    <w:rsid w:val="007977BA"/>
    <w:rsid w:val="00797900"/>
    <w:rsid w:val="007979CE"/>
    <w:rsid w:val="00797AF2"/>
    <w:rsid w:val="00797B0E"/>
    <w:rsid w:val="00797C43"/>
    <w:rsid w:val="00797D50"/>
    <w:rsid w:val="00797E94"/>
    <w:rsid w:val="00797F8A"/>
    <w:rsid w:val="007A01A5"/>
    <w:rsid w:val="007A0369"/>
    <w:rsid w:val="007A0392"/>
    <w:rsid w:val="007A048A"/>
    <w:rsid w:val="007A04C6"/>
    <w:rsid w:val="007A05F9"/>
    <w:rsid w:val="007A0699"/>
    <w:rsid w:val="007A06A2"/>
    <w:rsid w:val="007A0785"/>
    <w:rsid w:val="007A088A"/>
    <w:rsid w:val="007A0892"/>
    <w:rsid w:val="007A08CE"/>
    <w:rsid w:val="007A0BEB"/>
    <w:rsid w:val="007A0CA8"/>
    <w:rsid w:val="007A0FC4"/>
    <w:rsid w:val="007A1047"/>
    <w:rsid w:val="007A1069"/>
    <w:rsid w:val="007A138F"/>
    <w:rsid w:val="007A141E"/>
    <w:rsid w:val="007A18FF"/>
    <w:rsid w:val="007A1C04"/>
    <w:rsid w:val="007A2341"/>
    <w:rsid w:val="007A249D"/>
    <w:rsid w:val="007A257D"/>
    <w:rsid w:val="007A2685"/>
    <w:rsid w:val="007A28C9"/>
    <w:rsid w:val="007A2C33"/>
    <w:rsid w:val="007A2C66"/>
    <w:rsid w:val="007A2C9F"/>
    <w:rsid w:val="007A2D03"/>
    <w:rsid w:val="007A326A"/>
    <w:rsid w:val="007A3499"/>
    <w:rsid w:val="007A35D3"/>
    <w:rsid w:val="007A360E"/>
    <w:rsid w:val="007A374C"/>
    <w:rsid w:val="007A3888"/>
    <w:rsid w:val="007A3E12"/>
    <w:rsid w:val="007A3E17"/>
    <w:rsid w:val="007A3E3D"/>
    <w:rsid w:val="007A3EE7"/>
    <w:rsid w:val="007A3F26"/>
    <w:rsid w:val="007A3F46"/>
    <w:rsid w:val="007A416B"/>
    <w:rsid w:val="007A41E6"/>
    <w:rsid w:val="007A4449"/>
    <w:rsid w:val="007A45CF"/>
    <w:rsid w:val="007A4C25"/>
    <w:rsid w:val="007A4C4F"/>
    <w:rsid w:val="007A4E92"/>
    <w:rsid w:val="007A4EB6"/>
    <w:rsid w:val="007A5224"/>
    <w:rsid w:val="007A54CC"/>
    <w:rsid w:val="007A54F6"/>
    <w:rsid w:val="007A55B6"/>
    <w:rsid w:val="007A564A"/>
    <w:rsid w:val="007A5899"/>
    <w:rsid w:val="007A5A3C"/>
    <w:rsid w:val="007A5B21"/>
    <w:rsid w:val="007A5B67"/>
    <w:rsid w:val="007A5E05"/>
    <w:rsid w:val="007A5E36"/>
    <w:rsid w:val="007A5E3A"/>
    <w:rsid w:val="007A5E73"/>
    <w:rsid w:val="007A61D3"/>
    <w:rsid w:val="007A6412"/>
    <w:rsid w:val="007A6661"/>
    <w:rsid w:val="007A6676"/>
    <w:rsid w:val="007A67FC"/>
    <w:rsid w:val="007A68C4"/>
    <w:rsid w:val="007A6C59"/>
    <w:rsid w:val="007A6CD1"/>
    <w:rsid w:val="007A6ECB"/>
    <w:rsid w:val="007A6F70"/>
    <w:rsid w:val="007A7003"/>
    <w:rsid w:val="007A707A"/>
    <w:rsid w:val="007A7120"/>
    <w:rsid w:val="007A743A"/>
    <w:rsid w:val="007A77E8"/>
    <w:rsid w:val="007A7965"/>
    <w:rsid w:val="007A7AA4"/>
    <w:rsid w:val="007A7B7E"/>
    <w:rsid w:val="007A7BE3"/>
    <w:rsid w:val="007A7C27"/>
    <w:rsid w:val="007A7D91"/>
    <w:rsid w:val="007B0061"/>
    <w:rsid w:val="007B021B"/>
    <w:rsid w:val="007B0954"/>
    <w:rsid w:val="007B09A9"/>
    <w:rsid w:val="007B0A8E"/>
    <w:rsid w:val="007B0BEE"/>
    <w:rsid w:val="007B0D28"/>
    <w:rsid w:val="007B0D51"/>
    <w:rsid w:val="007B0E0B"/>
    <w:rsid w:val="007B0E29"/>
    <w:rsid w:val="007B1016"/>
    <w:rsid w:val="007B102E"/>
    <w:rsid w:val="007B10DD"/>
    <w:rsid w:val="007B145F"/>
    <w:rsid w:val="007B1528"/>
    <w:rsid w:val="007B17C2"/>
    <w:rsid w:val="007B18AD"/>
    <w:rsid w:val="007B1A80"/>
    <w:rsid w:val="007B1CF2"/>
    <w:rsid w:val="007B1E7C"/>
    <w:rsid w:val="007B1EDB"/>
    <w:rsid w:val="007B1EDD"/>
    <w:rsid w:val="007B1F1E"/>
    <w:rsid w:val="007B20C0"/>
    <w:rsid w:val="007B2257"/>
    <w:rsid w:val="007B2554"/>
    <w:rsid w:val="007B2B1F"/>
    <w:rsid w:val="007B311E"/>
    <w:rsid w:val="007B3520"/>
    <w:rsid w:val="007B3589"/>
    <w:rsid w:val="007B35BC"/>
    <w:rsid w:val="007B35DD"/>
    <w:rsid w:val="007B3610"/>
    <w:rsid w:val="007B364F"/>
    <w:rsid w:val="007B3745"/>
    <w:rsid w:val="007B3817"/>
    <w:rsid w:val="007B3936"/>
    <w:rsid w:val="007B3BC1"/>
    <w:rsid w:val="007B3C5A"/>
    <w:rsid w:val="007B3E39"/>
    <w:rsid w:val="007B4006"/>
    <w:rsid w:val="007B4288"/>
    <w:rsid w:val="007B4293"/>
    <w:rsid w:val="007B4363"/>
    <w:rsid w:val="007B437B"/>
    <w:rsid w:val="007B442C"/>
    <w:rsid w:val="007B459D"/>
    <w:rsid w:val="007B4683"/>
    <w:rsid w:val="007B4981"/>
    <w:rsid w:val="007B4AB4"/>
    <w:rsid w:val="007B4AD3"/>
    <w:rsid w:val="007B4C9F"/>
    <w:rsid w:val="007B4DD0"/>
    <w:rsid w:val="007B4DF2"/>
    <w:rsid w:val="007B4E03"/>
    <w:rsid w:val="007B4E2F"/>
    <w:rsid w:val="007B4F55"/>
    <w:rsid w:val="007B5062"/>
    <w:rsid w:val="007B5299"/>
    <w:rsid w:val="007B53FD"/>
    <w:rsid w:val="007B5452"/>
    <w:rsid w:val="007B54CA"/>
    <w:rsid w:val="007B55A5"/>
    <w:rsid w:val="007B55D9"/>
    <w:rsid w:val="007B57AF"/>
    <w:rsid w:val="007B59C4"/>
    <w:rsid w:val="007B5A33"/>
    <w:rsid w:val="007B5C7E"/>
    <w:rsid w:val="007B5E66"/>
    <w:rsid w:val="007B5E72"/>
    <w:rsid w:val="007B60B1"/>
    <w:rsid w:val="007B658C"/>
    <w:rsid w:val="007B6814"/>
    <w:rsid w:val="007B706F"/>
    <w:rsid w:val="007B715F"/>
    <w:rsid w:val="007B7372"/>
    <w:rsid w:val="007B7428"/>
    <w:rsid w:val="007B74AD"/>
    <w:rsid w:val="007B7605"/>
    <w:rsid w:val="007B7770"/>
    <w:rsid w:val="007B7818"/>
    <w:rsid w:val="007B78D9"/>
    <w:rsid w:val="007B7B96"/>
    <w:rsid w:val="007B7C5E"/>
    <w:rsid w:val="007B7CA8"/>
    <w:rsid w:val="007B7D8B"/>
    <w:rsid w:val="007B7E7E"/>
    <w:rsid w:val="007C001C"/>
    <w:rsid w:val="007C0603"/>
    <w:rsid w:val="007C07AD"/>
    <w:rsid w:val="007C0837"/>
    <w:rsid w:val="007C085B"/>
    <w:rsid w:val="007C0930"/>
    <w:rsid w:val="007C0C48"/>
    <w:rsid w:val="007C0C6E"/>
    <w:rsid w:val="007C0F59"/>
    <w:rsid w:val="007C0FDB"/>
    <w:rsid w:val="007C1055"/>
    <w:rsid w:val="007C125F"/>
    <w:rsid w:val="007C132B"/>
    <w:rsid w:val="007C14D2"/>
    <w:rsid w:val="007C1510"/>
    <w:rsid w:val="007C1856"/>
    <w:rsid w:val="007C1B0D"/>
    <w:rsid w:val="007C1CF3"/>
    <w:rsid w:val="007C1D6F"/>
    <w:rsid w:val="007C1F00"/>
    <w:rsid w:val="007C1F39"/>
    <w:rsid w:val="007C208C"/>
    <w:rsid w:val="007C21AF"/>
    <w:rsid w:val="007C24B5"/>
    <w:rsid w:val="007C278A"/>
    <w:rsid w:val="007C27AC"/>
    <w:rsid w:val="007C28BE"/>
    <w:rsid w:val="007C2DE5"/>
    <w:rsid w:val="007C304A"/>
    <w:rsid w:val="007C33EF"/>
    <w:rsid w:val="007C347C"/>
    <w:rsid w:val="007C369C"/>
    <w:rsid w:val="007C3755"/>
    <w:rsid w:val="007C3784"/>
    <w:rsid w:val="007C37BC"/>
    <w:rsid w:val="007C3812"/>
    <w:rsid w:val="007C3C8B"/>
    <w:rsid w:val="007C3CB5"/>
    <w:rsid w:val="007C3D20"/>
    <w:rsid w:val="007C3D69"/>
    <w:rsid w:val="007C3D91"/>
    <w:rsid w:val="007C4088"/>
    <w:rsid w:val="007C41F6"/>
    <w:rsid w:val="007C422B"/>
    <w:rsid w:val="007C4292"/>
    <w:rsid w:val="007C45C5"/>
    <w:rsid w:val="007C4735"/>
    <w:rsid w:val="007C485D"/>
    <w:rsid w:val="007C4D64"/>
    <w:rsid w:val="007C4DC2"/>
    <w:rsid w:val="007C4DFF"/>
    <w:rsid w:val="007C52F2"/>
    <w:rsid w:val="007C53BD"/>
    <w:rsid w:val="007C547A"/>
    <w:rsid w:val="007C55D5"/>
    <w:rsid w:val="007C565C"/>
    <w:rsid w:val="007C5D2B"/>
    <w:rsid w:val="007C5DC6"/>
    <w:rsid w:val="007C5E50"/>
    <w:rsid w:val="007C633F"/>
    <w:rsid w:val="007C634B"/>
    <w:rsid w:val="007C63E3"/>
    <w:rsid w:val="007C6466"/>
    <w:rsid w:val="007C65D2"/>
    <w:rsid w:val="007C6815"/>
    <w:rsid w:val="007C69E3"/>
    <w:rsid w:val="007C6DD2"/>
    <w:rsid w:val="007C6DDD"/>
    <w:rsid w:val="007C6E78"/>
    <w:rsid w:val="007C706E"/>
    <w:rsid w:val="007C7182"/>
    <w:rsid w:val="007C7373"/>
    <w:rsid w:val="007C73B8"/>
    <w:rsid w:val="007C7557"/>
    <w:rsid w:val="007C78A2"/>
    <w:rsid w:val="007C79C8"/>
    <w:rsid w:val="007C7CD4"/>
    <w:rsid w:val="007C7D42"/>
    <w:rsid w:val="007C7F82"/>
    <w:rsid w:val="007D0243"/>
    <w:rsid w:val="007D05D6"/>
    <w:rsid w:val="007D085A"/>
    <w:rsid w:val="007D0A1C"/>
    <w:rsid w:val="007D0DB4"/>
    <w:rsid w:val="007D0DFD"/>
    <w:rsid w:val="007D0FC8"/>
    <w:rsid w:val="007D10E5"/>
    <w:rsid w:val="007D1112"/>
    <w:rsid w:val="007D1134"/>
    <w:rsid w:val="007D137B"/>
    <w:rsid w:val="007D140A"/>
    <w:rsid w:val="007D171A"/>
    <w:rsid w:val="007D1825"/>
    <w:rsid w:val="007D1D67"/>
    <w:rsid w:val="007D1D6A"/>
    <w:rsid w:val="007D1D77"/>
    <w:rsid w:val="007D1F08"/>
    <w:rsid w:val="007D1FF1"/>
    <w:rsid w:val="007D21D7"/>
    <w:rsid w:val="007D2278"/>
    <w:rsid w:val="007D2410"/>
    <w:rsid w:val="007D248B"/>
    <w:rsid w:val="007D2956"/>
    <w:rsid w:val="007D29DD"/>
    <w:rsid w:val="007D2D86"/>
    <w:rsid w:val="007D2E08"/>
    <w:rsid w:val="007D2F33"/>
    <w:rsid w:val="007D31D8"/>
    <w:rsid w:val="007D32E9"/>
    <w:rsid w:val="007D35AF"/>
    <w:rsid w:val="007D3B72"/>
    <w:rsid w:val="007D404A"/>
    <w:rsid w:val="007D409B"/>
    <w:rsid w:val="007D413A"/>
    <w:rsid w:val="007D42E6"/>
    <w:rsid w:val="007D4540"/>
    <w:rsid w:val="007D45B2"/>
    <w:rsid w:val="007D4778"/>
    <w:rsid w:val="007D484D"/>
    <w:rsid w:val="007D4861"/>
    <w:rsid w:val="007D4866"/>
    <w:rsid w:val="007D4966"/>
    <w:rsid w:val="007D4AE9"/>
    <w:rsid w:val="007D4BBD"/>
    <w:rsid w:val="007D4DEE"/>
    <w:rsid w:val="007D4FCA"/>
    <w:rsid w:val="007D4FE5"/>
    <w:rsid w:val="007D510D"/>
    <w:rsid w:val="007D51EA"/>
    <w:rsid w:val="007D5313"/>
    <w:rsid w:val="007D554D"/>
    <w:rsid w:val="007D57FD"/>
    <w:rsid w:val="007D583B"/>
    <w:rsid w:val="007D5968"/>
    <w:rsid w:val="007D5991"/>
    <w:rsid w:val="007D599E"/>
    <w:rsid w:val="007D5C7B"/>
    <w:rsid w:val="007D5C92"/>
    <w:rsid w:val="007D5E9E"/>
    <w:rsid w:val="007D5FA2"/>
    <w:rsid w:val="007D6048"/>
    <w:rsid w:val="007D6332"/>
    <w:rsid w:val="007D63B9"/>
    <w:rsid w:val="007D650D"/>
    <w:rsid w:val="007D6C18"/>
    <w:rsid w:val="007D6CF1"/>
    <w:rsid w:val="007D7503"/>
    <w:rsid w:val="007D757D"/>
    <w:rsid w:val="007D7619"/>
    <w:rsid w:val="007D77A9"/>
    <w:rsid w:val="007D7B0C"/>
    <w:rsid w:val="007D7BCC"/>
    <w:rsid w:val="007D7C06"/>
    <w:rsid w:val="007D7C20"/>
    <w:rsid w:val="007D7D86"/>
    <w:rsid w:val="007D7DC1"/>
    <w:rsid w:val="007D7E03"/>
    <w:rsid w:val="007D7E66"/>
    <w:rsid w:val="007D7EE7"/>
    <w:rsid w:val="007D7F64"/>
    <w:rsid w:val="007E0005"/>
    <w:rsid w:val="007E011C"/>
    <w:rsid w:val="007E014E"/>
    <w:rsid w:val="007E0157"/>
    <w:rsid w:val="007E0198"/>
    <w:rsid w:val="007E01AF"/>
    <w:rsid w:val="007E02C0"/>
    <w:rsid w:val="007E0489"/>
    <w:rsid w:val="007E05C8"/>
    <w:rsid w:val="007E0606"/>
    <w:rsid w:val="007E0D8A"/>
    <w:rsid w:val="007E0EA8"/>
    <w:rsid w:val="007E0ED3"/>
    <w:rsid w:val="007E1032"/>
    <w:rsid w:val="007E14D3"/>
    <w:rsid w:val="007E1543"/>
    <w:rsid w:val="007E1630"/>
    <w:rsid w:val="007E1704"/>
    <w:rsid w:val="007E1B73"/>
    <w:rsid w:val="007E1D61"/>
    <w:rsid w:val="007E1E36"/>
    <w:rsid w:val="007E1E8C"/>
    <w:rsid w:val="007E21BD"/>
    <w:rsid w:val="007E23BB"/>
    <w:rsid w:val="007E23D4"/>
    <w:rsid w:val="007E2458"/>
    <w:rsid w:val="007E2619"/>
    <w:rsid w:val="007E2824"/>
    <w:rsid w:val="007E2FD6"/>
    <w:rsid w:val="007E3160"/>
    <w:rsid w:val="007E321D"/>
    <w:rsid w:val="007E32AE"/>
    <w:rsid w:val="007E36E5"/>
    <w:rsid w:val="007E3E27"/>
    <w:rsid w:val="007E410F"/>
    <w:rsid w:val="007E4247"/>
    <w:rsid w:val="007E43CE"/>
    <w:rsid w:val="007E44CF"/>
    <w:rsid w:val="007E4586"/>
    <w:rsid w:val="007E4DA3"/>
    <w:rsid w:val="007E4F5B"/>
    <w:rsid w:val="007E5282"/>
    <w:rsid w:val="007E52FE"/>
    <w:rsid w:val="007E5446"/>
    <w:rsid w:val="007E54D6"/>
    <w:rsid w:val="007E55F5"/>
    <w:rsid w:val="007E56D2"/>
    <w:rsid w:val="007E5705"/>
    <w:rsid w:val="007E58C4"/>
    <w:rsid w:val="007E5B4C"/>
    <w:rsid w:val="007E5E57"/>
    <w:rsid w:val="007E5EBF"/>
    <w:rsid w:val="007E5F61"/>
    <w:rsid w:val="007E612C"/>
    <w:rsid w:val="007E61DD"/>
    <w:rsid w:val="007E634B"/>
    <w:rsid w:val="007E6774"/>
    <w:rsid w:val="007E6EBF"/>
    <w:rsid w:val="007E6F06"/>
    <w:rsid w:val="007E6FB4"/>
    <w:rsid w:val="007E6FD7"/>
    <w:rsid w:val="007E700C"/>
    <w:rsid w:val="007E7540"/>
    <w:rsid w:val="007E7586"/>
    <w:rsid w:val="007E770C"/>
    <w:rsid w:val="007E790E"/>
    <w:rsid w:val="007E7980"/>
    <w:rsid w:val="007E79C9"/>
    <w:rsid w:val="007E7EF5"/>
    <w:rsid w:val="007F00F9"/>
    <w:rsid w:val="007F03ED"/>
    <w:rsid w:val="007F0537"/>
    <w:rsid w:val="007F0858"/>
    <w:rsid w:val="007F0A07"/>
    <w:rsid w:val="007F0A63"/>
    <w:rsid w:val="007F0C46"/>
    <w:rsid w:val="007F0C54"/>
    <w:rsid w:val="007F0C5B"/>
    <w:rsid w:val="007F0CCA"/>
    <w:rsid w:val="007F0EDA"/>
    <w:rsid w:val="007F0F0E"/>
    <w:rsid w:val="007F105A"/>
    <w:rsid w:val="007F12C9"/>
    <w:rsid w:val="007F149E"/>
    <w:rsid w:val="007F1714"/>
    <w:rsid w:val="007F1742"/>
    <w:rsid w:val="007F1B1D"/>
    <w:rsid w:val="007F1B24"/>
    <w:rsid w:val="007F1C9A"/>
    <w:rsid w:val="007F1CEE"/>
    <w:rsid w:val="007F1D29"/>
    <w:rsid w:val="007F1E06"/>
    <w:rsid w:val="007F21F3"/>
    <w:rsid w:val="007F22FE"/>
    <w:rsid w:val="007F24F4"/>
    <w:rsid w:val="007F2779"/>
    <w:rsid w:val="007F285C"/>
    <w:rsid w:val="007F2A38"/>
    <w:rsid w:val="007F2CBC"/>
    <w:rsid w:val="007F2DD4"/>
    <w:rsid w:val="007F302A"/>
    <w:rsid w:val="007F3573"/>
    <w:rsid w:val="007F3798"/>
    <w:rsid w:val="007F3825"/>
    <w:rsid w:val="007F3E99"/>
    <w:rsid w:val="007F3ED9"/>
    <w:rsid w:val="007F3FD2"/>
    <w:rsid w:val="007F41AA"/>
    <w:rsid w:val="007F42CD"/>
    <w:rsid w:val="007F43BE"/>
    <w:rsid w:val="007F43C1"/>
    <w:rsid w:val="007F4408"/>
    <w:rsid w:val="007F477C"/>
    <w:rsid w:val="007F4920"/>
    <w:rsid w:val="007F49FE"/>
    <w:rsid w:val="007F51EE"/>
    <w:rsid w:val="007F5496"/>
    <w:rsid w:val="007F5522"/>
    <w:rsid w:val="007F5530"/>
    <w:rsid w:val="007F572B"/>
    <w:rsid w:val="007F5769"/>
    <w:rsid w:val="007F58F4"/>
    <w:rsid w:val="007F5980"/>
    <w:rsid w:val="007F5A48"/>
    <w:rsid w:val="007F5B5C"/>
    <w:rsid w:val="007F5B64"/>
    <w:rsid w:val="007F5CE2"/>
    <w:rsid w:val="007F5D1B"/>
    <w:rsid w:val="007F5E7B"/>
    <w:rsid w:val="007F5F6C"/>
    <w:rsid w:val="007F605D"/>
    <w:rsid w:val="007F6205"/>
    <w:rsid w:val="007F6393"/>
    <w:rsid w:val="007F63AE"/>
    <w:rsid w:val="007F640F"/>
    <w:rsid w:val="007F6712"/>
    <w:rsid w:val="007F6722"/>
    <w:rsid w:val="007F6A81"/>
    <w:rsid w:val="007F6AF2"/>
    <w:rsid w:val="007F6C6E"/>
    <w:rsid w:val="007F6CC5"/>
    <w:rsid w:val="007F6CF1"/>
    <w:rsid w:val="007F6DA7"/>
    <w:rsid w:val="007F709E"/>
    <w:rsid w:val="007F7142"/>
    <w:rsid w:val="007F71A2"/>
    <w:rsid w:val="007F748D"/>
    <w:rsid w:val="007F7498"/>
    <w:rsid w:val="007F7768"/>
    <w:rsid w:val="007F7959"/>
    <w:rsid w:val="007F7CC7"/>
    <w:rsid w:val="007F7ED0"/>
    <w:rsid w:val="007F7F25"/>
    <w:rsid w:val="00800254"/>
    <w:rsid w:val="0080040B"/>
    <w:rsid w:val="00800451"/>
    <w:rsid w:val="008004CD"/>
    <w:rsid w:val="008004E8"/>
    <w:rsid w:val="008004FE"/>
    <w:rsid w:val="008007C2"/>
    <w:rsid w:val="00800977"/>
    <w:rsid w:val="00800AA1"/>
    <w:rsid w:val="00800ABA"/>
    <w:rsid w:val="00800AFF"/>
    <w:rsid w:val="00800B97"/>
    <w:rsid w:val="00800DF2"/>
    <w:rsid w:val="00800EFD"/>
    <w:rsid w:val="00800FF6"/>
    <w:rsid w:val="008012D6"/>
    <w:rsid w:val="008012DF"/>
    <w:rsid w:val="0080131B"/>
    <w:rsid w:val="008016C2"/>
    <w:rsid w:val="008018C4"/>
    <w:rsid w:val="00801915"/>
    <w:rsid w:val="008019BD"/>
    <w:rsid w:val="008019EF"/>
    <w:rsid w:val="00801CFA"/>
    <w:rsid w:val="00802111"/>
    <w:rsid w:val="0080211C"/>
    <w:rsid w:val="0080219F"/>
    <w:rsid w:val="00802209"/>
    <w:rsid w:val="0080224F"/>
    <w:rsid w:val="00802269"/>
    <w:rsid w:val="00802472"/>
    <w:rsid w:val="0080266B"/>
    <w:rsid w:val="00802AA2"/>
    <w:rsid w:val="00802D7B"/>
    <w:rsid w:val="00802DE9"/>
    <w:rsid w:val="00802EB4"/>
    <w:rsid w:val="00802F3F"/>
    <w:rsid w:val="00803096"/>
    <w:rsid w:val="0080310F"/>
    <w:rsid w:val="00803295"/>
    <w:rsid w:val="00803332"/>
    <w:rsid w:val="008033EE"/>
    <w:rsid w:val="0080343F"/>
    <w:rsid w:val="00803712"/>
    <w:rsid w:val="008039EF"/>
    <w:rsid w:val="00803D40"/>
    <w:rsid w:val="00803D91"/>
    <w:rsid w:val="00803EA3"/>
    <w:rsid w:val="008040DE"/>
    <w:rsid w:val="00804211"/>
    <w:rsid w:val="00804260"/>
    <w:rsid w:val="008043B0"/>
    <w:rsid w:val="0080469A"/>
    <w:rsid w:val="00804803"/>
    <w:rsid w:val="00804948"/>
    <w:rsid w:val="00804B61"/>
    <w:rsid w:val="00804C46"/>
    <w:rsid w:val="00804E37"/>
    <w:rsid w:val="008052C4"/>
    <w:rsid w:val="00805778"/>
    <w:rsid w:val="008057D8"/>
    <w:rsid w:val="00805A76"/>
    <w:rsid w:val="00805C8C"/>
    <w:rsid w:val="00805C9D"/>
    <w:rsid w:val="0080623D"/>
    <w:rsid w:val="008063E0"/>
    <w:rsid w:val="00806491"/>
    <w:rsid w:val="00806577"/>
    <w:rsid w:val="0080657C"/>
    <w:rsid w:val="008067FE"/>
    <w:rsid w:val="00806E5E"/>
    <w:rsid w:val="008070A0"/>
    <w:rsid w:val="00807401"/>
    <w:rsid w:val="008075B2"/>
    <w:rsid w:val="008078B4"/>
    <w:rsid w:val="00807A08"/>
    <w:rsid w:val="00807B8B"/>
    <w:rsid w:val="00807EF6"/>
    <w:rsid w:val="00807FAA"/>
    <w:rsid w:val="0081001A"/>
    <w:rsid w:val="0081003D"/>
    <w:rsid w:val="00810321"/>
    <w:rsid w:val="0081079F"/>
    <w:rsid w:val="008107E3"/>
    <w:rsid w:val="00810812"/>
    <w:rsid w:val="00810835"/>
    <w:rsid w:val="0081084A"/>
    <w:rsid w:val="008109C6"/>
    <w:rsid w:val="00810B91"/>
    <w:rsid w:val="00810D57"/>
    <w:rsid w:val="00810ED8"/>
    <w:rsid w:val="00810F06"/>
    <w:rsid w:val="00811024"/>
    <w:rsid w:val="00811045"/>
    <w:rsid w:val="008110E3"/>
    <w:rsid w:val="00811207"/>
    <w:rsid w:val="0081124C"/>
    <w:rsid w:val="008112FF"/>
    <w:rsid w:val="0081180A"/>
    <w:rsid w:val="008119D4"/>
    <w:rsid w:val="00811A88"/>
    <w:rsid w:val="00811C91"/>
    <w:rsid w:val="00811F1D"/>
    <w:rsid w:val="008120B1"/>
    <w:rsid w:val="008120BD"/>
    <w:rsid w:val="008120F6"/>
    <w:rsid w:val="00812677"/>
    <w:rsid w:val="00812758"/>
    <w:rsid w:val="008128C8"/>
    <w:rsid w:val="008128E7"/>
    <w:rsid w:val="00812A35"/>
    <w:rsid w:val="00812AF9"/>
    <w:rsid w:val="00812BE9"/>
    <w:rsid w:val="00812E09"/>
    <w:rsid w:val="00812EDC"/>
    <w:rsid w:val="008131B4"/>
    <w:rsid w:val="008131FB"/>
    <w:rsid w:val="00813200"/>
    <w:rsid w:val="00813532"/>
    <w:rsid w:val="00813583"/>
    <w:rsid w:val="0081368C"/>
    <w:rsid w:val="008139D9"/>
    <w:rsid w:val="008139F0"/>
    <w:rsid w:val="00813B68"/>
    <w:rsid w:val="00813CBB"/>
    <w:rsid w:val="00813D74"/>
    <w:rsid w:val="00813FD8"/>
    <w:rsid w:val="00814086"/>
    <w:rsid w:val="0081431A"/>
    <w:rsid w:val="00814392"/>
    <w:rsid w:val="0081467C"/>
    <w:rsid w:val="008146F0"/>
    <w:rsid w:val="0081472F"/>
    <w:rsid w:val="008148AA"/>
    <w:rsid w:val="008149B6"/>
    <w:rsid w:val="00814C25"/>
    <w:rsid w:val="0081500D"/>
    <w:rsid w:val="00815297"/>
    <w:rsid w:val="0081529B"/>
    <w:rsid w:val="00815415"/>
    <w:rsid w:val="00815499"/>
    <w:rsid w:val="00815511"/>
    <w:rsid w:val="0081558C"/>
    <w:rsid w:val="008155FB"/>
    <w:rsid w:val="0081568F"/>
    <w:rsid w:val="008156F5"/>
    <w:rsid w:val="00815847"/>
    <w:rsid w:val="00815B69"/>
    <w:rsid w:val="00815B75"/>
    <w:rsid w:val="00815E74"/>
    <w:rsid w:val="00815EFA"/>
    <w:rsid w:val="00816259"/>
    <w:rsid w:val="008162BA"/>
    <w:rsid w:val="00816449"/>
    <w:rsid w:val="008166F2"/>
    <w:rsid w:val="0081677E"/>
    <w:rsid w:val="0081679D"/>
    <w:rsid w:val="008169AC"/>
    <w:rsid w:val="008169D0"/>
    <w:rsid w:val="00816AF8"/>
    <w:rsid w:val="00816E0E"/>
    <w:rsid w:val="00816F12"/>
    <w:rsid w:val="00817100"/>
    <w:rsid w:val="00817161"/>
    <w:rsid w:val="0081718B"/>
    <w:rsid w:val="008171FB"/>
    <w:rsid w:val="00817332"/>
    <w:rsid w:val="008173E2"/>
    <w:rsid w:val="0081770A"/>
    <w:rsid w:val="0081776F"/>
    <w:rsid w:val="00817994"/>
    <w:rsid w:val="008179C1"/>
    <w:rsid w:val="00817A46"/>
    <w:rsid w:val="0082002C"/>
    <w:rsid w:val="008201AE"/>
    <w:rsid w:val="008202C2"/>
    <w:rsid w:val="008207BE"/>
    <w:rsid w:val="0082086D"/>
    <w:rsid w:val="00820F21"/>
    <w:rsid w:val="008210BA"/>
    <w:rsid w:val="0082148C"/>
    <w:rsid w:val="008215FC"/>
    <w:rsid w:val="00821731"/>
    <w:rsid w:val="00821BB9"/>
    <w:rsid w:val="00821CA0"/>
    <w:rsid w:val="0082212C"/>
    <w:rsid w:val="00822172"/>
    <w:rsid w:val="00822237"/>
    <w:rsid w:val="00822278"/>
    <w:rsid w:val="008222F3"/>
    <w:rsid w:val="00822346"/>
    <w:rsid w:val="008223FC"/>
    <w:rsid w:val="008224BF"/>
    <w:rsid w:val="008225A8"/>
    <w:rsid w:val="00822837"/>
    <w:rsid w:val="008229D1"/>
    <w:rsid w:val="00822A37"/>
    <w:rsid w:val="00822B53"/>
    <w:rsid w:val="00822B7F"/>
    <w:rsid w:val="00822D23"/>
    <w:rsid w:val="00822E61"/>
    <w:rsid w:val="008232B7"/>
    <w:rsid w:val="00823878"/>
    <w:rsid w:val="008238D7"/>
    <w:rsid w:val="0082399D"/>
    <w:rsid w:val="008239F6"/>
    <w:rsid w:val="00823C14"/>
    <w:rsid w:val="00823C58"/>
    <w:rsid w:val="00823C8E"/>
    <w:rsid w:val="008240B1"/>
    <w:rsid w:val="00824213"/>
    <w:rsid w:val="008244E0"/>
    <w:rsid w:val="00824598"/>
    <w:rsid w:val="0082475E"/>
    <w:rsid w:val="00824B46"/>
    <w:rsid w:val="00824E3E"/>
    <w:rsid w:val="00824F24"/>
    <w:rsid w:val="00825295"/>
    <w:rsid w:val="008252F2"/>
    <w:rsid w:val="00825416"/>
    <w:rsid w:val="008255FF"/>
    <w:rsid w:val="00825603"/>
    <w:rsid w:val="00825740"/>
    <w:rsid w:val="00825A8E"/>
    <w:rsid w:val="00825AA4"/>
    <w:rsid w:val="00825BCA"/>
    <w:rsid w:val="00825D52"/>
    <w:rsid w:val="00825EBD"/>
    <w:rsid w:val="0082606B"/>
    <w:rsid w:val="0082619A"/>
    <w:rsid w:val="0082624C"/>
    <w:rsid w:val="0082648E"/>
    <w:rsid w:val="0082660B"/>
    <w:rsid w:val="0082675E"/>
    <w:rsid w:val="00826766"/>
    <w:rsid w:val="008267D3"/>
    <w:rsid w:val="00826937"/>
    <w:rsid w:val="00826993"/>
    <w:rsid w:val="00826AF3"/>
    <w:rsid w:val="00826C0E"/>
    <w:rsid w:val="00826C48"/>
    <w:rsid w:val="00826C51"/>
    <w:rsid w:val="00826E61"/>
    <w:rsid w:val="008274F1"/>
    <w:rsid w:val="00827892"/>
    <w:rsid w:val="008279A1"/>
    <w:rsid w:val="00827C3B"/>
    <w:rsid w:val="00827D95"/>
    <w:rsid w:val="00830297"/>
    <w:rsid w:val="008302EC"/>
    <w:rsid w:val="0083032B"/>
    <w:rsid w:val="0083041E"/>
    <w:rsid w:val="0083042A"/>
    <w:rsid w:val="0083048D"/>
    <w:rsid w:val="00830517"/>
    <w:rsid w:val="008307D9"/>
    <w:rsid w:val="00830976"/>
    <w:rsid w:val="00830CEA"/>
    <w:rsid w:val="00831005"/>
    <w:rsid w:val="00831057"/>
    <w:rsid w:val="008310BB"/>
    <w:rsid w:val="0083113D"/>
    <w:rsid w:val="0083125C"/>
    <w:rsid w:val="0083131A"/>
    <w:rsid w:val="0083136E"/>
    <w:rsid w:val="0083160A"/>
    <w:rsid w:val="0083160F"/>
    <w:rsid w:val="008316C7"/>
    <w:rsid w:val="00831861"/>
    <w:rsid w:val="008318CD"/>
    <w:rsid w:val="00831A86"/>
    <w:rsid w:val="00831D69"/>
    <w:rsid w:val="00831DE8"/>
    <w:rsid w:val="00831E10"/>
    <w:rsid w:val="00831E46"/>
    <w:rsid w:val="0083205E"/>
    <w:rsid w:val="00832543"/>
    <w:rsid w:val="00832823"/>
    <w:rsid w:val="00832937"/>
    <w:rsid w:val="008329D0"/>
    <w:rsid w:val="008329EE"/>
    <w:rsid w:val="00832AC7"/>
    <w:rsid w:val="00832B34"/>
    <w:rsid w:val="00832B43"/>
    <w:rsid w:val="00832B93"/>
    <w:rsid w:val="00832BC2"/>
    <w:rsid w:val="00832C83"/>
    <w:rsid w:val="00832E9F"/>
    <w:rsid w:val="00832EFB"/>
    <w:rsid w:val="008330AE"/>
    <w:rsid w:val="0083316E"/>
    <w:rsid w:val="0083323D"/>
    <w:rsid w:val="008334B8"/>
    <w:rsid w:val="00833624"/>
    <w:rsid w:val="0083378C"/>
    <w:rsid w:val="008339F9"/>
    <w:rsid w:val="00833A09"/>
    <w:rsid w:val="00833A1D"/>
    <w:rsid w:val="00833B91"/>
    <w:rsid w:val="00833EBD"/>
    <w:rsid w:val="00833F91"/>
    <w:rsid w:val="00833FA2"/>
    <w:rsid w:val="008343C4"/>
    <w:rsid w:val="0083448C"/>
    <w:rsid w:val="008344BD"/>
    <w:rsid w:val="008345A2"/>
    <w:rsid w:val="00834772"/>
    <w:rsid w:val="0083493E"/>
    <w:rsid w:val="00834A94"/>
    <w:rsid w:val="00834D29"/>
    <w:rsid w:val="00834F99"/>
    <w:rsid w:val="0083516C"/>
    <w:rsid w:val="008355AE"/>
    <w:rsid w:val="008357E6"/>
    <w:rsid w:val="00835937"/>
    <w:rsid w:val="00835AD7"/>
    <w:rsid w:val="00835C42"/>
    <w:rsid w:val="00835C63"/>
    <w:rsid w:val="00835D3D"/>
    <w:rsid w:val="00835E09"/>
    <w:rsid w:val="00835EE4"/>
    <w:rsid w:val="00835F67"/>
    <w:rsid w:val="00836051"/>
    <w:rsid w:val="008361EC"/>
    <w:rsid w:val="008361F4"/>
    <w:rsid w:val="008366A2"/>
    <w:rsid w:val="008367A1"/>
    <w:rsid w:val="008368AD"/>
    <w:rsid w:val="00836C55"/>
    <w:rsid w:val="00836ECE"/>
    <w:rsid w:val="0083724B"/>
    <w:rsid w:val="008372BF"/>
    <w:rsid w:val="00837372"/>
    <w:rsid w:val="008373AB"/>
    <w:rsid w:val="008374B9"/>
    <w:rsid w:val="0083752B"/>
    <w:rsid w:val="00837821"/>
    <w:rsid w:val="008379AE"/>
    <w:rsid w:val="00837A16"/>
    <w:rsid w:val="00837A5B"/>
    <w:rsid w:val="00837A8D"/>
    <w:rsid w:val="00837B7B"/>
    <w:rsid w:val="00837DF4"/>
    <w:rsid w:val="00837E1B"/>
    <w:rsid w:val="00840255"/>
    <w:rsid w:val="0084026F"/>
    <w:rsid w:val="00840854"/>
    <w:rsid w:val="008408BD"/>
    <w:rsid w:val="00840E8D"/>
    <w:rsid w:val="008410F4"/>
    <w:rsid w:val="00841119"/>
    <w:rsid w:val="0084136E"/>
    <w:rsid w:val="008415DC"/>
    <w:rsid w:val="00841700"/>
    <w:rsid w:val="00841763"/>
    <w:rsid w:val="00841765"/>
    <w:rsid w:val="00841922"/>
    <w:rsid w:val="00841C02"/>
    <w:rsid w:val="00841C1A"/>
    <w:rsid w:val="00841D4E"/>
    <w:rsid w:val="00841DAD"/>
    <w:rsid w:val="008420AC"/>
    <w:rsid w:val="008420C1"/>
    <w:rsid w:val="0084224F"/>
    <w:rsid w:val="008422FE"/>
    <w:rsid w:val="0084243A"/>
    <w:rsid w:val="008425A2"/>
    <w:rsid w:val="00842A8D"/>
    <w:rsid w:val="00842D57"/>
    <w:rsid w:val="00842F0D"/>
    <w:rsid w:val="00842F35"/>
    <w:rsid w:val="00842F8B"/>
    <w:rsid w:val="008430EC"/>
    <w:rsid w:val="008436B2"/>
    <w:rsid w:val="0084379A"/>
    <w:rsid w:val="008437BC"/>
    <w:rsid w:val="00843D1E"/>
    <w:rsid w:val="00843F12"/>
    <w:rsid w:val="00844094"/>
    <w:rsid w:val="008440C4"/>
    <w:rsid w:val="008442A3"/>
    <w:rsid w:val="008443A1"/>
    <w:rsid w:val="00844472"/>
    <w:rsid w:val="008449C3"/>
    <w:rsid w:val="00844D5B"/>
    <w:rsid w:val="00844D8C"/>
    <w:rsid w:val="0084507A"/>
    <w:rsid w:val="00845195"/>
    <w:rsid w:val="008453D7"/>
    <w:rsid w:val="00845472"/>
    <w:rsid w:val="00845565"/>
    <w:rsid w:val="008455FA"/>
    <w:rsid w:val="00845650"/>
    <w:rsid w:val="00845983"/>
    <w:rsid w:val="008459F4"/>
    <w:rsid w:val="00845B58"/>
    <w:rsid w:val="00845CBA"/>
    <w:rsid w:val="00845E47"/>
    <w:rsid w:val="008461EF"/>
    <w:rsid w:val="008463E4"/>
    <w:rsid w:val="00846ADF"/>
    <w:rsid w:val="00846BC8"/>
    <w:rsid w:val="00846C46"/>
    <w:rsid w:val="00846C6C"/>
    <w:rsid w:val="00846C8B"/>
    <w:rsid w:val="00846E57"/>
    <w:rsid w:val="0084706B"/>
    <w:rsid w:val="0084729F"/>
    <w:rsid w:val="008473E9"/>
    <w:rsid w:val="008473F2"/>
    <w:rsid w:val="0084779C"/>
    <w:rsid w:val="008477A6"/>
    <w:rsid w:val="00847947"/>
    <w:rsid w:val="00847A00"/>
    <w:rsid w:val="00847AA0"/>
    <w:rsid w:val="00847C41"/>
    <w:rsid w:val="00847CF2"/>
    <w:rsid w:val="00847DAB"/>
    <w:rsid w:val="00850127"/>
    <w:rsid w:val="00850307"/>
    <w:rsid w:val="008506AC"/>
    <w:rsid w:val="00850A35"/>
    <w:rsid w:val="00850B66"/>
    <w:rsid w:val="00850E05"/>
    <w:rsid w:val="00850FB9"/>
    <w:rsid w:val="00851129"/>
    <w:rsid w:val="00851135"/>
    <w:rsid w:val="0085154E"/>
    <w:rsid w:val="008515CC"/>
    <w:rsid w:val="00851614"/>
    <w:rsid w:val="0085162B"/>
    <w:rsid w:val="0085165B"/>
    <w:rsid w:val="008516EA"/>
    <w:rsid w:val="00851C00"/>
    <w:rsid w:val="00851FCB"/>
    <w:rsid w:val="0085205B"/>
    <w:rsid w:val="008521C9"/>
    <w:rsid w:val="00852306"/>
    <w:rsid w:val="008523F0"/>
    <w:rsid w:val="00852516"/>
    <w:rsid w:val="00852591"/>
    <w:rsid w:val="008525BE"/>
    <w:rsid w:val="00852652"/>
    <w:rsid w:val="00852798"/>
    <w:rsid w:val="0085284D"/>
    <w:rsid w:val="0085285E"/>
    <w:rsid w:val="00852D83"/>
    <w:rsid w:val="00852DED"/>
    <w:rsid w:val="00852E9C"/>
    <w:rsid w:val="00852E9D"/>
    <w:rsid w:val="00852EDF"/>
    <w:rsid w:val="00852F55"/>
    <w:rsid w:val="00853028"/>
    <w:rsid w:val="008530DE"/>
    <w:rsid w:val="00853248"/>
    <w:rsid w:val="00853322"/>
    <w:rsid w:val="00853443"/>
    <w:rsid w:val="008534B4"/>
    <w:rsid w:val="00853629"/>
    <w:rsid w:val="00853688"/>
    <w:rsid w:val="0085368B"/>
    <w:rsid w:val="0085372A"/>
    <w:rsid w:val="00853B11"/>
    <w:rsid w:val="00853BFA"/>
    <w:rsid w:val="00853E21"/>
    <w:rsid w:val="00854124"/>
    <w:rsid w:val="00854131"/>
    <w:rsid w:val="0085427F"/>
    <w:rsid w:val="00854582"/>
    <w:rsid w:val="00854606"/>
    <w:rsid w:val="008546EB"/>
    <w:rsid w:val="00854B39"/>
    <w:rsid w:val="00854D23"/>
    <w:rsid w:val="00854DB1"/>
    <w:rsid w:val="00854FF3"/>
    <w:rsid w:val="008550CE"/>
    <w:rsid w:val="00855189"/>
    <w:rsid w:val="0085553C"/>
    <w:rsid w:val="00855605"/>
    <w:rsid w:val="008558E2"/>
    <w:rsid w:val="00855977"/>
    <w:rsid w:val="00855A07"/>
    <w:rsid w:val="00855B31"/>
    <w:rsid w:val="00855B91"/>
    <w:rsid w:val="00855BE8"/>
    <w:rsid w:val="00855D1D"/>
    <w:rsid w:val="00855D9F"/>
    <w:rsid w:val="00855DAA"/>
    <w:rsid w:val="00855DB7"/>
    <w:rsid w:val="00856025"/>
    <w:rsid w:val="00856158"/>
    <w:rsid w:val="008561A6"/>
    <w:rsid w:val="008561F0"/>
    <w:rsid w:val="00856410"/>
    <w:rsid w:val="008564DA"/>
    <w:rsid w:val="00856B60"/>
    <w:rsid w:val="00856BA9"/>
    <w:rsid w:val="00856C3C"/>
    <w:rsid w:val="00856CE8"/>
    <w:rsid w:val="00857173"/>
    <w:rsid w:val="0085729F"/>
    <w:rsid w:val="0085737B"/>
    <w:rsid w:val="008573D1"/>
    <w:rsid w:val="00857499"/>
    <w:rsid w:val="00857712"/>
    <w:rsid w:val="00857972"/>
    <w:rsid w:val="00857B21"/>
    <w:rsid w:val="00857BD4"/>
    <w:rsid w:val="00860005"/>
    <w:rsid w:val="0086026C"/>
    <w:rsid w:val="0086031C"/>
    <w:rsid w:val="0086040B"/>
    <w:rsid w:val="00860595"/>
    <w:rsid w:val="00860809"/>
    <w:rsid w:val="008609DD"/>
    <w:rsid w:val="00860A91"/>
    <w:rsid w:val="00860AC2"/>
    <w:rsid w:val="00860C39"/>
    <w:rsid w:val="00860D6D"/>
    <w:rsid w:val="0086112D"/>
    <w:rsid w:val="008611F0"/>
    <w:rsid w:val="00861309"/>
    <w:rsid w:val="00861401"/>
    <w:rsid w:val="008615C9"/>
    <w:rsid w:val="00861A82"/>
    <w:rsid w:val="00861DEB"/>
    <w:rsid w:val="008623E7"/>
    <w:rsid w:val="0086243C"/>
    <w:rsid w:val="008624C0"/>
    <w:rsid w:val="008628CD"/>
    <w:rsid w:val="00862C92"/>
    <w:rsid w:val="00862DFA"/>
    <w:rsid w:val="00862F81"/>
    <w:rsid w:val="00863015"/>
    <w:rsid w:val="008630A5"/>
    <w:rsid w:val="00863204"/>
    <w:rsid w:val="00863222"/>
    <w:rsid w:val="00863233"/>
    <w:rsid w:val="008637EF"/>
    <w:rsid w:val="008638CC"/>
    <w:rsid w:val="00863A32"/>
    <w:rsid w:val="00863B4A"/>
    <w:rsid w:val="00863CB0"/>
    <w:rsid w:val="00863F25"/>
    <w:rsid w:val="00864075"/>
    <w:rsid w:val="008647AA"/>
    <w:rsid w:val="00864993"/>
    <w:rsid w:val="00865087"/>
    <w:rsid w:val="008650A1"/>
    <w:rsid w:val="00865164"/>
    <w:rsid w:val="008654D4"/>
    <w:rsid w:val="00865533"/>
    <w:rsid w:val="00865ACB"/>
    <w:rsid w:val="00865AD7"/>
    <w:rsid w:val="00865C19"/>
    <w:rsid w:val="00866207"/>
    <w:rsid w:val="00866261"/>
    <w:rsid w:val="00866294"/>
    <w:rsid w:val="0086634F"/>
    <w:rsid w:val="00866391"/>
    <w:rsid w:val="00866550"/>
    <w:rsid w:val="0086692B"/>
    <w:rsid w:val="00866DEC"/>
    <w:rsid w:val="00866E16"/>
    <w:rsid w:val="00866E4F"/>
    <w:rsid w:val="00867002"/>
    <w:rsid w:val="00867123"/>
    <w:rsid w:val="008671DC"/>
    <w:rsid w:val="008677A9"/>
    <w:rsid w:val="00867A61"/>
    <w:rsid w:val="00867C4F"/>
    <w:rsid w:val="00867D11"/>
    <w:rsid w:val="00867D1C"/>
    <w:rsid w:val="00867F15"/>
    <w:rsid w:val="00867F3F"/>
    <w:rsid w:val="00867F96"/>
    <w:rsid w:val="00870163"/>
    <w:rsid w:val="0087035B"/>
    <w:rsid w:val="008705F8"/>
    <w:rsid w:val="00870641"/>
    <w:rsid w:val="008707A5"/>
    <w:rsid w:val="008708AC"/>
    <w:rsid w:val="008709D5"/>
    <w:rsid w:val="00870A3E"/>
    <w:rsid w:val="00870B6B"/>
    <w:rsid w:val="00870C14"/>
    <w:rsid w:val="00870EED"/>
    <w:rsid w:val="0087112C"/>
    <w:rsid w:val="00871258"/>
    <w:rsid w:val="0087126D"/>
    <w:rsid w:val="0087157C"/>
    <w:rsid w:val="0087174C"/>
    <w:rsid w:val="00871829"/>
    <w:rsid w:val="00871BE4"/>
    <w:rsid w:val="00871CCF"/>
    <w:rsid w:val="008720DF"/>
    <w:rsid w:val="0087221E"/>
    <w:rsid w:val="0087229F"/>
    <w:rsid w:val="008724DA"/>
    <w:rsid w:val="0087250B"/>
    <w:rsid w:val="0087259B"/>
    <w:rsid w:val="00872731"/>
    <w:rsid w:val="0087286A"/>
    <w:rsid w:val="00872972"/>
    <w:rsid w:val="00872C8A"/>
    <w:rsid w:val="00872D2B"/>
    <w:rsid w:val="00872E02"/>
    <w:rsid w:val="00872E70"/>
    <w:rsid w:val="0087322D"/>
    <w:rsid w:val="00873584"/>
    <w:rsid w:val="008735A7"/>
    <w:rsid w:val="00873918"/>
    <w:rsid w:val="00873A03"/>
    <w:rsid w:val="00873A10"/>
    <w:rsid w:val="00873D4D"/>
    <w:rsid w:val="00874299"/>
    <w:rsid w:val="00874317"/>
    <w:rsid w:val="0087434D"/>
    <w:rsid w:val="00874382"/>
    <w:rsid w:val="008743BC"/>
    <w:rsid w:val="008744A6"/>
    <w:rsid w:val="008744EA"/>
    <w:rsid w:val="008746B5"/>
    <w:rsid w:val="008747EF"/>
    <w:rsid w:val="00874932"/>
    <w:rsid w:val="00874A3B"/>
    <w:rsid w:val="00874A6F"/>
    <w:rsid w:val="00874E2A"/>
    <w:rsid w:val="00875091"/>
    <w:rsid w:val="008750C0"/>
    <w:rsid w:val="0087513B"/>
    <w:rsid w:val="008751FE"/>
    <w:rsid w:val="0087537B"/>
    <w:rsid w:val="0087538B"/>
    <w:rsid w:val="00875501"/>
    <w:rsid w:val="00875557"/>
    <w:rsid w:val="00875721"/>
    <w:rsid w:val="0087578B"/>
    <w:rsid w:val="00875A4C"/>
    <w:rsid w:val="00875D3E"/>
    <w:rsid w:val="00875DE7"/>
    <w:rsid w:val="00875EB6"/>
    <w:rsid w:val="008761E9"/>
    <w:rsid w:val="008765E5"/>
    <w:rsid w:val="00876797"/>
    <w:rsid w:val="008769F5"/>
    <w:rsid w:val="008772DA"/>
    <w:rsid w:val="008773F1"/>
    <w:rsid w:val="008775D7"/>
    <w:rsid w:val="0087762F"/>
    <w:rsid w:val="00877765"/>
    <w:rsid w:val="00877993"/>
    <w:rsid w:val="00877CAF"/>
    <w:rsid w:val="00880097"/>
    <w:rsid w:val="0088012A"/>
    <w:rsid w:val="0088054C"/>
    <w:rsid w:val="00880A54"/>
    <w:rsid w:val="00880AAC"/>
    <w:rsid w:val="00880B5B"/>
    <w:rsid w:val="00880C1C"/>
    <w:rsid w:val="00880C32"/>
    <w:rsid w:val="00880CEB"/>
    <w:rsid w:val="008813C7"/>
    <w:rsid w:val="0088145A"/>
    <w:rsid w:val="00881834"/>
    <w:rsid w:val="008819B8"/>
    <w:rsid w:val="00881AAB"/>
    <w:rsid w:val="00881B3E"/>
    <w:rsid w:val="00881D77"/>
    <w:rsid w:val="00881D8B"/>
    <w:rsid w:val="00881DBC"/>
    <w:rsid w:val="00881EA1"/>
    <w:rsid w:val="00881F76"/>
    <w:rsid w:val="008821FE"/>
    <w:rsid w:val="0088248C"/>
    <w:rsid w:val="00882549"/>
    <w:rsid w:val="0088255B"/>
    <w:rsid w:val="008826B7"/>
    <w:rsid w:val="00882709"/>
    <w:rsid w:val="008829A6"/>
    <w:rsid w:val="00882AB7"/>
    <w:rsid w:val="00882BC5"/>
    <w:rsid w:val="008830AB"/>
    <w:rsid w:val="0088332F"/>
    <w:rsid w:val="00883405"/>
    <w:rsid w:val="008835EA"/>
    <w:rsid w:val="008838EE"/>
    <w:rsid w:val="00883C74"/>
    <w:rsid w:val="00883D66"/>
    <w:rsid w:val="00883DB9"/>
    <w:rsid w:val="00883F04"/>
    <w:rsid w:val="0088401D"/>
    <w:rsid w:val="00884302"/>
    <w:rsid w:val="00884350"/>
    <w:rsid w:val="008846CD"/>
    <w:rsid w:val="0088479C"/>
    <w:rsid w:val="008847AC"/>
    <w:rsid w:val="00884943"/>
    <w:rsid w:val="00884BE0"/>
    <w:rsid w:val="00884CBD"/>
    <w:rsid w:val="00884DA0"/>
    <w:rsid w:val="0088526F"/>
    <w:rsid w:val="008852B3"/>
    <w:rsid w:val="0088551D"/>
    <w:rsid w:val="008855B7"/>
    <w:rsid w:val="00885697"/>
    <w:rsid w:val="008856A1"/>
    <w:rsid w:val="00885E00"/>
    <w:rsid w:val="00885F59"/>
    <w:rsid w:val="008863C3"/>
    <w:rsid w:val="008863EF"/>
    <w:rsid w:val="0088648B"/>
    <w:rsid w:val="00886A57"/>
    <w:rsid w:val="00886C80"/>
    <w:rsid w:val="00886D07"/>
    <w:rsid w:val="00886D08"/>
    <w:rsid w:val="008870B8"/>
    <w:rsid w:val="008872C0"/>
    <w:rsid w:val="0088756A"/>
    <w:rsid w:val="00887706"/>
    <w:rsid w:val="0088781F"/>
    <w:rsid w:val="0088798F"/>
    <w:rsid w:val="00887A04"/>
    <w:rsid w:val="00887FCF"/>
    <w:rsid w:val="00890029"/>
    <w:rsid w:val="008901F0"/>
    <w:rsid w:val="008903B0"/>
    <w:rsid w:val="008906AB"/>
    <w:rsid w:val="008908D8"/>
    <w:rsid w:val="00890B9F"/>
    <w:rsid w:val="00891004"/>
    <w:rsid w:val="00891127"/>
    <w:rsid w:val="008911FD"/>
    <w:rsid w:val="0089134F"/>
    <w:rsid w:val="008913E9"/>
    <w:rsid w:val="008915F7"/>
    <w:rsid w:val="008916E3"/>
    <w:rsid w:val="00891885"/>
    <w:rsid w:val="00891943"/>
    <w:rsid w:val="00891DE0"/>
    <w:rsid w:val="0089206F"/>
    <w:rsid w:val="00892394"/>
    <w:rsid w:val="008924C7"/>
    <w:rsid w:val="00892586"/>
    <w:rsid w:val="00892A01"/>
    <w:rsid w:val="00892CA1"/>
    <w:rsid w:val="00892CFA"/>
    <w:rsid w:val="00892D76"/>
    <w:rsid w:val="0089329C"/>
    <w:rsid w:val="0089344B"/>
    <w:rsid w:val="0089350E"/>
    <w:rsid w:val="00893669"/>
    <w:rsid w:val="00893722"/>
    <w:rsid w:val="00893883"/>
    <w:rsid w:val="008938AD"/>
    <w:rsid w:val="008938E1"/>
    <w:rsid w:val="0089395D"/>
    <w:rsid w:val="008939D5"/>
    <w:rsid w:val="00893AB4"/>
    <w:rsid w:val="00893BC6"/>
    <w:rsid w:val="00893C13"/>
    <w:rsid w:val="00894152"/>
    <w:rsid w:val="00894A13"/>
    <w:rsid w:val="00894B8D"/>
    <w:rsid w:val="00894E58"/>
    <w:rsid w:val="00894F62"/>
    <w:rsid w:val="00894FA1"/>
    <w:rsid w:val="008951F6"/>
    <w:rsid w:val="00895421"/>
    <w:rsid w:val="00895507"/>
    <w:rsid w:val="008957DA"/>
    <w:rsid w:val="00895888"/>
    <w:rsid w:val="00895968"/>
    <w:rsid w:val="008959F2"/>
    <w:rsid w:val="00895CE5"/>
    <w:rsid w:val="00895DA8"/>
    <w:rsid w:val="00895EC8"/>
    <w:rsid w:val="00895F2D"/>
    <w:rsid w:val="00896136"/>
    <w:rsid w:val="0089614F"/>
    <w:rsid w:val="0089622E"/>
    <w:rsid w:val="00896307"/>
    <w:rsid w:val="00896372"/>
    <w:rsid w:val="008964EF"/>
    <w:rsid w:val="00896520"/>
    <w:rsid w:val="0089658F"/>
    <w:rsid w:val="00896B25"/>
    <w:rsid w:val="00896D99"/>
    <w:rsid w:val="00896DE3"/>
    <w:rsid w:val="00896EED"/>
    <w:rsid w:val="00896FD0"/>
    <w:rsid w:val="0089709D"/>
    <w:rsid w:val="008971D8"/>
    <w:rsid w:val="00897475"/>
    <w:rsid w:val="0089766C"/>
    <w:rsid w:val="008977EE"/>
    <w:rsid w:val="0089783A"/>
    <w:rsid w:val="00897EA8"/>
    <w:rsid w:val="00897FA4"/>
    <w:rsid w:val="00897FED"/>
    <w:rsid w:val="00897FF4"/>
    <w:rsid w:val="008A012A"/>
    <w:rsid w:val="008A0175"/>
    <w:rsid w:val="008A01A7"/>
    <w:rsid w:val="008A01B0"/>
    <w:rsid w:val="008A03A9"/>
    <w:rsid w:val="008A04D3"/>
    <w:rsid w:val="008A07C9"/>
    <w:rsid w:val="008A08F9"/>
    <w:rsid w:val="008A097A"/>
    <w:rsid w:val="008A0D1D"/>
    <w:rsid w:val="008A0D79"/>
    <w:rsid w:val="008A0FAA"/>
    <w:rsid w:val="008A1222"/>
    <w:rsid w:val="008A126A"/>
    <w:rsid w:val="008A13A2"/>
    <w:rsid w:val="008A17FB"/>
    <w:rsid w:val="008A1802"/>
    <w:rsid w:val="008A1858"/>
    <w:rsid w:val="008A1A00"/>
    <w:rsid w:val="008A1A3C"/>
    <w:rsid w:val="008A1B0C"/>
    <w:rsid w:val="008A1C63"/>
    <w:rsid w:val="008A1EFE"/>
    <w:rsid w:val="008A1FFD"/>
    <w:rsid w:val="008A2515"/>
    <w:rsid w:val="008A25BF"/>
    <w:rsid w:val="008A26B2"/>
    <w:rsid w:val="008A2733"/>
    <w:rsid w:val="008A27F9"/>
    <w:rsid w:val="008A2A43"/>
    <w:rsid w:val="008A2CAC"/>
    <w:rsid w:val="008A2E3B"/>
    <w:rsid w:val="008A2E6F"/>
    <w:rsid w:val="008A3663"/>
    <w:rsid w:val="008A36A4"/>
    <w:rsid w:val="008A3795"/>
    <w:rsid w:val="008A3AC3"/>
    <w:rsid w:val="008A3B12"/>
    <w:rsid w:val="008A3F04"/>
    <w:rsid w:val="008A41BC"/>
    <w:rsid w:val="008A44C7"/>
    <w:rsid w:val="008A491B"/>
    <w:rsid w:val="008A4BB2"/>
    <w:rsid w:val="008A4D12"/>
    <w:rsid w:val="008A4DF4"/>
    <w:rsid w:val="008A4EF2"/>
    <w:rsid w:val="008A51DB"/>
    <w:rsid w:val="008A5293"/>
    <w:rsid w:val="008A534D"/>
    <w:rsid w:val="008A5386"/>
    <w:rsid w:val="008A5537"/>
    <w:rsid w:val="008A5956"/>
    <w:rsid w:val="008A5DB2"/>
    <w:rsid w:val="008A6441"/>
    <w:rsid w:val="008A66F6"/>
    <w:rsid w:val="008A6787"/>
    <w:rsid w:val="008A682B"/>
    <w:rsid w:val="008A688F"/>
    <w:rsid w:val="008A6902"/>
    <w:rsid w:val="008A6957"/>
    <w:rsid w:val="008A6981"/>
    <w:rsid w:val="008A6ABF"/>
    <w:rsid w:val="008A6D7E"/>
    <w:rsid w:val="008A6EDB"/>
    <w:rsid w:val="008A702D"/>
    <w:rsid w:val="008A70EB"/>
    <w:rsid w:val="008A71B0"/>
    <w:rsid w:val="008A7431"/>
    <w:rsid w:val="008A74F1"/>
    <w:rsid w:val="008A764B"/>
    <w:rsid w:val="008A778C"/>
    <w:rsid w:val="008A7B92"/>
    <w:rsid w:val="008A7C4C"/>
    <w:rsid w:val="008A7CC0"/>
    <w:rsid w:val="008A7E1C"/>
    <w:rsid w:val="008A7F31"/>
    <w:rsid w:val="008B0098"/>
    <w:rsid w:val="008B026A"/>
    <w:rsid w:val="008B06C4"/>
    <w:rsid w:val="008B0A58"/>
    <w:rsid w:val="008B0F38"/>
    <w:rsid w:val="008B0FEA"/>
    <w:rsid w:val="008B12D8"/>
    <w:rsid w:val="008B1410"/>
    <w:rsid w:val="008B1694"/>
    <w:rsid w:val="008B1819"/>
    <w:rsid w:val="008B186D"/>
    <w:rsid w:val="008B1CEF"/>
    <w:rsid w:val="008B1DA3"/>
    <w:rsid w:val="008B1E5E"/>
    <w:rsid w:val="008B1E65"/>
    <w:rsid w:val="008B1F89"/>
    <w:rsid w:val="008B20D0"/>
    <w:rsid w:val="008B219D"/>
    <w:rsid w:val="008B2314"/>
    <w:rsid w:val="008B251F"/>
    <w:rsid w:val="008B258A"/>
    <w:rsid w:val="008B259D"/>
    <w:rsid w:val="008B26C7"/>
    <w:rsid w:val="008B28EC"/>
    <w:rsid w:val="008B29FE"/>
    <w:rsid w:val="008B2A11"/>
    <w:rsid w:val="008B2AD7"/>
    <w:rsid w:val="008B2B01"/>
    <w:rsid w:val="008B2B06"/>
    <w:rsid w:val="008B2B6C"/>
    <w:rsid w:val="008B2FCB"/>
    <w:rsid w:val="008B3145"/>
    <w:rsid w:val="008B338B"/>
    <w:rsid w:val="008B3458"/>
    <w:rsid w:val="008B3934"/>
    <w:rsid w:val="008B3B55"/>
    <w:rsid w:val="008B3D39"/>
    <w:rsid w:val="008B3DAB"/>
    <w:rsid w:val="008B3E12"/>
    <w:rsid w:val="008B3EFA"/>
    <w:rsid w:val="008B40B3"/>
    <w:rsid w:val="008B4115"/>
    <w:rsid w:val="008B4198"/>
    <w:rsid w:val="008B41F6"/>
    <w:rsid w:val="008B4436"/>
    <w:rsid w:val="008B44D9"/>
    <w:rsid w:val="008B4AE7"/>
    <w:rsid w:val="008B4B13"/>
    <w:rsid w:val="008B4B8E"/>
    <w:rsid w:val="008B4EED"/>
    <w:rsid w:val="008B514A"/>
    <w:rsid w:val="008B5334"/>
    <w:rsid w:val="008B5718"/>
    <w:rsid w:val="008B5C0C"/>
    <w:rsid w:val="008B5CC3"/>
    <w:rsid w:val="008B5D8A"/>
    <w:rsid w:val="008B6199"/>
    <w:rsid w:val="008B61D4"/>
    <w:rsid w:val="008B6399"/>
    <w:rsid w:val="008B6525"/>
    <w:rsid w:val="008B65C2"/>
    <w:rsid w:val="008B6642"/>
    <w:rsid w:val="008B6939"/>
    <w:rsid w:val="008B6B58"/>
    <w:rsid w:val="008B6D50"/>
    <w:rsid w:val="008B6EA0"/>
    <w:rsid w:val="008B70BC"/>
    <w:rsid w:val="008B71D3"/>
    <w:rsid w:val="008B778A"/>
    <w:rsid w:val="008B7808"/>
    <w:rsid w:val="008B7824"/>
    <w:rsid w:val="008B7ABA"/>
    <w:rsid w:val="008B7BC8"/>
    <w:rsid w:val="008B7CE3"/>
    <w:rsid w:val="008B7F7B"/>
    <w:rsid w:val="008B7FEB"/>
    <w:rsid w:val="008C0111"/>
    <w:rsid w:val="008C040A"/>
    <w:rsid w:val="008C04EF"/>
    <w:rsid w:val="008C04F4"/>
    <w:rsid w:val="008C0852"/>
    <w:rsid w:val="008C0B14"/>
    <w:rsid w:val="008C0D93"/>
    <w:rsid w:val="008C1207"/>
    <w:rsid w:val="008C122E"/>
    <w:rsid w:val="008C13D5"/>
    <w:rsid w:val="008C1477"/>
    <w:rsid w:val="008C1750"/>
    <w:rsid w:val="008C17BA"/>
    <w:rsid w:val="008C18D4"/>
    <w:rsid w:val="008C1C7B"/>
    <w:rsid w:val="008C1CD7"/>
    <w:rsid w:val="008C1D91"/>
    <w:rsid w:val="008C1F4F"/>
    <w:rsid w:val="008C1F9F"/>
    <w:rsid w:val="008C2318"/>
    <w:rsid w:val="008C24D9"/>
    <w:rsid w:val="008C24F2"/>
    <w:rsid w:val="008C24FD"/>
    <w:rsid w:val="008C2501"/>
    <w:rsid w:val="008C25C1"/>
    <w:rsid w:val="008C2FEF"/>
    <w:rsid w:val="008C30A2"/>
    <w:rsid w:val="008C30B6"/>
    <w:rsid w:val="008C311F"/>
    <w:rsid w:val="008C3152"/>
    <w:rsid w:val="008C3281"/>
    <w:rsid w:val="008C333A"/>
    <w:rsid w:val="008C33A4"/>
    <w:rsid w:val="008C355C"/>
    <w:rsid w:val="008C3569"/>
    <w:rsid w:val="008C3835"/>
    <w:rsid w:val="008C3881"/>
    <w:rsid w:val="008C3B4B"/>
    <w:rsid w:val="008C3B9B"/>
    <w:rsid w:val="008C3C46"/>
    <w:rsid w:val="008C40E0"/>
    <w:rsid w:val="008C424E"/>
    <w:rsid w:val="008C4470"/>
    <w:rsid w:val="008C471C"/>
    <w:rsid w:val="008C4800"/>
    <w:rsid w:val="008C48E7"/>
    <w:rsid w:val="008C4977"/>
    <w:rsid w:val="008C49D1"/>
    <w:rsid w:val="008C4AC7"/>
    <w:rsid w:val="008C4EB8"/>
    <w:rsid w:val="008C506F"/>
    <w:rsid w:val="008C5105"/>
    <w:rsid w:val="008C5560"/>
    <w:rsid w:val="008C5639"/>
    <w:rsid w:val="008C5760"/>
    <w:rsid w:val="008C5A7C"/>
    <w:rsid w:val="008C5D45"/>
    <w:rsid w:val="008C61A5"/>
    <w:rsid w:val="008C6450"/>
    <w:rsid w:val="008C6710"/>
    <w:rsid w:val="008C6A38"/>
    <w:rsid w:val="008C6B09"/>
    <w:rsid w:val="008C6C1E"/>
    <w:rsid w:val="008C7027"/>
    <w:rsid w:val="008C70C4"/>
    <w:rsid w:val="008C71C8"/>
    <w:rsid w:val="008C77FE"/>
    <w:rsid w:val="008C7D62"/>
    <w:rsid w:val="008D0094"/>
    <w:rsid w:val="008D0127"/>
    <w:rsid w:val="008D01BD"/>
    <w:rsid w:val="008D0203"/>
    <w:rsid w:val="008D04A6"/>
    <w:rsid w:val="008D0719"/>
    <w:rsid w:val="008D0764"/>
    <w:rsid w:val="008D0801"/>
    <w:rsid w:val="008D0826"/>
    <w:rsid w:val="008D0ADE"/>
    <w:rsid w:val="008D0C41"/>
    <w:rsid w:val="008D0D1D"/>
    <w:rsid w:val="008D0E52"/>
    <w:rsid w:val="008D0F83"/>
    <w:rsid w:val="008D0FDF"/>
    <w:rsid w:val="008D12D0"/>
    <w:rsid w:val="008D1426"/>
    <w:rsid w:val="008D1441"/>
    <w:rsid w:val="008D1511"/>
    <w:rsid w:val="008D15AC"/>
    <w:rsid w:val="008D1651"/>
    <w:rsid w:val="008D16E3"/>
    <w:rsid w:val="008D17EF"/>
    <w:rsid w:val="008D1969"/>
    <w:rsid w:val="008D1BBD"/>
    <w:rsid w:val="008D1DAA"/>
    <w:rsid w:val="008D231E"/>
    <w:rsid w:val="008D24C5"/>
    <w:rsid w:val="008D2774"/>
    <w:rsid w:val="008D2976"/>
    <w:rsid w:val="008D2FAF"/>
    <w:rsid w:val="008D30C4"/>
    <w:rsid w:val="008D3100"/>
    <w:rsid w:val="008D3107"/>
    <w:rsid w:val="008D33E0"/>
    <w:rsid w:val="008D3537"/>
    <w:rsid w:val="008D36B9"/>
    <w:rsid w:val="008D388D"/>
    <w:rsid w:val="008D3968"/>
    <w:rsid w:val="008D3BF5"/>
    <w:rsid w:val="008D3CCE"/>
    <w:rsid w:val="008D3D6A"/>
    <w:rsid w:val="008D3DA9"/>
    <w:rsid w:val="008D4048"/>
    <w:rsid w:val="008D4241"/>
    <w:rsid w:val="008D42D9"/>
    <w:rsid w:val="008D43DA"/>
    <w:rsid w:val="008D43E4"/>
    <w:rsid w:val="008D4602"/>
    <w:rsid w:val="008D466C"/>
    <w:rsid w:val="008D48C7"/>
    <w:rsid w:val="008D4EB0"/>
    <w:rsid w:val="008D4F5F"/>
    <w:rsid w:val="008D564C"/>
    <w:rsid w:val="008D57F2"/>
    <w:rsid w:val="008D5940"/>
    <w:rsid w:val="008D5A05"/>
    <w:rsid w:val="008D5C50"/>
    <w:rsid w:val="008D5DDA"/>
    <w:rsid w:val="008D5E64"/>
    <w:rsid w:val="008D62AD"/>
    <w:rsid w:val="008D644A"/>
    <w:rsid w:val="008D6597"/>
    <w:rsid w:val="008D65BE"/>
    <w:rsid w:val="008D66D2"/>
    <w:rsid w:val="008D6727"/>
    <w:rsid w:val="008D6745"/>
    <w:rsid w:val="008D6B83"/>
    <w:rsid w:val="008D6EE3"/>
    <w:rsid w:val="008D6FC0"/>
    <w:rsid w:val="008D750B"/>
    <w:rsid w:val="008D75FC"/>
    <w:rsid w:val="008D77C1"/>
    <w:rsid w:val="008D79A4"/>
    <w:rsid w:val="008D7C50"/>
    <w:rsid w:val="008D7E58"/>
    <w:rsid w:val="008D7F99"/>
    <w:rsid w:val="008E0130"/>
    <w:rsid w:val="008E08DD"/>
    <w:rsid w:val="008E0B97"/>
    <w:rsid w:val="008E0DCB"/>
    <w:rsid w:val="008E0F89"/>
    <w:rsid w:val="008E12A3"/>
    <w:rsid w:val="008E174B"/>
    <w:rsid w:val="008E1A9E"/>
    <w:rsid w:val="008E1AC5"/>
    <w:rsid w:val="008E1BC3"/>
    <w:rsid w:val="008E1CBF"/>
    <w:rsid w:val="008E1D0B"/>
    <w:rsid w:val="008E1EA2"/>
    <w:rsid w:val="008E1F6A"/>
    <w:rsid w:val="008E2004"/>
    <w:rsid w:val="008E214E"/>
    <w:rsid w:val="008E21D5"/>
    <w:rsid w:val="008E2548"/>
    <w:rsid w:val="008E264E"/>
    <w:rsid w:val="008E2C7C"/>
    <w:rsid w:val="008E2FBB"/>
    <w:rsid w:val="008E303A"/>
    <w:rsid w:val="008E3173"/>
    <w:rsid w:val="008E3206"/>
    <w:rsid w:val="008E323E"/>
    <w:rsid w:val="008E3300"/>
    <w:rsid w:val="008E3418"/>
    <w:rsid w:val="008E346A"/>
    <w:rsid w:val="008E35DB"/>
    <w:rsid w:val="008E3665"/>
    <w:rsid w:val="008E36DE"/>
    <w:rsid w:val="008E3735"/>
    <w:rsid w:val="008E381A"/>
    <w:rsid w:val="008E39CF"/>
    <w:rsid w:val="008E3BD5"/>
    <w:rsid w:val="008E3EAB"/>
    <w:rsid w:val="008E403E"/>
    <w:rsid w:val="008E4338"/>
    <w:rsid w:val="008E443D"/>
    <w:rsid w:val="008E468A"/>
    <w:rsid w:val="008E494F"/>
    <w:rsid w:val="008E4AA2"/>
    <w:rsid w:val="008E4C52"/>
    <w:rsid w:val="008E4C98"/>
    <w:rsid w:val="008E4F61"/>
    <w:rsid w:val="008E5142"/>
    <w:rsid w:val="008E52B7"/>
    <w:rsid w:val="008E5357"/>
    <w:rsid w:val="008E5852"/>
    <w:rsid w:val="008E5970"/>
    <w:rsid w:val="008E5B24"/>
    <w:rsid w:val="008E5B4E"/>
    <w:rsid w:val="008E5BAD"/>
    <w:rsid w:val="008E5CC9"/>
    <w:rsid w:val="008E5D1B"/>
    <w:rsid w:val="008E5D4C"/>
    <w:rsid w:val="008E5D93"/>
    <w:rsid w:val="008E5FD8"/>
    <w:rsid w:val="008E6251"/>
    <w:rsid w:val="008E6260"/>
    <w:rsid w:val="008E6404"/>
    <w:rsid w:val="008E6414"/>
    <w:rsid w:val="008E667F"/>
    <w:rsid w:val="008E669D"/>
    <w:rsid w:val="008E6767"/>
    <w:rsid w:val="008E67B1"/>
    <w:rsid w:val="008E6802"/>
    <w:rsid w:val="008E6904"/>
    <w:rsid w:val="008E6BE7"/>
    <w:rsid w:val="008E6F54"/>
    <w:rsid w:val="008E707D"/>
    <w:rsid w:val="008E7244"/>
    <w:rsid w:val="008E729B"/>
    <w:rsid w:val="008E761F"/>
    <w:rsid w:val="008E780B"/>
    <w:rsid w:val="008E78B6"/>
    <w:rsid w:val="008E78BB"/>
    <w:rsid w:val="008E79B1"/>
    <w:rsid w:val="008E7ACB"/>
    <w:rsid w:val="008E7BBB"/>
    <w:rsid w:val="008E7D71"/>
    <w:rsid w:val="008E7DBD"/>
    <w:rsid w:val="008E7DFB"/>
    <w:rsid w:val="008F0228"/>
    <w:rsid w:val="008F0278"/>
    <w:rsid w:val="008F0474"/>
    <w:rsid w:val="008F0852"/>
    <w:rsid w:val="008F0866"/>
    <w:rsid w:val="008F093C"/>
    <w:rsid w:val="008F098F"/>
    <w:rsid w:val="008F099E"/>
    <w:rsid w:val="008F0CBD"/>
    <w:rsid w:val="008F0CFD"/>
    <w:rsid w:val="008F10B5"/>
    <w:rsid w:val="008F1180"/>
    <w:rsid w:val="008F11AA"/>
    <w:rsid w:val="008F156F"/>
    <w:rsid w:val="008F1621"/>
    <w:rsid w:val="008F16B4"/>
    <w:rsid w:val="008F1771"/>
    <w:rsid w:val="008F199D"/>
    <w:rsid w:val="008F1C2B"/>
    <w:rsid w:val="008F1C77"/>
    <w:rsid w:val="008F1CEB"/>
    <w:rsid w:val="008F1E0A"/>
    <w:rsid w:val="008F1F98"/>
    <w:rsid w:val="008F1F9E"/>
    <w:rsid w:val="008F20A1"/>
    <w:rsid w:val="008F21D2"/>
    <w:rsid w:val="008F2229"/>
    <w:rsid w:val="008F231E"/>
    <w:rsid w:val="008F2405"/>
    <w:rsid w:val="008F2A1B"/>
    <w:rsid w:val="008F2B30"/>
    <w:rsid w:val="008F2B8B"/>
    <w:rsid w:val="008F2E07"/>
    <w:rsid w:val="008F2E8A"/>
    <w:rsid w:val="008F2FF3"/>
    <w:rsid w:val="008F31F9"/>
    <w:rsid w:val="008F3261"/>
    <w:rsid w:val="008F331B"/>
    <w:rsid w:val="008F337E"/>
    <w:rsid w:val="008F33ED"/>
    <w:rsid w:val="008F3487"/>
    <w:rsid w:val="008F3536"/>
    <w:rsid w:val="008F3612"/>
    <w:rsid w:val="008F363A"/>
    <w:rsid w:val="008F3699"/>
    <w:rsid w:val="008F36DC"/>
    <w:rsid w:val="008F37C0"/>
    <w:rsid w:val="008F38AA"/>
    <w:rsid w:val="008F3938"/>
    <w:rsid w:val="008F3AE8"/>
    <w:rsid w:val="008F3EA9"/>
    <w:rsid w:val="008F3FB7"/>
    <w:rsid w:val="008F4401"/>
    <w:rsid w:val="008F4650"/>
    <w:rsid w:val="008F4769"/>
    <w:rsid w:val="008F48A9"/>
    <w:rsid w:val="008F48DD"/>
    <w:rsid w:val="008F50B0"/>
    <w:rsid w:val="008F5695"/>
    <w:rsid w:val="008F5901"/>
    <w:rsid w:val="008F5A93"/>
    <w:rsid w:val="008F5C56"/>
    <w:rsid w:val="008F5D43"/>
    <w:rsid w:val="008F5EFB"/>
    <w:rsid w:val="008F60BA"/>
    <w:rsid w:val="008F60BD"/>
    <w:rsid w:val="008F6111"/>
    <w:rsid w:val="008F64A7"/>
    <w:rsid w:val="008F67AA"/>
    <w:rsid w:val="008F67B7"/>
    <w:rsid w:val="008F680F"/>
    <w:rsid w:val="008F69B4"/>
    <w:rsid w:val="008F6B70"/>
    <w:rsid w:val="008F6C33"/>
    <w:rsid w:val="008F6D3E"/>
    <w:rsid w:val="008F71C3"/>
    <w:rsid w:val="008F73F0"/>
    <w:rsid w:val="008F73FA"/>
    <w:rsid w:val="008F75F3"/>
    <w:rsid w:val="008F7A07"/>
    <w:rsid w:val="008F7CBB"/>
    <w:rsid w:val="008F7DE2"/>
    <w:rsid w:val="008F7FA5"/>
    <w:rsid w:val="0090019A"/>
    <w:rsid w:val="00900236"/>
    <w:rsid w:val="00900240"/>
    <w:rsid w:val="009004B6"/>
    <w:rsid w:val="00900657"/>
    <w:rsid w:val="00900A0E"/>
    <w:rsid w:val="00900A79"/>
    <w:rsid w:val="00900B01"/>
    <w:rsid w:val="00900B1C"/>
    <w:rsid w:val="00900C0A"/>
    <w:rsid w:val="00900C63"/>
    <w:rsid w:val="00900D52"/>
    <w:rsid w:val="00900DBA"/>
    <w:rsid w:val="00901353"/>
    <w:rsid w:val="009013E4"/>
    <w:rsid w:val="00901460"/>
    <w:rsid w:val="00901ADA"/>
    <w:rsid w:val="00901B3F"/>
    <w:rsid w:val="00901CBB"/>
    <w:rsid w:val="00901D3F"/>
    <w:rsid w:val="00902099"/>
    <w:rsid w:val="0090255F"/>
    <w:rsid w:val="00902616"/>
    <w:rsid w:val="00902644"/>
    <w:rsid w:val="0090283C"/>
    <w:rsid w:val="00902A44"/>
    <w:rsid w:val="00902ABB"/>
    <w:rsid w:val="00902B91"/>
    <w:rsid w:val="00902DA1"/>
    <w:rsid w:val="00902F02"/>
    <w:rsid w:val="00902F67"/>
    <w:rsid w:val="00903013"/>
    <w:rsid w:val="0090309B"/>
    <w:rsid w:val="0090313B"/>
    <w:rsid w:val="00903142"/>
    <w:rsid w:val="00903223"/>
    <w:rsid w:val="0090333D"/>
    <w:rsid w:val="00903807"/>
    <w:rsid w:val="00903CD2"/>
    <w:rsid w:val="00903CEF"/>
    <w:rsid w:val="00903D87"/>
    <w:rsid w:val="00903F4A"/>
    <w:rsid w:val="00903F94"/>
    <w:rsid w:val="009041F6"/>
    <w:rsid w:val="00904391"/>
    <w:rsid w:val="00904629"/>
    <w:rsid w:val="00904778"/>
    <w:rsid w:val="00904E69"/>
    <w:rsid w:val="009053D2"/>
    <w:rsid w:val="00905AD6"/>
    <w:rsid w:val="00905B45"/>
    <w:rsid w:val="00905E47"/>
    <w:rsid w:val="00905E74"/>
    <w:rsid w:val="00905EB3"/>
    <w:rsid w:val="0090606B"/>
    <w:rsid w:val="00906167"/>
    <w:rsid w:val="00906211"/>
    <w:rsid w:val="00906323"/>
    <w:rsid w:val="009063B9"/>
    <w:rsid w:val="009068ED"/>
    <w:rsid w:val="00906D08"/>
    <w:rsid w:val="00906E5B"/>
    <w:rsid w:val="00907062"/>
    <w:rsid w:val="0090719D"/>
    <w:rsid w:val="009071B4"/>
    <w:rsid w:val="0090734A"/>
    <w:rsid w:val="0090737C"/>
    <w:rsid w:val="0090763B"/>
    <w:rsid w:val="00907845"/>
    <w:rsid w:val="00907C9D"/>
    <w:rsid w:val="00907D5E"/>
    <w:rsid w:val="00907ED3"/>
    <w:rsid w:val="00910186"/>
    <w:rsid w:val="009101B7"/>
    <w:rsid w:val="009101EC"/>
    <w:rsid w:val="009102ED"/>
    <w:rsid w:val="009103A8"/>
    <w:rsid w:val="009103DC"/>
    <w:rsid w:val="00910417"/>
    <w:rsid w:val="009104C0"/>
    <w:rsid w:val="009105F3"/>
    <w:rsid w:val="009107B1"/>
    <w:rsid w:val="0091084F"/>
    <w:rsid w:val="00910866"/>
    <w:rsid w:val="00910C71"/>
    <w:rsid w:val="00910D25"/>
    <w:rsid w:val="00910EE9"/>
    <w:rsid w:val="00910F3A"/>
    <w:rsid w:val="0091100E"/>
    <w:rsid w:val="0091107C"/>
    <w:rsid w:val="00911159"/>
    <w:rsid w:val="00911166"/>
    <w:rsid w:val="00911175"/>
    <w:rsid w:val="00911226"/>
    <w:rsid w:val="0091155B"/>
    <w:rsid w:val="00911736"/>
    <w:rsid w:val="009117BE"/>
    <w:rsid w:val="009117F6"/>
    <w:rsid w:val="0091191A"/>
    <w:rsid w:val="00911BD0"/>
    <w:rsid w:val="00911C1B"/>
    <w:rsid w:val="00911C86"/>
    <w:rsid w:val="00911D6F"/>
    <w:rsid w:val="00911D89"/>
    <w:rsid w:val="00911EF8"/>
    <w:rsid w:val="009121EF"/>
    <w:rsid w:val="00912427"/>
    <w:rsid w:val="009125C8"/>
    <w:rsid w:val="009127CB"/>
    <w:rsid w:val="009127FC"/>
    <w:rsid w:val="009128F9"/>
    <w:rsid w:val="00912A96"/>
    <w:rsid w:val="00912A97"/>
    <w:rsid w:val="00912C96"/>
    <w:rsid w:val="00912F06"/>
    <w:rsid w:val="00912F15"/>
    <w:rsid w:val="00912F2E"/>
    <w:rsid w:val="0091308D"/>
    <w:rsid w:val="0091312E"/>
    <w:rsid w:val="00913703"/>
    <w:rsid w:val="009138EF"/>
    <w:rsid w:val="00913A1B"/>
    <w:rsid w:val="00913A36"/>
    <w:rsid w:val="00913D84"/>
    <w:rsid w:val="00913F1B"/>
    <w:rsid w:val="00913FC8"/>
    <w:rsid w:val="00914212"/>
    <w:rsid w:val="0091433F"/>
    <w:rsid w:val="0091486A"/>
    <w:rsid w:val="00914877"/>
    <w:rsid w:val="00914A15"/>
    <w:rsid w:val="00914AF4"/>
    <w:rsid w:val="00914C75"/>
    <w:rsid w:val="00914C86"/>
    <w:rsid w:val="00914C96"/>
    <w:rsid w:val="00914CFC"/>
    <w:rsid w:val="009150BA"/>
    <w:rsid w:val="009151E3"/>
    <w:rsid w:val="00915588"/>
    <w:rsid w:val="0091574A"/>
    <w:rsid w:val="00915955"/>
    <w:rsid w:val="00915B61"/>
    <w:rsid w:val="00915CD3"/>
    <w:rsid w:val="00915D26"/>
    <w:rsid w:val="00915D2D"/>
    <w:rsid w:val="00915EDA"/>
    <w:rsid w:val="009161D8"/>
    <w:rsid w:val="00916274"/>
    <w:rsid w:val="009162AB"/>
    <w:rsid w:val="009162EA"/>
    <w:rsid w:val="00916325"/>
    <w:rsid w:val="009164EB"/>
    <w:rsid w:val="00916591"/>
    <w:rsid w:val="009165AD"/>
    <w:rsid w:val="0091667D"/>
    <w:rsid w:val="009168BE"/>
    <w:rsid w:val="00916BA3"/>
    <w:rsid w:val="00916BDE"/>
    <w:rsid w:val="00916CBB"/>
    <w:rsid w:val="00916E49"/>
    <w:rsid w:val="00916ED9"/>
    <w:rsid w:val="00916F34"/>
    <w:rsid w:val="00917053"/>
    <w:rsid w:val="00917205"/>
    <w:rsid w:val="00917256"/>
    <w:rsid w:val="009172D0"/>
    <w:rsid w:val="009172DA"/>
    <w:rsid w:val="0091741E"/>
    <w:rsid w:val="00917476"/>
    <w:rsid w:val="00917636"/>
    <w:rsid w:val="00917783"/>
    <w:rsid w:val="0091792E"/>
    <w:rsid w:val="0091799E"/>
    <w:rsid w:val="00917AB6"/>
    <w:rsid w:val="00917C74"/>
    <w:rsid w:val="00917E88"/>
    <w:rsid w:val="00917ED8"/>
    <w:rsid w:val="00917F62"/>
    <w:rsid w:val="00920030"/>
    <w:rsid w:val="009201B5"/>
    <w:rsid w:val="009202AA"/>
    <w:rsid w:val="009202BA"/>
    <w:rsid w:val="00920481"/>
    <w:rsid w:val="00920495"/>
    <w:rsid w:val="00920615"/>
    <w:rsid w:val="009207AC"/>
    <w:rsid w:val="00920878"/>
    <w:rsid w:val="009208C5"/>
    <w:rsid w:val="009208DA"/>
    <w:rsid w:val="00920923"/>
    <w:rsid w:val="00920C05"/>
    <w:rsid w:val="0092134C"/>
    <w:rsid w:val="0092151A"/>
    <w:rsid w:val="00921703"/>
    <w:rsid w:val="009218F2"/>
    <w:rsid w:val="0092196A"/>
    <w:rsid w:val="00921B3D"/>
    <w:rsid w:val="00921B53"/>
    <w:rsid w:val="00921DB4"/>
    <w:rsid w:val="00921E30"/>
    <w:rsid w:val="00921E96"/>
    <w:rsid w:val="00921EB1"/>
    <w:rsid w:val="00922048"/>
    <w:rsid w:val="00922053"/>
    <w:rsid w:val="0092209B"/>
    <w:rsid w:val="009220BD"/>
    <w:rsid w:val="00922507"/>
    <w:rsid w:val="009225C9"/>
    <w:rsid w:val="00922959"/>
    <w:rsid w:val="00922B21"/>
    <w:rsid w:val="00922C1F"/>
    <w:rsid w:val="0092303A"/>
    <w:rsid w:val="00923101"/>
    <w:rsid w:val="0092319F"/>
    <w:rsid w:val="00923529"/>
    <w:rsid w:val="009237E0"/>
    <w:rsid w:val="009239D9"/>
    <w:rsid w:val="00923A7C"/>
    <w:rsid w:val="00923B77"/>
    <w:rsid w:val="00923CC2"/>
    <w:rsid w:val="00923E6B"/>
    <w:rsid w:val="00924085"/>
    <w:rsid w:val="00924229"/>
    <w:rsid w:val="0092464A"/>
    <w:rsid w:val="0092485D"/>
    <w:rsid w:val="009248E7"/>
    <w:rsid w:val="00924AE3"/>
    <w:rsid w:val="00924CA4"/>
    <w:rsid w:val="00924E20"/>
    <w:rsid w:val="00924FC0"/>
    <w:rsid w:val="00924FCF"/>
    <w:rsid w:val="0092516F"/>
    <w:rsid w:val="00925477"/>
    <w:rsid w:val="0092573A"/>
    <w:rsid w:val="009257D1"/>
    <w:rsid w:val="009259D8"/>
    <w:rsid w:val="00925CC1"/>
    <w:rsid w:val="00925F95"/>
    <w:rsid w:val="009260B1"/>
    <w:rsid w:val="00926245"/>
    <w:rsid w:val="00926257"/>
    <w:rsid w:val="0092641F"/>
    <w:rsid w:val="009264DC"/>
    <w:rsid w:val="00926A30"/>
    <w:rsid w:val="00926B0A"/>
    <w:rsid w:val="00926E13"/>
    <w:rsid w:val="00926E8B"/>
    <w:rsid w:val="00926EB5"/>
    <w:rsid w:val="0092732D"/>
    <w:rsid w:val="00927347"/>
    <w:rsid w:val="009275CD"/>
    <w:rsid w:val="0092762A"/>
    <w:rsid w:val="009276B5"/>
    <w:rsid w:val="0092772C"/>
    <w:rsid w:val="0092776B"/>
    <w:rsid w:val="00927BE5"/>
    <w:rsid w:val="00927D65"/>
    <w:rsid w:val="00927DB7"/>
    <w:rsid w:val="00927F5B"/>
    <w:rsid w:val="00930001"/>
    <w:rsid w:val="0093050C"/>
    <w:rsid w:val="009305C2"/>
    <w:rsid w:val="009306BA"/>
    <w:rsid w:val="0093099A"/>
    <w:rsid w:val="009309DC"/>
    <w:rsid w:val="00930B0C"/>
    <w:rsid w:val="00930B7D"/>
    <w:rsid w:val="00930C3E"/>
    <w:rsid w:val="00930D2E"/>
    <w:rsid w:val="00930D6C"/>
    <w:rsid w:val="00930FE9"/>
    <w:rsid w:val="009312A4"/>
    <w:rsid w:val="009312AD"/>
    <w:rsid w:val="00931492"/>
    <w:rsid w:val="009317AE"/>
    <w:rsid w:val="009317EC"/>
    <w:rsid w:val="00931867"/>
    <w:rsid w:val="00931945"/>
    <w:rsid w:val="00931AEE"/>
    <w:rsid w:val="00931B22"/>
    <w:rsid w:val="00931D34"/>
    <w:rsid w:val="00931E05"/>
    <w:rsid w:val="00932138"/>
    <w:rsid w:val="009321CB"/>
    <w:rsid w:val="009323F4"/>
    <w:rsid w:val="0093274D"/>
    <w:rsid w:val="009328AA"/>
    <w:rsid w:val="009328FC"/>
    <w:rsid w:val="00932AD2"/>
    <w:rsid w:val="00932B92"/>
    <w:rsid w:val="00932E7B"/>
    <w:rsid w:val="00932F63"/>
    <w:rsid w:val="009333F1"/>
    <w:rsid w:val="00933594"/>
    <w:rsid w:val="009337BC"/>
    <w:rsid w:val="00933999"/>
    <w:rsid w:val="009339A7"/>
    <w:rsid w:val="00933B36"/>
    <w:rsid w:val="00933BCC"/>
    <w:rsid w:val="00933C5B"/>
    <w:rsid w:val="00933C79"/>
    <w:rsid w:val="00933EC5"/>
    <w:rsid w:val="00933EF0"/>
    <w:rsid w:val="00934126"/>
    <w:rsid w:val="00934172"/>
    <w:rsid w:val="009343FC"/>
    <w:rsid w:val="009344A1"/>
    <w:rsid w:val="00934543"/>
    <w:rsid w:val="0093464D"/>
    <w:rsid w:val="009347BE"/>
    <w:rsid w:val="00934945"/>
    <w:rsid w:val="009349A6"/>
    <w:rsid w:val="00934AED"/>
    <w:rsid w:val="00934D56"/>
    <w:rsid w:val="00934EA3"/>
    <w:rsid w:val="00935179"/>
    <w:rsid w:val="009358D2"/>
    <w:rsid w:val="009359AC"/>
    <w:rsid w:val="00935C27"/>
    <w:rsid w:val="00935E2F"/>
    <w:rsid w:val="00935F4D"/>
    <w:rsid w:val="00935F67"/>
    <w:rsid w:val="00936148"/>
    <w:rsid w:val="00936251"/>
    <w:rsid w:val="0093669B"/>
    <w:rsid w:val="009367A1"/>
    <w:rsid w:val="00936B18"/>
    <w:rsid w:val="00936D77"/>
    <w:rsid w:val="00936F29"/>
    <w:rsid w:val="00936F51"/>
    <w:rsid w:val="00937122"/>
    <w:rsid w:val="00937199"/>
    <w:rsid w:val="009373A2"/>
    <w:rsid w:val="009375B8"/>
    <w:rsid w:val="00937605"/>
    <w:rsid w:val="009378A8"/>
    <w:rsid w:val="00937BDA"/>
    <w:rsid w:val="00937FA0"/>
    <w:rsid w:val="009400FD"/>
    <w:rsid w:val="00940382"/>
    <w:rsid w:val="009404A9"/>
    <w:rsid w:val="00940517"/>
    <w:rsid w:val="00940532"/>
    <w:rsid w:val="00940702"/>
    <w:rsid w:val="0094077A"/>
    <w:rsid w:val="00940C3D"/>
    <w:rsid w:val="00940F3F"/>
    <w:rsid w:val="009412BD"/>
    <w:rsid w:val="0094137D"/>
    <w:rsid w:val="0094145D"/>
    <w:rsid w:val="009414AC"/>
    <w:rsid w:val="009417E8"/>
    <w:rsid w:val="00941869"/>
    <w:rsid w:val="00941A3C"/>
    <w:rsid w:val="00941C4E"/>
    <w:rsid w:val="00941C9B"/>
    <w:rsid w:val="00941F89"/>
    <w:rsid w:val="0094210B"/>
    <w:rsid w:val="0094212B"/>
    <w:rsid w:val="009421D5"/>
    <w:rsid w:val="00942A1E"/>
    <w:rsid w:val="00942A6D"/>
    <w:rsid w:val="00942B8A"/>
    <w:rsid w:val="00942D17"/>
    <w:rsid w:val="00942E2D"/>
    <w:rsid w:val="00943074"/>
    <w:rsid w:val="0094322C"/>
    <w:rsid w:val="009433EA"/>
    <w:rsid w:val="009436BC"/>
    <w:rsid w:val="00943ACD"/>
    <w:rsid w:val="00943C02"/>
    <w:rsid w:val="00943EA8"/>
    <w:rsid w:val="00943FA5"/>
    <w:rsid w:val="00944145"/>
    <w:rsid w:val="009443A5"/>
    <w:rsid w:val="00944432"/>
    <w:rsid w:val="009444AE"/>
    <w:rsid w:val="00944540"/>
    <w:rsid w:val="00944644"/>
    <w:rsid w:val="00944BB4"/>
    <w:rsid w:val="00944C47"/>
    <w:rsid w:val="00944C69"/>
    <w:rsid w:val="00944D21"/>
    <w:rsid w:val="00944E88"/>
    <w:rsid w:val="009450FE"/>
    <w:rsid w:val="009451EE"/>
    <w:rsid w:val="0094522B"/>
    <w:rsid w:val="00945343"/>
    <w:rsid w:val="0094543A"/>
    <w:rsid w:val="0094564D"/>
    <w:rsid w:val="00945764"/>
    <w:rsid w:val="00945E17"/>
    <w:rsid w:val="009461A8"/>
    <w:rsid w:val="009463D3"/>
    <w:rsid w:val="009463F4"/>
    <w:rsid w:val="0094652E"/>
    <w:rsid w:val="00946648"/>
    <w:rsid w:val="00946695"/>
    <w:rsid w:val="009467AC"/>
    <w:rsid w:val="0094686B"/>
    <w:rsid w:val="009469A4"/>
    <w:rsid w:val="00946BA6"/>
    <w:rsid w:val="00946D6A"/>
    <w:rsid w:val="00946D8F"/>
    <w:rsid w:val="00946E03"/>
    <w:rsid w:val="00946E1F"/>
    <w:rsid w:val="009470AD"/>
    <w:rsid w:val="00947109"/>
    <w:rsid w:val="00947128"/>
    <w:rsid w:val="0094744C"/>
    <w:rsid w:val="009475E5"/>
    <w:rsid w:val="00947679"/>
    <w:rsid w:val="00947A1C"/>
    <w:rsid w:val="00947C94"/>
    <w:rsid w:val="00947CA1"/>
    <w:rsid w:val="00947F68"/>
    <w:rsid w:val="00947FD3"/>
    <w:rsid w:val="0095017C"/>
    <w:rsid w:val="00950267"/>
    <w:rsid w:val="00950514"/>
    <w:rsid w:val="00950562"/>
    <w:rsid w:val="00950A2A"/>
    <w:rsid w:val="00950EBC"/>
    <w:rsid w:val="009512F6"/>
    <w:rsid w:val="0095147B"/>
    <w:rsid w:val="0095172E"/>
    <w:rsid w:val="009517EC"/>
    <w:rsid w:val="009519A7"/>
    <w:rsid w:val="00951A1F"/>
    <w:rsid w:val="00951A92"/>
    <w:rsid w:val="009521D1"/>
    <w:rsid w:val="00952256"/>
    <w:rsid w:val="0095225F"/>
    <w:rsid w:val="00952301"/>
    <w:rsid w:val="00952353"/>
    <w:rsid w:val="0095246A"/>
    <w:rsid w:val="00952540"/>
    <w:rsid w:val="009526A1"/>
    <w:rsid w:val="0095273E"/>
    <w:rsid w:val="009527B4"/>
    <w:rsid w:val="0095289D"/>
    <w:rsid w:val="009529E6"/>
    <w:rsid w:val="00952C87"/>
    <w:rsid w:val="00952D54"/>
    <w:rsid w:val="00952D74"/>
    <w:rsid w:val="00952FF0"/>
    <w:rsid w:val="009531A3"/>
    <w:rsid w:val="009534D2"/>
    <w:rsid w:val="009535FB"/>
    <w:rsid w:val="009537B1"/>
    <w:rsid w:val="00953804"/>
    <w:rsid w:val="009538F4"/>
    <w:rsid w:val="00953973"/>
    <w:rsid w:val="009539F2"/>
    <w:rsid w:val="00953A74"/>
    <w:rsid w:val="00953C03"/>
    <w:rsid w:val="00953F4A"/>
    <w:rsid w:val="00953FE7"/>
    <w:rsid w:val="0095400F"/>
    <w:rsid w:val="00954503"/>
    <w:rsid w:val="00954552"/>
    <w:rsid w:val="009545A3"/>
    <w:rsid w:val="009545D5"/>
    <w:rsid w:val="00954778"/>
    <w:rsid w:val="0095481C"/>
    <w:rsid w:val="009548AE"/>
    <w:rsid w:val="00954A7F"/>
    <w:rsid w:val="00954BCC"/>
    <w:rsid w:val="00954BEC"/>
    <w:rsid w:val="00954DB8"/>
    <w:rsid w:val="00954E0E"/>
    <w:rsid w:val="00955092"/>
    <w:rsid w:val="009551AB"/>
    <w:rsid w:val="00955366"/>
    <w:rsid w:val="0095579B"/>
    <w:rsid w:val="009557EE"/>
    <w:rsid w:val="00955894"/>
    <w:rsid w:val="00955956"/>
    <w:rsid w:val="00955C04"/>
    <w:rsid w:val="00955DFA"/>
    <w:rsid w:val="00955E8F"/>
    <w:rsid w:val="00955EF1"/>
    <w:rsid w:val="00955F09"/>
    <w:rsid w:val="009561E0"/>
    <w:rsid w:val="00956453"/>
    <w:rsid w:val="0095687B"/>
    <w:rsid w:val="009568E8"/>
    <w:rsid w:val="009569FB"/>
    <w:rsid w:val="00956ACC"/>
    <w:rsid w:val="00956AD4"/>
    <w:rsid w:val="00956ED0"/>
    <w:rsid w:val="00957135"/>
    <w:rsid w:val="0095732C"/>
    <w:rsid w:val="00957331"/>
    <w:rsid w:val="009573DB"/>
    <w:rsid w:val="00957482"/>
    <w:rsid w:val="00957492"/>
    <w:rsid w:val="009574A1"/>
    <w:rsid w:val="0095756E"/>
    <w:rsid w:val="009575EE"/>
    <w:rsid w:val="00957A2C"/>
    <w:rsid w:val="00957C7F"/>
    <w:rsid w:val="00957CE1"/>
    <w:rsid w:val="00957D74"/>
    <w:rsid w:val="009600D5"/>
    <w:rsid w:val="00960141"/>
    <w:rsid w:val="00960880"/>
    <w:rsid w:val="0096095C"/>
    <w:rsid w:val="009609AB"/>
    <w:rsid w:val="00960BDA"/>
    <w:rsid w:val="0096103F"/>
    <w:rsid w:val="00961219"/>
    <w:rsid w:val="0096134C"/>
    <w:rsid w:val="00961429"/>
    <w:rsid w:val="0096161A"/>
    <w:rsid w:val="00961C5D"/>
    <w:rsid w:val="00961CF7"/>
    <w:rsid w:val="00961DB7"/>
    <w:rsid w:val="00961F59"/>
    <w:rsid w:val="0096212C"/>
    <w:rsid w:val="0096226B"/>
    <w:rsid w:val="00962401"/>
    <w:rsid w:val="00962A27"/>
    <w:rsid w:val="00962FD4"/>
    <w:rsid w:val="0096322B"/>
    <w:rsid w:val="00963511"/>
    <w:rsid w:val="009639F9"/>
    <w:rsid w:val="00963A8C"/>
    <w:rsid w:val="00963B29"/>
    <w:rsid w:val="00963DF2"/>
    <w:rsid w:val="00963EBC"/>
    <w:rsid w:val="00963F56"/>
    <w:rsid w:val="0096406C"/>
    <w:rsid w:val="0096417F"/>
    <w:rsid w:val="00964302"/>
    <w:rsid w:val="0096451A"/>
    <w:rsid w:val="009645A7"/>
    <w:rsid w:val="00964840"/>
    <w:rsid w:val="00964931"/>
    <w:rsid w:val="0096515D"/>
    <w:rsid w:val="00965209"/>
    <w:rsid w:val="00965339"/>
    <w:rsid w:val="009653C3"/>
    <w:rsid w:val="00965690"/>
    <w:rsid w:val="00965707"/>
    <w:rsid w:val="00965868"/>
    <w:rsid w:val="0096620C"/>
    <w:rsid w:val="00966814"/>
    <w:rsid w:val="0096685E"/>
    <w:rsid w:val="00966AA1"/>
    <w:rsid w:val="00966AE0"/>
    <w:rsid w:val="00966D2E"/>
    <w:rsid w:val="00966E21"/>
    <w:rsid w:val="00966EFA"/>
    <w:rsid w:val="00967001"/>
    <w:rsid w:val="00967455"/>
    <w:rsid w:val="0096757E"/>
    <w:rsid w:val="00967892"/>
    <w:rsid w:val="00967C05"/>
    <w:rsid w:val="00967C13"/>
    <w:rsid w:val="00967C2C"/>
    <w:rsid w:val="00967C43"/>
    <w:rsid w:val="00967D31"/>
    <w:rsid w:val="00967D4A"/>
    <w:rsid w:val="00967E7A"/>
    <w:rsid w:val="009700D1"/>
    <w:rsid w:val="0097066C"/>
    <w:rsid w:val="0097079C"/>
    <w:rsid w:val="0097083E"/>
    <w:rsid w:val="00970A46"/>
    <w:rsid w:val="00970B29"/>
    <w:rsid w:val="00970D92"/>
    <w:rsid w:val="00970F3E"/>
    <w:rsid w:val="00971008"/>
    <w:rsid w:val="00971224"/>
    <w:rsid w:val="0097150F"/>
    <w:rsid w:val="00971A88"/>
    <w:rsid w:val="00971BB5"/>
    <w:rsid w:val="00971C77"/>
    <w:rsid w:val="00971D32"/>
    <w:rsid w:val="00971E3F"/>
    <w:rsid w:val="0097202F"/>
    <w:rsid w:val="00972151"/>
    <w:rsid w:val="0097260F"/>
    <w:rsid w:val="0097275B"/>
    <w:rsid w:val="0097277D"/>
    <w:rsid w:val="0097290C"/>
    <w:rsid w:val="00972918"/>
    <w:rsid w:val="009729C9"/>
    <w:rsid w:val="00972A2A"/>
    <w:rsid w:val="00972B53"/>
    <w:rsid w:val="00972E85"/>
    <w:rsid w:val="00973029"/>
    <w:rsid w:val="00973228"/>
    <w:rsid w:val="00973451"/>
    <w:rsid w:val="009734BC"/>
    <w:rsid w:val="00973857"/>
    <w:rsid w:val="00973E85"/>
    <w:rsid w:val="00973EA9"/>
    <w:rsid w:val="00973FEF"/>
    <w:rsid w:val="00974076"/>
    <w:rsid w:val="00974173"/>
    <w:rsid w:val="00974556"/>
    <w:rsid w:val="00974870"/>
    <w:rsid w:val="0097487E"/>
    <w:rsid w:val="00974991"/>
    <w:rsid w:val="00974A1C"/>
    <w:rsid w:val="00974D0B"/>
    <w:rsid w:val="00974D48"/>
    <w:rsid w:val="00974E81"/>
    <w:rsid w:val="00974FD2"/>
    <w:rsid w:val="009751B2"/>
    <w:rsid w:val="009751FA"/>
    <w:rsid w:val="0097529A"/>
    <w:rsid w:val="009753A9"/>
    <w:rsid w:val="009755DF"/>
    <w:rsid w:val="0097564A"/>
    <w:rsid w:val="009757A2"/>
    <w:rsid w:val="00975B27"/>
    <w:rsid w:val="00975E56"/>
    <w:rsid w:val="0097643A"/>
    <w:rsid w:val="00976453"/>
    <w:rsid w:val="009764BF"/>
    <w:rsid w:val="009764E5"/>
    <w:rsid w:val="009765EC"/>
    <w:rsid w:val="00976B15"/>
    <w:rsid w:val="00976DAE"/>
    <w:rsid w:val="00976E8D"/>
    <w:rsid w:val="0097702D"/>
    <w:rsid w:val="009774D4"/>
    <w:rsid w:val="0097786C"/>
    <w:rsid w:val="00977A75"/>
    <w:rsid w:val="00977AD9"/>
    <w:rsid w:val="00977AFE"/>
    <w:rsid w:val="00977C52"/>
    <w:rsid w:val="00977E42"/>
    <w:rsid w:val="0098005F"/>
    <w:rsid w:val="00980414"/>
    <w:rsid w:val="009804F9"/>
    <w:rsid w:val="00980845"/>
    <w:rsid w:val="0098087A"/>
    <w:rsid w:val="00980928"/>
    <w:rsid w:val="00980932"/>
    <w:rsid w:val="00980A07"/>
    <w:rsid w:val="00980A70"/>
    <w:rsid w:val="00980CA6"/>
    <w:rsid w:val="009813F9"/>
    <w:rsid w:val="00981577"/>
    <w:rsid w:val="00981661"/>
    <w:rsid w:val="00981814"/>
    <w:rsid w:val="0098183C"/>
    <w:rsid w:val="009819EA"/>
    <w:rsid w:val="00981D20"/>
    <w:rsid w:val="00981E8F"/>
    <w:rsid w:val="009820A9"/>
    <w:rsid w:val="00982192"/>
    <w:rsid w:val="009823CE"/>
    <w:rsid w:val="00982A6A"/>
    <w:rsid w:val="00982BD8"/>
    <w:rsid w:val="00982BED"/>
    <w:rsid w:val="00982C9F"/>
    <w:rsid w:val="00982E77"/>
    <w:rsid w:val="00982FA1"/>
    <w:rsid w:val="009830BA"/>
    <w:rsid w:val="009835D4"/>
    <w:rsid w:val="009836EA"/>
    <w:rsid w:val="009836FD"/>
    <w:rsid w:val="0098385D"/>
    <w:rsid w:val="00983996"/>
    <w:rsid w:val="00983B95"/>
    <w:rsid w:val="00983BCC"/>
    <w:rsid w:val="009841A8"/>
    <w:rsid w:val="009841DC"/>
    <w:rsid w:val="0098431A"/>
    <w:rsid w:val="00984424"/>
    <w:rsid w:val="00984B49"/>
    <w:rsid w:val="009850F1"/>
    <w:rsid w:val="00985391"/>
    <w:rsid w:val="009854C0"/>
    <w:rsid w:val="009855CA"/>
    <w:rsid w:val="00985A80"/>
    <w:rsid w:val="0098635F"/>
    <w:rsid w:val="009865E7"/>
    <w:rsid w:val="009867AE"/>
    <w:rsid w:val="00986886"/>
    <w:rsid w:val="009868C0"/>
    <w:rsid w:val="00986AB2"/>
    <w:rsid w:val="00986BEA"/>
    <w:rsid w:val="0098708E"/>
    <w:rsid w:val="0098712D"/>
    <w:rsid w:val="0098792E"/>
    <w:rsid w:val="00987AEF"/>
    <w:rsid w:val="00987B41"/>
    <w:rsid w:val="00987B99"/>
    <w:rsid w:val="00987CFC"/>
    <w:rsid w:val="00987DDC"/>
    <w:rsid w:val="00987E27"/>
    <w:rsid w:val="00987E77"/>
    <w:rsid w:val="0099028C"/>
    <w:rsid w:val="00990B61"/>
    <w:rsid w:val="00990B7E"/>
    <w:rsid w:val="00990D9E"/>
    <w:rsid w:val="00990DDA"/>
    <w:rsid w:val="0099136B"/>
    <w:rsid w:val="009914F2"/>
    <w:rsid w:val="00991590"/>
    <w:rsid w:val="00991709"/>
    <w:rsid w:val="0099175D"/>
    <w:rsid w:val="009917E3"/>
    <w:rsid w:val="00991D1D"/>
    <w:rsid w:val="00991F86"/>
    <w:rsid w:val="0099249F"/>
    <w:rsid w:val="00992578"/>
    <w:rsid w:val="009925CB"/>
    <w:rsid w:val="00992737"/>
    <w:rsid w:val="009928A1"/>
    <w:rsid w:val="00992C35"/>
    <w:rsid w:val="00992D67"/>
    <w:rsid w:val="00992EEB"/>
    <w:rsid w:val="00992EF6"/>
    <w:rsid w:val="0099324F"/>
    <w:rsid w:val="0099328C"/>
    <w:rsid w:val="009934B5"/>
    <w:rsid w:val="00993618"/>
    <w:rsid w:val="00993850"/>
    <w:rsid w:val="00993904"/>
    <w:rsid w:val="00993A32"/>
    <w:rsid w:val="00993C03"/>
    <w:rsid w:val="00993E56"/>
    <w:rsid w:val="00993ED6"/>
    <w:rsid w:val="00993F81"/>
    <w:rsid w:val="00994337"/>
    <w:rsid w:val="009944A7"/>
    <w:rsid w:val="00994602"/>
    <w:rsid w:val="00994651"/>
    <w:rsid w:val="0099485B"/>
    <w:rsid w:val="00994862"/>
    <w:rsid w:val="00994BDE"/>
    <w:rsid w:val="00994CF6"/>
    <w:rsid w:val="00995576"/>
    <w:rsid w:val="00995934"/>
    <w:rsid w:val="00995B02"/>
    <w:rsid w:val="00995B4A"/>
    <w:rsid w:val="00995C26"/>
    <w:rsid w:val="0099601C"/>
    <w:rsid w:val="00996199"/>
    <w:rsid w:val="009962B4"/>
    <w:rsid w:val="00996406"/>
    <w:rsid w:val="00996575"/>
    <w:rsid w:val="009965A1"/>
    <w:rsid w:val="00996A9A"/>
    <w:rsid w:val="00997358"/>
    <w:rsid w:val="009974E8"/>
    <w:rsid w:val="00997858"/>
    <w:rsid w:val="009978FB"/>
    <w:rsid w:val="00997977"/>
    <w:rsid w:val="00997BE3"/>
    <w:rsid w:val="00997C86"/>
    <w:rsid w:val="009A00B3"/>
    <w:rsid w:val="009A0201"/>
    <w:rsid w:val="009A0326"/>
    <w:rsid w:val="009A03D8"/>
    <w:rsid w:val="009A0464"/>
    <w:rsid w:val="009A058E"/>
    <w:rsid w:val="009A0771"/>
    <w:rsid w:val="009A0BD5"/>
    <w:rsid w:val="009A0C60"/>
    <w:rsid w:val="009A0D8D"/>
    <w:rsid w:val="009A0EE6"/>
    <w:rsid w:val="009A1023"/>
    <w:rsid w:val="009A124F"/>
    <w:rsid w:val="009A13DF"/>
    <w:rsid w:val="009A1836"/>
    <w:rsid w:val="009A1871"/>
    <w:rsid w:val="009A1CD9"/>
    <w:rsid w:val="009A1E3C"/>
    <w:rsid w:val="009A213F"/>
    <w:rsid w:val="009A2367"/>
    <w:rsid w:val="009A25E4"/>
    <w:rsid w:val="009A278E"/>
    <w:rsid w:val="009A27F1"/>
    <w:rsid w:val="009A28E4"/>
    <w:rsid w:val="009A299D"/>
    <w:rsid w:val="009A2AA9"/>
    <w:rsid w:val="009A2BF3"/>
    <w:rsid w:val="009A2D9A"/>
    <w:rsid w:val="009A3035"/>
    <w:rsid w:val="009A3296"/>
    <w:rsid w:val="009A34A7"/>
    <w:rsid w:val="009A375E"/>
    <w:rsid w:val="009A3BCE"/>
    <w:rsid w:val="009A3C32"/>
    <w:rsid w:val="009A3E7D"/>
    <w:rsid w:val="009A4296"/>
    <w:rsid w:val="009A42AF"/>
    <w:rsid w:val="009A4305"/>
    <w:rsid w:val="009A4B13"/>
    <w:rsid w:val="009A4BAF"/>
    <w:rsid w:val="009A4F1B"/>
    <w:rsid w:val="009A5109"/>
    <w:rsid w:val="009A517D"/>
    <w:rsid w:val="009A54A5"/>
    <w:rsid w:val="009A5544"/>
    <w:rsid w:val="009A58E2"/>
    <w:rsid w:val="009A5A20"/>
    <w:rsid w:val="009A5A43"/>
    <w:rsid w:val="009A5B41"/>
    <w:rsid w:val="009A5E49"/>
    <w:rsid w:val="009A5F7D"/>
    <w:rsid w:val="009A6262"/>
    <w:rsid w:val="009A6344"/>
    <w:rsid w:val="009A640E"/>
    <w:rsid w:val="009A6590"/>
    <w:rsid w:val="009A6699"/>
    <w:rsid w:val="009A67E1"/>
    <w:rsid w:val="009A6A94"/>
    <w:rsid w:val="009A6C8B"/>
    <w:rsid w:val="009A7154"/>
    <w:rsid w:val="009A7282"/>
    <w:rsid w:val="009A74BD"/>
    <w:rsid w:val="009A771D"/>
    <w:rsid w:val="009A780E"/>
    <w:rsid w:val="009A789B"/>
    <w:rsid w:val="009A790B"/>
    <w:rsid w:val="009A79DE"/>
    <w:rsid w:val="009A7CF9"/>
    <w:rsid w:val="009B01C8"/>
    <w:rsid w:val="009B02C6"/>
    <w:rsid w:val="009B03BC"/>
    <w:rsid w:val="009B0494"/>
    <w:rsid w:val="009B079E"/>
    <w:rsid w:val="009B0CB3"/>
    <w:rsid w:val="009B1020"/>
    <w:rsid w:val="009B11BE"/>
    <w:rsid w:val="009B12CF"/>
    <w:rsid w:val="009B12E6"/>
    <w:rsid w:val="009B15E4"/>
    <w:rsid w:val="009B17C5"/>
    <w:rsid w:val="009B193F"/>
    <w:rsid w:val="009B194F"/>
    <w:rsid w:val="009B201D"/>
    <w:rsid w:val="009B21A2"/>
    <w:rsid w:val="009B253E"/>
    <w:rsid w:val="009B27FE"/>
    <w:rsid w:val="009B2DB6"/>
    <w:rsid w:val="009B2F7B"/>
    <w:rsid w:val="009B3062"/>
    <w:rsid w:val="009B309A"/>
    <w:rsid w:val="009B317B"/>
    <w:rsid w:val="009B34D2"/>
    <w:rsid w:val="009B361D"/>
    <w:rsid w:val="009B3A0D"/>
    <w:rsid w:val="009B3A2E"/>
    <w:rsid w:val="009B3A33"/>
    <w:rsid w:val="009B3ADD"/>
    <w:rsid w:val="009B3C00"/>
    <w:rsid w:val="009B3CE5"/>
    <w:rsid w:val="009B4075"/>
    <w:rsid w:val="009B418F"/>
    <w:rsid w:val="009B43A1"/>
    <w:rsid w:val="009B447F"/>
    <w:rsid w:val="009B46AD"/>
    <w:rsid w:val="009B4711"/>
    <w:rsid w:val="009B47C9"/>
    <w:rsid w:val="009B48D4"/>
    <w:rsid w:val="009B4A9F"/>
    <w:rsid w:val="009B4C57"/>
    <w:rsid w:val="009B4C92"/>
    <w:rsid w:val="009B4CA1"/>
    <w:rsid w:val="009B4E97"/>
    <w:rsid w:val="009B526D"/>
    <w:rsid w:val="009B52EE"/>
    <w:rsid w:val="009B5484"/>
    <w:rsid w:val="009B56C2"/>
    <w:rsid w:val="009B5765"/>
    <w:rsid w:val="009B5B3C"/>
    <w:rsid w:val="009B5B45"/>
    <w:rsid w:val="009B5D2D"/>
    <w:rsid w:val="009B5E45"/>
    <w:rsid w:val="009B5E8F"/>
    <w:rsid w:val="009B610C"/>
    <w:rsid w:val="009B61D8"/>
    <w:rsid w:val="009B63BB"/>
    <w:rsid w:val="009B6509"/>
    <w:rsid w:val="009B652E"/>
    <w:rsid w:val="009B65B5"/>
    <w:rsid w:val="009B6674"/>
    <w:rsid w:val="009B66C4"/>
    <w:rsid w:val="009B6702"/>
    <w:rsid w:val="009B67E5"/>
    <w:rsid w:val="009B683E"/>
    <w:rsid w:val="009B691E"/>
    <w:rsid w:val="009B6A7A"/>
    <w:rsid w:val="009B6ADE"/>
    <w:rsid w:val="009B6C72"/>
    <w:rsid w:val="009B6CEE"/>
    <w:rsid w:val="009B6DFF"/>
    <w:rsid w:val="009B6ECC"/>
    <w:rsid w:val="009B6F1B"/>
    <w:rsid w:val="009B6F2E"/>
    <w:rsid w:val="009B712B"/>
    <w:rsid w:val="009B73CF"/>
    <w:rsid w:val="009B740C"/>
    <w:rsid w:val="009B743A"/>
    <w:rsid w:val="009B7526"/>
    <w:rsid w:val="009B7638"/>
    <w:rsid w:val="009B77B5"/>
    <w:rsid w:val="009B7851"/>
    <w:rsid w:val="009B7C0B"/>
    <w:rsid w:val="009B7D43"/>
    <w:rsid w:val="009B7D61"/>
    <w:rsid w:val="009C0184"/>
    <w:rsid w:val="009C0280"/>
    <w:rsid w:val="009C0518"/>
    <w:rsid w:val="009C09D6"/>
    <w:rsid w:val="009C0DC8"/>
    <w:rsid w:val="009C1003"/>
    <w:rsid w:val="009C112E"/>
    <w:rsid w:val="009C1144"/>
    <w:rsid w:val="009C17FC"/>
    <w:rsid w:val="009C1BBA"/>
    <w:rsid w:val="009C1D99"/>
    <w:rsid w:val="009C2189"/>
    <w:rsid w:val="009C2202"/>
    <w:rsid w:val="009C2348"/>
    <w:rsid w:val="009C24B8"/>
    <w:rsid w:val="009C259B"/>
    <w:rsid w:val="009C2AF5"/>
    <w:rsid w:val="009C304D"/>
    <w:rsid w:val="009C323D"/>
    <w:rsid w:val="009C3467"/>
    <w:rsid w:val="009C3550"/>
    <w:rsid w:val="009C3769"/>
    <w:rsid w:val="009C37DF"/>
    <w:rsid w:val="009C3CE6"/>
    <w:rsid w:val="009C3D2A"/>
    <w:rsid w:val="009C3EF7"/>
    <w:rsid w:val="009C3FB7"/>
    <w:rsid w:val="009C446A"/>
    <w:rsid w:val="009C46BD"/>
    <w:rsid w:val="009C46D5"/>
    <w:rsid w:val="009C4886"/>
    <w:rsid w:val="009C48A4"/>
    <w:rsid w:val="009C4A05"/>
    <w:rsid w:val="009C4A0C"/>
    <w:rsid w:val="009C4A13"/>
    <w:rsid w:val="009C4A58"/>
    <w:rsid w:val="009C4CDA"/>
    <w:rsid w:val="009C4D67"/>
    <w:rsid w:val="009C4F61"/>
    <w:rsid w:val="009C511A"/>
    <w:rsid w:val="009C51C3"/>
    <w:rsid w:val="009C525C"/>
    <w:rsid w:val="009C55ED"/>
    <w:rsid w:val="009C5741"/>
    <w:rsid w:val="009C57E9"/>
    <w:rsid w:val="009C586B"/>
    <w:rsid w:val="009C5AC8"/>
    <w:rsid w:val="009C5AFC"/>
    <w:rsid w:val="009C5C11"/>
    <w:rsid w:val="009C5C9A"/>
    <w:rsid w:val="009C5D7F"/>
    <w:rsid w:val="009C5DB7"/>
    <w:rsid w:val="009C5DFD"/>
    <w:rsid w:val="009C5E6D"/>
    <w:rsid w:val="009C60DD"/>
    <w:rsid w:val="009C61DB"/>
    <w:rsid w:val="009C629D"/>
    <w:rsid w:val="009C6300"/>
    <w:rsid w:val="009C63A3"/>
    <w:rsid w:val="009C65DC"/>
    <w:rsid w:val="009C66F5"/>
    <w:rsid w:val="009C6738"/>
    <w:rsid w:val="009C6987"/>
    <w:rsid w:val="009C6BC7"/>
    <w:rsid w:val="009C6E0C"/>
    <w:rsid w:val="009C6E69"/>
    <w:rsid w:val="009C72F5"/>
    <w:rsid w:val="009C73C0"/>
    <w:rsid w:val="009C7694"/>
    <w:rsid w:val="009C77D8"/>
    <w:rsid w:val="009C77F3"/>
    <w:rsid w:val="009C7844"/>
    <w:rsid w:val="009C7A7A"/>
    <w:rsid w:val="009C7BED"/>
    <w:rsid w:val="009C7CDB"/>
    <w:rsid w:val="009D00BE"/>
    <w:rsid w:val="009D01DE"/>
    <w:rsid w:val="009D0480"/>
    <w:rsid w:val="009D0612"/>
    <w:rsid w:val="009D07E3"/>
    <w:rsid w:val="009D0863"/>
    <w:rsid w:val="009D08F1"/>
    <w:rsid w:val="009D09BB"/>
    <w:rsid w:val="009D0B40"/>
    <w:rsid w:val="009D0CF2"/>
    <w:rsid w:val="009D0DFC"/>
    <w:rsid w:val="009D0E42"/>
    <w:rsid w:val="009D0E4B"/>
    <w:rsid w:val="009D0E95"/>
    <w:rsid w:val="009D0F03"/>
    <w:rsid w:val="009D0F08"/>
    <w:rsid w:val="009D0F3D"/>
    <w:rsid w:val="009D1736"/>
    <w:rsid w:val="009D1972"/>
    <w:rsid w:val="009D19CB"/>
    <w:rsid w:val="009D1CD4"/>
    <w:rsid w:val="009D1EC5"/>
    <w:rsid w:val="009D2301"/>
    <w:rsid w:val="009D232D"/>
    <w:rsid w:val="009D2781"/>
    <w:rsid w:val="009D2B66"/>
    <w:rsid w:val="009D2C05"/>
    <w:rsid w:val="009D2CB5"/>
    <w:rsid w:val="009D2CBD"/>
    <w:rsid w:val="009D2E2B"/>
    <w:rsid w:val="009D2F2F"/>
    <w:rsid w:val="009D2F96"/>
    <w:rsid w:val="009D2FC9"/>
    <w:rsid w:val="009D3142"/>
    <w:rsid w:val="009D31DB"/>
    <w:rsid w:val="009D3299"/>
    <w:rsid w:val="009D3BAD"/>
    <w:rsid w:val="009D3D1B"/>
    <w:rsid w:val="009D3F17"/>
    <w:rsid w:val="009D3FB7"/>
    <w:rsid w:val="009D4526"/>
    <w:rsid w:val="009D4758"/>
    <w:rsid w:val="009D4840"/>
    <w:rsid w:val="009D49AC"/>
    <w:rsid w:val="009D4A65"/>
    <w:rsid w:val="009D4B09"/>
    <w:rsid w:val="009D4CA5"/>
    <w:rsid w:val="009D4CC6"/>
    <w:rsid w:val="009D4E2F"/>
    <w:rsid w:val="009D4F74"/>
    <w:rsid w:val="009D4FA0"/>
    <w:rsid w:val="009D5296"/>
    <w:rsid w:val="009D5427"/>
    <w:rsid w:val="009D547C"/>
    <w:rsid w:val="009D5560"/>
    <w:rsid w:val="009D5597"/>
    <w:rsid w:val="009D5793"/>
    <w:rsid w:val="009D5A9A"/>
    <w:rsid w:val="009D5ACB"/>
    <w:rsid w:val="009D5AE4"/>
    <w:rsid w:val="009D5C77"/>
    <w:rsid w:val="009D5C80"/>
    <w:rsid w:val="009D5F37"/>
    <w:rsid w:val="009D5FEB"/>
    <w:rsid w:val="009D6157"/>
    <w:rsid w:val="009D6426"/>
    <w:rsid w:val="009D6652"/>
    <w:rsid w:val="009D671E"/>
    <w:rsid w:val="009D67CE"/>
    <w:rsid w:val="009D6945"/>
    <w:rsid w:val="009D6C69"/>
    <w:rsid w:val="009D6D1E"/>
    <w:rsid w:val="009D7346"/>
    <w:rsid w:val="009D73C4"/>
    <w:rsid w:val="009D7691"/>
    <w:rsid w:val="009D7A0E"/>
    <w:rsid w:val="009D7B7B"/>
    <w:rsid w:val="009D7D1F"/>
    <w:rsid w:val="009D7ED4"/>
    <w:rsid w:val="009D7EF2"/>
    <w:rsid w:val="009E00CD"/>
    <w:rsid w:val="009E00F1"/>
    <w:rsid w:val="009E0251"/>
    <w:rsid w:val="009E02CD"/>
    <w:rsid w:val="009E0404"/>
    <w:rsid w:val="009E05C7"/>
    <w:rsid w:val="009E0A1C"/>
    <w:rsid w:val="009E0E56"/>
    <w:rsid w:val="009E0EBA"/>
    <w:rsid w:val="009E0F95"/>
    <w:rsid w:val="009E1027"/>
    <w:rsid w:val="009E1243"/>
    <w:rsid w:val="009E133B"/>
    <w:rsid w:val="009E133E"/>
    <w:rsid w:val="009E1358"/>
    <w:rsid w:val="009E1590"/>
    <w:rsid w:val="009E15B8"/>
    <w:rsid w:val="009E16B5"/>
    <w:rsid w:val="009E1916"/>
    <w:rsid w:val="009E1968"/>
    <w:rsid w:val="009E1BF8"/>
    <w:rsid w:val="009E1E04"/>
    <w:rsid w:val="009E1E0C"/>
    <w:rsid w:val="009E2007"/>
    <w:rsid w:val="009E2224"/>
    <w:rsid w:val="009E240E"/>
    <w:rsid w:val="009E241C"/>
    <w:rsid w:val="009E24A2"/>
    <w:rsid w:val="009E2B96"/>
    <w:rsid w:val="009E2BAF"/>
    <w:rsid w:val="009E2CD5"/>
    <w:rsid w:val="009E2E26"/>
    <w:rsid w:val="009E2EAF"/>
    <w:rsid w:val="009E34B3"/>
    <w:rsid w:val="009E3883"/>
    <w:rsid w:val="009E3919"/>
    <w:rsid w:val="009E3E38"/>
    <w:rsid w:val="009E4059"/>
    <w:rsid w:val="009E421B"/>
    <w:rsid w:val="009E4493"/>
    <w:rsid w:val="009E4521"/>
    <w:rsid w:val="009E4546"/>
    <w:rsid w:val="009E4719"/>
    <w:rsid w:val="009E4901"/>
    <w:rsid w:val="009E4911"/>
    <w:rsid w:val="009E4A1F"/>
    <w:rsid w:val="009E4FB4"/>
    <w:rsid w:val="009E4FC5"/>
    <w:rsid w:val="009E5039"/>
    <w:rsid w:val="009E5060"/>
    <w:rsid w:val="009E553D"/>
    <w:rsid w:val="009E55B6"/>
    <w:rsid w:val="009E5637"/>
    <w:rsid w:val="009E56F5"/>
    <w:rsid w:val="009E5AB0"/>
    <w:rsid w:val="009E5AF0"/>
    <w:rsid w:val="009E5BB7"/>
    <w:rsid w:val="009E5C0B"/>
    <w:rsid w:val="009E5C4C"/>
    <w:rsid w:val="009E5E0E"/>
    <w:rsid w:val="009E5F99"/>
    <w:rsid w:val="009E61C2"/>
    <w:rsid w:val="009E6647"/>
    <w:rsid w:val="009E67EF"/>
    <w:rsid w:val="009E68BA"/>
    <w:rsid w:val="009E6941"/>
    <w:rsid w:val="009E6C0C"/>
    <w:rsid w:val="009E6D6D"/>
    <w:rsid w:val="009E6FCA"/>
    <w:rsid w:val="009E70BF"/>
    <w:rsid w:val="009E70FB"/>
    <w:rsid w:val="009E746B"/>
    <w:rsid w:val="009E7529"/>
    <w:rsid w:val="009E7813"/>
    <w:rsid w:val="009E7AE9"/>
    <w:rsid w:val="009F01C9"/>
    <w:rsid w:val="009F01EC"/>
    <w:rsid w:val="009F0443"/>
    <w:rsid w:val="009F04D2"/>
    <w:rsid w:val="009F0716"/>
    <w:rsid w:val="009F07FC"/>
    <w:rsid w:val="009F0A90"/>
    <w:rsid w:val="009F0D68"/>
    <w:rsid w:val="009F0EC2"/>
    <w:rsid w:val="009F108D"/>
    <w:rsid w:val="009F1105"/>
    <w:rsid w:val="009F120E"/>
    <w:rsid w:val="009F134E"/>
    <w:rsid w:val="009F1605"/>
    <w:rsid w:val="009F186A"/>
    <w:rsid w:val="009F1CAB"/>
    <w:rsid w:val="009F2050"/>
    <w:rsid w:val="009F2875"/>
    <w:rsid w:val="009F29C6"/>
    <w:rsid w:val="009F29E4"/>
    <w:rsid w:val="009F2D36"/>
    <w:rsid w:val="009F2D92"/>
    <w:rsid w:val="009F2E2B"/>
    <w:rsid w:val="009F2F4D"/>
    <w:rsid w:val="009F2FE8"/>
    <w:rsid w:val="009F3343"/>
    <w:rsid w:val="009F3839"/>
    <w:rsid w:val="009F38BA"/>
    <w:rsid w:val="009F39B7"/>
    <w:rsid w:val="009F3ADC"/>
    <w:rsid w:val="009F3EC6"/>
    <w:rsid w:val="009F3F2C"/>
    <w:rsid w:val="009F3FE8"/>
    <w:rsid w:val="009F403C"/>
    <w:rsid w:val="009F433A"/>
    <w:rsid w:val="009F45C6"/>
    <w:rsid w:val="009F499D"/>
    <w:rsid w:val="009F49E1"/>
    <w:rsid w:val="009F4ADE"/>
    <w:rsid w:val="009F4AFF"/>
    <w:rsid w:val="009F4BEF"/>
    <w:rsid w:val="009F4C17"/>
    <w:rsid w:val="009F4C37"/>
    <w:rsid w:val="009F4D46"/>
    <w:rsid w:val="009F4E0B"/>
    <w:rsid w:val="009F506E"/>
    <w:rsid w:val="009F50B3"/>
    <w:rsid w:val="009F515E"/>
    <w:rsid w:val="009F525C"/>
    <w:rsid w:val="009F55AA"/>
    <w:rsid w:val="009F55DE"/>
    <w:rsid w:val="009F5639"/>
    <w:rsid w:val="009F58B2"/>
    <w:rsid w:val="009F59CF"/>
    <w:rsid w:val="009F5C9C"/>
    <w:rsid w:val="009F5D8F"/>
    <w:rsid w:val="009F6385"/>
    <w:rsid w:val="009F63FC"/>
    <w:rsid w:val="009F6515"/>
    <w:rsid w:val="009F6572"/>
    <w:rsid w:val="009F657E"/>
    <w:rsid w:val="009F67E3"/>
    <w:rsid w:val="009F689C"/>
    <w:rsid w:val="009F68B6"/>
    <w:rsid w:val="009F6B25"/>
    <w:rsid w:val="009F6D33"/>
    <w:rsid w:val="009F6FEB"/>
    <w:rsid w:val="009F71CC"/>
    <w:rsid w:val="009F734D"/>
    <w:rsid w:val="009F74FB"/>
    <w:rsid w:val="009F7718"/>
    <w:rsid w:val="009F7C78"/>
    <w:rsid w:val="009F7F87"/>
    <w:rsid w:val="00A002E8"/>
    <w:rsid w:val="00A0034B"/>
    <w:rsid w:val="00A00454"/>
    <w:rsid w:val="00A007EB"/>
    <w:rsid w:val="00A009E5"/>
    <w:rsid w:val="00A00A97"/>
    <w:rsid w:val="00A00B75"/>
    <w:rsid w:val="00A00C59"/>
    <w:rsid w:val="00A00D6F"/>
    <w:rsid w:val="00A00E16"/>
    <w:rsid w:val="00A00E9D"/>
    <w:rsid w:val="00A01056"/>
    <w:rsid w:val="00A011EC"/>
    <w:rsid w:val="00A012C5"/>
    <w:rsid w:val="00A014A6"/>
    <w:rsid w:val="00A01626"/>
    <w:rsid w:val="00A018DD"/>
    <w:rsid w:val="00A01BD0"/>
    <w:rsid w:val="00A01BEF"/>
    <w:rsid w:val="00A01D5E"/>
    <w:rsid w:val="00A01DC0"/>
    <w:rsid w:val="00A01DDC"/>
    <w:rsid w:val="00A020A1"/>
    <w:rsid w:val="00A02123"/>
    <w:rsid w:val="00A0222E"/>
    <w:rsid w:val="00A02398"/>
    <w:rsid w:val="00A0241F"/>
    <w:rsid w:val="00A02531"/>
    <w:rsid w:val="00A026C7"/>
    <w:rsid w:val="00A028DD"/>
    <w:rsid w:val="00A02979"/>
    <w:rsid w:val="00A02AB8"/>
    <w:rsid w:val="00A02B7F"/>
    <w:rsid w:val="00A02BDD"/>
    <w:rsid w:val="00A02D24"/>
    <w:rsid w:val="00A02DE7"/>
    <w:rsid w:val="00A02F6A"/>
    <w:rsid w:val="00A02FD6"/>
    <w:rsid w:val="00A031E9"/>
    <w:rsid w:val="00A032B4"/>
    <w:rsid w:val="00A03413"/>
    <w:rsid w:val="00A0347E"/>
    <w:rsid w:val="00A036D7"/>
    <w:rsid w:val="00A039D9"/>
    <w:rsid w:val="00A03E4E"/>
    <w:rsid w:val="00A03F09"/>
    <w:rsid w:val="00A041DF"/>
    <w:rsid w:val="00A04310"/>
    <w:rsid w:val="00A04563"/>
    <w:rsid w:val="00A04842"/>
    <w:rsid w:val="00A0499B"/>
    <w:rsid w:val="00A04A4E"/>
    <w:rsid w:val="00A04AAD"/>
    <w:rsid w:val="00A04BB8"/>
    <w:rsid w:val="00A04E14"/>
    <w:rsid w:val="00A05101"/>
    <w:rsid w:val="00A0532F"/>
    <w:rsid w:val="00A0561E"/>
    <w:rsid w:val="00A056A2"/>
    <w:rsid w:val="00A057D5"/>
    <w:rsid w:val="00A05D98"/>
    <w:rsid w:val="00A05EF4"/>
    <w:rsid w:val="00A0612A"/>
    <w:rsid w:val="00A061B3"/>
    <w:rsid w:val="00A06263"/>
    <w:rsid w:val="00A0682C"/>
    <w:rsid w:val="00A06892"/>
    <w:rsid w:val="00A06957"/>
    <w:rsid w:val="00A06B15"/>
    <w:rsid w:val="00A06B5D"/>
    <w:rsid w:val="00A06BBA"/>
    <w:rsid w:val="00A06DF3"/>
    <w:rsid w:val="00A07013"/>
    <w:rsid w:val="00A0705D"/>
    <w:rsid w:val="00A07293"/>
    <w:rsid w:val="00A073BB"/>
    <w:rsid w:val="00A07440"/>
    <w:rsid w:val="00A07657"/>
    <w:rsid w:val="00A076F5"/>
    <w:rsid w:val="00A07A32"/>
    <w:rsid w:val="00A07DD1"/>
    <w:rsid w:val="00A103AB"/>
    <w:rsid w:val="00A103CD"/>
    <w:rsid w:val="00A106E6"/>
    <w:rsid w:val="00A106FB"/>
    <w:rsid w:val="00A10A59"/>
    <w:rsid w:val="00A10AB8"/>
    <w:rsid w:val="00A10BFC"/>
    <w:rsid w:val="00A10DA0"/>
    <w:rsid w:val="00A10E2A"/>
    <w:rsid w:val="00A10EF0"/>
    <w:rsid w:val="00A10F65"/>
    <w:rsid w:val="00A10FCC"/>
    <w:rsid w:val="00A1109C"/>
    <w:rsid w:val="00A1172A"/>
    <w:rsid w:val="00A11B5E"/>
    <w:rsid w:val="00A11BCD"/>
    <w:rsid w:val="00A11EF2"/>
    <w:rsid w:val="00A11FEA"/>
    <w:rsid w:val="00A12517"/>
    <w:rsid w:val="00A128B2"/>
    <w:rsid w:val="00A129AE"/>
    <w:rsid w:val="00A129B1"/>
    <w:rsid w:val="00A12AC3"/>
    <w:rsid w:val="00A12B89"/>
    <w:rsid w:val="00A12BD3"/>
    <w:rsid w:val="00A12FA0"/>
    <w:rsid w:val="00A13988"/>
    <w:rsid w:val="00A13A46"/>
    <w:rsid w:val="00A13BC8"/>
    <w:rsid w:val="00A13FE2"/>
    <w:rsid w:val="00A140E4"/>
    <w:rsid w:val="00A142D7"/>
    <w:rsid w:val="00A144E1"/>
    <w:rsid w:val="00A14BCE"/>
    <w:rsid w:val="00A1500A"/>
    <w:rsid w:val="00A15252"/>
    <w:rsid w:val="00A15A03"/>
    <w:rsid w:val="00A15A3A"/>
    <w:rsid w:val="00A15A74"/>
    <w:rsid w:val="00A1604A"/>
    <w:rsid w:val="00A1610A"/>
    <w:rsid w:val="00A1616D"/>
    <w:rsid w:val="00A161D4"/>
    <w:rsid w:val="00A162A1"/>
    <w:rsid w:val="00A16469"/>
    <w:rsid w:val="00A16C44"/>
    <w:rsid w:val="00A16E71"/>
    <w:rsid w:val="00A17045"/>
    <w:rsid w:val="00A17189"/>
    <w:rsid w:val="00A171AE"/>
    <w:rsid w:val="00A17328"/>
    <w:rsid w:val="00A174EC"/>
    <w:rsid w:val="00A1759F"/>
    <w:rsid w:val="00A176A0"/>
    <w:rsid w:val="00A176F7"/>
    <w:rsid w:val="00A17764"/>
    <w:rsid w:val="00A178D1"/>
    <w:rsid w:val="00A1793F"/>
    <w:rsid w:val="00A17B41"/>
    <w:rsid w:val="00A17D47"/>
    <w:rsid w:val="00A17DEC"/>
    <w:rsid w:val="00A17FA1"/>
    <w:rsid w:val="00A2036C"/>
    <w:rsid w:val="00A2037E"/>
    <w:rsid w:val="00A2049B"/>
    <w:rsid w:val="00A20514"/>
    <w:rsid w:val="00A2054A"/>
    <w:rsid w:val="00A205E1"/>
    <w:rsid w:val="00A20661"/>
    <w:rsid w:val="00A207A8"/>
    <w:rsid w:val="00A209D4"/>
    <w:rsid w:val="00A20A46"/>
    <w:rsid w:val="00A20B7F"/>
    <w:rsid w:val="00A20C35"/>
    <w:rsid w:val="00A20C98"/>
    <w:rsid w:val="00A20CDA"/>
    <w:rsid w:val="00A20F6A"/>
    <w:rsid w:val="00A210BD"/>
    <w:rsid w:val="00A2118E"/>
    <w:rsid w:val="00A21507"/>
    <w:rsid w:val="00A21A3B"/>
    <w:rsid w:val="00A21AF5"/>
    <w:rsid w:val="00A21E1C"/>
    <w:rsid w:val="00A21FD1"/>
    <w:rsid w:val="00A220C3"/>
    <w:rsid w:val="00A220CF"/>
    <w:rsid w:val="00A223A5"/>
    <w:rsid w:val="00A223C2"/>
    <w:rsid w:val="00A2246E"/>
    <w:rsid w:val="00A227A4"/>
    <w:rsid w:val="00A22ADB"/>
    <w:rsid w:val="00A22BB3"/>
    <w:rsid w:val="00A22E0C"/>
    <w:rsid w:val="00A22F17"/>
    <w:rsid w:val="00A23020"/>
    <w:rsid w:val="00A2323F"/>
    <w:rsid w:val="00A23A7E"/>
    <w:rsid w:val="00A23CDB"/>
    <w:rsid w:val="00A23D39"/>
    <w:rsid w:val="00A23FAB"/>
    <w:rsid w:val="00A240D2"/>
    <w:rsid w:val="00A24118"/>
    <w:rsid w:val="00A24315"/>
    <w:rsid w:val="00A24485"/>
    <w:rsid w:val="00A244EA"/>
    <w:rsid w:val="00A24631"/>
    <w:rsid w:val="00A24635"/>
    <w:rsid w:val="00A24754"/>
    <w:rsid w:val="00A24847"/>
    <w:rsid w:val="00A24A49"/>
    <w:rsid w:val="00A24C70"/>
    <w:rsid w:val="00A24C8B"/>
    <w:rsid w:val="00A24D6B"/>
    <w:rsid w:val="00A24D81"/>
    <w:rsid w:val="00A24E28"/>
    <w:rsid w:val="00A24F8F"/>
    <w:rsid w:val="00A2507C"/>
    <w:rsid w:val="00A25878"/>
    <w:rsid w:val="00A2587C"/>
    <w:rsid w:val="00A25950"/>
    <w:rsid w:val="00A25C61"/>
    <w:rsid w:val="00A25EA8"/>
    <w:rsid w:val="00A25EEA"/>
    <w:rsid w:val="00A25FB3"/>
    <w:rsid w:val="00A26300"/>
    <w:rsid w:val="00A2649A"/>
    <w:rsid w:val="00A2652F"/>
    <w:rsid w:val="00A26814"/>
    <w:rsid w:val="00A26993"/>
    <w:rsid w:val="00A26E4C"/>
    <w:rsid w:val="00A270A4"/>
    <w:rsid w:val="00A27144"/>
    <w:rsid w:val="00A27D11"/>
    <w:rsid w:val="00A27D30"/>
    <w:rsid w:val="00A27DE0"/>
    <w:rsid w:val="00A27FDE"/>
    <w:rsid w:val="00A30113"/>
    <w:rsid w:val="00A302A0"/>
    <w:rsid w:val="00A3046F"/>
    <w:rsid w:val="00A30488"/>
    <w:rsid w:val="00A30804"/>
    <w:rsid w:val="00A30B16"/>
    <w:rsid w:val="00A30C88"/>
    <w:rsid w:val="00A30EC3"/>
    <w:rsid w:val="00A31149"/>
    <w:rsid w:val="00A31308"/>
    <w:rsid w:val="00A31342"/>
    <w:rsid w:val="00A31752"/>
    <w:rsid w:val="00A318A0"/>
    <w:rsid w:val="00A318A4"/>
    <w:rsid w:val="00A31B44"/>
    <w:rsid w:val="00A31B88"/>
    <w:rsid w:val="00A31C65"/>
    <w:rsid w:val="00A31F2C"/>
    <w:rsid w:val="00A31FBA"/>
    <w:rsid w:val="00A3231B"/>
    <w:rsid w:val="00A32369"/>
    <w:rsid w:val="00A32490"/>
    <w:rsid w:val="00A32631"/>
    <w:rsid w:val="00A32762"/>
    <w:rsid w:val="00A328C0"/>
    <w:rsid w:val="00A32C31"/>
    <w:rsid w:val="00A32E3E"/>
    <w:rsid w:val="00A33074"/>
    <w:rsid w:val="00A331C2"/>
    <w:rsid w:val="00A3362F"/>
    <w:rsid w:val="00A336CB"/>
    <w:rsid w:val="00A3393D"/>
    <w:rsid w:val="00A339DE"/>
    <w:rsid w:val="00A33B60"/>
    <w:rsid w:val="00A33BBB"/>
    <w:rsid w:val="00A33C67"/>
    <w:rsid w:val="00A33CA5"/>
    <w:rsid w:val="00A33D94"/>
    <w:rsid w:val="00A343E7"/>
    <w:rsid w:val="00A34507"/>
    <w:rsid w:val="00A34548"/>
    <w:rsid w:val="00A346C1"/>
    <w:rsid w:val="00A34850"/>
    <w:rsid w:val="00A34D12"/>
    <w:rsid w:val="00A34D36"/>
    <w:rsid w:val="00A34D8C"/>
    <w:rsid w:val="00A34FAE"/>
    <w:rsid w:val="00A35309"/>
    <w:rsid w:val="00A35A7F"/>
    <w:rsid w:val="00A35D37"/>
    <w:rsid w:val="00A35EB7"/>
    <w:rsid w:val="00A35EDA"/>
    <w:rsid w:val="00A35F66"/>
    <w:rsid w:val="00A36300"/>
    <w:rsid w:val="00A3652A"/>
    <w:rsid w:val="00A36735"/>
    <w:rsid w:val="00A3704E"/>
    <w:rsid w:val="00A3718E"/>
    <w:rsid w:val="00A373CF"/>
    <w:rsid w:val="00A373DB"/>
    <w:rsid w:val="00A37496"/>
    <w:rsid w:val="00A375FE"/>
    <w:rsid w:val="00A37756"/>
    <w:rsid w:val="00A377D7"/>
    <w:rsid w:val="00A37853"/>
    <w:rsid w:val="00A379CA"/>
    <w:rsid w:val="00A37D45"/>
    <w:rsid w:val="00A37F97"/>
    <w:rsid w:val="00A400F5"/>
    <w:rsid w:val="00A403B5"/>
    <w:rsid w:val="00A4049E"/>
    <w:rsid w:val="00A40835"/>
    <w:rsid w:val="00A40AA2"/>
    <w:rsid w:val="00A40CDF"/>
    <w:rsid w:val="00A40F98"/>
    <w:rsid w:val="00A4108E"/>
    <w:rsid w:val="00A411A3"/>
    <w:rsid w:val="00A4142B"/>
    <w:rsid w:val="00A4165A"/>
    <w:rsid w:val="00A41699"/>
    <w:rsid w:val="00A416F5"/>
    <w:rsid w:val="00A41C01"/>
    <w:rsid w:val="00A41C70"/>
    <w:rsid w:val="00A41D12"/>
    <w:rsid w:val="00A41E00"/>
    <w:rsid w:val="00A41FE8"/>
    <w:rsid w:val="00A420A1"/>
    <w:rsid w:val="00A4248E"/>
    <w:rsid w:val="00A42510"/>
    <w:rsid w:val="00A42531"/>
    <w:rsid w:val="00A4256C"/>
    <w:rsid w:val="00A4270A"/>
    <w:rsid w:val="00A429B1"/>
    <w:rsid w:val="00A42ADC"/>
    <w:rsid w:val="00A42B5B"/>
    <w:rsid w:val="00A42B82"/>
    <w:rsid w:val="00A42BE3"/>
    <w:rsid w:val="00A42CB2"/>
    <w:rsid w:val="00A43003"/>
    <w:rsid w:val="00A43120"/>
    <w:rsid w:val="00A4385B"/>
    <w:rsid w:val="00A438A7"/>
    <w:rsid w:val="00A43959"/>
    <w:rsid w:val="00A43ADB"/>
    <w:rsid w:val="00A43DA8"/>
    <w:rsid w:val="00A43E53"/>
    <w:rsid w:val="00A43EEC"/>
    <w:rsid w:val="00A43EFC"/>
    <w:rsid w:val="00A4407A"/>
    <w:rsid w:val="00A4408C"/>
    <w:rsid w:val="00A44210"/>
    <w:rsid w:val="00A442F3"/>
    <w:rsid w:val="00A4443F"/>
    <w:rsid w:val="00A4445B"/>
    <w:rsid w:val="00A4452A"/>
    <w:rsid w:val="00A44663"/>
    <w:rsid w:val="00A44936"/>
    <w:rsid w:val="00A44D8C"/>
    <w:rsid w:val="00A44EE2"/>
    <w:rsid w:val="00A44FA6"/>
    <w:rsid w:val="00A45132"/>
    <w:rsid w:val="00A452E7"/>
    <w:rsid w:val="00A452FE"/>
    <w:rsid w:val="00A45352"/>
    <w:rsid w:val="00A454FC"/>
    <w:rsid w:val="00A45817"/>
    <w:rsid w:val="00A458FD"/>
    <w:rsid w:val="00A45AA8"/>
    <w:rsid w:val="00A45D2C"/>
    <w:rsid w:val="00A46150"/>
    <w:rsid w:val="00A46349"/>
    <w:rsid w:val="00A469DC"/>
    <w:rsid w:val="00A46A55"/>
    <w:rsid w:val="00A46BFC"/>
    <w:rsid w:val="00A46FBB"/>
    <w:rsid w:val="00A46FD9"/>
    <w:rsid w:val="00A4747F"/>
    <w:rsid w:val="00A475C6"/>
    <w:rsid w:val="00A477A5"/>
    <w:rsid w:val="00A47E74"/>
    <w:rsid w:val="00A47F01"/>
    <w:rsid w:val="00A50335"/>
    <w:rsid w:val="00A50652"/>
    <w:rsid w:val="00A50A4A"/>
    <w:rsid w:val="00A50D88"/>
    <w:rsid w:val="00A511A5"/>
    <w:rsid w:val="00A51845"/>
    <w:rsid w:val="00A51921"/>
    <w:rsid w:val="00A51AB2"/>
    <w:rsid w:val="00A51B31"/>
    <w:rsid w:val="00A51D00"/>
    <w:rsid w:val="00A51D81"/>
    <w:rsid w:val="00A521EE"/>
    <w:rsid w:val="00A52203"/>
    <w:rsid w:val="00A52335"/>
    <w:rsid w:val="00A5250F"/>
    <w:rsid w:val="00A52AF0"/>
    <w:rsid w:val="00A52B4A"/>
    <w:rsid w:val="00A52B78"/>
    <w:rsid w:val="00A52B87"/>
    <w:rsid w:val="00A52BD6"/>
    <w:rsid w:val="00A52D02"/>
    <w:rsid w:val="00A5315F"/>
    <w:rsid w:val="00A53191"/>
    <w:rsid w:val="00A53228"/>
    <w:rsid w:val="00A53622"/>
    <w:rsid w:val="00A536D6"/>
    <w:rsid w:val="00A537BB"/>
    <w:rsid w:val="00A53982"/>
    <w:rsid w:val="00A53EE1"/>
    <w:rsid w:val="00A53F5E"/>
    <w:rsid w:val="00A5400C"/>
    <w:rsid w:val="00A54118"/>
    <w:rsid w:val="00A542A5"/>
    <w:rsid w:val="00A5457D"/>
    <w:rsid w:val="00A546BE"/>
    <w:rsid w:val="00A546EF"/>
    <w:rsid w:val="00A54802"/>
    <w:rsid w:val="00A54882"/>
    <w:rsid w:val="00A54D11"/>
    <w:rsid w:val="00A54DE6"/>
    <w:rsid w:val="00A54EEE"/>
    <w:rsid w:val="00A54FAB"/>
    <w:rsid w:val="00A550C5"/>
    <w:rsid w:val="00A552A9"/>
    <w:rsid w:val="00A55343"/>
    <w:rsid w:val="00A55943"/>
    <w:rsid w:val="00A55A3D"/>
    <w:rsid w:val="00A55A4E"/>
    <w:rsid w:val="00A55BBE"/>
    <w:rsid w:val="00A55EE3"/>
    <w:rsid w:val="00A55F4C"/>
    <w:rsid w:val="00A56435"/>
    <w:rsid w:val="00A56649"/>
    <w:rsid w:val="00A56AF5"/>
    <w:rsid w:val="00A56CE4"/>
    <w:rsid w:val="00A56F16"/>
    <w:rsid w:val="00A570D0"/>
    <w:rsid w:val="00A571C3"/>
    <w:rsid w:val="00A57258"/>
    <w:rsid w:val="00A5748C"/>
    <w:rsid w:val="00A5760F"/>
    <w:rsid w:val="00A576B5"/>
    <w:rsid w:val="00A578C6"/>
    <w:rsid w:val="00A579D8"/>
    <w:rsid w:val="00A57B6E"/>
    <w:rsid w:val="00A57BB6"/>
    <w:rsid w:val="00A57C03"/>
    <w:rsid w:val="00A57C86"/>
    <w:rsid w:val="00A57D5E"/>
    <w:rsid w:val="00A601DC"/>
    <w:rsid w:val="00A608BF"/>
    <w:rsid w:val="00A60927"/>
    <w:rsid w:val="00A609D6"/>
    <w:rsid w:val="00A60BA5"/>
    <w:rsid w:val="00A60C17"/>
    <w:rsid w:val="00A60C18"/>
    <w:rsid w:val="00A60C8A"/>
    <w:rsid w:val="00A612C4"/>
    <w:rsid w:val="00A61682"/>
    <w:rsid w:val="00A616C4"/>
    <w:rsid w:val="00A61802"/>
    <w:rsid w:val="00A61CBD"/>
    <w:rsid w:val="00A61EA7"/>
    <w:rsid w:val="00A61EC0"/>
    <w:rsid w:val="00A61FF8"/>
    <w:rsid w:val="00A62024"/>
    <w:rsid w:val="00A624CA"/>
    <w:rsid w:val="00A624D3"/>
    <w:rsid w:val="00A6250E"/>
    <w:rsid w:val="00A62577"/>
    <w:rsid w:val="00A62B57"/>
    <w:rsid w:val="00A62BF6"/>
    <w:rsid w:val="00A62C56"/>
    <w:rsid w:val="00A62CA6"/>
    <w:rsid w:val="00A62DC2"/>
    <w:rsid w:val="00A62E72"/>
    <w:rsid w:val="00A62ECF"/>
    <w:rsid w:val="00A6305D"/>
    <w:rsid w:val="00A630FA"/>
    <w:rsid w:val="00A63180"/>
    <w:rsid w:val="00A633CE"/>
    <w:rsid w:val="00A634B0"/>
    <w:rsid w:val="00A634BD"/>
    <w:rsid w:val="00A63656"/>
    <w:rsid w:val="00A637EC"/>
    <w:rsid w:val="00A63897"/>
    <w:rsid w:val="00A63939"/>
    <w:rsid w:val="00A63A29"/>
    <w:rsid w:val="00A63A2D"/>
    <w:rsid w:val="00A63B23"/>
    <w:rsid w:val="00A63B39"/>
    <w:rsid w:val="00A63F71"/>
    <w:rsid w:val="00A640BA"/>
    <w:rsid w:val="00A640FA"/>
    <w:rsid w:val="00A6465C"/>
    <w:rsid w:val="00A64677"/>
    <w:rsid w:val="00A64693"/>
    <w:rsid w:val="00A647B0"/>
    <w:rsid w:val="00A64870"/>
    <w:rsid w:val="00A6490A"/>
    <w:rsid w:val="00A64A56"/>
    <w:rsid w:val="00A64B41"/>
    <w:rsid w:val="00A64E8E"/>
    <w:rsid w:val="00A64F0E"/>
    <w:rsid w:val="00A64F40"/>
    <w:rsid w:val="00A64F7D"/>
    <w:rsid w:val="00A64FAE"/>
    <w:rsid w:val="00A651AB"/>
    <w:rsid w:val="00A652DE"/>
    <w:rsid w:val="00A65319"/>
    <w:rsid w:val="00A65413"/>
    <w:rsid w:val="00A658A3"/>
    <w:rsid w:val="00A659CB"/>
    <w:rsid w:val="00A661B4"/>
    <w:rsid w:val="00A663A6"/>
    <w:rsid w:val="00A667F0"/>
    <w:rsid w:val="00A668F4"/>
    <w:rsid w:val="00A66C4B"/>
    <w:rsid w:val="00A66D97"/>
    <w:rsid w:val="00A670B1"/>
    <w:rsid w:val="00A671EC"/>
    <w:rsid w:val="00A6735F"/>
    <w:rsid w:val="00A674D1"/>
    <w:rsid w:val="00A67619"/>
    <w:rsid w:val="00A67648"/>
    <w:rsid w:val="00A676DE"/>
    <w:rsid w:val="00A6783A"/>
    <w:rsid w:val="00A6785A"/>
    <w:rsid w:val="00A678F2"/>
    <w:rsid w:val="00A67A9C"/>
    <w:rsid w:val="00A67B76"/>
    <w:rsid w:val="00A67C2B"/>
    <w:rsid w:val="00A67C32"/>
    <w:rsid w:val="00A67C79"/>
    <w:rsid w:val="00A67E72"/>
    <w:rsid w:val="00A700EB"/>
    <w:rsid w:val="00A706C9"/>
    <w:rsid w:val="00A70797"/>
    <w:rsid w:val="00A707A2"/>
    <w:rsid w:val="00A70822"/>
    <w:rsid w:val="00A7095F"/>
    <w:rsid w:val="00A70C27"/>
    <w:rsid w:val="00A70EB3"/>
    <w:rsid w:val="00A71035"/>
    <w:rsid w:val="00A71301"/>
    <w:rsid w:val="00A71631"/>
    <w:rsid w:val="00A71B7A"/>
    <w:rsid w:val="00A71ECE"/>
    <w:rsid w:val="00A72217"/>
    <w:rsid w:val="00A72471"/>
    <w:rsid w:val="00A72A44"/>
    <w:rsid w:val="00A72FE9"/>
    <w:rsid w:val="00A7322C"/>
    <w:rsid w:val="00A73247"/>
    <w:rsid w:val="00A738A7"/>
    <w:rsid w:val="00A73CFE"/>
    <w:rsid w:val="00A740B7"/>
    <w:rsid w:val="00A7412A"/>
    <w:rsid w:val="00A743E2"/>
    <w:rsid w:val="00A745D9"/>
    <w:rsid w:val="00A7481A"/>
    <w:rsid w:val="00A74CF6"/>
    <w:rsid w:val="00A74E92"/>
    <w:rsid w:val="00A74EA8"/>
    <w:rsid w:val="00A74F19"/>
    <w:rsid w:val="00A75065"/>
    <w:rsid w:val="00A75739"/>
    <w:rsid w:val="00A759FA"/>
    <w:rsid w:val="00A75B06"/>
    <w:rsid w:val="00A75B1A"/>
    <w:rsid w:val="00A75BA7"/>
    <w:rsid w:val="00A75D10"/>
    <w:rsid w:val="00A75F52"/>
    <w:rsid w:val="00A760CC"/>
    <w:rsid w:val="00A7611F"/>
    <w:rsid w:val="00A7638A"/>
    <w:rsid w:val="00A763FF"/>
    <w:rsid w:val="00A765EA"/>
    <w:rsid w:val="00A767CB"/>
    <w:rsid w:val="00A76948"/>
    <w:rsid w:val="00A76A4D"/>
    <w:rsid w:val="00A76A51"/>
    <w:rsid w:val="00A76CC1"/>
    <w:rsid w:val="00A76E27"/>
    <w:rsid w:val="00A76EF9"/>
    <w:rsid w:val="00A76FF6"/>
    <w:rsid w:val="00A77113"/>
    <w:rsid w:val="00A7731B"/>
    <w:rsid w:val="00A7739A"/>
    <w:rsid w:val="00A7797A"/>
    <w:rsid w:val="00A77A00"/>
    <w:rsid w:val="00A77B34"/>
    <w:rsid w:val="00A77B39"/>
    <w:rsid w:val="00A77D84"/>
    <w:rsid w:val="00A77DF4"/>
    <w:rsid w:val="00A77E78"/>
    <w:rsid w:val="00A8001E"/>
    <w:rsid w:val="00A802E2"/>
    <w:rsid w:val="00A805B6"/>
    <w:rsid w:val="00A80604"/>
    <w:rsid w:val="00A80864"/>
    <w:rsid w:val="00A8086E"/>
    <w:rsid w:val="00A80A3A"/>
    <w:rsid w:val="00A80B9C"/>
    <w:rsid w:val="00A81073"/>
    <w:rsid w:val="00A811EF"/>
    <w:rsid w:val="00A81220"/>
    <w:rsid w:val="00A812CB"/>
    <w:rsid w:val="00A8133E"/>
    <w:rsid w:val="00A81381"/>
    <w:rsid w:val="00A816A9"/>
    <w:rsid w:val="00A816BD"/>
    <w:rsid w:val="00A81BB6"/>
    <w:rsid w:val="00A81EA1"/>
    <w:rsid w:val="00A81EFC"/>
    <w:rsid w:val="00A8217C"/>
    <w:rsid w:val="00A82929"/>
    <w:rsid w:val="00A82AE7"/>
    <w:rsid w:val="00A82B5D"/>
    <w:rsid w:val="00A82C32"/>
    <w:rsid w:val="00A832DD"/>
    <w:rsid w:val="00A8331C"/>
    <w:rsid w:val="00A835B7"/>
    <w:rsid w:val="00A835DF"/>
    <w:rsid w:val="00A8362E"/>
    <w:rsid w:val="00A83737"/>
    <w:rsid w:val="00A837B5"/>
    <w:rsid w:val="00A8385C"/>
    <w:rsid w:val="00A838E5"/>
    <w:rsid w:val="00A83A30"/>
    <w:rsid w:val="00A83AC1"/>
    <w:rsid w:val="00A83DA5"/>
    <w:rsid w:val="00A83F16"/>
    <w:rsid w:val="00A8413E"/>
    <w:rsid w:val="00A84290"/>
    <w:rsid w:val="00A84376"/>
    <w:rsid w:val="00A84416"/>
    <w:rsid w:val="00A844C8"/>
    <w:rsid w:val="00A84584"/>
    <w:rsid w:val="00A8491F"/>
    <w:rsid w:val="00A84A75"/>
    <w:rsid w:val="00A84B76"/>
    <w:rsid w:val="00A84BDF"/>
    <w:rsid w:val="00A84BE6"/>
    <w:rsid w:val="00A8500B"/>
    <w:rsid w:val="00A852D0"/>
    <w:rsid w:val="00A85373"/>
    <w:rsid w:val="00A85655"/>
    <w:rsid w:val="00A85823"/>
    <w:rsid w:val="00A85851"/>
    <w:rsid w:val="00A85CEF"/>
    <w:rsid w:val="00A85E91"/>
    <w:rsid w:val="00A860AD"/>
    <w:rsid w:val="00A86266"/>
    <w:rsid w:val="00A8626D"/>
    <w:rsid w:val="00A8634E"/>
    <w:rsid w:val="00A866C7"/>
    <w:rsid w:val="00A867FA"/>
    <w:rsid w:val="00A86A08"/>
    <w:rsid w:val="00A86E40"/>
    <w:rsid w:val="00A86F96"/>
    <w:rsid w:val="00A871E8"/>
    <w:rsid w:val="00A872B3"/>
    <w:rsid w:val="00A873EC"/>
    <w:rsid w:val="00A875F7"/>
    <w:rsid w:val="00A8767E"/>
    <w:rsid w:val="00A876D1"/>
    <w:rsid w:val="00A87C15"/>
    <w:rsid w:val="00A87D1E"/>
    <w:rsid w:val="00A87D56"/>
    <w:rsid w:val="00A87D81"/>
    <w:rsid w:val="00A87E50"/>
    <w:rsid w:val="00A903B5"/>
    <w:rsid w:val="00A904C7"/>
    <w:rsid w:val="00A905CE"/>
    <w:rsid w:val="00A90979"/>
    <w:rsid w:val="00A909A7"/>
    <w:rsid w:val="00A909F4"/>
    <w:rsid w:val="00A90C0A"/>
    <w:rsid w:val="00A90C8B"/>
    <w:rsid w:val="00A90D2B"/>
    <w:rsid w:val="00A91015"/>
    <w:rsid w:val="00A91096"/>
    <w:rsid w:val="00A9117F"/>
    <w:rsid w:val="00A9133C"/>
    <w:rsid w:val="00A91433"/>
    <w:rsid w:val="00A9167C"/>
    <w:rsid w:val="00A9185D"/>
    <w:rsid w:val="00A91A19"/>
    <w:rsid w:val="00A91B65"/>
    <w:rsid w:val="00A9265B"/>
    <w:rsid w:val="00A92A35"/>
    <w:rsid w:val="00A92B75"/>
    <w:rsid w:val="00A92CB2"/>
    <w:rsid w:val="00A92FB1"/>
    <w:rsid w:val="00A93133"/>
    <w:rsid w:val="00A9317A"/>
    <w:rsid w:val="00A936CA"/>
    <w:rsid w:val="00A93EBB"/>
    <w:rsid w:val="00A94235"/>
    <w:rsid w:val="00A9436D"/>
    <w:rsid w:val="00A94483"/>
    <w:rsid w:val="00A946AF"/>
    <w:rsid w:val="00A94C0A"/>
    <w:rsid w:val="00A94C81"/>
    <w:rsid w:val="00A94D81"/>
    <w:rsid w:val="00A94DCD"/>
    <w:rsid w:val="00A94E7B"/>
    <w:rsid w:val="00A9531A"/>
    <w:rsid w:val="00A9535D"/>
    <w:rsid w:val="00A953D7"/>
    <w:rsid w:val="00A9556B"/>
    <w:rsid w:val="00A9576F"/>
    <w:rsid w:val="00A95C3A"/>
    <w:rsid w:val="00A95C7E"/>
    <w:rsid w:val="00A95D25"/>
    <w:rsid w:val="00A95E9B"/>
    <w:rsid w:val="00A95EAC"/>
    <w:rsid w:val="00A95FDE"/>
    <w:rsid w:val="00A962D1"/>
    <w:rsid w:val="00A9654B"/>
    <w:rsid w:val="00A96800"/>
    <w:rsid w:val="00A96928"/>
    <w:rsid w:val="00A969C5"/>
    <w:rsid w:val="00A96A5A"/>
    <w:rsid w:val="00A96A90"/>
    <w:rsid w:val="00A96AA9"/>
    <w:rsid w:val="00A96DF8"/>
    <w:rsid w:val="00A96EE7"/>
    <w:rsid w:val="00A96F97"/>
    <w:rsid w:val="00A96FC4"/>
    <w:rsid w:val="00A97246"/>
    <w:rsid w:val="00A97457"/>
    <w:rsid w:val="00A974ED"/>
    <w:rsid w:val="00A97752"/>
    <w:rsid w:val="00A977DB"/>
    <w:rsid w:val="00A977E8"/>
    <w:rsid w:val="00A9788F"/>
    <w:rsid w:val="00A97A4E"/>
    <w:rsid w:val="00A97BA1"/>
    <w:rsid w:val="00A97BD9"/>
    <w:rsid w:val="00A97BDB"/>
    <w:rsid w:val="00AA01AE"/>
    <w:rsid w:val="00AA03F0"/>
    <w:rsid w:val="00AA0B64"/>
    <w:rsid w:val="00AA0EB5"/>
    <w:rsid w:val="00AA10AE"/>
    <w:rsid w:val="00AA126B"/>
    <w:rsid w:val="00AA166E"/>
    <w:rsid w:val="00AA1810"/>
    <w:rsid w:val="00AA1956"/>
    <w:rsid w:val="00AA1CC8"/>
    <w:rsid w:val="00AA1CCC"/>
    <w:rsid w:val="00AA1DA2"/>
    <w:rsid w:val="00AA1DF2"/>
    <w:rsid w:val="00AA1E4B"/>
    <w:rsid w:val="00AA1E84"/>
    <w:rsid w:val="00AA2124"/>
    <w:rsid w:val="00AA221C"/>
    <w:rsid w:val="00AA229D"/>
    <w:rsid w:val="00AA22E1"/>
    <w:rsid w:val="00AA233C"/>
    <w:rsid w:val="00AA23AA"/>
    <w:rsid w:val="00AA24D7"/>
    <w:rsid w:val="00AA250F"/>
    <w:rsid w:val="00AA253E"/>
    <w:rsid w:val="00AA28BB"/>
    <w:rsid w:val="00AA2BC3"/>
    <w:rsid w:val="00AA2DBE"/>
    <w:rsid w:val="00AA3223"/>
    <w:rsid w:val="00AA33C3"/>
    <w:rsid w:val="00AA361A"/>
    <w:rsid w:val="00AA36CF"/>
    <w:rsid w:val="00AA3721"/>
    <w:rsid w:val="00AA37BF"/>
    <w:rsid w:val="00AA3991"/>
    <w:rsid w:val="00AA3ADC"/>
    <w:rsid w:val="00AA3C21"/>
    <w:rsid w:val="00AA3D2D"/>
    <w:rsid w:val="00AA3DB3"/>
    <w:rsid w:val="00AA3DFC"/>
    <w:rsid w:val="00AA3FDB"/>
    <w:rsid w:val="00AA448C"/>
    <w:rsid w:val="00AA4632"/>
    <w:rsid w:val="00AA47D1"/>
    <w:rsid w:val="00AA4817"/>
    <w:rsid w:val="00AA4A75"/>
    <w:rsid w:val="00AA4A76"/>
    <w:rsid w:val="00AA4AE2"/>
    <w:rsid w:val="00AA4C92"/>
    <w:rsid w:val="00AA50A4"/>
    <w:rsid w:val="00AA5191"/>
    <w:rsid w:val="00AA531C"/>
    <w:rsid w:val="00AA546C"/>
    <w:rsid w:val="00AA551D"/>
    <w:rsid w:val="00AA5524"/>
    <w:rsid w:val="00AA5560"/>
    <w:rsid w:val="00AA5563"/>
    <w:rsid w:val="00AA5679"/>
    <w:rsid w:val="00AA584B"/>
    <w:rsid w:val="00AA5896"/>
    <w:rsid w:val="00AA5A23"/>
    <w:rsid w:val="00AA5A98"/>
    <w:rsid w:val="00AA5ACA"/>
    <w:rsid w:val="00AA5B90"/>
    <w:rsid w:val="00AA5C36"/>
    <w:rsid w:val="00AA5C64"/>
    <w:rsid w:val="00AA5F7D"/>
    <w:rsid w:val="00AA60CA"/>
    <w:rsid w:val="00AA6182"/>
    <w:rsid w:val="00AA63D2"/>
    <w:rsid w:val="00AA652F"/>
    <w:rsid w:val="00AA696D"/>
    <w:rsid w:val="00AA6F0E"/>
    <w:rsid w:val="00AA73BD"/>
    <w:rsid w:val="00AA75F2"/>
    <w:rsid w:val="00AA7733"/>
    <w:rsid w:val="00AA7DC6"/>
    <w:rsid w:val="00AA7EBC"/>
    <w:rsid w:val="00AA7F7C"/>
    <w:rsid w:val="00AB02C3"/>
    <w:rsid w:val="00AB039E"/>
    <w:rsid w:val="00AB04C7"/>
    <w:rsid w:val="00AB0955"/>
    <w:rsid w:val="00AB0A7D"/>
    <w:rsid w:val="00AB0BD0"/>
    <w:rsid w:val="00AB0CC5"/>
    <w:rsid w:val="00AB0CCB"/>
    <w:rsid w:val="00AB0CF5"/>
    <w:rsid w:val="00AB11B6"/>
    <w:rsid w:val="00AB11E1"/>
    <w:rsid w:val="00AB13F2"/>
    <w:rsid w:val="00AB1ADD"/>
    <w:rsid w:val="00AB1AF8"/>
    <w:rsid w:val="00AB1D2C"/>
    <w:rsid w:val="00AB1D45"/>
    <w:rsid w:val="00AB1DBF"/>
    <w:rsid w:val="00AB1DCE"/>
    <w:rsid w:val="00AB1E8B"/>
    <w:rsid w:val="00AB1F5B"/>
    <w:rsid w:val="00AB1FC6"/>
    <w:rsid w:val="00AB1FF6"/>
    <w:rsid w:val="00AB234D"/>
    <w:rsid w:val="00AB2902"/>
    <w:rsid w:val="00AB2934"/>
    <w:rsid w:val="00AB2A8C"/>
    <w:rsid w:val="00AB2B93"/>
    <w:rsid w:val="00AB2C9F"/>
    <w:rsid w:val="00AB2D9E"/>
    <w:rsid w:val="00AB2EFC"/>
    <w:rsid w:val="00AB2F09"/>
    <w:rsid w:val="00AB2F4B"/>
    <w:rsid w:val="00AB3026"/>
    <w:rsid w:val="00AB32E2"/>
    <w:rsid w:val="00AB347B"/>
    <w:rsid w:val="00AB36CD"/>
    <w:rsid w:val="00AB37EE"/>
    <w:rsid w:val="00AB3CFB"/>
    <w:rsid w:val="00AB42EA"/>
    <w:rsid w:val="00AB4323"/>
    <w:rsid w:val="00AB434B"/>
    <w:rsid w:val="00AB443F"/>
    <w:rsid w:val="00AB460E"/>
    <w:rsid w:val="00AB47AD"/>
    <w:rsid w:val="00AB4A1B"/>
    <w:rsid w:val="00AB4A40"/>
    <w:rsid w:val="00AB4A7D"/>
    <w:rsid w:val="00AB4B23"/>
    <w:rsid w:val="00AB4CFD"/>
    <w:rsid w:val="00AB4D3F"/>
    <w:rsid w:val="00AB5222"/>
    <w:rsid w:val="00AB5244"/>
    <w:rsid w:val="00AB537E"/>
    <w:rsid w:val="00AB5541"/>
    <w:rsid w:val="00AB59A7"/>
    <w:rsid w:val="00AB59B5"/>
    <w:rsid w:val="00AB5AEA"/>
    <w:rsid w:val="00AB5C63"/>
    <w:rsid w:val="00AB5E98"/>
    <w:rsid w:val="00AB5F8E"/>
    <w:rsid w:val="00AB625D"/>
    <w:rsid w:val="00AB6473"/>
    <w:rsid w:val="00AB64C5"/>
    <w:rsid w:val="00AB64CF"/>
    <w:rsid w:val="00AB682B"/>
    <w:rsid w:val="00AB684B"/>
    <w:rsid w:val="00AB6D56"/>
    <w:rsid w:val="00AB6D80"/>
    <w:rsid w:val="00AB6DF9"/>
    <w:rsid w:val="00AB6E18"/>
    <w:rsid w:val="00AB6F8C"/>
    <w:rsid w:val="00AB71B8"/>
    <w:rsid w:val="00AB7694"/>
    <w:rsid w:val="00AB76C0"/>
    <w:rsid w:val="00AB78DC"/>
    <w:rsid w:val="00AB79E2"/>
    <w:rsid w:val="00AB7B40"/>
    <w:rsid w:val="00AB7D3A"/>
    <w:rsid w:val="00AB7E89"/>
    <w:rsid w:val="00AB7E9E"/>
    <w:rsid w:val="00AC016B"/>
    <w:rsid w:val="00AC05CD"/>
    <w:rsid w:val="00AC06BA"/>
    <w:rsid w:val="00AC082B"/>
    <w:rsid w:val="00AC095B"/>
    <w:rsid w:val="00AC0E3C"/>
    <w:rsid w:val="00AC11F9"/>
    <w:rsid w:val="00AC1414"/>
    <w:rsid w:val="00AC1522"/>
    <w:rsid w:val="00AC15F7"/>
    <w:rsid w:val="00AC165A"/>
    <w:rsid w:val="00AC16C4"/>
    <w:rsid w:val="00AC16D4"/>
    <w:rsid w:val="00AC1941"/>
    <w:rsid w:val="00AC1B96"/>
    <w:rsid w:val="00AC1B9E"/>
    <w:rsid w:val="00AC1CC4"/>
    <w:rsid w:val="00AC1D35"/>
    <w:rsid w:val="00AC1D9B"/>
    <w:rsid w:val="00AC1DA5"/>
    <w:rsid w:val="00AC1E10"/>
    <w:rsid w:val="00AC1E4E"/>
    <w:rsid w:val="00AC1E96"/>
    <w:rsid w:val="00AC22CF"/>
    <w:rsid w:val="00AC2364"/>
    <w:rsid w:val="00AC267F"/>
    <w:rsid w:val="00AC26F0"/>
    <w:rsid w:val="00AC2AB5"/>
    <w:rsid w:val="00AC2DCB"/>
    <w:rsid w:val="00AC2DFB"/>
    <w:rsid w:val="00AC30CA"/>
    <w:rsid w:val="00AC31ED"/>
    <w:rsid w:val="00AC328B"/>
    <w:rsid w:val="00AC33A7"/>
    <w:rsid w:val="00AC33A9"/>
    <w:rsid w:val="00AC34DD"/>
    <w:rsid w:val="00AC3693"/>
    <w:rsid w:val="00AC3735"/>
    <w:rsid w:val="00AC37F9"/>
    <w:rsid w:val="00AC3903"/>
    <w:rsid w:val="00AC3A0A"/>
    <w:rsid w:val="00AC3CE5"/>
    <w:rsid w:val="00AC3E8B"/>
    <w:rsid w:val="00AC4112"/>
    <w:rsid w:val="00AC41F1"/>
    <w:rsid w:val="00AC4648"/>
    <w:rsid w:val="00AC4675"/>
    <w:rsid w:val="00AC47C6"/>
    <w:rsid w:val="00AC4974"/>
    <w:rsid w:val="00AC49D5"/>
    <w:rsid w:val="00AC4A3C"/>
    <w:rsid w:val="00AC4BF4"/>
    <w:rsid w:val="00AC4E6B"/>
    <w:rsid w:val="00AC4FDE"/>
    <w:rsid w:val="00AC520A"/>
    <w:rsid w:val="00AC54FB"/>
    <w:rsid w:val="00AC5568"/>
    <w:rsid w:val="00AC569A"/>
    <w:rsid w:val="00AC5873"/>
    <w:rsid w:val="00AC5B03"/>
    <w:rsid w:val="00AC5B12"/>
    <w:rsid w:val="00AC5B6C"/>
    <w:rsid w:val="00AC5FA2"/>
    <w:rsid w:val="00AC5FD1"/>
    <w:rsid w:val="00AC6155"/>
    <w:rsid w:val="00AC61D8"/>
    <w:rsid w:val="00AC621D"/>
    <w:rsid w:val="00AC6A55"/>
    <w:rsid w:val="00AC6D59"/>
    <w:rsid w:val="00AC6F8D"/>
    <w:rsid w:val="00AC7109"/>
    <w:rsid w:val="00AC7234"/>
    <w:rsid w:val="00AC73EB"/>
    <w:rsid w:val="00AC754D"/>
    <w:rsid w:val="00AC78BE"/>
    <w:rsid w:val="00AC7B21"/>
    <w:rsid w:val="00AC7B59"/>
    <w:rsid w:val="00AC7BD7"/>
    <w:rsid w:val="00AC7C11"/>
    <w:rsid w:val="00AC7D02"/>
    <w:rsid w:val="00AC7E5F"/>
    <w:rsid w:val="00AD05E6"/>
    <w:rsid w:val="00AD06C4"/>
    <w:rsid w:val="00AD08CA"/>
    <w:rsid w:val="00AD0DDE"/>
    <w:rsid w:val="00AD0EC1"/>
    <w:rsid w:val="00AD1215"/>
    <w:rsid w:val="00AD1316"/>
    <w:rsid w:val="00AD1484"/>
    <w:rsid w:val="00AD14A5"/>
    <w:rsid w:val="00AD1554"/>
    <w:rsid w:val="00AD1756"/>
    <w:rsid w:val="00AD18E2"/>
    <w:rsid w:val="00AD196E"/>
    <w:rsid w:val="00AD1A08"/>
    <w:rsid w:val="00AD1C45"/>
    <w:rsid w:val="00AD1C7D"/>
    <w:rsid w:val="00AD1CA3"/>
    <w:rsid w:val="00AD1DF1"/>
    <w:rsid w:val="00AD2352"/>
    <w:rsid w:val="00AD2368"/>
    <w:rsid w:val="00AD2387"/>
    <w:rsid w:val="00AD284F"/>
    <w:rsid w:val="00AD28AD"/>
    <w:rsid w:val="00AD2C9E"/>
    <w:rsid w:val="00AD2D06"/>
    <w:rsid w:val="00AD2E3F"/>
    <w:rsid w:val="00AD2F2E"/>
    <w:rsid w:val="00AD315C"/>
    <w:rsid w:val="00AD31A0"/>
    <w:rsid w:val="00AD35AB"/>
    <w:rsid w:val="00AD361D"/>
    <w:rsid w:val="00AD361E"/>
    <w:rsid w:val="00AD36D2"/>
    <w:rsid w:val="00AD36E0"/>
    <w:rsid w:val="00AD38E7"/>
    <w:rsid w:val="00AD39A4"/>
    <w:rsid w:val="00AD3E64"/>
    <w:rsid w:val="00AD3FCC"/>
    <w:rsid w:val="00AD4078"/>
    <w:rsid w:val="00AD42BF"/>
    <w:rsid w:val="00AD43F3"/>
    <w:rsid w:val="00AD4578"/>
    <w:rsid w:val="00AD45A7"/>
    <w:rsid w:val="00AD4807"/>
    <w:rsid w:val="00AD48E6"/>
    <w:rsid w:val="00AD4AA1"/>
    <w:rsid w:val="00AD4B31"/>
    <w:rsid w:val="00AD4C59"/>
    <w:rsid w:val="00AD4FA9"/>
    <w:rsid w:val="00AD50D5"/>
    <w:rsid w:val="00AD51B7"/>
    <w:rsid w:val="00AD5360"/>
    <w:rsid w:val="00AD53A8"/>
    <w:rsid w:val="00AD54C4"/>
    <w:rsid w:val="00AD553E"/>
    <w:rsid w:val="00AD55A8"/>
    <w:rsid w:val="00AD585B"/>
    <w:rsid w:val="00AD5B2D"/>
    <w:rsid w:val="00AD5CC2"/>
    <w:rsid w:val="00AD5E68"/>
    <w:rsid w:val="00AD65DA"/>
    <w:rsid w:val="00AD6C1B"/>
    <w:rsid w:val="00AD6C7B"/>
    <w:rsid w:val="00AD6D21"/>
    <w:rsid w:val="00AD6D2C"/>
    <w:rsid w:val="00AD6E8A"/>
    <w:rsid w:val="00AD70D4"/>
    <w:rsid w:val="00AD713C"/>
    <w:rsid w:val="00AD7174"/>
    <w:rsid w:val="00AD7417"/>
    <w:rsid w:val="00AD7447"/>
    <w:rsid w:val="00AD7605"/>
    <w:rsid w:val="00AD7643"/>
    <w:rsid w:val="00AD77CC"/>
    <w:rsid w:val="00AD7A02"/>
    <w:rsid w:val="00AD7C85"/>
    <w:rsid w:val="00AD7DB4"/>
    <w:rsid w:val="00AE007F"/>
    <w:rsid w:val="00AE03A8"/>
    <w:rsid w:val="00AE068B"/>
    <w:rsid w:val="00AE0916"/>
    <w:rsid w:val="00AE0965"/>
    <w:rsid w:val="00AE0972"/>
    <w:rsid w:val="00AE0BB2"/>
    <w:rsid w:val="00AE0BCC"/>
    <w:rsid w:val="00AE0C90"/>
    <w:rsid w:val="00AE0E6F"/>
    <w:rsid w:val="00AE105B"/>
    <w:rsid w:val="00AE125D"/>
    <w:rsid w:val="00AE1386"/>
    <w:rsid w:val="00AE1D0D"/>
    <w:rsid w:val="00AE20EB"/>
    <w:rsid w:val="00AE228B"/>
    <w:rsid w:val="00AE22F3"/>
    <w:rsid w:val="00AE27A2"/>
    <w:rsid w:val="00AE2AD0"/>
    <w:rsid w:val="00AE2D0C"/>
    <w:rsid w:val="00AE2EEC"/>
    <w:rsid w:val="00AE3160"/>
    <w:rsid w:val="00AE3384"/>
    <w:rsid w:val="00AE34E3"/>
    <w:rsid w:val="00AE3CBE"/>
    <w:rsid w:val="00AE3F0D"/>
    <w:rsid w:val="00AE4304"/>
    <w:rsid w:val="00AE4445"/>
    <w:rsid w:val="00AE47BF"/>
    <w:rsid w:val="00AE4843"/>
    <w:rsid w:val="00AE4894"/>
    <w:rsid w:val="00AE4914"/>
    <w:rsid w:val="00AE4A49"/>
    <w:rsid w:val="00AE5332"/>
    <w:rsid w:val="00AE53CC"/>
    <w:rsid w:val="00AE544F"/>
    <w:rsid w:val="00AE547F"/>
    <w:rsid w:val="00AE54C7"/>
    <w:rsid w:val="00AE5544"/>
    <w:rsid w:val="00AE56DF"/>
    <w:rsid w:val="00AE5945"/>
    <w:rsid w:val="00AE5953"/>
    <w:rsid w:val="00AE5BCD"/>
    <w:rsid w:val="00AE5C3E"/>
    <w:rsid w:val="00AE6283"/>
    <w:rsid w:val="00AE6464"/>
    <w:rsid w:val="00AE653C"/>
    <w:rsid w:val="00AE657D"/>
    <w:rsid w:val="00AE66B6"/>
    <w:rsid w:val="00AE6711"/>
    <w:rsid w:val="00AE67DC"/>
    <w:rsid w:val="00AE6831"/>
    <w:rsid w:val="00AE6AA2"/>
    <w:rsid w:val="00AE6B56"/>
    <w:rsid w:val="00AE6B72"/>
    <w:rsid w:val="00AE6B8B"/>
    <w:rsid w:val="00AE6D05"/>
    <w:rsid w:val="00AE6E41"/>
    <w:rsid w:val="00AE7107"/>
    <w:rsid w:val="00AE714F"/>
    <w:rsid w:val="00AE72CE"/>
    <w:rsid w:val="00AE7589"/>
    <w:rsid w:val="00AE7721"/>
    <w:rsid w:val="00AE778C"/>
    <w:rsid w:val="00AE7882"/>
    <w:rsid w:val="00AE789F"/>
    <w:rsid w:val="00AE7AE5"/>
    <w:rsid w:val="00AE7BCC"/>
    <w:rsid w:val="00AE7BDF"/>
    <w:rsid w:val="00AE7EDA"/>
    <w:rsid w:val="00AF03E1"/>
    <w:rsid w:val="00AF05CE"/>
    <w:rsid w:val="00AF06E0"/>
    <w:rsid w:val="00AF06E5"/>
    <w:rsid w:val="00AF0785"/>
    <w:rsid w:val="00AF08FD"/>
    <w:rsid w:val="00AF090E"/>
    <w:rsid w:val="00AF0AB5"/>
    <w:rsid w:val="00AF0C43"/>
    <w:rsid w:val="00AF0CE8"/>
    <w:rsid w:val="00AF0E18"/>
    <w:rsid w:val="00AF0FFA"/>
    <w:rsid w:val="00AF10C7"/>
    <w:rsid w:val="00AF1140"/>
    <w:rsid w:val="00AF122E"/>
    <w:rsid w:val="00AF1250"/>
    <w:rsid w:val="00AF1259"/>
    <w:rsid w:val="00AF12F3"/>
    <w:rsid w:val="00AF145B"/>
    <w:rsid w:val="00AF15B3"/>
    <w:rsid w:val="00AF175F"/>
    <w:rsid w:val="00AF1846"/>
    <w:rsid w:val="00AF1AF4"/>
    <w:rsid w:val="00AF1AFD"/>
    <w:rsid w:val="00AF1C75"/>
    <w:rsid w:val="00AF1C8B"/>
    <w:rsid w:val="00AF1EC7"/>
    <w:rsid w:val="00AF2056"/>
    <w:rsid w:val="00AF228D"/>
    <w:rsid w:val="00AF23E8"/>
    <w:rsid w:val="00AF241E"/>
    <w:rsid w:val="00AF243B"/>
    <w:rsid w:val="00AF2CB1"/>
    <w:rsid w:val="00AF2DBA"/>
    <w:rsid w:val="00AF31BE"/>
    <w:rsid w:val="00AF323E"/>
    <w:rsid w:val="00AF3331"/>
    <w:rsid w:val="00AF35CD"/>
    <w:rsid w:val="00AF365E"/>
    <w:rsid w:val="00AF386C"/>
    <w:rsid w:val="00AF3916"/>
    <w:rsid w:val="00AF3CC6"/>
    <w:rsid w:val="00AF3E63"/>
    <w:rsid w:val="00AF40D5"/>
    <w:rsid w:val="00AF4525"/>
    <w:rsid w:val="00AF453F"/>
    <w:rsid w:val="00AF45F6"/>
    <w:rsid w:val="00AF4B8D"/>
    <w:rsid w:val="00AF4C4B"/>
    <w:rsid w:val="00AF4C8B"/>
    <w:rsid w:val="00AF4EBB"/>
    <w:rsid w:val="00AF502E"/>
    <w:rsid w:val="00AF50EF"/>
    <w:rsid w:val="00AF50F3"/>
    <w:rsid w:val="00AF53C0"/>
    <w:rsid w:val="00AF54FC"/>
    <w:rsid w:val="00AF55B4"/>
    <w:rsid w:val="00AF5B4A"/>
    <w:rsid w:val="00AF5F7E"/>
    <w:rsid w:val="00AF6216"/>
    <w:rsid w:val="00AF621E"/>
    <w:rsid w:val="00AF624E"/>
    <w:rsid w:val="00AF6463"/>
    <w:rsid w:val="00AF6536"/>
    <w:rsid w:val="00AF668F"/>
    <w:rsid w:val="00AF6799"/>
    <w:rsid w:val="00AF6A0F"/>
    <w:rsid w:val="00AF6A79"/>
    <w:rsid w:val="00AF6BF2"/>
    <w:rsid w:val="00AF6CC4"/>
    <w:rsid w:val="00AF6E2A"/>
    <w:rsid w:val="00AF71B1"/>
    <w:rsid w:val="00AF71B6"/>
    <w:rsid w:val="00AF725A"/>
    <w:rsid w:val="00AF7274"/>
    <w:rsid w:val="00AF7473"/>
    <w:rsid w:val="00AF7523"/>
    <w:rsid w:val="00AF761F"/>
    <w:rsid w:val="00AF7A9B"/>
    <w:rsid w:val="00AF7B51"/>
    <w:rsid w:val="00AF7E73"/>
    <w:rsid w:val="00AF7E9F"/>
    <w:rsid w:val="00AF7F74"/>
    <w:rsid w:val="00B0054A"/>
    <w:rsid w:val="00B005CC"/>
    <w:rsid w:val="00B0090F"/>
    <w:rsid w:val="00B00BE8"/>
    <w:rsid w:val="00B00E21"/>
    <w:rsid w:val="00B00E51"/>
    <w:rsid w:val="00B00F67"/>
    <w:rsid w:val="00B0104B"/>
    <w:rsid w:val="00B0130C"/>
    <w:rsid w:val="00B013A8"/>
    <w:rsid w:val="00B0141C"/>
    <w:rsid w:val="00B0149B"/>
    <w:rsid w:val="00B0170C"/>
    <w:rsid w:val="00B01989"/>
    <w:rsid w:val="00B01A7A"/>
    <w:rsid w:val="00B01A9B"/>
    <w:rsid w:val="00B01C16"/>
    <w:rsid w:val="00B01E11"/>
    <w:rsid w:val="00B02048"/>
    <w:rsid w:val="00B020C1"/>
    <w:rsid w:val="00B023AC"/>
    <w:rsid w:val="00B023E3"/>
    <w:rsid w:val="00B024C8"/>
    <w:rsid w:val="00B028C8"/>
    <w:rsid w:val="00B028D5"/>
    <w:rsid w:val="00B029AB"/>
    <w:rsid w:val="00B02BA9"/>
    <w:rsid w:val="00B02BC0"/>
    <w:rsid w:val="00B02C65"/>
    <w:rsid w:val="00B02CA3"/>
    <w:rsid w:val="00B02EFE"/>
    <w:rsid w:val="00B03105"/>
    <w:rsid w:val="00B032C2"/>
    <w:rsid w:val="00B0337E"/>
    <w:rsid w:val="00B03385"/>
    <w:rsid w:val="00B034FF"/>
    <w:rsid w:val="00B0357A"/>
    <w:rsid w:val="00B03A5D"/>
    <w:rsid w:val="00B03B63"/>
    <w:rsid w:val="00B03C69"/>
    <w:rsid w:val="00B03D19"/>
    <w:rsid w:val="00B04115"/>
    <w:rsid w:val="00B042BE"/>
    <w:rsid w:val="00B042C9"/>
    <w:rsid w:val="00B0437C"/>
    <w:rsid w:val="00B045EA"/>
    <w:rsid w:val="00B04604"/>
    <w:rsid w:val="00B047CA"/>
    <w:rsid w:val="00B04870"/>
    <w:rsid w:val="00B04883"/>
    <w:rsid w:val="00B0498E"/>
    <w:rsid w:val="00B05404"/>
    <w:rsid w:val="00B05881"/>
    <w:rsid w:val="00B05B1B"/>
    <w:rsid w:val="00B05E91"/>
    <w:rsid w:val="00B060FC"/>
    <w:rsid w:val="00B06187"/>
    <w:rsid w:val="00B0642E"/>
    <w:rsid w:val="00B06474"/>
    <w:rsid w:val="00B0652A"/>
    <w:rsid w:val="00B065AB"/>
    <w:rsid w:val="00B066BF"/>
    <w:rsid w:val="00B06967"/>
    <w:rsid w:val="00B06E7C"/>
    <w:rsid w:val="00B07057"/>
    <w:rsid w:val="00B07116"/>
    <w:rsid w:val="00B0729D"/>
    <w:rsid w:val="00B072AF"/>
    <w:rsid w:val="00B07477"/>
    <w:rsid w:val="00B076B4"/>
    <w:rsid w:val="00B07757"/>
    <w:rsid w:val="00B07C7C"/>
    <w:rsid w:val="00B07D55"/>
    <w:rsid w:val="00B07EC9"/>
    <w:rsid w:val="00B07F42"/>
    <w:rsid w:val="00B07F6D"/>
    <w:rsid w:val="00B101EB"/>
    <w:rsid w:val="00B10201"/>
    <w:rsid w:val="00B102D5"/>
    <w:rsid w:val="00B10627"/>
    <w:rsid w:val="00B107C7"/>
    <w:rsid w:val="00B10A0D"/>
    <w:rsid w:val="00B114FB"/>
    <w:rsid w:val="00B11563"/>
    <w:rsid w:val="00B11581"/>
    <w:rsid w:val="00B115C0"/>
    <w:rsid w:val="00B11604"/>
    <w:rsid w:val="00B117F9"/>
    <w:rsid w:val="00B1189B"/>
    <w:rsid w:val="00B119C7"/>
    <w:rsid w:val="00B11CB9"/>
    <w:rsid w:val="00B12061"/>
    <w:rsid w:val="00B121C4"/>
    <w:rsid w:val="00B121DA"/>
    <w:rsid w:val="00B122D3"/>
    <w:rsid w:val="00B1242D"/>
    <w:rsid w:val="00B128C3"/>
    <w:rsid w:val="00B12A5A"/>
    <w:rsid w:val="00B12A9E"/>
    <w:rsid w:val="00B12C39"/>
    <w:rsid w:val="00B12DA7"/>
    <w:rsid w:val="00B12E6E"/>
    <w:rsid w:val="00B12F9E"/>
    <w:rsid w:val="00B13533"/>
    <w:rsid w:val="00B13873"/>
    <w:rsid w:val="00B139A4"/>
    <w:rsid w:val="00B13A11"/>
    <w:rsid w:val="00B13A1F"/>
    <w:rsid w:val="00B13A39"/>
    <w:rsid w:val="00B13BB7"/>
    <w:rsid w:val="00B13BD4"/>
    <w:rsid w:val="00B13D85"/>
    <w:rsid w:val="00B13DD0"/>
    <w:rsid w:val="00B14110"/>
    <w:rsid w:val="00B1425F"/>
    <w:rsid w:val="00B14278"/>
    <w:rsid w:val="00B14448"/>
    <w:rsid w:val="00B14655"/>
    <w:rsid w:val="00B1489B"/>
    <w:rsid w:val="00B148D3"/>
    <w:rsid w:val="00B148DD"/>
    <w:rsid w:val="00B14B84"/>
    <w:rsid w:val="00B14C9F"/>
    <w:rsid w:val="00B14EDB"/>
    <w:rsid w:val="00B14EE5"/>
    <w:rsid w:val="00B153C0"/>
    <w:rsid w:val="00B15555"/>
    <w:rsid w:val="00B15BA1"/>
    <w:rsid w:val="00B15D70"/>
    <w:rsid w:val="00B15D85"/>
    <w:rsid w:val="00B15EE8"/>
    <w:rsid w:val="00B16319"/>
    <w:rsid w:val="00B16415"/>
    <w:rsid w:val="00B1677F"/>
    <w:rsid w:val="00B167E0"/>
    <w:rsid w:val="00B16A6A"/>
    <w:rsid w:val="00B16ADA"/>
    <w:rsid w:val="00B16C55"/>
    <w:rsid w:val="00B16CB3"/>
    <w:rsid w:val="00B16D5D"/>
    <w:rsid w:val="00B16EB5"/>
    <w:rsid w:val="00B16F0F"/>
    <w:rsid w:val="00B16F72"/>
    <w:rsid w:val="00B17546"/>
    <w:rsid w:val="00B175DB"/>
    <w:rsid w:val="00B1761D"/>
    <w:rsid w:val="00B177B8"/>
    <w:rsid w:val="00B178E1"/>
    <w:rsid w:val="00B17939"/>
    <w:rsid w:val="00B17A93"/>
    <w:rsid w:val="00B17ACB"/>
    <w:rsid w:val="00B17AD0"/>
    <w:rsid w:val="00B17B51"/>
    <w:rsid w:val="00B17B6E"/>
    <w:rsid w:val="00B17D9C"/>
    <w:rsid w:val="00B2001F"/>
    <w:rsid w:val="00B2024C"/>
    <w:rsid w:val="00B2039B"/>
    <w:rsid w:val="00B20AD4"/>
    <w:rsid w:val="00B20D7C"/>
    <w:rsid w:val="00B20E49"/>
    <w:rsid w:val="00B20F62"/>
    <w:rsid w:val="00B21001"/>
    <w:rsid w:val="00B21510"/>
    <w:rsid w:val="00B2155F"/>
    <w:rsid w:val="00B21654"/>
    <w:rsid w:val="00B216B6"/>
    <w:rsid w:val="00B217C1"/>
    <w:rsid w:val="00B218F9"/>
    <w:rsid w:val="00B2190B"/>
    <w:rsid w:val="00B21B06"/>
    <w:rsid w:val="00B21CCB"/>
    <w:rsid w:val="00B221C6"/>
    <w:rsid w:val="00B226DF"/>
    <w:rsid w:val="00B226F1"/>
    <w:rsid w:val="00B227BB"/>
    <w:rsid w:val="00B2289C"/>
    <w:rsid w:val="00B22A04"/>
    <w:rsid w:val="00B22A95"/>
    <w:rsid w:val="00B22AF9"/>
    <w:rsid w:val="00B22B64"/>
    <w:rsid w:val="00B22B99"/>
    <w:rsid w:val="00B22F9A"/>
    <w:rsid w:val="00B230E8"/>
    <w:rsid w:val="00B23301"/>
    <w:rsid w:val="00B234E1"/>
    <w:rsid w:val="00B236EC"/>
    <w:rsid w:val="00B23769"/>
    <w:rsid w:val="00B2385E"/>
    <w:rsid w:val="00B2393F"/>
    <w:rsid w:val="00B23F1A"/>
    <w:rsid w:val="00B23F6A"/>
    <w:rsid w:val="00B240AD"/>
    <w:rsid w:val="00B240FC"/>
    <w:rsid w:val="00B2444E"/>
    <w:rsid w:val="00B244FD"/>
    <w:rsid w:val="00B24846"/>
    <w:rsid w:val="00B24A79"/>
    <w:rsid w:val="00B24C85"/>
    <w:rsid w:val="00B2503D"/>
    <w:rsid w:val="00B250AB"/>
    <w:rsid w:val="00B251FC"/>
    <w:rsid w:val="00B25408"/>
    <w:rsid w:val="00B25470"/>
    <w:rsid w:val="00B25540"/>
    <w:rsid w:val="00B25627"/>
    <w:rsid w:val="00B25653"/>
    <w:rsid w:val="00B25745"/>
    <w:rsid w:val="00B25EAB"/>
    <w:rsid w:val="00B2616D"/>
    <w:rsid w:val="00B262AB"/>
    <w:rsid w:val="00B264BE"/>
    <w:rsid w:val="00B26703"/>
    <w:rsid w:val="00B2686B"/>
    <w:rsid w:val="00B268F2"/>
    <w:rsid w:val="00B2698E"/>
    <w:rsid w:val="00B26AB8"/>
    <w:rsid w:val="00B26CE0"/>
    <w:rsid w:val="00B26DD3"/>
    <w:rsid w:val="00B26E8B"/>
    <w:rsid w:val="00B27132"/>
    <w:rsid w:val="00B2713C"/>
    <w:rsid w:val="00B2778A"/>
    <w:rsid w:val="00B277BE"/>
    <w:rsid w:val="00B27FAD"/>
    <w:rsid w:val="00B303C5"/>
    <w:rsid w:val="00B30868"/>
    <w:rsid w:val="00B30898"/>
    <w:rsid w:val="00B309B1"/>
    <w:rsid w:val="00B30AC7"/>
    <w:rsid w:val="00B30C73"/>
    <w:rsid w:val="00B30D7E"/>
    <w:rsid w:val="00B30E44"/>
    <w:rsid w:val="00B30F56"/>
    <w:rsid w:val="00B3103F"/>
    <w:rsid w:val="00B31076"/>
    <w:rsid w:val="00B31215"/>
    <w:rsid w:val="00B31336"/>
    <w:rsid w:val="00B316BE"/>
    <w:rsid w:val="00B31EB1"/>
    <w:rsid w:val="00B31F07"/>
    <w:rsid w:val="00B31F09"/>
    <w:rsid w:val="00B3221F"/>
    <w:rsid w:val="00B322A1"/>
    <w:rsid w:val="00B3257A"/>
    <w:rsid w:val="00B32651"/>
    <w:rsid w:val="00B32A58"/>
    <w:rsid w:val="00B32BBD"/>
    <w:rsid w:val="00B32BD4"/>
    <w:rsid w:val="00B32C77"/>
    <w:rsid w:val="00B32C8E"/>
    <w:rsid w:val="00B32D12"/>
    <w:rsid w:val="00B32E9C"/>
    <w:rsid w:val="00B330B0"/>
    <w:rsid w:val="00B330CC"/>
    <w:rsid w:val="00B331F4"/>
    <w:rsid w:val="00B332AD"/>
    <w:rsid w:val="00B33A44"/>
    <w:rsid w:val="00B33A4D"/>
    <w:rsid w:val="00B33C77"/>
    <w:rsid w:val="00B34081"/>
    <w:rsid w:val="00B341E5"/>
    <w:rsid w:val="00B34297"/>
    <w:rsid w:val="00B342D4"/>
    <w:rsid w:val="00B34389"/>
    <w:rsid w:val="00B34394"/>
    <w:rsid w:val="00B34460"/>
    <w:rsid w:val="00B3464C"/>
    <w:rsid w:val="00B346FE"/>
    <w:rsid w:val="00B34728"/>
    <w:rsid w:val="00B3474D"/>
    <w:rsid w:val="00B34A23"/>
    <w:rsid w:val="00B34B9E"/>
    <w:rsid w:val="00B34EE8"/>
    <w:rsid w:val="00B34F4C"/>
    <w:rsid w:val="00B35052"/>
    <w:rsid w:val="00B35529"/>
    <w:rsid w:val="00B3566C"/>
    <w:rsid w:val="00B35701"/>
    <w:rsid w:val="00B357DD"/>
    <w:rsid w:val="00B35E5B"/>
    <w:rsid w:val="00B36293"/>
    <w:rsid w:val="00B36417"/>
    <w:rsid w:val="00B3653D"/>
    <w:rsid w:val="00B36607"/>
    <w:rsid w:val="00B368CD"/>
    <w:rsid w:val="00B369B4"/>
    <w:rsid w:val="00B369EF"/>
    <w:rsid w:val="00B36D44"/>
    <w:rsid w:val="00B36D4C"/>
    <w:rsid w:val="00B36DFA"/>
    <w:rsid w:val="00B373BE"/>
    <w:rsid w:val="00B373DB"/>
    <w:rsid w:val="00B37B8D"/>
    <w:rsid w:val="00B37E75"/>
    <w:rsid w:val="00B40054"/>
    <w:rsid w:val="00B400EB"/>
    <w:rsid w:val="00B405A2"/>
    <w:rsid w:val="00B4063F"/>
    <w:rsid w:val="00B40729"/>
    <w:rsid w:val="00B4072A"/>
    <w:rsid w:val="00B4098B"/>
    <w:rsid w:val="00B40A1F"/>
    <w:rsid w:val="00B40A48"/>
    <w:rsid w:val="00B40C72"/>
    <w:rsid w:val="00B40C91"/>
    <w:rsid w:val="00B412B7"/>
    <w:rsid w:val="00B4148C"/>
    <w:rsid w:val="00B41581"/>
    <w:rsid w:val="00B415F8"/>
    <w:rsid w:val="00B4188A"/>
    <w:rsid w:val="00B41A61"/>
    <w:rsid w:val="00B41AD8"/>
    <w:rsid w:val="00B42964"/>
    <w:rsid w:val="00B42A50"/>
    <w:rsid w:val="00B42C30"/>
    <w:rsid w:val="00B42C8F"/>
    <w:rsid w:val="00B42E00"/>
    <w:rsid w:val="00B42F7E"/>
    <w:rsid w:val="00B430E8"/>
    <w:rsid w:val="00B430FF"/>
    <w:rsid w:val="00B43187"/>
    <w:rsid w:val="00B43281"/>
    <w:rsid w:val="00B4332D"/>
    <w:rsid w:val="00B433C7"/>
    <w:rsid w:val="00B43563"/>
    <w:rsid w:val="00B4356A"/>
    <w:rsid w:val="00B4384E"/>
    <w:rsid w:val="00B43921"/>
    <w:rsid w:val="00B43A7C"/>
    <w:rsid w:val="00B43B26"/>
    <w:rsid w:val="00B43D75"/>
    <w:rsid w:val="00B441BB"/>
    <w:rsid w:val="00B44342"/>
    <w:rsid w:val="00B443E8"/>
    <w:rsid w:val="00B445E8"/>
    <w:rsid w:val="00B44816"/>
    <w:rsid w:val="00B4492B"/>
    <w:rsid w:val="00B44B09"/>
    <w:rsid w:val="00B44BCC"/>
    <w:rsid w:val="00B44E67"/>
    <w:rsid w:val="00B45177"/>
    <w:rsid w:val="00B451CE"/>
    <w:rsid w:val="00B45283"/>
    <w:rsid w:val="00B455FF"/>
    <w:rsid w:val="00B456C2"/>
    <w:rsid w:val="00B456EF"/>
    <w:rsid w:val="00B45745"/>
    <w:rsid w:val="00B457D7"/>
    <w:rsid w:val="00B458DB"/>
    <w:rsid w:val="00B45E2E"/>
    <w:rsid w:val="00B460A7"/>
    <w:rsid w:val="00B46174"/>
    <w:rsid w:val="00B46247"/>
    <w:rsid w:val="00B46283"/>
    <w:rsid w:val="00B4641E"/>
    <w:rsid w:val="00B464BD"/>
    <w:rsid w:val="00B466B5"/>
    <w:rsid w:val="00B46949"/>
    <w:rsid w:val="00B46C48"/>
    <w:rsid w:val="00B46EBA"/>
    <w:rsid w:val="00B4706E"/>
    <w:rsid w:val="00B471BE"/>
    <w:rsid w:val="00B47224"/>
    <w:rsid w:val="00B472B3"/>
    <w:rsid w:val="00B473BD"/>
    <w:rsid w:val="00B47572"/>
    <w:rsid w:val="00B47B99"/>
    <w:rsid w:val="00B47DBE"/>
    <w:rsid w:val="00B47DF5"/>
    <w:rsid w:val="00B47FF5"/>
    <w:rsid w:val="00B5036B"/>
    <w:rsid w:val="00B504F5"/>
    <w:rsid w:val="00B50684"/>
    <w:rsid w:val="00B50BE4"/>
    <w:rsid w:val="00B51020"/>
    <w:rsid w:val="00B51023"/>
    <w:rsid w:val="00B51030"/>
    <w:rsid w:val="00B5116E"/>
    <w:rsid w:val="00B51454"/>
    <w:rsid w:val="00B51916"/>
    <w:rsid w:val="00B51A44"/>
    <w:rsid w:val="00B51CC1"/>
    <w:rsid w:val="00B51FAD"/>
    <w:rsid w:val="00B522FA"/>
    <w:rsid w:val="00B523E4"/>
    <w:rsid w:val="00B52698"/>
    <w:rsid w:val="00B5283C"/>
    <w:rsid w:val="00B529E7"/>
    <w:rsid w:val="00B52B31"/>
    <w:rsid w:val="00B52B95"/>
    <w:rsid w:val="00B52E67"/>
    <w:rsid w:val="00B52FB8"/>
    <w:rsid w:val="00B53067"/>
    <w:rsid w:val="00B531C1"/>
    <w:rsid w:val="00B53227"/>
    <w:rsid w:val="00B532CF"/>
    <w:rsid w:val="00B5336F"/>
    <w:rsid w:val="00B5337E"/>
    <w:rsid w:val="00B535AF"/>
    <w:rsid w:val="00B5370B"/>
    <w:rsid w:val="00B53718"/>
    <w:rsid w:val="00B537B6"/>
    <w:rsid w:val="00B53838"/>
    <w:rsid w:val="00B539CE"/>
    <w:rsid w:val="00B53A30"/>
    <w:rsid w:val="00B53A44"/>
    <w:rsid w:val="00B53A5F"/>
    <w:rsid w:val="00B53B69"/>
    <w:rsid w:val="00B53BEB"/>
    <w:rsid w:val="00B53C85"/>
    <w:rsid w:val="00B53C93"/>
    <w:rsid w:val="00B53D59"/>
    <w:rsid w:val="00B53F3F"/>
    <w:rsid w:val="00B54010"/>
    <w:rsid w:val="00B54082"/>
    <w:rsid w:val="00B5414D"/>
    <w:rsid w:val="00B54313"/>
    <w:rsid w:val="00B54586"/>
    <w:rsid w:val="00B545F0"/>
    <w:rsid w:val="00B5487F"/>
    <w:rsid w:val="00B548E7"/>
    <w:rsid w:val="00B549F7"/>
    <w:rsid w:val="00B54B07"/>
    <w:rsid w:val="00B54BAA"/>
    <w:rsid w:val="00B54C3D"/>
    <w:rsid w:val="00B55098"/>
    <w:rsid w:val="00B55290"/>
    <w:rsid w:val="00B55401"/>
    <w:rsid w:val="00B55403"/>
    <w:rsid w:val="00B554CB"/>
    <w:rsid w:val="00B5574A"/>
    <w:rsid w:val="00B55806"/>
    <w:rsid w:val="00B55A15"/>
    <w:rsid w:val="00B55A43"/>
    <w:rsid w:val="00B55A5A"/>
    <w:rsid w:val="00B55C8B"/>
    <w:rsid w:val="00B55E0C"/>
    <w:rsid w:val="00B55E2C"/>
    <w:rsid w:val="00B561C7"/>
    <w:rsid w:val="00B565FE"/>
    <w:rsid w:val="00B569A1"/>
    <w:rsid w:val="00B56C9E"/>
    <w:rsid w:val="00B56CEB"/>
    <w:rsid w:val="00B56E7B"/>
    <w:rsid w:val="00B56F90"/>
    <w:rsid w:val="00B570FB"/>
    <w:rsid w:val="00B576FA"/>
    <w:rsid w:val="00B57822"/>
    <w:rsid w:val="00B57956"/>
    <w:rsid w:val="00B579A0"/>
    <w:rsid w:val="00B60032"/>
    <w:rsid w:val="00B60148"/>
    <w:rsid w:val="00B601C2"/>
    <w:rsid w:val="00B6032F"/>
    <w:rsid w:val="00B60881"/>
    <w:rsid w:val="00B60883"/>
    <w:rsid w:val="00B608B2"/>
    <w:rsid w:val="00B609F9"/>
    <w:rsid w:val="00B60A99"/>
    <w:rsid w:val="00B60CB9"/>
    <w:rsid w:val="00B6128B"/>
    <w:rsid w:val="00B612BF"/>
    <w:rsid w:val="00B61336"/>
    <w:rsid w:val="00B614CF"/>
    <w:rsid w:val="00B61509"/>
    <w:rsid w:val="00B615D4"/>
    <w:rsid w:val="00B6162D"/>
    <w:rsid w:val="00B61845"/>
    <w:rsid w:val="00B619E9"/>
    <w:rsid w:val="00B61C92"/>
    <w:rsid w:val="00B61E20"/>
    <w:rsid w:val="00B61F52"/>
    <w:rsid w:val="00B620E4"/>
    <w:rsid w:val="00B6251E"/>
    <w:rsid w:val="00B626D1"/>
    <w:rsid w:val="00B627AC"/>
    <w:rsid w:val="00B6286E"/>
    <w:rsid w:val="00B62909"/>
    <w:rsid w:val="00B62CBB"/>
    <w:rsid w:val="00B63098"/>
    <w:rsid w:val="00B6344A"/>
    <w:rsid w:val="00B634D6"/>
    <w:rsid w:val="00B634F0"/>
    <w:rsid w:val="00B635A4"/>
    <w:rsid w:val="00B6367D"/>
    <w:rsid w:val="00B6396B"/>
    <w:rsid w:val="00B63974"/>
    <w:rsid w:val="00B63A34"/>
    <w:rsid w:val="00B63AA4"/>
    <w:rsid w:val="00B63B25"/>
    <w:rsid w:val="00B63F86"/>
    <w:rsid w:val="00B63FF9"/>
    <w:rsid w:val="00B640B8"/>
    <w:rsid w:val="00B6432E"/>
    <w:rsid w:val="00B643B8"/>
    <w:rsid w:val="00B6462D"/>
    <w:rsid w:val="00B646C8"/>
    <w:rsid w:val="00B6472B"/>
    <w:rsid w:val="00B648EF"/>
    <w:rsid w:val="00B64974"/>
    <w:rsid w:val="00B64A73"/>
    <w:rsid w:val="00B64CDF"/>
    <w:rsid w:val="00B64F41"/>
    <w:rsid w:val="00B65112"/>
    <w:rsid w:val="00B65392"/>
    <w:rsid w:val="00B6548A"/>
    <w:rsid w:val="00B65562"/>
    <w:rsid w:val="00B65765"/>
    <w:rsid w:val="00B65C34"/>
    <w:rsid w:val="00B65F4D"/>
    <w:rsid w:val="00B660AB"/>
    <w:rsid w:val="00B66195"/>
    <w:rsid w:val="00B66259"/>
    <w:rsid w:val="00B6646E"/>
    <w:rsid w:val="00B664B5"/>
    <w:rsid w:val="00B6652F"/>
    <w:rsid w:val="00B666B5"/>
    <w:rsid w:val="00B667D8"/>
    <w:rsid w:val="00B667E7"/>
    <w:rsid w:val="00B66953"/>
    <w:rsid w:val="00B669C9"/>
    <w:rsid w:val="00B66B1F"/>
    <w:rsid w:val="00B66E01"/>
    <w:rsid w:val="00B66E03"/>
    <w:rsid w:val="00B66E87"/>
    <w:rsid w:val="00B66EBF"/>
    <w:rsid w:val="00B67015"/>
    <w:rsid w:val="00B67182"/>
    <w:rsid w:val="00B6726D"/>
    <w:rsid w:val="00B67282"/>
    <w:rsid w:val="00B67474"/>
    <w:rsid w:val="00B6764B"/>
    <w:rsid w:val="00B67667"/>
    <w:rsid w:val="00B6797F"/>
    <w:rsid w:val="00B67EF3"/>
    <w:rsid w:val="00B67FCC"/>
    <w:rsid w:val="00B701C9"/>
    <w:rsid w:val="00B70299"/>
    <w:rsid w:val="00B70328"/>
    <w:rsid w:val="00B7034D"/>
    <w:rsid w:val="00B704BC"/>
    <w:rsid w:val="00B706A5"/>
    <w:rsid w:val="00B7080D"/>
    <w:rsid w:val="00B70B12"/>
    <w:rsid w:val="00B71000"/>
    <w:rsid w:val="00B711B8"/>
    <w:rsid w:val="00B71310"/>
    <w:rsid w:val="00B7136E"/>
    <w:rsid w:val="00B713B6"/>
    <w:rsid w:val="00B713B7"/>
    <w:rsid w:val="00B713DE"/>
    <w:rsid w:val="00B71470"/>
    <w:rsid w:val="00B71568"/>
    <w:rsid w:val="00B7158C"/>
    <w:rsid w:val="00B716A8"/>
    <w:rsid w:val="00B717E5"/>
    <w:rsid w:val="00B71811"/>
    <w:rsid w:val="00B71862"/>
    <w:rsid w:val="00B71937"/>
    <w:rsid w:val="00B71972"/>
    <w:rsid w:val="00B71BD0"/>
    <w:rsid w:val="00B71DE4"/>
    <w:rsid w:val="00B720FA"/>
    <w:rsid w:val="00B721C4"/>
    <w:rsid w:val="00B72305"/>
    <w:rsid w:val="00B72522"/>
    <w:rsid w:val="00B72556"/>
    <w:rsid w:val="00B72598"/>
    <w:rsid w:val="00B72719"/>
    <w:rsid w:val="00B728AF"/>
    <w:rsid w:val="00B72919"/>
    <w:rsid w:val="00B72B2D"/>
    <w:rsid w:val="00B73475"/>
    <w:rsid w:val="00B73619"/>
    <w:rsid w:val="00B7388D"/>
    <w:rsid w:val="00B73B5C"/>
    <w:rsid w:val="00B73E4D"/>
    <w:rsid w:val="00B74018"/>
    <w:rsid w:val="00B74020"/>
    <w:rsid w:val="00B7405F"/>
    <w:rsid w:val="00B74329"/>
    <w:rsid w:val="00B74657"/>
    <w:rsid w:val="00B748B7"/>
    <w:rsid w:val="00B74A01"/>
    <w:rsid w:val="00B74AF0"/>
    <w:rsid w:val="00B74F0F"/>
    <w:rsid w:val="00B75707"/>
    <w:rsid w:val="00B7572B"/>
    <w:rsid w:val="00B75ADA"/>
    <w:rsid w:val="00B75BB8"/>
    <w:rsid w:val="00B75C94"/>
    <w:rsid w:val="00B75FE2"/>
    <w:rsid w:val="00B76054"/>
    <w:rsid w:val="00B760E9"/>
    <w:rsid w:val="00B76238"/>
    <w:rsid w:val="00B76590"/>
    <w:rsid w:val="00B766DB"/>
    <w:rsid w:val="00B76927"/>
    <w:rsid w:val="00B76B2E"/>
    <w:rsid w:val="00B77262"/>
    <w:rsid w:val="00B7762E"/>
    <w:rsid w:val="00B777CD"/>
    <w:rsid w:val="00B777CE"/>
    <w:rsid w:val="00B779CB"/>
    <w:rsid w:val="00B77AE8"/>
    <w:rsid w:val="00B8008A"/>
    <w:rsid w:val="00B80214"/>
    <w:rsid w:val="00B803F8"/>
    <w:rsid w:val="00B80425"/>
    <w:rsid w:val="00B805FF"/>
    <w:rsid w:val="00B80909"/>
    <w:rsid w:val="00B80A45"/>
    <w:rsid w:val="00B80AE6"/>
    <w:rsid w:val="00B80CD3"/>
    <w:rsid w:val="00B80E0B"/>
    <w:rsid w:val="00B80EA3"/>
    <w:rsid w:val="00B80EE5"/>
    <w:rsid w:val="00B8101D"/>
    <w:rsid w:val="00B81033"/>
    <w:rsid w:val="00B810D4"/>
    <w:rsid w:val="00B81260"/>
    <w:rsid w:val="00B812D4"/>
    <w:rsid w:val="00B81358"/>
    <w:rsid w:val="00B8188F"/>
    <w:rsid w:val="00B818CA"/>
    <w:rsid w:val="00B81905"/>
    <w:rsid w:val="00B81BB9"/>
    <w:rsid w:val="00B81CA3"/>
    <w:rsid w:val="00B81DD9"/>
    <w:rsid w:val="00B820D3"/>
    <w:rsid w:val="00B8214B"/>
    <w:rsid w:val="00B8222A"/>
    <w:rsid w:val="00B82273"/>
    <w:rsid w:val="00B824D3"/>
    <w:rsid w:val="00B826AC"/>
    <w:rsid w:val="00B828E7"/>
    <w:rsid w:val="00B8293A"/>
    <w:rsid w:val="00B82C74"/>
    <w:rsid w:val="00B82D70"/>
    <w:rsid w:val="00B82DE0"/>
    <w:rsid w:val="00B82EE0"/>
    <w:rsid w:val="00B830E4"/>
    <w:rsid w:val="00B8327D"/>
    <w:rsid w:val="00B833F6"/>
    <w:rsid w:val="00B833FA"/>
    <w:rsid w:val="00B83658"/>
    <w:rsid w:val="00B83AA8"/>
    <w:rsid w:val="00B83B6C"/>
    <w:rsid w:val="00B844A3"/>
    <w:rsid w:val="00B844DE"/>
    <w:rsid w:val="00B8455D"/>
    <w:rsid w:val="00B84566"/>
    <w:rsid w:val="00B8456A"/>
    <w:rsid w:val="00B848D6"/>
    <w:rsid w:val="00B84B3A"/>
    <w:rsid w:val="00B84E84"/>
    <w:rsid w:val="00B8549A"/>
    <w:rsid w:val="00B85531"/>
    <w:rsid w:val="00B85570"/>
    <w:rsid w:val="00B855F6"/>
    <w:rsid w:val="00B858BC"/>
    <w:rsid w:val="00B85CD5"/>
    <w:rsid w:val="00B85DC2"/>
    <w:rsid w:val="00B85F66"/>
    <w:rsid w:val="00B8602B"/>
    <w:rsid w:val="00B8625D"/>
    <w:rsid w:val="00B8649F"/>
    <w:rsid w:val="00B86584"/>
    <w:rsid w:val="00B8681A"/>
    <w:rsid w:val="00B86A42"/>
    <w:rsid w:val="00B86B65"/>
    <w:rsid w:val="00B86BBC"/>
    <w:rsid w:val="00B87001"/>
    <w:rsid w:val="00B87065"/>
    <w:rsid w:val="00B871EF"/>
    <w:rsid w:val="00B8723B"/>
    <w:rsid w:val="00B87639"/>
    <w:rsid w:val="00B8795C"/>
    <w:rsid w:val="00B87A32"/>
    <w:rsid w:val="00B87B07"/>
    <w:rsid w:val="00B87F18"/>
    <w:rsid w:val="00B9007C"/>
    <w:rsid w:val="00B902B4"/>
    <w:rsid w:val="00B9032F"/>
    <w:rsid w:val="00B9037C"/>
    <w:rsid w:val="00B9051F"/>
    <w:rsid w:val="00B90657"/>
    <w:rsid w:val="00B90801"/>
    <w:rsid w:val="00B90DB7"/>
    <w:rsid w:val="00B90E8C"/>
    <w:rsid w:val="00B90F65"/>
    <w:rsid w:val="00B90FD2"/>
    <w:rsid w:val="00B91245"/>
    <w:rsid w:val="00B914A8"/>
    <w:rsid w:val="00B91567"/>
    <w:rsid w:val="00B91B97"/>
    <w:rsid w:val="00B91F6A"/>
    <w:rsid w:val="00B9211D"/>
    <w:rsid w:val="00B922EA"/>
    <w:rsid w:val="00B922F8"/>
    <w:rsid w:val="00B9250F"/>
    <w:rsid w:val="00B92686"/>
    <w:rsid w:val="00B92904"/>
    <w:rsid w:val="00B92D80"/>
    <w:rsid w:val="00B92E06"/>
    <w:rsid w:val="00B9322B"/>
    <w:rsid w:val="00B93332"/>
    <w:rsid w:val="00B934B9"/>
    <w:rsid w:val="00B93530"/>
    <w:rsid w:val="00B935F2"/>
    <w:rsid w:val="00B93684"/>
    <w:rsid w:val="00B9380E"/>
    <w:rsid w:val="00B93A04"/>
    <w:rsid w:val="00B93A47"/>
    <w:rsid w:val="00B93D19"/>
    <w:rsid w:val="00B93E1F"/>
    <w:rsid w:val="00B93F02"/>
    <w:rsid w:val="00B94260"/>
    <w:rsid w:val="00B942D6"/>
    <w:rsid w:val="00B94730"/>
    <w:rsid w:val="00B94861"/>
    <w:rsid w:val="00B94912"/>
    <w:rsid w:val="00B94926"/>
    <w:rsid w:val="00B94AF9"/>
    <w:rsid w:val="00B94DAB"/>
    <w:rsid w:val="00B94E14"/>
    <w:rsid w:val="00B95019"/>
    <w:rsid w:val="00B9509B"/>
    <w:rsid w:val="00B95148"/>
    <w:rsid w:val="00B9519C"/>
    <w:rsid w:val="00B95256"/>
    <w:rsid w:val="00B9525B"/>
    <w:rsid w:val="00B9538C"/>
    <w:rsid w:val="00B95492"/>
    <w:rsid w:val="00B9583E"/>
    <w:rsid w:val="00B9597C"/>
    <w:rsid w:val="00B95A24"/>
    <w:rsid w:val="00B95A2A"/>
    <w:rsid w:val="00B95CBC"/>
    <w:rsid w:val="00B95CDD"/>
    <w:rsid w:val="00B95F4D"/>
    <w:rsid w:val="00B95FDE"/>
    <w:rsid w:val="00B961A4"/>
    <w:rsid w:val="00B962A0"/>
    <w:rsid w:val="00B96671"/>
    <w:rsid w:val="00B96735"/>
    <w:rsid w:val="00B96B45"/>
    <w:rsid w:val="00B96C8C"/>
    <w:rsid w:val="00B96D90"/>
    <w:rsid w:val="00B96DA2"/>
    <w:rsid w:val="00B9735B"/>
    <w:rsid w:val="00B97400"/>
    <w:rsid w:val="00B97417"/>
    <w:rsid w:val="00B97910"/>
    <w:rsid w:val="00B979CA"/>
    <w:rsid w:val="00B97B1A"/>
    <w:rsid w:val="00B97C2A"/>
    <w:rsid w:val="00B97CB8"/>
    <w:rsid w:val="00B97D18"/>
    <w:rsid w:val="00B97DAC"/>
    <w:rsid w:val="00BA00D1"/>
    <w:rsid w:val="00BA0363"/>
    <w:rsid w:val="00BA07BA"/>
    <w:rsid w:val="00BA0ABE"/>
    <w:rsid w:val="00BA0C7F"/>
    <w:rsid w:val="00BA0E93"/>
    <w:rsid w:val="00BA132C"/>
    <w:rsid w:val="00BA1562"/>
    <w:rsid w:val="00BA1605"/>
    <w:rsid w:val="00BA187D"/>
    <w:rsid w:val="00BA18A5"/>
    <w:rsid w:val="00BA19C6"/>
    <w:rsid w:val="00BA1B93"/>
    <w:rsid w:val="00BA1D47"/>
    <w:rsid w:val="00BA1D56"/>
    <w:rsid w:val="00BA1FB3"/>
    <w:rsid w:val="00BA2092"/>
    <w:rsid w:val="00BA214C"/>
    <w:rsid w:val="00BA22D5"/>
    <w:rsid w:val="00BA24DE"/>
    <w:rsid w:val="00BA2511"/>
    <w:rsid w:val="00BA2D9D"/>
    <w:rsid w:val="00BA2EFA"/>
    <w:rsid w:val="00BA2FDB"/>
    <w:rsid w:val="00BA3051"/>
    <w:rsid w:val="00BA3167"/>
    <w:rsid w:val="00BA3240"/>
    <w:rsid w:val="00BA3458"/>
    <w:rsid w:val="00BA3692"/>
    <w:rsid w:val="00BA37B1"/>
    <w:rsid w:val="00BA3821"/>
    <w:rsid w:val="00BA3934"/>
    <w:rsid w:val="00BA399B"/>
    <w:rsid w:val="00BA3AA2"/>
    <w:rsid w:val="00BA3B6D"/>
    <w:rsid w:val="00BA3B80"/>
    <w:rsid w:val="00BA3E0E"/>
    <w:rsid w:val="00BA3F65"/>
    <w:rsid w:val="00BA44F3"/>
    <w:rsid w:val="00BA48B3"/>
    <w:rsid w:val="00BA4AD2"/>
    <w:rsid w:val="00BA4C09"/>
    <w:rsid w:val="00BA51BB"/>
    <w:rsid w:val="00BA5207"/>
    <w:rsid w:val="00BA54BF"/>
    <w:rsid w:val="00BA54D5"/>
    <w:rsid w:val="00BA56EB"/>
    <w:rsid w:val="00BA5710"/>
    <w:rsid w:val="00BA571E"/>
    <w:rsid w:val="00BA5767"/>
    <w:rsid w:val="00BA5C5C"/>
    <w:rsid w:val="00BA6056"/>
    <w:rsid w:val="00BA60B7"/>
    <w:rsid w:val="00BA6233"/>
    <w:rsid w:val="00BA646C"/>
    <w:rsid w:val="00BA67E7"/>
    <w:rsid w:val="00BA68C7"/>
    <w:rsid w:val="00BA6E8E"/>
    <w:rsid w:val="00BA6EE8"/>
    <w:rsid w:val="00BA6F85"/>
    <w:rsid w:val="00BA6FDE"/>
    <w:rsid w:val="00BA7187"/>
    <w:rsid w:val="00BA7831"/>
    <w:rsid w:val="00BA78D7"/>
    <w:rsid w:val="00BA78F3"/>
    <w:rsid w:val="00BA7948"/>
    <w:rsid w:val="00BA7CE8"/>
    <w:rsid w:val="00BA7E28"/>
    <w:rsid w:val="00BA7E76"/>
    <w:rsid w:val="00BA7EE2"/>
    <w:rsid w:val="00BA7FF1"/>
    <w:rsid w:val="00BB018F"/>
    <w:rsid w:val="00BB032A"/>
    <w:rsid w:val="00BB0384"/>
    <w:rsid w:val="00BB057F"/>
    <w:rsid w:val="00BB0624"/>
    <w:rsid w:val="00BB06DC"/>
    <w:rsid w:val="00BB06F0"/>
    <w:rsid w:val="00BB09B1"/>
    <w:rsid w:val="00BB0A8F"/>
    <w:rsid w:val="00BB0BC5"/>
    <w:rsid w:val="00BB0D40"/>
    <w:rsid w:val="00BB1067"/>
    <w:rsid w:val="00BB1177"/>
    <w:rsid w:val="00BB1475"/>
    <w:rsid w:val="00BB1524"/>
    <w:rsid w:val="00BB15F5"/>
    <w:rsid w:val="00BB16EB"/>
    <w:rsid w:val="00BB18A9"/>
    <w:rsid w:val="00BB18BD"/>
    <w:rsid w:val="00BB197D"/>
    <w:rsid w:val="00BB1A52"/>
    <w:rsid w:val="00BB1B98"/>
    <w:rsid w:val="00BB1C06"/>
    <w:rsid w:val="00BB1C3A"/>
    <w:rsid w:val="00BB1C61"/>
    <w:rsid w:val="00BB1E30"/>
    <w:rsid w:val="00BB1E4B"/>
    <w:rsid w:val="00BB1F44"/>
    <w:rsid w:val="00BB1F60"/>
    <w:rsid w:val="00BB21A2"/>
    <w:rsid w:val="00BB2359"/>
    <w:rsid w:val="00BB24E0"/>
    <w:rsid w:val="00BB2785"/>
    <w:rsid w:val="00BB2788"/>
    <w:rsid w:val="00BB27D7"/>
    <w:rsid w:val="00BB2907"/>
    <w:rsid w:val="00BB2957"/>
    <w:rsid w:val="00BB2CE0"/>
    <w:rsid w:val="00BB2CF4"/>
    <w:rsid w:val="00BB2D85"/>
    <w:rsid w:val="00BB2E1F"/>
    <w:rsid w:val="00BB3033"/>
    <w:rsid w:val="00BB30FA"/>
    <w:rsid w:val="00BB329E"/>
    <w:rsid w:val="00BB330E"/>
    <w:rsid w:val="00BB336C"/>
    <w:rsid w:val="00BB341E"/>
    <w:rsid w:val="00BB3529"/>
    <w:rsid w:val="00BB35BF"/>
    <w:rsid w:val="00BB3619"/>
    <w:rsid w:val="00BB36C3"/>
    <w:rsid w:val="00BB36E7"/>
    <w:rsid w:val="00BB38B7"/>
    <w:rsid w:val="00BB38CA"/>
    <w:rsid w:val="00BB3AA2"/>
    <w:rsid w:val="00BB3B4A"/>
    <w:rsid w:val="00BB3B9C"/>
    <w:rsid w:val="00BB3EF1"/>
    <w:rsid w:val="00BB4741"/>
    <w:rsid w:val="00BB49BF"/>
    <w:rsid w:val="00BB4A0A"/>
    <w:rsid w:val="00BB4A82"/>
    <w:rsid w:val="00BB4C93"/>
    <w:rsid w:val="00BB4CF6"/>
    <w:rsid w:val="00BB4DA3"/>
    <w:rsid w:val="00BB4DD6"/>
    <w:rsid w:val="00BB533D"/>
    <w:rsid w:val="00BB54DE"/>
    <w:rsid w:val="00BB5638"/>
    <w:rsid w:val="00BB5679"/>
    <w:rsid w:val="00BB569E"/>
    <w:rsid w:val="00BB56BC"/>
    <w:rsid w:val="00BB5AC3"/>
    <w:rsid w:val="00BB5B3F"/>
    <w:rsid w:val="00BB5F19"/>
    <w:rsid w:val="00BB6091"/>
    <w:rsid w:val="00BB6607"/>
    <w:rsid w:val="00BB664F"/>
    <w:rsid w:val="00BB6B48"/>
    <w:rsid w:val="00BB6B77"/>
    <w:rsid w:val="00BB6C8D"/>
    <w:rsid w:val="00BB6CF9"/>
    <w:rsid w:val="00BB6DD0"/>
    <w:rsid w:val="00BB7033"/>
    <w:rsid w:val="00BB72D8"/>
    <w:rsid w:val="00BB7C6F"/>
    <w:rsid w:val="00BB7ECB"/>
    <w:rsid w:val="00BB7FE2"/>
    <w:rsid w:val="00BC012F"/>
    <w:rsid w:val="00BC025C"/>
    <w:rsid w:val="00BC0406"/>
    <w:rsid w:val="00BC073A"/>
    <w:rsid w:val="00BC07A8"/>
    <w:rsid w:val="00BC0E5E"/>
    <w:rsid w:val="00BC1058"/>
    <w:rsid w:val="00BC13A1"/>
    <w:rsid w:val="00BC1431"/>
    <w:rsid w:val="00BC146F"/>
    <w:rsid w:val="00BC14F8"/>
    <w:rsid w:val="00BC153B"/>
    <w:rsid w:val="00BC161C"/>
    <w:rsid w:val="00BC1649"/>
    <w:rsid w:val="00BC17EA"/>
    <w:rsid w:val="00BC18F2"/>
    <w:rsid w:val="00BC1AEB"/>
    <w:rsid w:val="00BC1C4F"/>
    <w:rsid w:val="00BC1C9B"/>
    <w:rsid w:val="00BC1D2C"/>
    <w:rsid w:val="00BC1E7B"/>
    <w:rsid w:val="00BC2299"/>
    <w:rsid w:val="00BC234F"/>
    <w:rsid w:val="00BC24B2"/>
    <w:rsid w:val="00BC273A"/>
    <w:rsid w:val="00BC2835"/>
    <w:rsid w:val="00BC29D2"/>
    <w:rsid w:val="00BC2ABD"/>
    <w:rsid w:val="00BC2D22"/>
    <w:rsid w:val="00BC2D5D"/>
    <w:rsid w:val="00BC2F0D"/>
    <w:rsid w:val="00BC3642"/>
    <w:rsid w:val="00BC3689"/>
    <w:rsid w:val="00BC3915"/>
    <w:rsid w:val="00BC3937"/>
    <w:rsid w:val="00BC394B"/>
    <w:rsid w:val="00BC3AF9"/>
    <w:rsid w:val="00BC3F98"/>
    <w:rsid w:val="00BC40F5"/>
    <w:rsid w:val="00BC411B"/>
    <w:rsid w:val="00BC4153"/>
    <w:rsid w:val="00BC420F"/>
    <w:rsid w:val="00BC4353"/>
    <w:rsid w:val="00BC4381"/>
    <w:rsid w:val="00BC43B8"/>
    <w:rsid w:val="00BC449E"/>
    <w:rsid w:val="00BC45DF"/>
    <w:rsid w:val="00BC45EC"/>
    <w:rsid w:val="00BC4721"/>
    <w:rsid w:val="00BC4804"/>
    <w:rsid w:val="00BC484A"/>
    <w:rsid w:val="00BC48A4"/>
    <w:rsid w:val="00BC4A5F"/>
    <w:rsid w:val="00BC4B04"/>
    <w:rsid w:val="00BC4BB6"/>
    <w:rsid w:val="00BC4C0E"/>
    <w:rsid w:val="00BC4C19"/>
    <w:rsid w:val="00BC4E8F"/>
    <w:rsid w:val="00BC4F38"/>
    <w:rsid w:val="00BC5260"/>
    <w:rsid w:val="00BC52ED"/>
    <w:rsid w:val="00BC587E"/>
    <w:rsid w:val="00BC5C10"/>
    <w:rsid w:val="00BC5CFC"/>
    <w:rsid w:val="00BC5D03"/>
    <w:rsid w:val="00BC5D3D"/>
    <w:rsid w:val="00BC5E3A"/>
    <w:rsid w:val="00BC5EE8"/>
    <w:rsid w:val="00BC5F91"/>
    <w:rsid w:val="00BC6097"/>
    <w:rsid w:val="00BC61A2"/>
    <w:rsid w:val="00BC61C8"/>
    <w:rsid w:val="00BC630B"/>
    <w:rsid w:val="00BC6439"/>
    <w:rsid w:val="00BC6450"/>
    <w:rsid w:val="00BC64D7"/>
    <w:rsid w:val="00BC64F0"/>
    <w:rsid w:val="00BC6781"/>
    <w:rsid w:val="00BC683A"/>
    <w:rsid w:val="00BC68C2"/>
    <w:rsid w:val="00BC7096"/>
    <w:rsid w:val="00BC7297"/>
    <w:rsid w:val="00BC7410"/>
    <w:rsid w:val="00BC7476"/>
    <w:rsid w:val="00BC752C"/>
    <w:rsid w:val="00BC756A"/>
    <w:rsid w:val="00BC7572"/>
    <w:rsid w:val="00BC7589"/>
    <w:rsid w:val="00BC78C6"/>
    <w:rsid w:val="00BC79BC"/>
    <w:rsid w:val="00BC7CC5"/>
    <w:rsid w:val="00BD001F"/>
    <w:rsid w:val="00BD0110"/>
    <w:rsid w:val="00BD0208"/>
    <w:rsid w:val="00BD020D"/>
    <w:rsid w:val="00BD032B"/>
    <w:rsid w:val="00BD08BA"/>
    <w:rsid w:val="00BD08D0"/>
    <w:rsid w:val="00BD096C"/>
    <w:rsid w:val="00BD0ADE"/>
    <w:rsid w:val="00BD0B23"/>
    <w:rsid w:val="00BD0DF0"/>
    <w:rsid w:val="00BD0FDD"/>
    <w:rsid w:val="00BD115D"/>
    <w:rsid w:val="00BD117B"/>
    <w:rsid w:val="00BD1393"/>
    <w:rsid w:val="00BD16FA"/>
    <w:rsid w:val="00BD17E6"/>
    <w:rsid w:val="00BD185F"/>
    <w:rsid w:val="00BD19C8"/>
    <w:rsid w:val="00BD1AA4"/>
    <w:rsid w:val="00BD1DCE"/>
    <w:rsid w:val="00BD1E0E"/>
    <w:rsid w:val="00BD1E7F"/>
    <w:rsid w:val="00BD2133"/>
    <w:rsid w:val="00BD2220"/>
    <w:rsid w:val="00BD2651"/>
    <w:rsid w:val="00BD2675"/>
    <w:rsid w:val="00BD277E"/>
    <w:rsid w:val="00BD2B32"/>
    <w:rsid w:val="00BD2B59"/>
    <w:rsid w:val="00BD2BEA"/>
    <w:rsid w:val="00BD3061"/>
    <w:rsid w:val="00BD32A8"/>
    <w:rsid w:val="00BD32D7"/>
    <w:rsid w:val="00BD3521"/>
    <w:rsid w:val="00BD37D2"/>
    <w:rsid w:val="00BD38D2"/>
    <w:rsid w:val="00BD390C"/>
    <w:rsid w:val="00BD39C6"/>
    <w:rsid w:val="00BD3BE5"/>
    <w:rsid w:val="00BD3EBB"/>
    <w:rsid w:val="00BD4198"/>
    <w:rsid w:val="00BD4406"/>
    <w:rsid w:val="00BD440D"/>
    <w:rsid w:val="00BD45CD"/>
    <w:rsid w:val="00BD4BAE"/>
    <w:rsid w:val="00BD4CB1"/>
    <w:rsid w:val="00BD4CD5"/>
    <w:rsid w:val="00BD4CDB"/>
    <w:rsid w:val="00BD4D0F"/>
    <w:rsid w:val="00BD4E51"/>
    <w:rsid w:val="00BD53DB"/>
    <w:rsid w:val="00BD55E3"/>
    <w:rsid w:val="00BD5B28"/>
    <w:rsid w:val="00BD5CC9"/>
    <w:rsid w:val="00BD5E44"/>
    <w:rsid w:val="00BD6221"/>
    <w:rsid w:val="00BD63E7"/>
    <w:rsid w:val="00BD6592"/>
    <w:rsid w:val="00BD6675"/>
    <w:rsid w:val="00BD67F3"/>
    <w:rsid w:val="00BD6864"/>
    <w:rsid w:val="00BD6B0C"/>
    <w:rsid w:val="00BD6C1F"/>
    <w:rsid w:val="00BD6CC6"/>
    <w:rsid w:val="00BD6D68"/>
    <w:rsid w:val="00BD6DF4"/>
    <w:rsid w:val="00BD6E56"/>
    <w:rsid w:val="00BD7291"/>
    <w:rsid w:val="00BD748A"/>
    <w:rsid w:val="00BD74A6"/>
    <w:rsid w:val="00BD7520"/>
    <w:rsid w:val="00BD7926"/>
    <w:rsid w:val="00BD7FDB"/>
    <w:rsid w:val="00BE006B"/>
    <w:rsid w:val="00BE0194"/>
    <w:rsid w:val="00BE022F"/>
    <w:rsid w:val="00BE028B"/>
    <w:rsid w:val="00BE048D"/>
    <w:rsid w:val="00BE04E7"/>
    <w:rsid w:val="00BE0557"/>
    <w:rsid w:val="00BE09FA"/>
    <w:rsid w:val="00BE0A7F"/>
    <w:rsid w:val="00BE0C6A"/>
    <w:rsid w:val="00BE0D02"/>
    <w:rsid w:val="00BE15ED"/>
    <w:rsid w:val="00BE161C"/>
    <w:rsid w:val="00BE169C"/>
    <w:rsid w:val="00BE1831"/>
    <w:rsid w:val="00BE1D98"/>
    <w:rsid w:val="00BE2012"/>
    <w:rsid w:val="00BE203A"/>
    <w:rsid w:val="00BE206B"/>
    <w:rsid w:val="00BE265E"/>
    <w:rsid w:val="00BE267F"/>
    <w:rsid w:val="00BE2688"/>
    <w:rsid w:val="00BE2824"/>
    <w:rsid w:val="00BE2943"/>
    <w:rsid w:val="00BE2B58"/>
    <w:rsid w:val="00BE2C64"/>
    <w:rsid w:val="00BE2D0E"/>
    <w:rsid w:val="00BE2F31"/>
    <w:rsid w:val="00BE310A"/>
    <w:rsid w:val="00BE316C"/>
    <w:rsid w:val="00BE329E"/>
    <w:rsid w:val="00BE3481"/>
    <w:rsid w:val="00BE34B8"/>
    <w:rsid w:val="00BE34DA"/>
    <w:rsid w:val="00BE37B7"/>
    <w:rsid w:val="00BE37FC"/>
    <w:rsid w:val="00BE38E3"/>
    <w:rsid w:val="00BE3998"/>
    <w:rsid w:val="00BE39FF"/>
    <w:rsid w:val="00BE3A33"/>
    <w:rsid w:val="00BE3A55"/>
    <w:rsid w:val="00BE406E"/>
    <w:rsid w:val="00BE4096"/>
    <w:rsid w:val="00BE41FB"/>
    <w:rsid w:val="00BE44B8"/>
    <w:rsid w:val="00BE45B5"/>
    <w:rsid w:val="00BE4634"/>
    <w:rsid w:val="00BE4798"/>
    <w:rsid w:val="00BE48A9"/>
    <w:rsid w:val="00BE4BD5"/>
    <w:rsid w:val="00BE4CE0"/>
    <w:rsid w:val="00BE4EA5"/>
    <w:rsid w:val="00BE507A"/>
    <w:rsid w:val="00BE5322"/>
    <w:rsid w:val="00BE546A"/>
    <w:rsid w:val="00BE5795"/>
    <w:rsid w:val="00BE59E5"/>
    <w:rsid w:val="00BE5AC1"/>
    <w:rsid w:val="00BE5B84"/>
    <w:rsid w:val="00BE5C9D"/>
    <w:rsid w:val="00BE5D92"/>
    <w:rsid w:val="00BE5DF4"/>
    <w:rsid w:val="00BE5FF6"/>
    <w:rsid w:val="00BE6336"/>
    <w:rsid w:val="00BE64C7"/>
    <w:rsid w:val="00BE64D2"/>
    <w:rsid w:val="00BE6783"/>
    <w:rsid w:val="00BE688E"/>
    <w:rsid w:val="00BE6A8E"/>
    <w:rsid w:val="00BE6BCF"/>
    <w:rsid w:val="00BE6C83"/>
    <w:rsid w:val="00BE6EC5"/>
    <w:rsid w:val="00BE72B6"/>
    <w:rsid w:val="00BE735C"/>
    <w:rsid w:val="00BE73B3"/>
    <w:rsid w:val="00BE76B7"/>
    <w:rsid w:val="00BE7A9F"/>
    <w:rsid w:val="00BE7BB2"/>
    <w:rsid w:val="00BE7C80"/>
    <w:rsid w:val="00BF0122"/>
    <w:rsid w:val="00BF0203"/>
    <w:rsid w:val="00BF030F"/>
    <w:rsid w:val="00BF07D7"/>
    <w:rsid w:val="00BF0C14"/>
    <w:rsid w:val="00BF0EA4"/>
    <w:rsid w:val="00BF0F0E"/>
    <w:rsid w:val="00BF0F33"/>
    <w:rsid w:val="00BF1002"/>
    <w:rsid w:val="00BF10FB"/>
    <w:rsid w:val="00BF16CD"/>
    <w:rsid w:val="00BF17D6"/>
    <w:rsid w:val="00BF17FE"/>
    <w:rsid w:val="00BF1806"/>
    <w:rsid w:val="00BF1A24"/>
    <w:rsid w:val="00BF1AF4"/>
    <w:rsid w:val="00BF1C21"/>
    <w:rsid w:val="00BF1C73"/>
    <w:rsid w:val="00BF1CF3"/>
    <w:rsid w:val="00BF2267"/>
    <w:rsid w:val="00BF22E9"/>
    <w:rsid w:val="00BF2411"/>
    <w:rsid w:val="00BF273D"/>
    <w:rsid w:val="00BF28CA"/>
    <w:rsid w:val="00BF2AF6"/>
    <w:rsid w:val="00BF2C8B"/>
    <w:rsid w:val="00BF2DB9"/>
    <w:rsid w:val="00BF2DC2"/>
    <w:rsid w:val="00BF2E5E"/>
    <w:rsid w:val="00BF2F60"/>
    <w:rsid w:val="00BF33ED"/>
    <w:rsid w:val="00BF3412"/>
    <w:rsid w:val="00BF37B5"/>
    <w:rsid w:val="00BF39E1"/>
    <w:rsid w:val="00BF3A7D"/>
    <w:rsid w:val="00BF3B8D"/>
    <w:rsid w:val="00BF3C27"/>
    <w:rsid w:val="00BF3C52"/>
    <w:rsid w:val="00BF3CC3"/>
    <w:rsid w:val="00BF3D52"/>
    <w:rsid w:val="00BF3ED0"/>
    <w:rsid w:val="00BF3FD7"/>
    <w:rsid w:val="00BF3FE0"/>
    <w:rsid w:val="00BF472A"/>
    <w:rsid w:val="00BF47C8"/>
    <w:rsid w:val="00BF47D5"/>
    <w:rsid w:val="00BF4822"/>
    <w:rsid w:val="00BF48A0"/>
    <w:rsid w:val="00BF48B0"/>
    <w:rsid w:val="00BF4A37"/>
    <w:rsid w:val="00BF4A40"/>
    <w:rsid w:val="00BF4A48"/>
    <w:rsid w:val="00BF4A9E"/>
    <w:rsid w:val="00BF4F16"/>
    <w:rsid w:val="00BF4FC7"/>
    <w:rsid w:val="00BF5580"/>
    <w:rsid w:val="00BF5682"/>
    <w:rsid w:val="00BF56E6"/>
    <w:rsid w:val="00BF5758"/>
    <w:rsid w:val="00BF57FC"/>
    <w:rsid w:val="00BF5871"/>
    <w:rsid w:val="00BF59AD"/>
    <w:rsid w:val="00BF5C01"/>
    <w:rsid w:val="00BF5C6C"/>
    <w:rsid w:val="00BF5CBC"/>
    <w:rsid w:val="00BF5D9F"/>
    <w:rsid w:val="00BF610E"/>
    <w:rsid w:val="00BF6117"/>
    <w:rsid w:val="00BF6198"/>
    <w:rsid w:val="00BF639A"/>
    <w:rsid w:val="00BF63D1"/>
    <w:rsid w:val="00BF63E3"/>
    <w:rsid w:val="00BF656A"/>
    <w:rsid w:val="00BF6692"/>
    <w:rsid w:val="00BF6C24"/>
    <w:rsid w:val="00BF6C5B"/>
    <w:rsid w:val="00BF6D9A"/>
    <w:rsid w:val="00BF6E8F"/>
    <w:rsid w:val="00BF6F33"/>
    <w:rsid w:val="00BF702F"/>
    <w:rsid w:val="00BF70E1"/>
    <w:rsid w:val="00BF7129"/>
    <w:rsid w:val="00BF74AE"/>
    <w:rsid w:val="00BF775E"/>
    <w:rsid w:val="00BF77B9"/>
    <w:rsid w:val="00BF7BF4"/>
    <w:rsid w:val="00BF7D23"/>
    <w:rsid w:val="00BF7D32"/>
    <w:rsid w:val="00C003EA"/>
    <w:rsid w:val="00C0047B"/>
    <w:rsid w:val="00C00546"/>
    <w:rsid w:val="00C005D3"/>
    <w:rsid w:val="00C006FA"/>
    <w:rsid w:val="00C009EC"/>
    <w:rsid w:val="00C00AA9"/>
    <w:rsid w:val="00C00C41"/>
    <w:rsid w:val="00C00CA5"/>
    <w:rsid w:val="00C00FB9"/>
    <w:rsid w:val="00C01000"/>
    <w:rsid w:val="00C012ED"/>
    <w:rsid w:val="00C01391"/>
    <w:rsid w:val="00C013D5"/>
    <w:rsid w:val="00C01686"/>
    <w:rsid w:val="00C0176F"/>
    <w:rsid w:val="00C018AC"/>
    <w:rsid w:val="00C019C4"/>
    <w:rsid w:val="00C01AE9"/>
    <w:rsid w:val="00C01C95"/>
    <w:rsid w:val="00C01EC8"/>
    <w:rsid w:val="00C01F6C"/>
    <w:rsid w:val="00C0220E"/>
    <w:rsid w:val="00C02A17"/>
    <w:rsid w:val="00C02C54"/>
    <w:rsid w:val="00C02EA7"/>
    <w:rsid w:val="00C02F2B"/>
    <w:rsid w:val="00C032E7"/>
    <w:rsid w:val="00C03408"/>
    <w:rsid w:val="00C0353F"/>
    <w:rsid w:val="00C035C9"/>
    <w:rsid w:val="00C0364F"/>
    <w:rsid w:val="00C03C2A"/>
    <w:rsid w:val="00C03E23"/>
    <w:rsid w:val="00C03FD4"/>
    <w:rsid w:val="00C0439E"/>
    <w:rsid w:val="00C0457B"/>
    <w:rsid w:val="00C049C8"/>
    <w:rsid w:val="00C04A2E"/>
    <w:rsid w:val="00C04F7E"/>
    <w:rsid w:val="00C0510F"/>
    <w:rsid w:val="00C0515B"/>
    <w:rsid w:val="00C051A8"/>
    <w:rsid w:val="00C05226"/>
    <w:rsid w:val="00C052B5"/>
    <w:rsid w:val="00C052D8"/>
    <w:rsid w:val="00C0578B"/>
    <w:rsid w:val="00C0578F"/>
    <w:rsid w:val="00C05993"/>
    <w:rsid w:val="00C05A6C"/>
    <w:rsid w:val="00C05A93"/>
    <w:rsid w:val="00C05B52"/>
    <w:rsid w:val="00C05BF3"/>
    <w:rsid w:val="00C05D2D"/>
    <w:rsid w:val="00C05EA0"/>
    <w:rsid w:val="00C06094"/>
    <w:rsid w:val="00C0610A"/>
    <w:rsid w:val="00C06308"/>
    <w:rsid w:val="00C0631D"/>
    <w:rsid w:val="00C0674E"/>
    <w:rsid w:val="00C06B79"/>
    <w:rsid w:val="00C06CD7"/>
    <w:rsid w:val="00C06F4D"/>
    <w:rsid w:val="00C07428"/>
    <w:rsid w:val="00C075C1"/>
    <w:rsid w:val="00C07612"/>
    <w:rsid w:val="00C076A4"/>
    <w:rsid w:val="00C078FD"/>
    <w:rsid w:val="00C07915"/>
    <w:rsid w:val="00C07ACA"/>
    <w:rsid w:val="00C10032"/>
    <w:rsid w:val="00C1020F"/>
    <w:rsid w:val="00C104D8"/>
    <w:rsid w:val="00C108C5"/>
    <w:rsid w:val="00C10904"/>
    <w:rsid w:val="00C10A40"/>
    <w:rsid w:val="00C10F77"/>
    <w:rsid w:val="00C116A8"/>
    <w:rsid w:val="00C11730"/>
    <w:rsid w:val="00C118D6"/>
    <w:rsid w:val="00C11911"/>
    <w:rsid w:val="00C11B62"/>
    <w:rsid w:val="00C11CB9"/>
    <w:rsid w:val="00C11D27"/>
    <w:rsid w:val="00C11E54"/>
    <w:rsid w:val="00C11FB0"/>
    <w:rsid w:val="00C1205D"/>
    <w:rsid w:val="00C12089"/>
    <w:rsid w:val="00C121EC"/>
    <w:rsid w:val="00C121F9"/>
    <w:rsid w:val="00C12295"/>
    <w:rsid w:val="00C122F7"/>
    <w:rsid w:val="00C123ED"/>
    <w:rsid w:val="00C12493"/>
    <w:rsid w:val="00C12616"/>
    <w:rsid w:val="00C12736"/>
    <w:rsid w:val="00C12BF4"/>
    <w:rsid w:val="00C12D8D"/>
    <w:rsid w:val="00C12E33"/>
    <w:rsid w:val="00C12E66"/>
    <w:rsid w:val="00C12F15"/>
    <w:rsid w:val="00C13389"/>
    <w:rsid w:val="00C1348A"/>
    <w:rsid w:val="00C13838"/>
    <w:rsid w:val="00C13908"/>
    <w:rsid w:val="00C139AA"/>
    <w:rsid w:val="00C13CD6"/>
    <w:rsid w:val="00C13E1E"/>
    <w:rsid w:val="00C13E6A"/>
    <w:rsid w:val="00C13FCB"/>
    <w:rsid w:val="00C14227"/>
    <w:rsid w:val="00C14663"/>
    <w:rsid w:val="00C146F7"/>
    <w:rsid w:val="00C148E8"/>
    <w:rsid w:val="00C14AA6"/>
    <w:rsid w:val="00C14B8B"/>
    <w:rsid w:val="00C14BD4"/>
    <w:rsid w:val="00C14F8D"/>
    <w:rsid w:val="00C14FFC"/>
    <w:rsid w:val="00C153EA"/>
    <w:rsid w:val="00C154F6"/>
    <w:rsid w:val="00C155B6"/>
    <w:rsid w:val="00C15988"/>
    <w:rsid w:val="00C159AA"/>
    <w:rsid w:val="00C15BA4"/>
    <w:rsid w:val="00C15CC8"/>
    <w:rsid w:val="00C15ECE"/>
    <w:rsid w:val="00C1603F"/>
    <w:rsid w:val="00C16058"/>
    <w:rsid w:val="00C161C0"/>
    <w:rsid w:val="00C161DB"/>
    <w:rsid w:val="00C1634D"/>
    <w:rsid w:val="00C163C1"/>
    <w:rsid w:val="00C166A5"/>
    <w:rsid w:val="00C168B2"/>
    <w:rsid w:val="00C16A8F"/>
    <w:rsid w:val="00C16B29"/>
    <w:rsid w:val="00C16CD5"/>
    <w:rsid w:val="00C16CF5"/>
    <w:rsid w:val="00C16D4B"/>
    <w:rsid w:val="00C16D70"/>
    <w:rsid w:val="00C16D86"/>
    <w:rsid w:val="00C17089"/>
    <w:rsid w:val="00C171B3"/>
    <w:rsid w:val="00C173E8"/>
    <w:rsid w:val="00C1749A"/>
    <w:rsid w:val="00C17614"/>
    <w:rsid w:val="00C17619"/>
    <w:rsid w:val="00C178A8"/>
    <w:rsid w:val="00C17C04"/>
    <w:rsid w:val="00C17D95"/>
    <w:rsid w:val="00C201D8"/>
    <w:rsid w:val="00C2032A"/>
    <w:rsid w:val="00C20337"/>
    <w:rsid w:val="00C203C9"/>
    <w:rsid w:val="00C208EB"/>
    <w:rsid w:val="00C20AF0"/>
    <w:rsid w:val="00C20C8B"/>
    <w:rsid w:val="00C20CAE"/>
    <w:rsid w:val="00C210F4"/>
    <w:rsid w:val="00C21263"/>
    <w:rsid w:val="00C212D4"/>
    <w:rsid w:val="00C212F3"/>
    <w:rsid w:val="00C213E5"/>
    <w:rsid w:val="00C214A3"/>
    <w:rsid w:val="00C21542"/>
    <w:rsid w:val="00C21BFF"/>
    <w:rsid w:val="00C21C82"/>
    <w:rsid w:val="00C21D3B"/>
    <w:rsid w:val="00C21D59"/>
    <w:rsid w:val="00C21D71"/>
    <w:rsid w:val="00C21DA7"/>
    <w:rsid w:val="00C21DDB"/>
    <w:rsid w:val="00C21EA5"/>
    <w:rsid w:val="00C2202C"/>
    <w:rsid w:val="00C2205F"/>
    <w:rsid w:val="00C221A2"/>
    <w:rsid w:val="00C222A3"/>
    <w:rsid w:val="00C225FD"/>
    <w:rsid w:val="00C22839"/>
    <w:rsid w:val="00C2287F"/>
    <w:rsid w:val="00C22897"/>
    <w:rsid w:val="00C22ADA"/>
    <w:rsid w:val="00C22C13"/>
    <w:rsid w:val="00C22D38"/>
    <w:rsid w:val="00C22E35"/>
    <w:rsid w:val="00C22F24"/>
    <w:rsid w:val="00C232CC"/>
    <w:rsid w:val="00C23409"/>
    <w:rsid w:val="00C234AD"/>
    <w:rsid w:val="00C234C1"/>
    <w:rsid w:val="00C236D7"/>
    <w:rsid w:val="00C23791"/>
    <w:rsid w:val="00C23866"/>
    <w:rsid w:val="00C23B28"/>
    <w:rsid w:val="00C23BCE"/>
    <w:rsid w:val="00C23D0F"/>
    <w:rsid w:val="00C23DB7"/>
    <w:rsid w:val="00C23F3C"/>
    <w:rsid w:val="00C2405A"/>
    <w:rsid w:val="00C24113"/>
    <w:rsid w:val="00C2477B"/>
    <w:rsid w:val="00C24911"/>
    <w:rsid w:val="00C24A20"/>
    <w:rsid w:val="00C24B8E"/>
    <w:rsid w:val="00C24BC1"/>
    <w:rsid w:val="00C24E9C"/>
    <w:rsid w:val="00C24EF5"/>
    <w:rsid w:val="00C2502B"/>
    <w:rsid w:val="00C257E6"/>
    <w:rsid w:val="00C259F1"/>
    <w:rsid w:val="00C25A53"/>
    <w:rsid w:val="00C25B27"/>
    <w:rsid w:val="00C25B38"/>
    <w:rsid w:val="00C25BF9"/>
    <w:rsid w:val="00C25C20"/>
    <w:rsid w:val="00C25E8E"/>
    <w:rsid w:val="00C25F86"/>
    <w:rsid w:val="00C26022"/>
    <w:rsid w:val="00C26324"/>
    <w:rsid w:val="00C2632C"/>
    <w:rsid w:val="00C26691"/>
    <w:rsid w:val="00C26725"/>
    <w:rsid w:val="00C26890"/>
    <w:rsid w:val="00C26A0A"/>
    <w:rsid w:val="00C26B81"/>
    <w:rsid w:val="00C26BC1"/>
    <w:rsid w:val="00C26C9B"/>
    <w:rsid w:val="00C26D1F"/>
    <w:rsid w:val="00C27340"/>
    <w:rsid w:val="00C27443"/>
    <w:rsid w:val="00C27446"/>
    <w:rsid w:val="00C27643"/>
    <w:rsid w:val="00C27713"/>
    <w:rsid w:val="00C27772"/>
    <w:rsid w:val="00C27774"/>
    <w:rsid w:val="00C279A0"/>
    <w:rsid w:val="00C27C2D"/>
    <w:rsid w:val="00C27C93"/>
    <w:rsid w:val="00C27D3C"/>
    <w:rsid w:val="00C27D42"/>
    <w:rsid w:val="00C27FAD"/>
    <w:rsid w:val="00C27FBA"/>
    <w:rsid w:val="00C302C0"/>
    <w:rsid w:val="00C303E3"/>
    <w:rsid w:val="00C304AF"/>
    <w:rsid w:val="00C3071E"/>
    <w:rsid w:val="00C30771"/>
    <w:rsid w:val="00C307A1"/>
    <w:rsid w:val="00C30891"/>
    <w:rsid w:val="00C30CDC"/>
    <w:rsid w:val="00C30E15"/>
    <w:rsid w:val="00C30E89"/>
    <w:rsid w:val="00C30F84"/>
    <w:rsid w:val="00C31166"/>
    <w:rsid w:val="00C3142A"/>
    <w:rsid w:val="00C31496"/>
    <w:rsid w:val="00C316AA"/>
    <w:rsid w:val="00C31714"/>
    <w:rsid w:val="00C3176D"/>
    <w:rsid w:val="00C318F3"/>
    <w:rsid w:val="00C319B2"/>
    <w:rsid w:val="00C32006"/>
    <w:rsid w:val="00C32138"/>
    <w:rsid w:val="00C329E3"/>
    <w:rsid w:val="00C32AD5"/>
    <w:rsid w:val="00C32B2F"/>
    <w:rsid w:val="00C32E49"/>
    <w:rsid w:val="00C333BE"/>
    <w:rsid w:val="00C33678"/>
    <w:rsid w:val="00C33829"/>
    <w:rsid w:val="00C33BD7"/>
    <w:rsid w:val="00C33D5A"/>
    <w:rsid w:val="00C33E9B"/>
    <w:rsid w:val="00C33EBA"/>
    <w:rsid w:val="00C340AD"/>
    <w:rsid w:val="00C3410A"/>
    <w:rsid w:val="00C3423B"/>
    <w:rsid w:val="00C343CC"/>
    <w:rsid w:val="00C34624"/>
    <w:rsid w:val="00C347C0"/>
    <w:rsid w:val="00C34981"/>
    <w:rsid w:val="00C34C1D"/>
    <w:rsid w:val="00C34D20"/>
    <w:rsid w:val="00C34D29"/>
    <w:rsid w:val="00C34E7B"/>
    <w:rsid w:val="00C34ECA"/>
    <w:rsid w:val="00C34F20"/>
    <w:rsid w:val="00C3504D"/>
    <w:rsid w:val="00C35091"/>
    <w:rsid w:val="00C35164"/>
    <w:rsid w:val="00C3574A"/>
    <w:rsid w:val="00C3576B"/>
    <w:rsid w:val="00C35928"/>
    <w:rsid w:val="00C35B06"/>
    <w:rsid w:val="00C35B75"/>
    <w:rsid w:val="00C35DA9"/>
    <w:rsid w:val="00C35DE7"/>
    <w:rsid w:val="00C35EA7"/>
    <w:rsid w:val="00C35FF9"/>
    <w:rsid w:val="00C36185"/>
    <w:rsid w:val="00C3624A"/>
    <w:rsid w:val="00C3628A"/>
    <w:rsid w:val="00C3629A"/>
    <w:rsid w:val="00C362A4"/>
    <w:rsid w:val="00C3637F"/>
    <w:rsid w:val="00C363E5"/>
    <w:rsid w:val="00C36422"/>
    <w:rsid w:val="00C364A8"/>
    <w:rsid w:val="00C364CC"/>
    <w:rsid w:val="00C365F7"/>
    <w:rsid w:val="00C3696F"/>
    <w:rsid w:val="00C36B69"/>
    <w:rsid w:val="00C36ED4"/>
    <w:rsid w:val="00C36F71"/>
    <w:rsid w:val="00C3707B"/>
    <w:rsid w:val="00C3736A"/>
    <w:rsid w:val="00C37681"/>
    <w:rsid w:val="00C3768E"/>
    <w:rsid w:val="00C37A56"/>
    <w:rsid w:val="00C37B12"/>
    <w:rsid w:val="00C37BA0"/>
    <w:rsid w:val="00C37FF3"/>
    <w:rsid w:val="00C40071"/>
    <w:rsid w:val="00C400CA"/>
    <w:rsid w:val="00C40315"/>
    <w:rsid w:val="00C4033C"/>
    <w:rsid w:val="00C40394"/>
    <w:rsid w:val="00C4045B"/>
    <w:rsid w:val="00C40A2E"/>
    <w:rsid w:val="00C40CA9"/>
    <w:rsid w:val="00C40D82"/>
    <w:rsid w:val="00C4116A"/>
    <w:rsid w:val="00C411CE"/>
    <w:rsid w:val="00C41266"/>
    <w:rsid w:val="00C41493"/>
    <w:rsid w:val="00C416F2"/>
    <w:rsid w:val="00C41724"/>
    <w:rsid w:val="00C4184C"/>
    <w:rsid w:val="00C41AE7"/>
    <w:rsid w:val="00C41CBD"/>
    <w:rsid w:val="00C41F99"/>
    <w:rsid w:val="00C42105"/>
    <w:rsid w:val="00C42111"/>
    <w:rsid w:val="00C42226"/>
    <w:rsid w:val="00C42395"/>
    <w:rsid w:val="00C423E0"/>
    <w:rsid w:val="00C42473"/>
    <w:rsid w:val="00C42495"/>
    <w:rsid w:val="00C42552"/>
    <w:rsid w:val="00C425D1"/>
    <w:rsid w:val="00C42879"/>
    <w:rsid w:val="00C428C3"/>
    <w:rsid w:val="00C428F3"/>
    <w:rsid w:val="00C42B9C"/>
    <w:rsid w:val="00C42FC3"/>
    <w:rsid w:val="00C43057"/>
    <w:rsid w:val="00C43428"/>
    <w:rsid w:val="00C43854"/>
    <w:rsid w:val="00C4386C"/>
    <w:rsid w:val="00C43889"/>
    <w:rsid w:val="00C43B28"/>
    <w:rsid w:val="00C43CBD"/>
    <w:rsid w:val="00C43EAF"/>
    <w:rsid w:val="00C43FD6"/>
    <w:rsid w:val="00C43FE6"/>
    <w:rsid w:val="00C43FF5"/>
    <w:rsid w:val="00C44006"/>
    <w:rsid w:val="00C441FE"/>
    <w:rsid w:val="00C4447A"/>
    <w:rsid w:val="00C4448D"/>
    <w:rsid w:val="00C44523"/>
    <w:rsid w:val="00C445CB"/>
    <w:rsid w:val="00C448FE"/>
    <w:rsid w:val="00C44989"/>
    <w:rsid w:val="00C44C8E"/>
    <w:rsid w:val="00C44EB9"/>
    <w:rsid w:val="00C44EFC"/>
    <w:rsid w:val="00C44F74"/>
    <w:rsid w:val="00C45047"/>
    <w:rsid w:val="00C45277"/>
    <w:rsid w:val="00C45456"/>
    <w:rsid w:val="00C45508"/>
    <w:rsid w:val="00C455F7"/>
    <w:rsid w:val="00C4560D"/>
    <w:rsid w:val="00C456B6"/>
    <w:rsid w:val="00C457C0"/>
    <w:rsid w:val="00C45837"/>
    <w:rsid w:val="00C45A81"/>
    <w:rsid w:val="00C45E4B"/>
    <w:rsid w:val="00C460AE"/>
    <w:rsid w:val="00C461FB"/>
    <w:rsid w:val="00C46225"/>
    <w:rsid w:val="00C4642B"/>
    <w:rsid w:val="00C466B5"/>
    <w:rsid w:val="00C466B8"/>
    <w:rsid w:val="00C4683F"/>
    <w:rsid w:val="00C468C3"/>
    <w:rsid w:val="00C46D70"/>
    <w:rsid w:val="00C46ED9"/>
    <w:rsid w:val="00C4723C"/>
    <w:rsid w:val="00C4751F"/>
    <w:rsid w:val="00C47C51"/>
    <w:rsid w:val="00C47E2E"/>
    <w:rsid w:val="00C47F0F"/>
    <w:rsid w:val="00C47F2E"/>
    <w:rsid w:val="00C502E6"/>
    <w:rsid w:val="00C50395"/>
    <w:rsid w:val="00C5051A"/>
    <w:rsid w:val="00C50948"/>
    <w:rsid w:val="00C50C0C"/>
    <w:rsid w:val="00C50C4A"/>
    <w:rsid w:val="00C50D7E"/>
    <w:rsid w:val="00C50F26"/>
    <w:rsid w:val="00C51055"/>
    <w:rsid w:val="00C5148C"/>
    <w:rsid w:val="00C514E1"/>
    <w:rsid w:val="00C515F8"/>
    <w:rsid w:val="00C51841"/>
    <w:rsid w:val="00C51A12"/>
    <w:rsid w:val="00C51B15"/>
    <w:rsid w:val="00C51E76"/>
    <w:rsid w:val="00C51FEB"/>
    <w:rsid w:val="00C52013"/>
    <w:rsid w:val="00C520D7"/>
    <w:rsid w:val="00C5221B"/>
    <w:rsid w:val="00C524FF"/>
    <w:rsid w:val="00C52695"/>
    <w:rsid w:val="00C52C85"/>
    <w:rsid w:val="00C52F23"/>
    <w:rsid w:val="00C5322C"/>
    <w:rsid w:val="00C5323F"/>
    <w:rsid w:val="00C53779"/>
    <w:rsid w:val="00C53803"/>
    <w:rsid w:val="00C53D45"/>
    <w:rsid w:val="00C53E10"/>
    <w:rsid w:val="00C53E6C"/>
    <w:rsid w:val="00C540FA"/>
    <w:rsid w:val="00C54600"/>
    <w:rsid w:val="00C5476D"/>
    <w:rsid w:val="00C547E0"/>
    <w:rsid w:val="00C548A1"/>
    <w:rsid w:val="00C54980"/>
    <w:rsid w:val="00C54990"/>
    <w:rsid w:val="00C549B8"/>
    <w:rsid w:val="00C54A28"/>
    <w:rsid w:val="00C54CD1"/>
    <w:rsid w:val="00C54D9E"/>
    <w:rsid w:val="00C54DFB"/>
    <w:rsid w:val="00C54E20"/>
    <w:rsid w:val="00C54FBB"/>
    <w:rsid w:val="00C5500B"/>
    <w:rsid w:val="00C55165"/>
    <w:rsid w:val="00C55311"/>
    <w:rsid w:val="00C55460"/>
    <w:rsid w:val="00C559E8"/>
    <w:rsid w:val="00C559FC"/>
    <w:rsid w:val="00C55A6E"/>
    <w:rsid w:val="00C55E39"/>
    <w:rsid w:val="00C55E41"/>
    <w:rsid w:val="00C55F1E"/>
    <w:rsid w:val="00C562E0"/>
    <w:rsid w:val="00C562E3"/>
    <w:rsid w:val="00C56581"/>
    <w:rsid w:val="00C565A8"/>
    <w:rsid w:val="00C565EE"/>
    <w:rsid w:val="00C5660D"/>
    <w:rsid w:val="00C56790"/>
    <w:rsid w:val="00C568B3"/>
    <w:rsid w:val="00C56AA5"/>
    <w:rsid w:val="00C56AD9"/>
    <w:rsid w:val="00C56E11"/>
    <w:rsid w:val="00C570E1"/>
    <w:rsid w:val="00C574D7"/>
    <w:rsid w:val="00C57501"/>
    <w:rsid w:val="00C578D9"/>
    <w:rsid w:val="00C579CB"/>
    <w:rsid w:val="00C57B71"/>
    <w:rsid w:val="00C57F7E"/>
    <w:rsid w:val="00C602B1"/>
    <w:rsid w:val="00C60624"/>
    <w:rsid w:val="00C606C0"/>
    <w:rsid w:val="00C60734"/>
    <w:rsid w:val="00C607EE"/>
    <w:rsid w:val="00C6083A"/>
    <w:rsid w:val="00C60A24"/>
    <w:rsid w:val="00C60AC7"/>
    <w:rsid w:val="00C60C81"/>
    <w:rsid w:val="00C60F5E"/>
    <w:rsid w:val="00C60FEC"/>
    <w:rsid w:val="00C6106B"/>
    <w:rsid w:val="00C61184"/>
    <w:rsid w:val="00C6126F"/>
    <w:rsid w:val="00C613B7"/>
    <w:rsid w:val="00C6149E"/>
    <w:rsid w:val="00C614C8"/>
    <w:rsid w:val="00C61673"/>
    <w:rsid w:val="00C617A8"/>
    <w:rsid w:val="00C61872"/>
    <w:rsid w:val="00C61A02"/>
    <w:rsid w:val="00C61E2A"/>
    <w:rsid w:val="00C61F55"/>
    <w:rsid w:val="00C6203F"/>
    <w:rsid w:val="00C620BB"/>
    <w:rsid w:val="00C62431"/>
    <w:rsid w:val="00C6252B"/>
    <w:rsid w:val="00C62667"/>
    <w:rsid w:val="00C6273D"/>
    <w:rsid w:val="00C62AAB"/>
    <w:rsid w:val="00C62B8D"/>
    <w:rsid w:val="00C62F55"/>
    <w:rsid w:val="00C63170"/>
    <w:rsid w:val="00C63395"/>
    <w:rsid w:val="00C6344F"/>
    <w:rsid w:val="00C635A7"/>
    <w:rsid w:val="00C63689"/>
    <w:rsid w:val="00C63758"/>
    <w:rsid w:val="00C63781"/>
    <w:rsid w:val="00C63962"/>
    <w:rsid w:val="00C6398E"/>
    <w:rsid w:val="00C63B6E"/>
    <w:rsid w:val="00C63C4A"/>
    <w:rsid w:val="00C63D86"/>
    <w:rsid w:val="00C63E2E"/>
    <w:rsid w:val="00C64026"/>
    <w:rsid w:val="00C64247"/>
    <w:rsid w:val="00C64318"/>
    <w:rsid w:val="00C643F2"/>
    <w:rsid w:val="00C64404"/>
    <w:rsid w:val="00C64599"/>
    <w:rsid w:val="00C645CF"/>
    <w:rsid w:val="00C646B0"/>
    <w:rsid w:val="00C648E2"/>
    <w:rsid w:val="00C64A31"/>
    <w:rsid w:val="00C64B52"/>
    <w:rsid w:val="00C64D5D"/>
    <w:rsid w:val="00C64F3B"/>
    <w:rsid w:val="00C6532A"/>
    <w:rsid w:val="00C65577"/>
    <w:rsid w:val="00C65929"/>
    <w:rsid w:val="00C65964"/>
    <w:rsid w:val="00C65A0C"/>
    <w:rsid w:val="00C65C26"/>
    <w:rsid w:val="00C6603F"/>
    <w:rsid w:val="00C662FB"/>
    <w:rsid w:val="00C66805"/>
    <w:rsid w:val="00C66873"/>
    <w:rsid w:val="00C669D9"/>
    <w:rsid w:val="00C66ABF"/>
    <w:rsid w:val="00C66D97"/>
    <w:rsid w:val="00C66DD8"/>
    <w:rsid w:val="00C66E21"/>
    <w:rsid w:val="00C67078"/>
    <w:rsid w:val="00C670AB"/>
    <w:rsid w:val="00C67268"/>
    <w:rsid w:val="00C6728C"/>
    <w:rsid w:val="00C67314"/>
    <w:rsid w:val="00C6781F"/>
    <w:rsid w:val="00C67BD8"/>
    <w:rsid w:val="00C67EFE"/>
    <w:rsid w:val="00C67FDF"/>
    <w:rsid w:val="00C70327"/>
    <w:rsid w:val="00C7071C"/>
    <w:rsid w:val="00C707B2"/>
    <w:rsid w:val="00C708FF"/>
    <w:rsid w:val="00C70993"/>
    <w:rsid w:val="00C70A97"/>
    <w:rsid w:val="00C70B91"/>
    <w:rsid w:val="00C70C50"/>
    <w:rsid w:val="00C70E2E"/>
    <w:rsid w:val="00C70EF5"/>
    <w:rsid w:val="00C7104B"/>
    <w:rsid w:val="00C71334"/>
    <w:rsid w:val="00C7189B"/>
    <w:rsid w:val="00C71936"/>
    <w:rsid w:val="00C71B62"/>
    <w:rsid w:val="00C71D1C"/>
    <w:rsid w:val="00C71F56"/>
    <w:rsid w:val="00C71F72"/>
    <w:rsid w:val="00C71FD0"/>
    <w:rsid w:val="00C7206A"/>
    <w:rsid w:val="00C7224E"/>
    <w:rsid w:val="00C7244D"/>
    <w:rsid w:val="00C7246C"/>
    <w:rsid w:val="00C72678"/>
    <w:rsid w:val="00C727D5"/>
    <w:rsid w:val="00C727F8"/>
    <w:rsid w:val="00C72ACB"/>
    <w:rsid w:val="00C72ACD"/>
    <w:rsid w:val="00C72B73"/>
    <w:rsid w:val="00C72D2C"/>
    <w:rsid w:val="00C72D5C"/>
    <w:rsid w:val="00C72FBA"/>
    <w:rsid w:val="00C73031"/>
    <w:rsid w:val="00C73225"/>
    <w:rsid w:val="00C732B5"/>
    <w:rsid w:val="00C73477"/>
    <w:rsid w:val="00C7365A"/>
    <w:rsid w:val="00C73872"/>
    <w:rsid w:val="00C73923"/>
    <w:rsid w:val="00C73AEC"/>
    <w:rsid w:val="00C73B5A"/>
    <w:rsid w:val="00C73CE2"/>
    <w:rsid w:val="00C741E9"/>
    <w:rsid w:val="00C7425B"/>
    <w:rsid w:val="00C7432E"/>
    <w:rsid w:val="00C74403"/>
    <w:rsid w:val="00C74469"/>
    <w:rsid w:val="00C74644"/>
    <w:rsid w:val="00C74693"/>
    <w:rsid w:val="00C7496B"/>
    <w:rsid w:val="00C74CCF"/>
    <w:rsid w:val="00C74D13"/>
    <w:rsid w:val="00C74D4D"/>
    <w:rsid w:val="00C74E53"/>
    <w:rsid w:val="00C74EAB"/>
    <w:rsid w:val="00C74EB8"/>
    <w:rsid w:val="00C74F0E"/>
    <w:rsid w:val="00C74F70"/>
    <w:rsid w:val="00C7537B"/>
    <w:rsid w:val="00C753D6"/>
    <w:rsid w:val="00C754A3"/>
    <w:rsid w:val="00C754D0"/>
    <w:rsid w:val="00C75580"/>
    <w:rsid w:val="00C75645"/>
    <w:rsid w:val="00C75713"/>
    <w:rsid w:val="00C75741"/>
    <w:rsid w:val="00C757F8"/>
    <w:rsid w:val="00C75822"/>
    <w:rsid w:val="00C759CC"/>
    <w:rsid w:val="00C75AF3"/>
    <w:rsid w:val="00C75D22"/>
    <w:rsid w:val="00C7603A"/>
    <w:rsid w:val="00C7618B"/>
    <w:rsid w:val="00C761D0"/>
    <w:rsid w:val="00C76257"/>
    <w:rsid w:val="00C76387"/>
    <w:rsid w:val="00C764B0"/>
    <w:rsid w:val="00C76B5E"/>
    <w:rsid w:val="00C76CA1"/>
    <w:rsid w:val="00C76D30"/>
    <w:rsid w:val="00C76E04"/>
    <w:rsid w:val="00C76E53"/>
    <w:rsid w:val="00C7702C"/>
    <w:rsid w:val="00C770D4"/>
    <w:rsid w:val="00C77267"/>
    <w:rsid w:val="00C7757C"/>
    <w:rsid w:val="00C7758A"/>
    <w:rsid w:val="00C778C5"/>
    <w:rsid w:val="00C77C05"/>
    <w:rsid w:val="00C77C10"/>
    <w:rsid w:val="00C77CD5"/>
    <w:rsid w:val="00C77CF7"/>
    <w:rsid w:val="00C77D6C"/>
    <w:rsid w:val="00C801B6"/>
    <w:rsid w:val="00C80229"/>
    <w:rsid w:val="00C8026D"/>
    <w:rsid w:val="00C8030D"/>
    <w:rsid w:val="00C80446"/>
    <w:rsid w:val="00C80812"/>
    <w:rsid w:val="00C80AB9"/>
    <w:rsid w:val="00C80EC0"/>
    <w:rsid w:val="00C80EDA"/>
    <w:rsid w:val="00C81105"/>
    <w:rsid w:val="00C81232"/>
    <w:rsid w:val="00C812F5"/>
    <w:rsid w:val="00C81335"/>
    <w:rsid w:val="00C813DD"/>
    <w:rsid w:val="00C815FD"/>
    <w:rsid w:val="00C817D2"/>
    <w:rsid w:val="00C81C77"/>
    <w:rsid w:val="00C81CD4"/>
    <w:rsid w:val="00C81FD3"/>
    <w:rsid w:val="00C82028"/>
    <w:rsid w:val="00C820F3"/>
    <w:rsid w:val="00C8239A"/>
    <w:rsid w:val="00C824A5"/>
    <w:rsid w:val="00C825DA"/>
    <w:rsid w:val="00C82A6E"/>
    <w:rsid w:val="00C82D13"/>
    <w:rsid w:val="00C82D5F"/>
    <w:rsid w:val="00C82E7D"/>
    <w:rsid w:val="00C82EA4"/>
    <w:rsid w:val="00C831B4"/>
    <w:rsid w:val="00C832D3"/>
    <w:rsid w:val="00C83600"/>
    <w:rsid w:val="00C838BC"/>
    <w:rsid w:val="00C83AB5"/>
    <w:rsid w:val="00C83EDD"/>
    <w:rsid w:val="00C84005"/>
    <w:rsid w:val="00C840EF"/>
    <w:rsid w:val="00C84392"/>
    <w:rsid w:val="00C846D0"/>
    <w:rsid w:val="00C847AA"/>
    <w:rsid w:val="00C84825"/>
    <w:rsid w:val="00C8485E"/>
    <w:rsid w:val="00C84AEC"/>
    <w:rsid w:val="00C84BFC"/>
    <w:rsid w:val="00C84E24"/>
    <w:rsid w:val="00C85799"/>
    <w:rsid w:val="00C859B0"/>
    <w:rsid w:val="00C85AF6"/>
    <w:rsid w:val="00C85CBF"/>
    <w:rsid w:val="00C85E07"/>
    <w:rsid w:val="00C8606D"/>
    <w:rsid w:val="00C86186"/>
    <w:rsid w:val="00C86481"/>
    <w:rsid w:val="00C864BD"/>
    <w:rsid w:val="00C86551"/>
    <w:rsid w:val="00C86569"/>
    <w:rsid w:val="00C86BEF"/>
    <w:rsid w:val="00C86DF0"/>
    <w:rsid w:val="00C86FC7"/>
    <w:rsid w:val="00C872FC"/>
    <w:rsid w:val="00C87302"/>
    <w:rsid w:val="00C87329"/>
    <w:rsid w:val="00C8736F"/>
    <w:rsid w:val="00C87400"/>
    <w:rsid w:val="00C8750C"/>
    <w:rsid w:val="00C87663"/>
    <w:rsid w:val="00C87687"/>
    <w:rsid w:val="00C8781C"/>
    <w:rsid w:val="00C879CF"/>
    <w:rsid w:val="00C87C4C"/>
    <w:rsid w:val="00C87CDD"/>
    <w:rsid w:val="00C87CE1"/>
    <w:rsid w:val="00C87E23"/>
    <w:rsid w:val="00C87EBA"/>
    <w:rsid w:val="00C87F0B"/>
    <w:rsid w:val="00C9004A"/>
    <w:rsid w:val="00C902F9"/>
    <w:rsid w:val="00C9065D"/>
    <w:rsid w:val="00C906C6"/>
    <w:rsid w:val="00C9072E"/>
    <w:rsid w:val="00C90730"/>
    <w:rsid w:val="00C907DC"/>
    <w:rsid w:val="00C90C1E"/>
    <w:rsid w:val="00C91083"/>
    <w:rsid w:val="00C9124B"/>
    <w:rsid w:val="00C913F1"/>
    <w:rsid w:val="00C91478"/>
    <w:rsid w:val="00C916AB"/>
    <w:rsid w:val="00C91921"/>
    <w:rsid w:val="00C91BF8"/>
    <w:rsid w:val="00C92281"/>
    <w:rsid w:val="00C92350"/>
    <w:rsid w:val="00C9264C"/>
    <w:rsid w:val="00C9265F"/>
    <w:rsid w:val="00C92872"/>
    <w:rsid w:val="00C92D6F"/>
    <w:rsid w:val="00C92E5F"/>
    <w:rsid w:val="00C92FB7"/>
    <w:rsid w:val="00C9309F"/>
    <w:rsid w:val="00C93179"/>
    <w:rsid w:val="00C93520"/>
    <w:rsid w:val="00C93659"/>
    <w:rsid w:val="00C93700"/>
    <w:rsid w:val="00C9383B"/>
    <w:rsid w:val="00C93938"/>
    <w:rsid w:val="00C93B7A"/>
    <w:rsid w:val="00C93E37"/>
    <w:rsid w:val="00C9406D"/>
    <w:rsid w:val="00C942D5"/>
    <w:rsid w:val="00C9444C"/>
    <w:rsid w:val="00C944CE"/>
    <w:rsid w:val="00C94684"/>
    <w:rsid w:val="00C94921"/>
    <w:rsid w:val="00C949E6"/>
    <w:rsid w:val="00C94A03"/>
    <w:rsid w:val="00C94B8D"/>
    <w:rsid w:val="00C94FAC"/>
    <w:rsid w:val="00C950B0"/>
    <w:rsid w:val="00C952B2"/>
    <w:rsid w:val="00C95796"/>
    <w:rsid w:val="00C95B0E"/>
    <w:rsid w:val="00C95EA5"/>
    <w:rsid w:val="00C95F57"/>
    <w:rsid w:val="00C95F8F"/>
    <w:rsid w:val="00C960D6"/>
    <w:rsid w:val="00C9613A"/>
    <w:rsid w:val="00C96191"/>
    <w:rsid w:val="00C96612"/>
    <w:rsid w:val="00C96E21"/>
    <w:rsid w:val="00C96F87"/>
    <w:rsid w:val="00C96FC8"/>
    <w:rsid w:val="00C970FF"/>
    <w:rsid w:val="00C97144"/>
    <w:rsid w:val="00C97153"/>
    <w:rsid w:val="00C972F9"/>
    <w:rsid w:val="00C973F6"/>
    <w:rsid w:val="00C9747C"/>
    <w:rsid w:val="00C97528"/>
    <w:rsid w:val="00C97724"/>
    <w:rsid w:val="00C97811"/>
    <w:rsid w:val="00C97D10"/>
    <w:rsid w:val="00C97D67"/>
    <w:rsid w:val="00C97FA2"/>
    <w:rsid w:val="00CA0234"/>
    <w:rsid w:val="00CA0289"/>
    <w:rsid w:val="00CA02E6"/>
    <w:rsid w:val="00CA051F"/>
    <w:rsid w:val="00CA06E0"/>
    <w:rsid w:val="00CA0869"/>
    <w:rsid w:val="00CA08C5"/>
    <w:rsid w:val="00CA10AA"/>
    <w:rsid w:val="00CA1149"/>
    <w:rsid w:val="00CA122B"/>
    <w:rsid w:val="00CA12DC"/>
    <w:rsid w:val="00CA145B"/>
    <w:rsid w:val="00CA1525"/>
    <w:rsid w:val="00CA1C59"/>
    <w:rsid w:val="00CA1F90"/>
    <w:rsid w:val="00CA204E"/>
    <w:rsid w:val="00CA21F5"/>
    <w:rsid w:val="00CA2203"/>
    <w:rsid w:val="00CA25D0"/>
    <w:rsid w:val="00CA26C6"/>
    <w:rsid w:val="00CA29F2"/>
    <w:rsid w:val="00CA2AD6"/>
    <w:rsid w:val="00CA2E9A"/>
    <w:rsid w:val="00CA2FB4"/>
    <w:rsid w:val="00CA3042"/>
    <w:rsid w:val="00CA34CF"/>
    <w:rsid w:val="00CA3504"/>
    <w:rsid w:val="00CA390F"/>
    <w:rsid w:val="00CA3962"/>
    <w:rsid w:val="00CA3A05"/>
    <w:rsid w:val="00CA3C56"/>
    <w:rsid w:val="00CA3E05"/>
    <w:rsid w:val="00CA3FAD"/>
    <w:rsid w:val="00CA40A3"/>
    <w:rsid w:val="00CA4667"/>
    <w:rsid w:val="00CA4682"/>
    <w:rsid w:val="00CA4A8E"/>
    <w:rsid w:val="00CA4A9F"/>
    <w:rsid w:val="00CA4C8C"/>
    <w:rsid w:val="00CA4C98"/>
    <w:rsid w:val="00CA4EA8"/>
    <w:rsid w:val="00CA4F2F"/>
    <w:rsid w:val="00CA514C"/>
    <w:rsid w:val="00CA5337"/>
    <w:rsid w:val="00CA550A"/>
    <w:rsid w:val="00CA55F6"/>
    <w:rsid w:val="00CA57C3"/>
    <w:rsid w:val="00CA58B5"/>
    <w:rsid w:val="00CA5BC4"/>
    <w:rsid w:val="00CA5D6B"/>
    <w:rsid w:val="00CA5D77"/>
    <w:rsid w:val="00CA5E54"/>
    <w:rsid w:val="00CA5FB2"/>
    <w:rsid w:val="00CA6180"/>
    <w:rsid w:val="00CA6283"/>
    <w:rsid w:val="00CA667C"/>
    <w:rsid w:val="00CA67C2"/>
    <w:rsid w:val="00CA684C"/>
    <w:rsid w:val="00CA6866"/>
    <w:rsid w:val="00CA68B3"/>
    <w:rsid w:val="00CA69B8"/>
    <w:rsid w:val="00CA6C7B"/>
    <w:rsid w:val="00CA6E8E"/>
    <w:rsid w:val="00CA6ECC"/>
    <w:rsid w:val="00CA6F85"/>
    <w:rsid w:val="00CA6FDD"/>
    <w:rsid w:val="00CA72EA"/>
    <w:rsid w:val="00CA733C"/>
    <w:rsid w:val="00CA74DA"/>
    <w:rsid w:val="00CA74F3"/>
    <w:rsid w:val="00CA7A28"/>
    <w:rsid w:val="00CA7A5A"/>
    <w:rsid w:val="00CA7B56"/>
    <w:rsid w:val="00CA7C60"/>
    <w:rsid w:val="00CA7F92"/>
    <w:rsid w:val="00CA7FBD"/>
    <w:rsid w:val="00CB0043"/>
    <w:rsid w:val="00CB00BC"/>
    <w:rsid w:val="00CB08FA"/>
    <w:rsid w:val="00CB0BEC"/>
    <w:rsid w:val="00CB0F30"/>
    <w:rsid w:val="00CB122A"/>
    <w:rsid w:val="00CB127B"/>
    <w:rsid w:val="00CB13F1"/>
    <w:rsid w:val="00CB1431"/>
    <w:rsid w:val="00CB1737"/>
    <w:rsid w:val="00CB1744"/>
    <w:rsid w:val="00CB181D"/>
    <w:rsid w:val="00CB1866"/>
    <w:rsid w:val="00CB1B74"/>
    <w:rsid w:val="00CB1C49"/>
    <w:rsid w:val="00CB1D2D"/>
    <w:rsid w:val="00CB1D42"/>
    <w:rsid w:val="00CB2059"/>
    <w:rsid w:val="00CB2247"/>
    <w:rsid w:val="00CB235C"/>
    <w:rsid w:val="00CB245A"/>
    <w:rsid w:val="00CB246A"/>
    <w:rsid w:val="00CB291C"/>
    <w:rsid w:val="00CB295C"/>
    <w:rsid w:val="00CB2A83"/>
    <w:rsid w:val="00CB2B67"/>
    <w:rsid w:val="00CB2D51"/>
    <w:rsid w:val="00CB2E0A"/>
    <w:rsid w:val="00CB3129"/>
    <w:rsid w:val="00CB31AE"/>
    <w:rsid w:val="00CB322D"/>
    <w:rsid w:val="00CB37D7"/>
    <w:rsid w:val="00CB39BB"/>
    <w:rsid w:val="00CB3A1C"/>
    <w:rsid w:val="00CB3A26"/>
    <w:rsid w:val="00CB3AD8"/>
    <w:rsid w:val="00CB3B3E"/>
    <w:rsid w:val="00CB3B74"/>
    <w:rsid w:val="00CB3C5F"/>
    <w:rsid w:val="00CB3E2D"/>
    <w:rsid w:val="00CB3F11"/>
    <w:rsid w:val="00CB3F7F"/>
    <w:rsid w:val="00CB4104"/>
    <w:rsid w:val="00CB4432"/>
    <w:rsid w:val="00CB45F9"/>
    <w:rsid w:val="00CB4659"/>
    <w:rsid w:val="00CB49C5"/>
    <w:rsid w:val="00CB4E1B"/>
    <w:rsid w:val="00CB5244"/>
    <w:rsid w:val="00CB5398"/>
    <w:rsid w:val="00CB5813"/>
    <w:rsid w:val="00CB5894"/>
    <w:rsid w:val="00CB59E8"/>
    <w:rsid w:val="00CB5B2D"/>
    <w:rsid w:val="00CB5DEB"/>
    <w:rsid w:val="00CB5EEE"/>
    <w:rsid w:val="00CB5FAB"/>
    <w:rsid w:val="00CB60E3"/>
    <w:rsid w:val="00CB61FC"/>
    <w:rsid w:val="00CB6259"/>
    <w:rsid w:val="00CB6442"/>
    <w:rsid w:val="00CB64C7"/>
    <w:rsid w:val="00CB6538"/>
    <w:rsid w:val="00CB6864"/>
    <w:rsid w:val="00CB6ADE"/>
    <w:rsid w:val="00CB6C20"/>
    <w:rsid w:val="00CB6E0B"/>
    <w:rsid w:val="00CB7082"/>
    <w:rsid w:val="00CB717F"/>
    <w:rsid w:val="00CB7286"/>
    <w:rsid w:val="00CB7399"/>
    <w:rsid w:val="00CB74A3"/>
    <w:rsid w:val="00CB768B"/>
    <w:rsid w:val="00CB76EB"/>
    <w:rsid w:val="00CB779A"/>
    <w:rsid w:val="00CB7A6A"/>
    <w:rsid w:val="00CB7AE9"/>
    <w:rsid w:val="00CB7B02"/>
    <w:rsid w:val="00CB7B92"/>
    <w:rsid w:val="00CB7D69"/>
    <w:rsid w:val="00CB7E07"/>
    <w:rsid w:val="00CB7E47"/>
    <w:rsid w:val="00CB7E7D"/>
    <w:rsid w:val="00CB7EBA"/>
    <w:rsid w:val="00CC0068"/>
    <w:rsid w:val="00CC034C"/>
    <w:rsid w:val="00CC0615"/>
    <w:rsid w:val="00CC098D"/>
    <w:rsid w:val="00CC0A83"/>
    <w:rsid w:val="00CC0B6F"/>
    <w:rsid w:val="00CC0E45"/>
    <w:rsid w:val="00CC0F90"/>
    <w:rsid w:val="00CC0FAC"/>
    <w:rsid w:val="00CC1017"/>
    <w:rsid w:val="00CC10A8"/>
    <w:rsid w:val="00CC11C9"/>
    <w:rsid w:val="00CC11EF"/>
    <w:rsid w:val="00CC123E"/>
    <w:rsid w:val="00CC12FE"/>
    <w:rsid w:val="00CC1491"/>
    <w:rsid w:val="00CC14E7"/>
    <w:rsid w:val="00CC1999"/>
    <w:rsid w:val="00CC1BB3"/>
    <w:rsid w:val="00CC2018"/>
    <w:rsid w:val="00CC209D"/>
    <w:rsid w:val="00CC2252"/>
    <w:rsid w:val="00CC230E"/>
    <w:rsid w:val="00CC2402"/>
    <w:rsid w:val="00CC2518"/>
    <w:rsid w:val="00CC25CE"/>
    <w:rsid w:val="00CC2724"/>
    <w:rsid w:val="00CC289D"/>
    <w:rsid w:val="00CC29B6"/>
    <w:rsid w:val="00CC2A8C"/>
    <w:rsid w:val="00CC2B67"/>
    <w:rsid w:val="00CC2D9C"/>
    <w:rsid w:val="00CC30F0"/>
    <w:rsid w:val="00CC34F9"/>
    <w:rsid w:val="00CC35F4"/>
    <w:rsid w:val="00CC37E6"/>
    <w:rsid w:val="00CC388B"/>
    <w:rsid w:val="00CC38AC"/>
    <w:rsid w:val="00CC38C4"/>
    <w:rsid w:val="00CC38F4"/>
    <w:rsid w:val="00CC394F"/>
    <w:rsid w:val="00CC39F7"/>
    <w:rsid w:val="00CC3B05"/>
    <w:rsid w:val="00CC3CE7"/>
    <w:rsid w:val="00CC3DDC"/>
    <w:rsid w:val="00CC4321"/>
    <w:rsid w:val="00CC43B9"/>
    <w:rsid w:val="00CC485D"/>
    <w:rsid w:val="00CC48AB"/>
    <w:rsid w:val="00CC4949"/>
    <w:rsid w:val="00CC4ADF"/>
    <w:rsid w:val="00CC4B9C"/>
    <w:rsid w:val="00CC4C30"/>
    <w:rsid w:val="00CC4D04"/>
    <w:rsid w:val="00CC4D51"/>
    <w:rsid w:val="00CC4D9B"/>
    <w:rsid w:val="00CC4DD5"/>
    <w:rsid w:val="00CC4E18"/>
    <w:rsid w:val="00CC4F33"/>
    <w:rsid w:val="00CC4F8D"/>
    <w:rsid w:val="00CC5138"/>
    <w:rsid w:val="00CC52B8"/>
    <w:rsid w:val="00CC533D"/>
    <w:rsid w:val="00CC5501"/>
    <w:rsid w:val="00CC553C"/>
    <w:rsid w:val="00CC5939"/>
    <w:rsid w:val="00CC5A03"/>
    <w:rsid w:val="00CC5CCF"/>
    <w:rsid w:val="00CC5D1F"/>
    <w:rsid w:val="00CC5EE9"/>
    <w:rsid w:val="00CC600F"/>
    <w:rsid w:val="00CC62CB"/>
    <w:rsid w:val="00CC63FD"/>
    <w:rsid w:val="00CC6727"/>
    <w:rsid w:val="00CC6733"/>
    <w:rsid w:val="00CC6791"/>
    <w:rsid w:val="00CC6A98"/>
    <w:rsid w:val="00CC6AA4"/>
    <w:rsid w:val="00CC6E61"/>
    <w:rsid w:val="00CC7086"/>
    <w:rsid w:val="00CC708D"/>
    <w:rsid w:val="00CC7118"/>
    <w:rsid w:val="00CC761F"/>
    <w:rsid w:val="00CC7812"/>
    <w:rsid w:val="00CC78B3"/>
    <w:rsid w:val="00CC7A92"/>
    <w:rsid w:val="00CC7B2F"/>
    <w:rsid w:val="00CC7BA0"/>
    <w:rsid w:val="00CC7D58"/>
    <w:rsid w:val="00CD0211"/>
    <w:rsid w:val="00CD029F"/>
    <w:rsid w:val="00CD02F9"/>
    <w:rsid w:val="00CD0865"/>
    <w:rsid w:val="00CD0B23"/>
    <w:rsid w:val="00CD0C65"/>
    <w:rsid w:val="00CD0F8F"/>
    <w:rsid w:val="00CD1040"/>
    <w:rsid w:val="00CD1122"/>
    <w:rsid w:val="00CD1225"/>
    <w:rsid w:val="00CD131B"/>
    <w:rsid w:val="00CD147E"/>
    <w:rsid w:val="00CD16D6"/>
    <w:rsid w:val="00CD1827"/>
    <w:rsid w:val="00CD190B"/>
    <w:rsid w:val="00CD1B7F"/>
    <w:rsid w:val="00CD1E8B"/>
    <w:rsid w:val="00CD1F87"/>
    <w:rsid w:val="00CD234C"/>
    <w:rsid w:val="00CD2456"/>
    <w:rsid w:val="00CD2548"/>
    <w:rsid w:val="00CD25B2"/>
    <w:rsid w:val="00CD282A"/>
    <w:rsid w:val="00CD2992"/>
    <w:rsid w:val="00CD29A9"/>
    <w:rsid w:val="00CD2A79"/>
    <w:rsid w:val="00CD2BD0"/>
    <w:rsid w:val="00CD2CE9"/>
    <w:rsid w:val="00CD2E1F"/>
    <w:rsid w:val="00CD2F78"/>
    <w:rsid w:val="00CD2F79"/>
    <w:rsid w:val="00CD3433"/>
    <w:rsid w:val="00CD3441"/>
    <w:rsid w:val="00CD3467"/>
    <w:rsid w:val="00CD38B5"/>
    <w:rsid w:val="00CD3966"/>
    <w:rsid w:val="00CD39A9"/>
    <w:rsid w:val="00CD3A40"/>
    <w:rsid w:val="00CD3A7E"/>
    <w:rsid w:val="00CD3BDA"/>
    <w:rsid w:val="00CD4282"/>
    <w:rsid w:val="00CD43C8"/>
    <w:rsid w:val="00CD43CB"/>
    <w:rsid w:val="00CD4453"/>
    <w:rsid w:val="00CD44BE"/>
    <w:rsid w:val="00CD45D6"/>
    <w:rsid w:val="00CD4717"/>
    <w:rsid w:val="00CD48FC"/>
    <w:rsid w:val="00CD4C1A"/>
    <w:rsid w:val="00CD5063"/>
    <w:rsid w:val="00CD5099"/>
    <w:rsid w:val="00CD51A8"/>
    <w:rsid w:val="00CD543E"/>
    <w:rsid w:val="00CD54CE"/>
    <w:rsid w:val="00CD56CF"/>
    <w:rsid w:val="00CD5750"/>
    <w:rsid w:val="00CD617A"/>
    <w:rsid w:val="00CD6268"/>
    <w:rsid w:val="00CD62BD"/>
    <w:rsid w:val="00CD63C3"/>
    <w:rsid w:val="00CD645C"/>
    <w:rsid w:val="00CD67A0"/>
    <w:rsid w:val="00CD69EC"/>
    <w:rsid w:val="00CD6A04"/>
    <w:rsid w:val="00CD6A16"/>
    <w:rsid w:val="00CD6A3D"/>
    <w:rsid w:val="00CD6AEF"/>
    <w:rsid w:val="00CD6B5E"/>
    <w:rsid w:val="00CD6D70"/>
    <w:rsid w:val="00CD6E4C"/>
    <w:rsid w:val="00CD7271"/>
    <w:rsid w:val="00CD74AD"/>
    <w:rsid w:val="00CD74D3"/>
    <w:rsid w:val="00CD7818"/>
    <w:rsid w:val="00CD7971"/>
    <w:rsid w:val="00CD7BCE"/>
    <w:rsid w:val="00CD7BDA"/>
    <w:rsid w:val="00CD7C5C"/>
    <w:rsid w:val="00CD7CB3"/>
    <w:rsid w:val="00CD7CCC"/>
    <w:rsid w:val="00CD7CF5"/>
    <w:rsid w:val="00CD7D10"/>
    <w:rsid w:val="00CD7DD9"/>
    <w:rsid w:val="00CD7E14"/>
    <w:rsid w:val="00CD7E1A"/>
    <w:rsid w:val="00CD7F59"/>
    <w:rsid w:val="00CE0116"/>
    <w:rsid w:val="00CE02F1"/>
    <w:rsid w:val="00CE052D"/>
    <w:rsid w:val="00CE055D"/>
    <w:rsid w:val="00CE0872"/>
    <w:rsid w:val="00CE0942"/>
    <w:rsid w:val="00CE0A30"/>
    <w:rsid w:val="00CE0C39"/>
    <w:rsid w:val="00CE0DC8"/>
    <w:rsid w:val="00CE0FC6"/>
    <w:rsid w:val="00CE0FD5"/>
    <w:rsid w:val="00CE11FC"/>
    <w:rsid w:val="00CE120A"/>
    <w:rsid w:val="00CE12B8"/>
    <w:rsid w:val="00CE12C0"/>
    <w:rsid w:val="00CE12C7"/>
    <w:rsid w:val="00CE14D5"/>
    <w:rsid w:val="00CE1894"/>
    <w:rsid w:val="00CE1A79"/>
    <w:rsid w:val="00CE1A81"/>
    <w:rsid w:val="00CE1A93"/>
    <w:rsid w:val="00CE2062"/>
    <w:rsid w:val="00CE2199"/>
    <w:rsid w:val="00CE2EE2"/>
    <w:rsid w:val="00CE3141"/>
    <w:rsid w:val="00CE365B"/>
    <w:rsid w:val="00CE37BE"/>
    <w:rsid w:val="00CE3844"/>
    <w:rsid w:val="00CE3913"/>
    <w:rsid w:val="00CE3917"/>
    <w:rsid w:val="00CE392C"/>
    <w:rsid w:val="00CE39D5"/>
    <w:rsid w:val="00CE3AA4"/>
    <w:rsid w:val="00CE3B34"/>
    <w:rsid w:val="00CE3C54"/>
    <w:rsid w:val="00CE3CD9"/>
    <w:rsid w:val="00CE3DC9"/>
    <w:rsid w:val="00CE400D"/>
    <w:rsid w:val="00CE4321"/>
    <w:rsid w:val="00CE465E"/>
    <w:rsid w:val="00CE466B"/>
    <w:rsid w:val="00CE4A2D"/>
    <w:rsid w:val="00CE4DAF"/>
    <w:rsid w:val="00CE50C3"/>
    <w:rsid w:val="00CE5235"/>
    <w:rsid w:val="00CE5666"/>
    <w:rsid w:val="00CE57E0"/>
    <w:rsid w:val="00CE57E6"/>
    <w:rsid w:val="00CE5FB3"/>
    <w:rsid w:val="00CE5FBD"/>
    <w:rsid w:val="00CE60A0"/>
    <w:rsid w:val="00CE61BF"/>
    <w:rsid w:val="00CE6210"/>
    <w:rsid w:val="00CE62A8"/>
    <w:rsid w:val="00CE62AC"/>
    <w:rsid w:val="00CE62BB"/>
    <w:rsid w:val="00CE6306"/>
    <w:rsid w:val="00CE6573"/>
    <w:rsid w:val="00CE67EE"/>
    <w:rsid w:val="00CE68F1"/>
    <w:rsid w:val="00CE6A19"/>
    <w:rsid w:val="00CE6A65"/>
    <w:rsid w:val="00CE6ABE"/>
    <w:rsid w:val="00CE6ADA"/>
    <w:rsid w:val="00CE6BE1"/>
    <w:rsid w:val="00CE6C12"/>
    <w:rsid w:val="00CE71EA"/>
    <w:rsid w:val="00CE7337"/>
    <w:rsid w:val="00CE7446"/>
    <w:rsid w:val="00CE7517"/>
    <w:rsid w:val="00CE7679"/>
    <w:rsid w:val="00CE7714"/>
    <w:rsid w:val="00CE79A8"/>
    <w:rsid w:val="00CE7A55"/>
    <w:rsid w:val="00CE7A8D"/>
    <w:rsid w:val="00CE7DDC"/>
    <w:rsid w:val="00CE7F11"/>
    <w:rsid w:val="00CF000A"/>
    <w:rsid w:val="00CF01B2"/>
    <w:rsid w:val="00CF023B"/>
    <w:rsid w:val="00CF040C"/>
    <w:rsid w:val="00CF099C"/>
    <w:rsid w:val="00CF0A7A"/>
    <w:rsid w:val="00CF0C65"/>
    <w:rsid w:val="00CF0EE8"/>
    <w:rsid w:val="00CF1037"/>
    <w:rsid w:val="00CF1338"/>
    <w:rsid w:val="00CF135C"/>
    <w:rsid w:val="00CF15A0"/>
    <w:rsid w:val="00CF1694"/>
    <w:rsid w:val="00CF17B8"/>
    <w:rsid w:val="00CF1920"/>
    <w:rsid w:val="00CF1960"/>
    <w:rsid w:val="00CF19D8"/>
    <w:rsid w:val="00CF1D4A"/>
    <w:rsid w:val="00CF241C"/>
    <w:rsid w:val="00CF2475"/>
    <w:rsid w:val="00CF25EC"/>
    <w:rsid w:val="00CF2628"/>
    <w:rsid w:val="00CF263C"/>
    <w:rsid w:val="00CF2708"/>
    <w:rsid w:val="00CF272C"/>
    <w:rsid w:val="00CF2A5F"/>
    <w:rsid w:val="00CF2C5B"/>
    <w:rsid w:val="00CF2C86"/>
    <w:rsid w:val="00CF2D04"/>
    <w:rsid w:val="00CF2F0F"/>
    <w:rsid w:val="00CF2F71"/>
    <w:rsid w:val="00CF2FF6"/>
    <w:rsid w:val="00CF306B"/>
    <w:rsid w:val="00CF33C7"/>
    <w:rsid w:val="00CF3490"/>
    <w:rsid w:val="00CF3672"/>
    <w:rsid w:val="00CF3674"/>
    <w:rsid w:val="00CF3689"/>
    <w:rsid w:val="00CF3B18"/>
    <w:rsid w:val="00CF3B40"/>
    <w:rsid w:val="00CF3D4E"/>
    <w:rsid w:val="00CF3DD3"/>
    <w:rsid w:val="00CF406E"/>
    <w:rsid w:val="00CF4098"/>
    <w:rsid w:val="00CF40E7"/>
    <w:rsid w:val="00CF426E"/>
    <w:rsid w:val="00CF4548"/>
    <w:rsid w:val="00CF4741"/>
    <w:rsid w:val="00CF475F"/>
    <w:rsid w:val="00CF4806"/>
    <w:rsid w:val="00CF4890"/>
    <w:rsid w:val="00CF49B2"/>
    <w:rsid w:val="00CF4C14"/>
    <w:rsid w:val="00CF4D0E"/>
    <w:rsid w:val="00CF4F4E"/>
    <w:rsid w:val="00CF519A"/>
    <w:rsid w:val="00CF51DC"/>
    <w:rsid w:val="00CF529E"/>
    <w:rsid w:val="00CF54E3"/>
    <w:rsid w:val="00CF574D"/>
    <w:rsid w:val="00CF599C"/>
    <w:rsid w:val="00CF5B54"/>
    <w:rsid w:val="00CF6420"/>
    <w:rsid w:val="00CF662A"/>
    <w:rsid w:val="00CF6648"/>
    <w:rsid w:val="00CF6777"/>
    <w:rsid w:val="00CF6799"/>
    <w:rsid w:val="00CF6946"/>
    <w:rsid w:val="00CF6DC3"/>
    <w:rsid w:val="00CF6F21"/>
    <w:rsid w:val="00CF736C"/>
    <w:rsid w:val="00CF759D"/>
    <w:rsid w:val="00CF75A9"/>
    <w:rsid w:val="00CF78BA"/>
    <w:rsid w:val="00CF7B49"/>
    <w:rsid w:val="00CF7D6C"/>
    <w:rsid w:val="00CF7DFE"/>
    <w:rsid w:val="00CF7E42"/>
    <w:rsid w:val="00CF7EBA"/>
    <w:rsid w:val="00D0007F"/>
    <w:rsid w:val="00D000B7"/>
    <w:rsid w:val="00D00266"/>
    <w:rsid w:val="00D004B7"/>
    <w:rsid w:val="00D00518"/>
    <w:rsid w:val="00D00572"/>
    <w:rsid w:val="00D005C3"/>
    <w:rsid w:val="00D0063C"/>
    <w:rsid w:val="00D00710"/>
    <w:rsid w:val="00D007BC"/>
    <w:rsid w:val="00D00BA1"/>
    <w:rsid w:val="00D014E1"/>
    <w:rsid w:val="00D0153E"/>
    <w:rsid w:val="00D01CF0"/>
    <w:rsid w:val="00D01D40"/>
    <w:rsid w:val="00D01FC7"/>
    <w:rsid w:val="00D02026"/>
    <w:rsid w:val="00D0209B"/>
    <w:rsid w:val="00D02126"/>
    <w:rsid w:val="00D022EB"/>
    <w:rsid w:val="00D02418"/>
    <w:rsid w:val="00D0278F"/>
    <w:rsid w:val="00D0282D"/>
    <w:rsid w:val="00D0282F"/>
    <w:rsid w:val="00D02968"/>
    <w:rsid w:val="00D02A2F"/>
    <w:rsid w:val="00D02CFE"/>
    <w:rsid w:val="00D02FA3"/>
    <w:rsid w:val="00D03286"/>
    <w:rsid w:val="00D0351C"/>
    <w:rsid w:val="00D0371C"/>
    <w:rsid w:val="00D037C4"/>
    <w:rsid w:val="00D03ACA"/>
    <w:rsid w:val="00D03BBD"/>
    <w:rsid w:val="00D03E07"/>
    <w:rsid w:val="00D0401A"/>
    <w:rsid w:val="00D0418F"/>
    <w:rsid w:val="00D048E1"/>
    <w:rsid w:val="00D04995"/>
    <w:rsid w:val="00D04B84"/>
    <w:rsid w:val="00D04E85"/>
    <w:rsid w:val="00D04F2E"/>
    <w:rsid w:val="00D05124"/>
    <w:rsid w:val="00D05197"/>
    <w:rsid w:val="00D052A1"/>
    <w:rsid w:val="00D052DD"/>
    <w:rsid w:val="00D0532C"/>
    <w:rsid w:val="00D0536C"/>
    <w:rsid w:val="00D054E4"/>
    <w:rsid w:val="00D05662"/>
    <w:rsid w:val="00D056D5"/>
    <w:rsid w:val="00D05D8B"/>
    <w:rsid w:val="00D05E96"/>
    <w:rsid w:val="00D061D0"/>
    <w:rsid w:val="00D061FB"/>
    <w:rsid w:val="00D062A0"/>
    <w:rsid w:val="00D06307"/>
    <w:rsid w:val="00D06744"/>
    <w:rsid w:val="00D069E2"/>
    <w:rsid w:val="00D06A05"/>
    <w:rsid w:val="00D06A43"/>
    <w:rsid w:val="00D06A98"/>
    <w:rsid w:val="00D06B24"/>
    <w:rsid w:val="00D06B82"/>
    <w:rsid w:val="00D06DDA"/>
    <w:rsid w:val="00D06F9A"/>
    <w:rsid w:val="00D06FB3"/>
    <w:rsid w:val="00D07001"/>
    <w:rsid w:val="00D07083"/>
    <w:rsid w:val="00D070E2"/>
    <w:rsid w:val="00D072E1"/>
    <w:rsid w:val="00D073E8"/>
    <w:rsid w:val="00D075B0"/>
    <w:rsid w:val="00D075FA"/>
    <w:rsid w:val="00D07916"/>
    <w:rsid w:val="00D07B8C"/>
    <w:rsid w:val="00D07CC0"/>
    <w:rsid w:val="00D07DBC"/>
    <w:rsid w:val="00D07E82"/>
    <w:rsid w:val="00D07EDD"/>
    <w:rsid w:val="00D100B3"/>
    <w:rsid w:val="00D10375"/>
    <w:rsid w:val="00D1045A"/>
    <w:rsid w:val="00D10481"/>
    <w:rsid w:val="00D104B9"/>
    <w:rsid w:val="00D10670"/>
    <w:rsid w:val="00D107D9"/>
    <w:rsid w:val="00D107E4"/>
    <w:rsid w:val="00D10C0A"/>
    <w:rsid w:val="00D10C45"/>
    <w:rsid w:val="00D10F88"/>
    <w:rsid w:val="00D11136"/>
    <w:rsid w:val="00D11222"/>
    <w:rsid w:val="00D11663"/>
    <w:rsid w:val="00D11680"/>
    <w:rsid w:val="00D117D1"/>
    <w:rsid w:val="00D119BD"/>
    <w:rsid w:val="00D11A7F"/>
    <w:rsid w:val="00D11EC0"/>
    <w:rsid w:val="00D11FBD"/>
    <w:rsid w:val="00D121D0"/>
    <w:rsid w:val="00D1259F"/>
    <w:rsid w:val="00D12686"/>
    <w:rsid w:val="00D126CE"/>
    <w:rsid w:val="00D12775"/>
    <w:rsid w:val="00D12805"/>
    <w:rsid w:val="00D128F3"/>
    <w:rsid w:val="00D12D4B"/>
    <w:rsid w:val="00D12ED8"/>
    <w:rsid w:val="00D1302F"/>
    <w:rsid w:val="00D130ED"/>
    <w:rsid w:val="00D131A9"/>
    <w:rsid w:val="00D133D9"/>
    <w:rsid w:val="00D13603"/>
    <w:rsid w:val="00D1372F"/>
    <w:rsid w:val="00D138A2"/>
    <w:rsid w:val="00D13965"/>
    <w:rsid w:val="00D1397C"/>
    <w:rsid w:val="00D13A99"/>
    <w:rsid w:val="00D13B23"/>
    <w:rsid w:val="00D13D7E"/>
    <w:rsid w:val="00D13EA2"/>
    <w:rsid w:val="00D13F4B"/>
    <w:rsid w:val="00D144F8"/>
    <w:rsid w:val="00D14815"/>
    <w:rsid w:val="00D14A32"/>
    <w:rsid w:val="00D14B1B"/>
    <w:rsid w:val="00D14BA2"/>
    <w:rsid w:val="00D14C26"/>
    <w:rsid w:val="00D1501F"/>
    <w:rsid w:val="00D150A8"/>
    <w:rsid w:val="00D151B9"/>
    <w:rsid w:val="00D152C7"/>
    <w:rsid w:val="00D15783"/>
    <w:rsid w:val="00D1579D"/>
    <w:rsid w:val="00D158AC"/>
    <w:rsid w:val="00D15B8C"/>
    <w:rsid w:val="00D15F4F"/>
    <w:rsid w:val="00D1612D"/>
    <w:rsid w:val="00D1612F"/>
    <w:rsid w:val="00D16280"/>
    <w:rsid w:val="00D16B7C"/>
    <w:rsid w:val="00D16CF1"/>
    <w:rsid w:val="00D16FEC"/>
    <w:rsid w:val="00D17102"/>
    <w:rsid w:val="00D172FF"/>
    <w:rsid w:val="00D17304"/>
    <w:rsid w:val="00D1750C"/>
    <w:rsid w:val="00D175B3"/>
    <w:rsid w:val="00D1760F"/>
    <w:rsid w:val="00D1796D"/>
    <w:rsid w:val="00D179DE"/>
    <w:rsid w:val="00D17B56"/>
    <w:rsid w:val="00D17B64"/>
    <w:rsid w:val="00D17C47"/>
    <w:rsid w:val="00D17FF8"/>
    <w:rsid w:val="00D20074"/>
    <w:rsid w:val="00D20228"/>
    <w:rsid w:val="00D20351"/>
    <w:rsid w:val="00D203E9"/>
    <w:rsid w:val="00D2044C"/>
    <w:rsid w:val="00D2051F"/>
    <w:rsid w:val="00D205ED"/>
    <w:rsid w:val="00D20798"/>
    <w:rsid w:val="00D208CA"/>
    <w:rsid w:val="00D20995"/>
    <w:rsid w:val="00D20B53"/>
    <w:rsid w:val="00D20B76"/>
    <w:rsid w:val="00D20C2C"/>
    <w:rsid w:val="00D20F08"/>
    <w:rsid w:val="00D20F30"/>
    <w:rsid w:val="00D210BE"/>
    <w:rsid w:val="00D2132A"/>
    <w:rsid w:val="00D213D2"/>
    <w:rsid w:val="00D2152A"/>
    <w:rsid w:val="00D2155B"/>
    <w:rsid w:val="00D2174D"/>
    <w:rsid w:val="00D218B4"/>
    <w:rsid w:val="00D218C5"/>
    <w:rsid w:val="00D21906"/>
    <w:rsid w:val="00D21CD4"/>
    <w:rsid w:val="00D21F86"/>
    <w:rsid w:val="00D22105"/>
    <w:rsid w:val="00D222EF"/>
    <w:rsid w:val="00D22373"/>
    <w:rsid w:val="00D2238D"/>
    <w:rsid w:val="00D2243D"/>
    <w:rsid w:val="00D225BF"/>
    <w:rsid w:val="00D227A3"/>
    <w:rsid w:val="00D227B1"/>
    <w:rsid w:val="00D227F5"/>
    <w:rsid w:val="00D228EE"/>
    <w:rsid w:val="00D22A3E"/>
    <w:rsid w:val="00D22D4D"/>
    <w:rsid w:val="00D22E08"/>
    <w:rsid w:val="00D23010"/>
    <w:rsid w:val="00D231CE"/>
    <w:rsid w:val="00D23384"/>
    <w:rsid w:val="00D2350A"/>
    <w:rsid w:val="00D23519"/>
    <w:rsid w:val="00D2364F"/>
    <w:rsid w:val="00D23739"/>
    <w:rsid w:val="00D2381F"/>
    <w:rsid w:val="00D239FE"/>
    <w:rsid w:val="00D23A5A"/>
    <w:rsid w:val="00D23B3C"/>
    <w:rsid w:val="00D24006"/>
    <w:rsid w:val="00D241C5"/>
    <w:rsid w:val="00D24509"/>
    <w:rsid w:val="00D24892"/>
    <w:rsid w:val="00D24A11"/>
    <w:rsid w:val="00D24B7A"/>
    <w:rsid w:val="00D24DE3"/>
    <w:rsid w:val="00D24F8B"/>
    <w:rsid w:val="00D24FE9"/>
    <w:rsid w:val="00D2504D"/>
    <w:rsid w:val="00D25181"/>
    <w:rsid w:val="00D25262"/>
    <w:rsid w:val="00D2564F"/>
    <w:rsid w:val="00D25826"/>
    <w:rsid w:val="00D25A43"/>
    <w:rsid w:val="00D25CF1"/>
    <w:rsid w:val="00D25DF2"/>
    <w:rsid w:val="00D25E6B"/>
    <w:rsid w:val="00D26195"/>
    <w:rsid w:val="00D26580"/>
    <w:rsid w:val="00D265B2"/>
    <w:rsid w:val="00D26844"/>
    <w:rsid w:val="00D26899"/>
    <w:rsid w:val="00D268D7"/>
    <w:rsid w:val="00D269A8"/>
    <w:rsid w:val="00D26ABC"/>
    <w:rsid w:val="00D26C24"/>
    <w:rsid w:val="00D2742C"/>
    <w:rsid w:val="00D2745A"/>
    <w:rsid w:val="00D2747C"/>
    <w:rsid w:val="00D2753A"/>
    <w:rsid w:val="00D275C0"/>
    <w:rsid w:val="00D27704"/>
    <w:rsid w:val="00D27777"/>
    <w:rsid w:val="00D277C0"/>
    <w:rsid w:val="00D27815"/>
    <w:rsid w:val="00D27B30"/>
    <w:rsid w:val="00D27D4C"/>
    <w:rsid w:val="00D27DFC"/>
    <w:rsid w:val="00D27E35"/>
    <w:rsid w:val="00D27E48"/>
    <w:rsid w:val="00D27E61"/>
    <w:rsid w:val="00D30120"/>
    <w:rsid w:val="00D30393"/>
    <w:rsid w:val="00D30668"/>
    <w:rsid w:val="00D30A1F"/>
    <w:rsid w:val="00D30A8E"/>
    <w:rsid w:val="00D30E61"/>
    <w:rsid w:val="00D30F92"/>
    <w:rsid w:val="00D3117D"/>
    <w:rsid w:val="00D31382"/>
    <w:rsid w:val="00D31563"/>
    <w:rsid w:val="00D316E2"/>
    <w:rsid w:val="00D317AF"/>
    <w:rsid w:val="00D31917"/>
    <w:rsid w:val="00D3192E"/>
    <w:rsid w:val="00D31AA0"/>
    <w:rsid w:val="00D31F3C"/>
    <w:rsid w:val="00D3201C"/>
    <w:rsid w:val="00D321F3"/>
    <w:rsid w:val="00D324F3"/>
    <w:rsid w:val="00D3255B"/>
    <w:rsid w:val="00D32572"/>
    <w:rsid w:val="00D325C0"/>
    <w:rsid w:val="00D3261E"/>
    <w:rsid w:val="00D32B8D"/>
    <w:rsid w:val="00D32C45"/>
    <w:rsid w:val="00D32CEB"/>
    <w:rsid w:val="00D32D06"/>
    <w:rsid w:val="00D32D3A"/>
    <w:rsid w:val="00D32D9C"/>
    <w:rsid w:val="00D32E86"/>
    <w:rsid w:val="00D33098"/>
    <w:rsid w:val="00D3327D"/>
    <w:rsid w:val="00D33601"/>
    <w:rsid w:val="00D3362E"/>
    <w:rsid w:val="00D3362F"/>
    <w:rsid w:val="00D33654"/>
    <w:rsid w:val="00D33761"/>
    <w:rsid w:val="00D3376B"/>
    <w:rsid w:val="00D33976"/>
    <w:rsid w:val="00D33A41"/>
    <w:rsid w:val="00D33ABD"/>
    <w:rsid w:val="00D33B10"/>
    <w:rsid w:val="00D33FB3"/>
    <w:rsid w:val="00D34177"/>
    <w:rsid w:val="00D341DC"/>
    <w:rsid w:val="00D3444A"/>
    <w:rsid w:val="00D346D7"/>
    <w:rsid w:val="00D34707"/>
    <w:rsid w:val="00D34739"/>
    <w:rsid w:val="00D34740"/>
    <w:rsid w:val="00D347DB"/>
    <w:rsid w:val="00D3481C"/>
    <w:rsid w:val="00D348EA"/>
    <w:rsid w:val="00D34A4E"/>
    <w:rsid w:val="00D34A90"/>
    <w:rsid w:val="00D34E9A"/>
    <w:rsid w:val="00D34EB6"/>
    <w:rsid w:val="00D34F3C"/>
    <w:rsid w:val="00D34FFB"/>
    <w:rsid w:val="00D351B7"/>
    <w:rsid w:val="00D351F3"/>
    <w:rsid w:val="00D352DB"/>
    <w:rsid w:val="00D3532A"/>
    <w:rsid w:val="00D3538C"/>
    <w:rsid w:val="00D353E7"/>
    <w:rsid w:val="00D355AD"/>
    <w:rsid w:val="00D357B8"/>
    <w:rsid w:val="00D358D8"/>
    <w:rsid w:val="00D358F0"/>
    <w:rsid w:val="00D359A2"/>
    <w:rsid w:val="00D35B69"/>
    <w:rsid w:val="00D35B8F"/>
    <w:rsid w:val="00D35C3A"/>
    <w:rsid w:val="00D35CAB"/>
    <w:rsid w:val="00D35DCE"/>
    <w:rsid w:val="00D35F5D"/>
    <w:rsid w:val="00D360E2"/>
    <w:rsid w:val="00D3627B"/>
    <w:rsid w:val="00D36295"/>
    <w:rsid w:val="00D362CF"/>
    <w:rsid w:val="00D363E2"/>
    <w:rsid w:val="00D36445"/>
    <w:rsid w:val="00D365E5"/>
    <w:rsid w:val="00D367B6"/>
    <w:rsid w:val="00D36803"/>
    <w:rsid w:val="00D3688C"/>
    <w:rsid w:val="00D3697D"/>
    <w:rsid w:val="00D36A7C"/>
    <w:rsid w:val="00D36D47"/>
    <w:rsid w:val="00D36F06"/>
    <w:rsid w:val="00D37072"/>
    <w:rsid w:val="00D37199"/>
    <w:rsid w:val="00D371EE"/>
    <w:rsid w:val="00D37219"/>
    <w:rsid w:val="00D3723A"/>
    <w:rsid w:val="00D37342"/>
    <w:rsid w:val="00D373DE"/>
    <w:rsid w:val="00D376A9"/>
    <w:rsid w:val="00D37C22"/>
    <w:rsid w:val="00D37C6A"/>
    <w:rsid w:val="00D37D75"/>
    <w:rsid w:val="00D40470"/>
    <w:rsid w:val="00D405FD"/>
    <w:rsid w:val="00D4060D"/>
    <w:rsid w:val="00D40861"/>
    <w:rsid w:val="00D409AE"/>
    <w:rsid w:val="00D40A78"/>
    <w:rsid w:val="00D40C9A"/>
    <w:rsid w:val="00D40CBD"/>
    <w:rsid w:val="00D40F0F"/>
    <w:rsid w:val="00D40FB0"/>
    <w:rsid w:val="00D411E6"/>
    <w:rsid w:val="00D4136F"/>
    <w:rsid w:val="00D415D2"/>
    <w:rsid w:val="00D41648"/>
    <w:rsid w:val="00D4164F"/>
    <w:rsid w:val="00D41751"/>
    <w:rsid w:val="00D418E0"/>
    <w:rsid w:val="00D41DC8"/>
    <w:rsid w:val="00D4200E"/>
    <w:rsid w:val="00D420DA"/>
    <w:rsid w:val="00D4260A"/>
    <w:rsid w:val="00D426D1"/>
    <w:rsid w:val="00D42928"/>
    <w:rsid w:val="00D42B57"/>
    <w:rsid w:val="00D430F6"/>
    <w:rsid w:val="00D4321D"/>
    <w:rsid w:val="00D43962"/>
    <w:rsid w:val="00D43A8D"/>
    <w:rsid w:val="00D43B11"/>
    <w:rsid w:val="00D43D30"/>
    <w:rsid w:val="00D43F60"/>
    <w:rsid w:val="00D440EB"/>
    <w:rsid w:val="00D44178"/>
    <w:rsid w:val="00D44497"/>
    <w:rsid w:val="00D444AA"/>
    <w:rsid w:val="00D446E5"/>
    <w:rsid w:val="00D44949"/>
    <w:rsid w:val="00D45075"/>
    <w:rsid w:val="00D451C9"/>
    <w:rsid w:val="00D45445"/>
    <w:rsid w:val="00D4544C"/>
    <w:rsid w:val="00D454DC"/>
    <w:rsid w:val="00D4552C"/>
    <w:rsid w:val="00D45662"/>
    <w:rsid w:val="00D45686"/>
    <w:rsid w:val="00D457E7"/>
    <w:rsid w:val="00D457FE"/>
    <w:rsid w:val="00D459B5"/>
    <w:rsid w:val="00D459C3"/>
    <w:rsid w:val="00D45AD7"/>
    <w:rsid w:val="00D45EB2"/>
    <w:rsid w:val="00D4624D"/>
    <w:rsid w:val="00D463E3"/>
    <w:rsid w:val="00D464A5"/>
    <w:rsid w:val="00D466B5"/>
    <w:rsid w:val="00D46725"/>
    <w:rsid w:val="00D46C9D"/>
    <w:rsid w:val="00D46CA4"/>
    <w:rsid w:val="00D46CC7"/>
    <w:rsid w:val="00D46E1D"/>
    <w:rsid w:val="00D4711F"/>
    <w:rsid w:val="00D472EE"/>
    <w:rsid w:val="00D47306"/>
    <w:rsid w:val="00D474AA"/>
    <w:rsid w:val="00D476FC"/>
    <w:rsid w:val="00D47C69"/>
    <w:rsid w:val="00D47CAF"/>
    <w:rsid w:val="00D47CE9"/>
    <w:rsid w:val="00D47DCF"/>
    <w:rsid w:val="00D47EF6"/>
    <w:rsid w:val="00D47FC3"/>
    <w:rsid w:val="00D500CB"/>
    <w:rsid w:val="00D50100"/>
    <w:rsid w:val="00D50294"/>
    <w:rsid w:val="00D50369"/>
    <w:rsid w:val="00D5072A"/>
    <w:rsid w:val="00D50C4E"/>
    <w:rsid w:val="00D50E06"/>
    <w:rsid w:val="00D50E96"/>
    <w:rsid w:val="00D50EE1"/>
    <w:rsid w:val="00D5145D"/>
    <w:rsid w:val="00D51510"/>
    <w:rsid w:val="00D515E5"/>
    <w:rsid w:val="00D5173D"/>
    <w:rsid w:val="00D51838"/>
    <w:rsid w:val="00D51937"/>
    <w:rsid w:val="00D519D1"/>
    <w:rsid w:val="00D51B07"/>
    <w:rsid w:val="00D51B10"/>
    <w:rsid w:val="00D51B5D"/>
    <w:rsid w:val="00D51BC3"/>
    <w:rsid w:val="00D51C7F"/>
    <w:rsid w:val="00D51D27"/>
    <w:rsid w:val="00D51FCC"/>
    <w:rsid w:val="00D522C5"/>
    <w:rsid w:val="00D522CD"/>
    <w:rsid w:val="00D52373"/>
    <w:rsid w:val="00D52382"/>
    <w:rsid w:val="00D52432"/>
    <w:rsid w:val="00D524C9"/>
    <w:rsid w:val="00D52797"/>
    <w:rsid w:val="00D52920"/>
    <w:rsid w:val="00D52C11"/>
    <w:rsid w:val="00D52D8C"/>
    <w:rsid w:val="00D52DA6"/>
    <w:rsid w:val="00D52E75"/>
    <w:rsid w:val="00D53189"/>
    <w:rsid w:val="00D535DA"/>
    <w:rsid w:val="00D53661"/>
    <w:rsid w:val="00D5380E"/>
    <w:rsid w:val="00D53B01"/>
    <w:rsid w:val="00D53B54"/>
    <w:rsid w:val="00D53B95"/>
    <w:rsid w:val="00D53C2E"/>
    <w:rsid w:val="00D54057"/>
    <w:rsid w:val="00D54207"/>
    <w:rsid w:val="00D54365"/>
    <w:rsid w:val="00D544F9"/>
    <w:rsid w:val="00D54665"/>
    <w:rsid w:val="00D5468F"/>
    <w:rsid w:val="00D54C31"/>
    <w:rsid w:val="00D54D9B"/>
    <w:rsid w:val="00D55027"/>
    <w:rsid w:val="00D553A2"/>
    <w:rsid w:val="00D55700"/>
    <w:rsid w:val="00D5571D"/>
    <w:rsid w:val="00D5573E"/>
    <w:rsid w:val="00D557DD"/>
    <w:rsid w:val="00D5584A"/>
    <w:rsid w:val="00D558D9"/>
    <w:rsid w:val="00D55E71"/>
    <w:rsid w:val="00D55EF1"/>
    <w:rsid w:val="00D561C2"/>
    <w:rsid w:val="00D5624F"/>
    <w:rsid w:val="00D5639B"/>
    <w:rsid w:val="00D5643F"/>
    <w:rsid w:val="00D5649A"/>
    <w:rsid w:val="00D56582"/>
    <w:rsid w:val="00D56721"/>
    <w:rsid w:val="00D56A24"/>
    <w:rsid w:val="00D56A64"/>
    <w:rsid w:val="00D56BBB"/>
    <w:rsid w:val="00D56DC3"/>
    <w:rsid w:val="00D56E8F"/>
    <w:rsid w:val="00D570BD"/>
    <w:rsid w:val="00D572F9"/>
    <w:rsid w:val="00D5757C"/>
    <w:rsid w:val="00D575B2"/>
    <w:rsid w:val="00D576F0"/>
    <w:rsid w:val="00D57857"/>
    <w:rsid w:val="00D57C5F"/>
    <w:rsid w:val="00D57DB2"/>
    <w:rsid w:val="00D57E61"/>
    <w:rsid w:val="00D57F3A"/>
    <w:rsid w:val="00D603D6"/>
    <w:rsid w:val="00D604B2"/>
    <w:rsid w:val="00D60550"/>
    <w:rsid w:val="00D605A3"/>
    <w:rsid w:val="00D606BE"/>
    <w:rsid w:val="00D60803"/>
    <w:rsid w:val="00D609CF"/>
    <w:rsid w:val="00D60B9B"/>
    <w:rsid w:val="00D60D61"/>
    <w:rsid w:val="00D610A8"/>
    <w:rsid w:val="00D611B2"/>
    <w:rsid w:val="00D6130F"/>
    <w:rsid w:val="00D617F0"/>
    <w:rsid w:val="00D61823"/>
    <w:rsid w:val="00D618D0"/>
    <w:rsid w:val="00D61A91"/>
    <w:rsid w:val="00D61B58"/>
    <w:rsid w:val="00D61C9E"/>
    <w:rsid w:val="00D61D39"/>
    <w:rsid w:val="00D61E7E"/>
    <w:rsid w:val="00D620B2"/>
    <w:rsid w:val="00D62282"/>
    <w:rsid w:val="00D622C3"/>
    <w:rsid w:val="00D622F8"/>
    <w:rsid w:val="00D623A4"/>
    <w:rsid w:val="00D62609"/>
    <w:rsid w:val="00D629A3"/>
    <w:rsid w:val="00D62BD0"/>
    <w:rsid w:val="00D62D72"/>
    <w:rsid w:val="00D630CD"/>
    <w:rsid w:val="00D63144"/>
    <w:rsid w:val="00D631BD"/>
    <w:rsid w:val="00D63209"/>
    <w:rsid w:val="00D632D3"/>
    <w:rsid w:val="00D633FB"/>
    <w:rsid w:val="00D634AC"/>
    <w:rsid w:val="00D634AF"/>
    <w:rsid w:val="00D63504"/>
    <w:rsid w:val="00D63515"/>
    <w:rsid w:val="00D6381B"/>
    <w:rsid w:val="00D63946"/>
    <w:rsid w:val="00D63990"/>
    <w:rsid w:val="00D63D28"/>
    <w:rsid w:val="00D63E2A"/>
    <w:rsid w:val="00D64070"/>
    <w:rsid w:val="00D6415F"/>
    <w:rsid w:val="00D643E3"/>
    <w:rsid w:val="00D6455C"/>
    <w:rsid w:val="00D64678"/>
    <w:rsid w:val="00D64714"/>
    <w:rsid w:val="00D6491B"/>
    <w:rsid w:val="00D64A2A"/>
    <w:rsid w:val="00D64C63"/>
    <w:rsid w:val="00D64D40"/>
    <w:rsid w:val="00D64D59"/>
    <w:rsid w:val="00D64E76"/>
    <w:rsid w:val="00D653C2"/>
    <w:rsid w:val="00D655F1"/>
    <w:rsid w:val="00D6562A"/>
    <w:rsid w:val="00D65B03"/>
    <w:rsid w:val="00D65E62"/>
    <w:rsid w:val="00D65E7C"/>
    <w:rsid w:val="00D65FB5"/>
    <w:rsid w:val="00D65FBB"/>
    <w:rsid w:val="00D66379"/>
    <w:rsid w:val="00D6652D"/>
    <w:rsid w:val="00D6676B"/>
    <w:rsid w:val="00D667C4"/>
    <w:rsid w:val="00D66819"/>
    <w:rsid w:val="00D6689D"/>
    <w:rsid w:val="00D66B9D"/>
    <w:rsid w:val="00D66EDC"/>
    <w:rsid w:val="00D67621"/>
    <w:rsid w:val="00D67773"/>
    <w:rsid w:val="00D677E0"/>
    <w:rsid w:val="00D67992"/>
    <w:rsid w:val="00D67B0F"/>
    <w:rsid w:val="00D67DC6"/>
    <w:rsid w:val="00D67FB5"/>
    <w:rsid w:val="00D67FE6"/>
    <w:rsid w:val="00D701F6"/>
    <w:rsid w:val="00D70227"/>
    <w:rsid w:val="00D703BD"/>
    <w:rsid w:val="00D7093B"/>
    <w:rsid w:val="00D70AFC"/>
    <w:rsid w:val="00D70BE2"/>
    <w:rsid w:val="00D70CA8"/>
    <w:rsid w:val="00D70D96"/>
    <w:rsid w:val="00D70DAF"/>
    <w:rsid w:val="00D7110E"/>
    <w:rsid w:val="00D718E1"/>
    <w:rsid w:val="00D71AE0"/>
    <w:rsid w:val="00D71BA9"/>
    <w:rsid w:val="00D71DDB"/>
    <w:rsid w:val="00D71E2E"/>
    <w:rsid w:val="00D72081"/>
    <w:rsid w:val="00D7215F"/>
    <w:rsid w:val="00D72229"/>
    <w:rsid w:val="00D72329"/>
    <w:rsid w:val="00D72723"/>
    <w:rsid w:val="00D728FD"/>
    <w:rsid w:val="00D72B19"/>
    <w:rsid w:val="00D72C79"/>
    <w:rsid w:val="00D72DCE"/>
    <w:rsid w:val="00D734DC"/>
    <w:rsid w:val="00D7354F"/>
    <w:rsid w:val="00D735C7"/>
    <w:rsid w:val="00D73648"/>
    <w:rsid w:val="00D736DB"/>
    <w:rsid w:val="00D736E5"/>
    <w:rsid w:val="00D73882"/>
    <w:rsid w:val="00D73BC3"/>
    <w:rsid w:val="00D73DA1"/>
    <w:rsid w:val="00D73E3E"/>
    <w:rsid w:val="00D74106"/>
    <w:rsid w:val="00D74260"/>
    <w:rsid w:val="00D74580"/>
    <w:rsid w:val="00D7481B"/>
    <w:rsid w:val="00D7483A"/>
    <w:rsid w:val="00D749AE"/>
    <w:rsid w:val="00D74CEF"/>
    <w:rsid w:val="00D7503E"/>
    <w:rsid w:val="00D7556E"/>
    <w:rsid w:val="00D755C6"/>
    <w:rsid w:val="00D75634"/>
    <w:rsid w:val="00D7589E"/>
    <w:rsid w:val="00D758AF"/>
    <w:rsid w:val="00D758F7"/>
    <w:rsid w:val="00D75A01"/>
    <w:rsid w:val="00D75A06"/>
    <w:rsid w:val="00D75C3D"/>
    <w:rsid w:val="00D75C83"/>
    <w:rsid w:val="00D75D38"/>
    <w:rsid w:val="00D75DCE"/>
    <w:rsid w:val="00D75F54"/>
    <w:rsid w:val="00D7630A"/>
    <w:rsid w:val="00D76A5D"/>
    <w:rsid w:val="00D76CA5"/>
    <w:rsid w:val="00D76DFA"/>
    <w:rsid w:val="00D76EF1"/>
    <w:rsid w:val="00D8005B"/>
    <w:rsid w:val="00D800A6"/>
    <w:rsid w:val="00D8011B"/>
    <w:rsid w:val="00D80331"/>
    <w:rsid w:val="00D805C1"/>
    <w:rsid w:val="00D80787"/>
    <w:rsid w:val="00D80885"/>
    <w:rsid w:val="00D80AA8"/>
    <w:rsid w:val="00D80B66"/>
    <w:rsid w:val="00D80DAF"/>
    <w:rsid w:val="00D80E5C"/>
    <w:rsid w:val="00D8109C"/>
    <w:rsid w:val="00D81303"/>
    <w:rsid w:val="00D81305"/>
    <w:rsid w:val="00D81483"/>
    <w:rsid w:val="00D81656"/>
    <w:rsid w:val="00D81666"/>
    <w:rsid w:val="00D817D8"/>
    <w:rsid w:val="00D81A18"/>
    <w:rsid w:val="00D81A32"/>
    <w:rsid w:val="00D81AD8"/>
    <w:rsid w:val="00D81BEA"/>
    <w:rsid w:val="00D81BFB"/>
    <w:rsid w:val="00D81D33"/>
    <w:rsid w:val="00D81EC1"/>
    <w:rsid w:val="00D81EDB"/>
    <w:rsid w:val="00D81F89"/>
    <w:rsid w:val="00D821BB"/>
    <w:rsid w:val="00D82383"/>
    <w:rsid w:val="00D82792"/>
    <w:rsid w:val="00D82985"/>
    <w:rsid w:val="00D82A89"/>
    <w:rsid w:val="00D82D74"/>
    <w:rsid w:val="00D82E4B"/>
    <w:rsid w:val="00D82F72"/>
    <w:rsid w:val="00D83613"/>
    <w:rsid w:val="00D83647"/>
    <w:rsid w:val="00D836D2"/>
    <w:rsid w:val="00D837C1"/>
    <w:rsid w:val="00D83841"/>
    <w:rsid w:val="00D83880"/>
    <w:rsid w:val="00D83962"/>
    <w:rsid w:val="00D839CB"/>
    <w:rsid w:val="00D83ABA"/>
    <w:rsid w:val="00D83DE8"/>
    <w:rsid w:val="00D83F4D"/>
    <w:rsid w:val="00D83F58"/>
    <w:rsid w:val="00D841C1"/>
    <w:rsid w:val="00D844C6"/>
    <w:rsid w:val="00D8452A"/>
    <w:rsid w:val="00D84533"/>
    <w:rsid w:val="00D8467E"/>
    <w:rsid w:val="00D84717"/>
    <w:rsid w:val="00D847DC"/>
    <w:rsid w:val="00D849BA"/>
    <w:rsid w:val="00D84BE3"/>
    <w:rsid w:val="00D84E1D"/>
    <w:rsid w:val="00D85095"/>
    <w:rsid w:val="00D850CC"/>
    <w:rsid w:val="00D8521E"/>
    <w:rsid w:val="00D85905"/>
    <w:rsid w:val="00D85A70"/>
    <w:rsid w:val="00D85A89"/>
    <w:rsid w:val="00D85B06"/>
    <w:rsid w:val="00D85B9D"/>
    <w:rsid w:val="00D85DAC"/>
    <w:rsid w:val="00D8604B"/>
    <w:rsid w:val="00D860D7"/>
    <w:rsid w:val="00D86239"/>
    <w:rsid w:val="00D863A8"/>
    <w:rsid w:val="00D865F5"/>
    <w:rsid w:val="00D86607"/>
    <w:rsid w:val="00D8674C"/>
    <w:rsid w:val="00D86825"/>
    <w:rsid w:val="00D8683E"/>
    <w:rsid w:val="00D86886"/>
    <w:rsid w:val="00D86ABE"/>
    <w:rsid w:val="00D86C47"/>
    <w:rsid w:val="00D86C5B"/>
    <w:rsid w:val="00D86FDD"/>
    <w:rsid w:val="00D870BF"/>
    <w:rsid w:val="00D87619"/>
    <w:rsid w:val="00D87926"/>
    <w:rsid w:val="00D879D5"/>
    <w:rsid w:val="00D87C03"/>
    <w:rsid w:val="00D87E19"/>
    <w:rsid w:val="00D87EAF"/>
    <w:rsid w:val="00D87F13"/>
    <w:rsid w:val="00D87F26"/>
    <w:rsid w:val="00D9014A"/>
    <w:rsid w:val="00D903B4"/>
    <w:rsid w:val="00D9055F"/>
    <w:rsid w:val="00D9058A"/>
    <w:rsid w:val="00D9058F"/>
    <w:rsid w:val="00D90677"/>
    <w:rsid w:val="00D90680"/>
    <w:rsid w:val="00D9068D"/>
    <w:rsid w:val="00D906E5"/>
    <w:rsid w:val="00D9073C"/>
    <w:rsid w:val="00D908B9"/>
    <w:rsid w:val="00D9090A"/>
    <w:rsid w:val="00D90C5D"/>
    <w:rsid w:val="00D91135"/>
    <w:rsid w:val="00D9122D"/>
    <w:rsid w:val="00D912F3"/>
    <w:rsid w:val="00D91344"/>
    <w:rsid w:val="00D917E3"/>
    <w:rsid w:val="00D91AA4"/>
    <w:rsid w:val="00D91BE7"/>
    <w:rsid w:val="00D91BF3"/>
    <w:rsid w:val="00D91D54"/>
    <w:rsid w:val="00D91E4B"/>
    <w:rsid w:val="00D92129"/>
    <w:rsid w:val="00D9216B"/>
    <w:rsid w:val="00D92452"/>
    <w:rsid w:val="00D9248F"/>
    <w:rsid w:val="00D925A1"/>
    <w:rsid w:val="00D925B9"/>
    <w:rsid w:val="00D929F6"/>
    <w:rsid w:val="00D92D83"/>
    <w:rsid w:val="00D931C4"/>
    <w:rsid w:val="00D931EB"/>
    <w:rsid w:val="00D93353"/>
    <w:rsid w:val="00D935FC"/>
    <w:rsid w:val="00D93709"/>
    <w:rsid w:val="00D93720"/>
    <w:rsid w:val="00D93728"/>
    <w:rsid w:val="00D93922"/>
    <w:rsid w:val="00D9396A"/>
    <w:rsid w:val="00D939ED"/>
    <w:rsid w:val="00D93C41"/>
    <w:rsid w:val="00D93E52"/>
    <w:rsid w:val="00D93F37"/>
    <w:rsid w:val="00D940D1"/>
    <w:rsid w:val="00D9412C"/>
    <w:rsid w:val="00D94138"/>
    <w:rsid w:val="00D942BD"/>
    <w:rsid w:val="00D9431B"/>
    <w:rsid w:val="00D94674"/>
    <w:rsid w:val="00D94A2D"/>
    <w:rsid w:val="00D94C65"/>
    <w:rsid w:val="00D94C9E"/>
    <w:rsid w:val="00D94CFD"/>
    <w:rsid w:val="00D94E7C"/>
    <w:rsid w:val="00D94F2D"/>
    <w:rsid w:val="00D95016"/>
    <w:rsid w:val="00D9523C"/>
    <w:rsid w:val="00D953A8"/>
    <w:rsid w:val="00D954B7"/>
    <w:rsid w:val="00D9557A"/>
    <w:rsid w:val="00D95951"/>
    <w:rsid w:val="00D95E92"/>
    <w:rsid w:val="00D95F08"/>
    <w:rsid w:val="00D960EB"/>
    <w:rsid w:val="00D960EF"/>
    <w:rsid w:val="00D962E3"/>
    <w:rsid w:val="00D96393"/>
    <w:rsid w:val="00D968E8"/>
    <w:rsid w:val="00D9690B"/>
    <w:rsid w:val="00D96A6B"/>
    <w:rsid w:val="00D96D35"/>
    <w:rsid w:val="00D96E3D"/>
    <w:rsid w:val="00D96FE2"/>
    <w:rsid w:val="00D97031"/>
    <w:rsid w:val="00D971C3"/>
    <w:rsid w:val="00D97222"/>
    <w:rsid w:val="00D9723A"/>
    <w:rsid w:val="00D9736A"/>
    <w:rsid w:val="00D975F5"/>
    <w:rsid w:val="00D976FB"/>
    <w:rsid w:val="00D979EC"/>
    <w:rsid w:val="00D97A83"/>
    <w:rsid w:val="00D97BD7"/>
    <w:rsid w:val="00D97FC0"/>
    <w:rsid w:val="00DA00D1"/>
    <w:rsid w:val="00DA0126"/>
    <w:rsid w:val="00DA0307"/>
    <w:rsid w:val="00DA053A"/>
    <w:rsid w:val="00DA0578"/>
    <w:rsid w:val="00DA09F8"/>
    <w:rsid w:val="00DA0C82"/>
    <w:rsid w:val="00DA123A"/>
    <w:rsid w:val="00DA1251"/>
    <w:rsid w:val="00DA13A0"/>
    <w:rsid w:val="00DA14A5"/>
    <w:rsid w:val="00DA14F6"/>
    <w:rsid w:val="00DA1D57"/>
    <w:rsid w:val="00DA1D7F"/>
    <w:rsid w:val="00DA1E70"/>
    <w:rsid w:val="00DA1EF2"/>
    <w:rsid w:val="00DA21F8"/>
    <w:rsid w:val="00DA231C"/>
    <w:rsid w:val="00DA2558"/>
    <w:rsid w:val="00DA25F6"/>
    <w:rsid w:val="00DA2626"/>
    <w:rsid w:val="00DA2649"/>
    <w:rsid w:val="00DA26D9"/>
    <w:rsid w:val="00DA28C7"/>
    <w:rsid w:val="00DA2C57"/>
    <w:rsid w:val="00DA2E55"/>
    <w:rsid w:val="00DA3431"/>
    <w:rsid w:val="00DA351A"/>
    <w:rsid w:val="00DA361E"/>
    <w:rsid w:val="00DA3837"/>
    <w:rsid w:val="00DA38BE"/>
    <w:rsid w:val="00DA395E"/>
    <w:rsid w:val="00DA39CA"/>
    <w:rsid w:val="00DA3AC8"/>
    <w:rsid w:val="00DA3C24"/>
    <w:rsid w:val="00DA3F09"/>
    <w:rsid w:val="00DA41D3"/>
    <w:rsid w:val="00DA439C"/>
    <w:rsid w:val="00DA44A5"/>
    <w:rsid w:val="00DA46C3"/>
    <w:rsid w:val="00DA4D6A"/>
    <w:rsid w:val="00DA4D87"/>
    <w:rsid w:val="00DA53C9"/>
    <w:rsid w:val="00DA55DC"/>
    <w:rsid w:val="00DA56F7"/>
    <w:rsid w:val="00DA57A7"/>
    <w:rsid w:val="00DA5A79"/>
    <w:rsid w:val="00DA5A9B"/>
    <w:rsid w:val="00DA5B1F"/>
    <w:rsid w:val="00DA5E1E"/>
    <w:rsid w:val="00DA60B2"/>
    <w:rsid w:val="00DA6298"/>
    <w:rsid w:val="00DA62B8"/>
    <w:rsid w:val="00DA63DB"/>
    <w:rsid w:val="00DA6687"/>
    <w:rsid w:val="00DA66CB"/>
    <w:rsid w:val="00DA681B"/>
    <w:rsid w:val="00DA6976"/>
    <w:rsid w:val="00DA6A7D"/>
    <w:rsid w:val="00DA6BE1"/>
    <w:rsid w:val="00DA709E"/>
    <w:rsid w:val="00DA70E2"/>
    <w:rsid w:val="00DA73A1"/>
    <w:rsid w:val="00DA7403"/>
    <w:rsid w:val="00DA741C"/>
    <w:rsid w:val="00DA7B14"/>
    <w:rsid w:val="00DA7B6B"/>
    <w:rsid w:val="00DA7C4F"/>
    <w:rsid w:val="00DA7D96"/>
    <w:rsid w:val="00DA7E07"/>
    <w:rsid w:val="00DA7F9E"/>
    <w:rsid w:val="00DB06A8"/>
    <w:rsid w:val="00DB091C"/>
    <w:rsid w:val="00DB0B1A"/>
    <w:rsid w:val="00DB0E55"/>
    <w:rsid w:val="00DB10BE"/>
    <w:rsid w:val="00DB1138"/>
    <w:rsid w:val="00DB1243"/>
    <w:rsid w:val="00DB14B0"/>
    <w:rsid w:val="00DB1742"/>
    <w:rsid w:val="00DB17E7"/>
    <w:rsid w:val="00DB1837"/>
    <w:rsid w:val="00DB183C"/>
    <w:rsid w:val="00DB1860"/>
    <w:rsid w:val="00DB1B74"/>
    <w:rsid w:val="00DB1D22"/>
    <w:rsid w:val="00DB1D27"/>
    <w:rsid w:val="00DB1D2C"/>
    <w:rsid w:val="00DB1DD1"/>
    <w:rsid w:val="00DB1DEF"/>
    <w:rsid w:val="00DB1F36"/>
    <w:rsid w:val="00DB21E9"/>
    <w:rsid w:val="00DB2844"/>
    <w:rsid w:val="00DB2911"/>
    <w:rsid w:val="00DB2CCE"/>
    <w:rsid w:val="00DB2D9C"/>
    <w:rsid w:val="00DB2DCC"/>
    <w:rsid w:val="00DB2F55"/>
    <w:rsid w:val="00DB306D"/>
    <w:rsid w:val="00DB3121"/>
    <w:rsid w:val="00DB3138"/>
    <w:rsid w:val="00DB31E9"/>
    <w:rsid w:val="00DB34C5"/>
    <w:rsid w:val="00DB35A2"/>
    <w:rsid w:val="00DB3719"/>
    <w:rsid w:val="00DB37C0"/>
    <w:rsid w:val="00DB37C7"/>
    <w:rsid w:val="00DB37D2"/>
    <w:rsid w:val="00DB3880"/>
    <w:rsid w:val="00DB38BC"/>
    <w:rsid w:val="00DB3A4C"/>
    <w:rsid w:val="00DB3B62"/>
    <w:rsid w:val="00DB3C12"/>
    <w:rsid w:val="00DB3E37"/>
    <w:rsid w:val="00DB4049"/>
    <w:rsid w:val="00DB40FD"/>
    <w:rsid w:val="00DB4186"/>
    <w:rsid w:val="00DB4292"/>
    <w:rsid w:val="00DB42B4"/>
    <w:rsid w:val="00DB42F0"/>
    <w:rsid w:val="00DB4345"/>
    <w:rsid w:val="00DB43B5"/>
    <w:rsid w:val="00DB4735"/>
    <w:rsid w:val="00DB4AC9"/>
    <w:rsid w:val="00DB5066"/>
    <w:rsid w:val="00DB50C8"/>
    <w:rsid w:val="00DB50EA"/>
    <w:rsid w:val="00DB50EF"/>
    <w:rsid w:val="00DB53FD"/>
    <w:rsid w:val="00DB5851"/>
    <w:rsid w:val="00DB5948"/>
    <w:rsid w:val="00DB5BE1"/>
    <w:rsid w:val="00DB5BF9"/>
    <w:rsid w:val="00DB5E9A"/>
    <w:rsid w:val="00DB60B6"/>
    <w:rsid w:val="00DB6341"/>
    <w:rsid w:val="00DB6651"/>
    <w:rsid w:val="00DB6754"/>
    <w:rsid w:val="00DB676A"/>
    <w:rsid w:val="00DB7038"/>
    <w:rsid w:val="00DB7120"/>
    <w:rsid w:val="00DB71EA"/>
    <w:rsid w:val="00DB725B"/>
    <w:rsid w:val="00DB7286"/>
    <w:rsid w:val="00DB72EA"/>
    <w:rsid w:val="00DB7607"/>
    <w:rsid w:val="00DB78C7"/>
    <w:rsid w:val="00DB7A27"/>
    <w:rsid w:val="00DB7EC1"/>
    <w:rsid w:val="00DC018E"/>
    <w:rsid w:val="00DC03E9"/>
    <w:rsid w:val="00DC0663"/>
    <w:rsid w:val="00DC0670"/>
    <w:rsid w:val="00DC0A56"/>
    <w:rsid w:val="00DC0BA2"/>
    <w:rsid w:val="00DC0C50"/>
    <w:rsid w:val="00DC0EAF"/>
    <w:rsid w:val="00DC0EDF"/>
    <w:rsid w:val="00DC10D8"/>
    <w:rsid w:val="00DC1164"/>
    <w:rsid w:val="00DC1280"/>
    <w:rsid w:val="00DC13E6"/>
    <w:rsid w:val="00DC14B8"/>
    <w:rsid w:val="00DC14B9"/>
    <w:rsid w:val="00DC16CB"/>
    <w:rsid w:val="00DC1896"/>
    <w:rsid w:val="00DC1A20"/>
    <w:rsid w:val="00DC1C02"/>
    <w:rsid w:val="00DC1DAD"/>
    <w:rsid w:val="00DC2347"/>
    <w:rsid w:val="00DC2385"/>
    <w:rsid w:val="00DC26E9"/>
    <w:rsid w:val="00DC2858"/>
    <w:rsid w:val="00DC2A03"/>
    <w:rsid w:val="00DC2B2F"/>
    <w:rsid w:val="00DC2CAA"/>
    <w:rsid w:val="00DC2D76"/>
    <w:rsid w:val="00DC2E07"/>
    <w:rsid w:val="00DC2E8E"/>
    <w:rsid w:val="00DC2FB7"/>
    <w:rsid w:val="00DC345E"/>
    <w:rsid w:val="00DC3499"/>
    <w:rsid w:val="00DC34D8"/>
    <w:rsid w:val="00DC360D"/>
    <w:rsid w:val="00DC37E7"/>
    <w:rsid w:val="00DC385D"/>
    <w:rsid w:val="00DC3954"/>
    <w:rsid w:val="00DC4025"/>
    <w:rsid w:val="00DC45A5"/>
    <w:rsid w:val="00DC474D"/>
    <w:rsid w:val="00DC4A63"/>
    <w:rsid w:val="00DC4E5B"/>
    <w:rsid w:val="00DC50A2"/>
    <w:rsid w:val="00DC5147"/>
    <w:rsid w:val="00DC5195"/>
    <w:rsid w:val="00DC5255"/>
    <w:rsid w:val="00DC5270"/>
    <w:rsid w:val="00DC5301"/>
    <w:rsid w:val="00DC55F8"/>
    <w:rsid w:val="00DC5773"/>
    <w:rsid w:val="00DC57FF"/>
    <w:rsid w:val="00DC585D"/>
    <w:rsid w:val="00DC59C5"/>
    <w:rsid w:val="00DC5AD1"/>
    <w:rsid w:val="00DC5BD4"/>
    <w:rsid w:val="00DC5C4F"/>
    <w:rsid w:val="00DC5D41"/>
    <w:rsid w:val="00DC5F1E"/>
    <w:rsid w:val="00DC625B"/>
    <w:rsid w:val="00DC633B"/>
    <w:rsid w:val="00DC63A3"/>
    <w:rsid w:val="00DC643B"/>
    <w:rsid w:val="00DC669C"/>
    <w:rsid w:val="00DC678E"/>
    <w:rsid w:val="00DC6916"/>
    <w:rsid w:val="00DC6AD4"/>
    <w:rsid w:val="00DC6C99"/>
    <w:rsid w:val="00DC6DAC"/>
    <w:rsid w:val="00DC71BC"/>
    <w:rsid w:val="00DC7216"/>
    <w:rsid w:val="00DC7559"/>
    <w:rsid w:val="00DC761B"/>
    <w:rsid w:val="00DC7632"/>
    <w:rsid w:val="00DC76FC"/>
    <w:rsid w:val="00DC796E"/>
    <w:rsid w:val="00DC7A10"/>
    <w:rsid w:val="00DC7AA8"/>
    <w:rsid w:val="00DC7C60"/>
    <w:rsid w:val="00DD03D8"/>
    <w:rsid w:val="00DD0510"/>
    <w:rsid w:val="00DD05BA"/>
    <w:rsid w:val="00DD0690"/>
    <w:rsid w:val="00DD0B33"/>
    <w:rsid w:val="00DD0B52"/>
    <w:rsid w:val="00DD0CBB"/>
    <w:rsid w:val="00DD0D77"/>
    <w:rsid w:val="00DD0E15"/>
    <w:rsid w:val="00DD105A"/>
    <w:rsid w:val="00DD15E1"/>
    <w:rsid w:val="00DD17B8"/>
    <w:rsid w:val="00DD19E4"/>
    <w:rsid w:val="00DD1B02"/>
    <w:rsid w:val="00DD1B91"/>
    <w:rsid w:val="00DD1C81"/>
    <w:rsid w:val="00DD201D"/>
    <w:rsid w:val="00DD216F"/>
    <w:rsid w:val="00DD2359"/>
    <w:rsid w:val="00DD240A"/>
    <w:rsid w:val="00DD24B1"/>
    <w:rsid w:val="00DD2564"/>
    <w:rsid w:val="00DD27F3"/>
    <w:rsid w:val="00DD280B"/>
    <w:rsid w:val="00DD2958"/>
    <w:rsid w:val="00DD2E8F"/>
    <w:rsid w:val="00DD2EEE"/>
    <w:rsid w:val="00DD2F59"/>
    <w:rsid w:val="00DD31E6"/>
    <w:rsid w:val="00DD33E2"/>
    <w:rsid w:val="00DD347B"/>
    <w:rsid w:val="00DD34F1"/>
    <w:rsid w:val="00DD3599"/>
    <w:rsid w:val="00DD3693"/>
    <w:rsid w:val="00DD36E0"/>
    <w:rsid w:val="00DD3744"/>
    <w:rsid w:val="00DD3A7A"/>
    <w:rsid w:val="00DD3AE2"/>
    <w:rsid w:val="00DD3B81"/>
    <w:rsid w:val="00DD3BA6"/>
    <w:rsid w:val="00DD3EBE"/>
    <w:rsid w:val="00DD4017"/>
    <w:rsid w:val="00DD411E"/>
    <w:rsid w:val="00DD44D7"/>
    <w:rsid w:val="00DD459F"/>
    <w:rsid w:val="00DD4BE8"/>
    <w:rsid w:val="00DD5037"/>
    <w:rsid w:val="00DD50FE"/>
    <w:rsid w:val="00DD529D"/>
    <w:rsid w:val="00DD539B"/>
    <w:rsid w:val="00DD5444"/>
    <w:rsid w:val="00DD5B76"/>
    <w:rsid w:val="00DD5C03"/>
    <w:rsid w:val="00DD5CC3"/>
    <w:rsid w:val="00DD5CE6"/>
    <w:rsid w:val="00DD6126"/>
    <w:rsid w:val="00DD63EB"/>
    <w:rsid w:val="00DD63EE"/>
    <w:rsid w:val="00DD6435"/>
    <w:rsid w:val="00DD658F"/>
    <w:rsid w:val="00DD678D"/>
    <w:rsid w:val="00DD67C8"/>
    <w:rsid w:val="00DD67EC"/>
    <w:rsid w:val="00DD6866"/>
    <w:rsid w:val="00DD6993"/>
    <w:rsid w:val="00DD69D8"/>
    <w:rsid w:val="00DD6A50"/>
    <w:rsid w:val="00DD6AAC"/>
    <w:rsid w:val="00DD6BA9"/>
    <w:rsid w:val="00DD6D16"/>
    <w:rsid w:val="00DD6E45"/>
    <w:rsid w:val="00DD711D"/>
    <w:rsid w:val="00DD71DE"/>
    <w:rsid w:val="00DD71EF"/>
    <w:rsid w:val="00DD7388"/>
    <w:rsid w:val="00DD742E"/>
    <w:rsid w:val="00DD7456"/>
    <w:rsid w:val="00DD75D9"/>
    <w:rsid w:val="00DD7741"/>
    <w:rsid w:val="00DD787E"/>
    <w:rsid w:val="00DD7DCB"/>
    <w:rsid w:val="00DD7DE9"/>
    <w:rsid w:val="00DE00F3"/>
    <w:rsid w:val="00DE01D2"/>
    <w:rsid w:val="00DE0327"/>
    <w:rsid w:val="00DE0363"/>
    <w:rsid w:val="00DE0625"/>
    <w:rsid w:val="00DE07B8"/>
    <w:rsid w:val="00DE0825"/>
    <w:rsid w:val="00DE0891"/>
    <w:rsid w:val="00DE08D2"/>
    <w:rsid w:val="00DE09D2"/>
    <w:rsid w:val="00DE0A88"/>
    <w:rsid w:val="00DE0BBE"/>
    <w:rsid w:val="00DE0C03"/>
    <w:rsid w:val="00DE0C32"/>
    <w:rsid w:val="00DE0DEE"/>
    <w:rsid w:val="00DE0E84"/>
    <w:rsid w:val="00DE0F7C"/>
    <w:rsid w:val="00DE0FC3"/>
    <w:rsid w:val="00DE0FE6"/>
    <w:rsid w:val="00DE110A"/>
    <w:rsid w:val="00DE1376"/>
    <w:rsid w:val="00DE168B"/>
    <w:rsid w:val="00DE16B5"/>
    <w:rsid w:val="00DE1768"/>
    <w:rsid w:val="00DE1922"/>
    <w:rsid w:val="00DE1CB4"/>
    <w:rsid w:val="00DE1D48"/>
    <w:rsid w:val="00DE1FF2"/>
    <w:rsid w:val="00DE2135"/>
    <w:rsid w:val="00DE2142"/>
    <w:rsid w:val="00DE228B"/>
    <w:rsid w:val="00DE23B6"/>
    <w:rsid w:val="00DE24BF"/>
    <w:rsid w:val="00DE2630"/>
    <w:rsid w:val="00DE2790"/>
    <w:rsid w:val="00DE2B27"/>
    <w:rsid w:val="00DE2E1D"/>
    <w:rsid w:val="00DE30DC"/>
    <w:rsid w:val="00DE310D"/>
    <w:rsid w:val="00DE3181"/>
    <w:rsid w:val="00DE318D"/>
    <w:rsid w:val="00DE329F"/>
    <w:rsid w:val="00DE3601"/>
    <w:rsid w:val="00DE36EC"/>
    <w:rsid w:val="00DE38BB"/>
    <w:rsid w:val="00DE4264"/>
    <w:rsid w:val="00DE4501"/>
    <w:rsid w:val="00DE455D"/>
    <w:rsid w:val="00DE483A"/>
    <w:rsid w:val="00DE488A"/>
    <w:rsid w:val="00DE490C"/>
    <w:rsid w:val="00DE4A7D"/>
    <w:rsid w:val="00DE4A8C"/>
    <w:rsid w:val="00DE4B51"/>
    <w:rsid w:val="00DE4F26"/>
    <w:rsid w:val="00DE50BD"/>
    <w:rsid w:val="00DE5115"/>
    <w:rsid w:val="00DE5224"/>
    <w:rsid w:val="00DE5289"/>
    <w:rsid w:val="00DE5396"/>
    <w:rsid w:val="00DE54B3"/>
    <w:rsid w:val="00DE5855"/>
    <w:rsid w:val="00DE5FCD"/>
    <w:rsid w:val="00DE6265"/>
    <w:rsid w:val="00DE64F1"/>
    <w:rsid w:val="00DE66E6"/>
    <w:rsid w:val="00DE697A"/>
    <w:rsid w:val="00DE69DE"/>
    <w:rsid w:val="00DE6E40"/>
    <w:rsid w:val="00DE71F5"/>
    <w:rsid w:val="00DE724E"/>
    <w:rsid w:val="00DE7393"/>
    <w:rsid w:val="00DE77AB"/>
    <w:rsid w:val="00DE7A70"/>
    <w:rsid w:val="00DE7E78"/>
    <w:rsid w:val="00DE7FFC"/>
    <w:rsid w:val="00DF005C"/>
    <w:rsid w:val="00DF0796"/>
    <w:rsid w:val="00DF0907"/>
    <w:rsid w:val="00DF0AC1"/>
    <w:rsid w:val="00DF0C08"/>
    <w:rsid w:val="00DF0D50"/>
    <w:rsid w:val="00DF0D93"/>
    <w:rsid w:val="00DF0DFA"/>
    <w:rsid w:val="00DF0EC3"/>
    <w:rsid w:val="00DF10E9"/>
    <w:rsid w:val="00DF11ED"/>
    <w:rsid w:val="00DF15FA"/>
    <w:rsid w:val="00DF18AA"/>
    <w:rsid w:val="00DF23DC"/>
    <w:rsid w:val="00DF23F9"/>
    <w:rsid w:val="00DF2680"/>
    <w:rsid w:val="00DF27CA"/>
    <w:rsid w:val="00DF289B"/>
    <w:rsid w:val="00DF2925"/>
    <w:rsid w:val="00DF2BAE"/>
    <w:rsid w:val="00DF2C63"/>
    <w:rsid w:val="00DF2CFB"/>
    <w:rsid w:val="00DF2D44"/>
    <w:rsid w:val="00DF2DEB"/>
    <w:rsid w:val="00DF2EFF"/>
    <w:rsid w:val="00DF2F6B"/>
    <w:rsid w:val="00DF3086"/>
    <w:rsid w:val="00DF332E"/>
    <w:rsid w:val="00DF3479"/>
    <w:rsid w:val="00DF36DD"/>
    <w:rsid w:val="00DF3769"/>
    <w:rsid w:val="00DF3775"/>
    <w:rsid w:val="00DF39A3"/>
    <w:rsid w:val="00DF39D1"/>
    <w:rsid w:val="00DF3A37"/>
    <w:rsid w:val="00DF3AF4"/>
    <w:rsid w:val="00DF3B1C"/>
    <w:rsid w:val="00DF3B2C"/>
    <w:rsid w:val="00DF3D16"/>
    <w:rsid w:val="00DF3D19"/>
    <w:rsid w:val="00DF3D75"/>
    <w:rsid w:val="00DF3EB5"/>
    <w:rsid w:val="00DF4471"/>
    <w:rsid w:val="00DF45B6"/>
    <w:rsid w:val="00DF4A0F"/>
    <w:rsid w:val="00DF4F1C"/>
    <w:rsid w:val="00DF5030"/>
    <w:rsid w:val="00DF51E7"/>
    <w:rsid w:val="00DF53B6"/>
    <w:rsid w:val="00DF54C7"/>
    <w:rsid w:val="00DF54DA"/>
    <w:rsid w:val="00DF5A52"/>
    <w:rsid w:val="00DF5B6C"/>
    <w:rsid w:val="00DF5C67"/>
    <w:rsid w:val="00DF5D93"/>
    <w:rsid w:val="00DF5DA7"/>
    <w:rsid w:val="00DF5E04"/>
    <w:rsid w:val="00DF5FF2"/>
    <w:rsid w:val="00DF62DA"/>
    <w:rsid w:val="00DF679B"/>
    <w:rsid w:val="00DF6998"/>
    <w:rsid w:val="00DF69C2"/>
    <w:rsid w:val="00DF6B49"/>
    <w:rsid w:val="00DF6B9D"/>
    <w:rsid w:val="00DF6BF3"/>
    <w:rsid w:val="00DF6F83"/>
    <w:rsid w:val="00DF6FA5"/>
    <w:rsid w:val="00DF7365"/>
    <w:rsid w:val="00DF73C2"/>
    <w:rsid w:val="00DF73F7"/>
    <w:rsid w:val="00DF74DA"/>
    <w:rsid w:val="00DF7676"/>
    <w:rsid w:val="00DF787D"/>
    <w:rsid w:val="00DF7A1C"/>
    <w:rsid w:val="00E000DD"/>
    <w:rsid w:val="00E00243"/>
    <w:rsid w:val="00E0028A"/>
    <w:rsid w:val="00E00340"/>
    <w:rsid w:val="00E004C5"/>
    <w:rsid w:val="00E007EA"/>
    <w:rsid w:val="00E00B8E"/>
    <w:rsid w:val="00E00B8F"/>
    <w:rsid w:val="00E00C7C"/>
    <w:rsid w:val="00E00CB0"/>
    <w:rsid w:val="00E00D55"/>
    <w:rsid w:val="00E00E13"/>
    <w:rsid w:val="00E00E1E"/>
    <w:rsid w:val="00E00FF4"/>
    <w:rsid w:val="00E014A5"/>
    <w:rsid w:val="00E014DE"/>
    <w:rsid w:val="00E014EC"/>
    <w:rsid w:val="00E01530"/>
    <w:rsid w:val="00E0154D"/>
    <w:rsid w:val="00E01905"/>
    <w:rsid w:val="00E01AF2"/>
    <w:rsid w:val="00E01BEA"/>
    <w:rsid w:val="00E01CBD"/>
    <w:rsid w:val="00E01CF2"/>
    <w:rsid w:val="00E01F73"/>
    <w:rsid w:val="00E023BB"/>
    <w:rsid w:val="00E024AD"/>
    <w:rsid w:val="00E025B3"/>
    <w:rsid w:val="00E02A98"/>
    <w:rsid w:val="00E02B21"/>
    <w:rsid w:val="00E02BE8"/>
    <w:rsid w:val="00E02C70"/>
    <w:rsid w:val="00E02EE5"/>
    <w:rsid w:val="00E0305A"/>
    <w:rsid w:val="00E031A8"/>
    <w:rsid w:val="00E032D5"/>
    <w:rsid w:val="00E03489"/>
    <w:rsid w:val="00E0382C"/>
    <w:rsid w:val="00E038C9"/>
    <w:rsid w:val="00E03973"/>
    <w:rsid w:val="00E039CF"/>
    <w:rsid w:val="00E03AAE"/>
    <w:rsid w:val="00E03C95"/>
    <w:rsid w:val="00E03FEF"/>
    <w:rsid w:val="00E040F5"/>
    <w:rsid w:val="00E0412D"/>
    <w:rsid w:val="00E043F7"/>
    <w:rsid w:val="00E048AC"/>
    <w:rsid w:val="00E0497F"/>
    <w:rsid w:val="00E04B80"/>
    <w:rsid w:val="00E04EB1"/>
    <w:rsid w:val="00E04F57"/>
    <w:rsid w:val="00E0503E"/>
    <w:rsid w:val="00E0508E"/>
    <w:rsid w:val="00E0524F"/>
    <w:rsid w:val="00E0554C"/>
    <w:rsid w:val="00E0557B"/>
    <w:rsid w:val="00E058AE"/>
    <w:rsid w:val="00E0595B"/>
    <w:rsid w:val="00E05CA5"/>
    <w:rsid w:val="00E05E4D"/>
    <w:rsid w:val="00E05FC2"/>
    <w:rsid w:val="00E06196"/>
    <w:rsid w:val="00E06700"/>
    <w:rsid w:val="00E06AD3"/>
    <w:rsid w:val="00E06B4F"/>
    <w:rsid w:val="00E06D31"/>
    <w:rsid w:val="00E06DF6"/>
    <w:rsid w:val="00E06E50"/>
    <w:rsid w:val="00E06F4D"/>
    <w:rsid w:val="00E07015"/>
    <w:rsid w:val="00E073E8"/>
    <w:rsid w:val="00E077C3"/>
    <w:rsid w:val="00E078C3"/>
    <w:rsid w:val="00E079D2"/>
    <w:rsid w:val="00E07CFC"/>
    <w:rsid w:val="00E07DA2"/>
    <w:rsid w:val="00E10093"/>
    <w:rsid w:val="00E103F4"/>
    <w:rsid w:val="00E1054B"/>
    <w:rsid w:val="00E10633"/>
    <w:rsid w:val="00E1094D"/>
    <w:rsid w:val="00E109F1"/>
    <w:rsid w:val="00E10C5E"/>
    <w:rsid w:val="00E10C62"/>
    <w:rsid w:val="00E10D81"/>
    <w:rsid w:val="00E10E3A"/>
    <w:rsid w:val="00E11064"/>
    <w:rsid w:val="00E1116A"/>
    <w:rsid w:val="00E1163E"/>
    <w:rsid w:val="00E11727"/>
    <w:rsid w:val="00E1196E"/>
    <w:rsid w:val="00E119FC"/>
    <w:rsid w:val="00E11F8D"/>
    <w:rsid w:val="00E11FB8"/>
    <w:rsid w:val="00E12117"/>
    <w:rsid w:val="00E121E3"/>
    <w:rsid w:val="00E12270"/>
    <w:rsid w:val="00E1277F"/>
    <w:rsid w:val="00E12A92"/>
    <w:rsid w:val="00E12ADA"/>
    <w:rsid w:val="00E12E96"/>
    <w:rsid w:val="00E130DA"/>
    <w:rsid w:val="00E1317A"/>
    <w:rsid w:val="00E13270"/>
    <w:rsid w:val="00E137E2"/>
    <w:rsid w:val="00E137E4"/>
    <w:rsid w:val="00E13BF2"/>
    <w:rsid w:val="00E13DB7"/>
    <w:rsid w:val="00E14014"/>
    <w:rsid w:val="00E14017"/>
    <w:rsid w:val="00E1415F"/>
    <w:rsid w:val="00E14237"/>
    <w:rsid w:val="00E1430F"/>
    <w:rsid w:val="00E14387"/>
    <w:rsid w:val="00E14A01"/>
    <w:rsid w:val="00E14AE3"/>
    <w:rsid w:val="00E14AFC"/>
    <w:rsid w:val="00E14CC4"/>
    <w:rsid w:val="00E14DC0"/>
    <w:rsid w:val="00E14F47"/>
    <w:rsid w:val="00E14F86"/>
    <w:rsid w:val="00E150C8"/>
    <w:rsid w:val="00E151B2"/>
    <w:rsid w:val="00E15216"/>
    <w:rsid w:val="00E1526A"/>
    <w:rsid w:val="00E15431"/>
    <w:rsid w:val="00E1544F"/>
    <w:rsid w:val="00E15E36"/>
    <w:rsid w:val="00E15FAC"/>
    <w:rsid w:val="00E15FC0"/>
    <w:rsid w:val="00E160BD"/>
    <w:rsid w:val="00E16162"/>
    <w:rsid w:val="00E16267"/>
    <w:rsid w:val="00E16607"/>
    <w:rsid w:val="00E1681F"/>
    <w:rsid w:val="00E16E58"/>
    <w:rsid w:val="00E16FD7"/>
    <w:rsid w:val="00E170E7"/>
    <w:rsid w:val="00E17200"/>
    <w:rsid w:val="00E1725E"/>
    <w:rsid w:val="00E1727F"/>
    <w:rsid w:val="00E172D7"/>
    <w:rsid w:val="00E175B3"/>
    <w:rsid w:val="00E175DB"/>
    <w:rsid w:val="00E175E9"/>
    <w:rsid w:val="00E17754"/>
    <w:rsid w:val="00E17E7A"/>
    <w:rsid w:val="00E20989"/>
    <w:rsid w:val="00E20A32"/>
    <w:rsid w:val="00E20B9C"/>
    <w:rsid w:val="00E21142"/>
    <w:rsid w:val="00E21B05"/>
    <w:rsid w:val="00E21C28"/>
    <w:rsid w:val="00E21EA6"/>
    <w:rsid w:val="00E21ED4"/>
    <w:rsid w:val="00E220BB"/>
    <w:rsid w:val="00E22158"/>
    <w:rsid w:val="00E2215D"/>
    <w:rsid w:val="00E22227"/>
    <w:rsid w:val="00E22292"/>
    <w:rsid w:val="00E22314"/>
    <w:rsid w:val="00E22666"/>
    <w:rsid w:val="00E2269F"/>
    <w:rsid w:val="00E228B4"/>
    <w:rsid w:val="00E2290D"/>
    <w:rsid w:val="00E22AF7"/>
    <w:rsid w:val="00E22B84"/>
    <w:rsid w:val="00E22B98"/>
    <w:rsid w:val="00E22D13"/>
    <w:rsid w:val="00E22D94"/>
    <w:rsid w:val="00E22F97"/>
    <w:rsid w:val="00E2310A"/>
    <w:rsid w:val="00E2327E"/>
    <w:rsid w:val="00E232C0"/>
    <w:rsid w:val="00E235F8"/>
    <w:rsid w:val="00E23A42"/>
    <w:rsid w:val="00E23F22"/>
    <w:rsid w:val="00E23F70"/>
    <w:rsid w:val="00E241A5"/>
    <w:rsid w:val="00E2422C"/>
    <w:rsid w:val="00E2438B"/>
    <w:rsid w:val="00E24F4A"/>
    <w:rsid w:val="00E24FB3"/>
    <w:rsid w:val="00E25095"/>
    <w:rsid w:val="00E250A4"/>
    <w:rsid w:val="00E250BA"/>
    <w:rsid w:val="00E2514F"/>
    <w:rsid w:val="00E252EB"/>
    <w:rsid w:val="00E25503"/>
    <w:rsid w:val="00E25A93"/>
    <w:rsid w:val="00E25AF4"/>
    <w:rsid w:val="00E25B6B"/>
    <w:rsid w:val="00E25DA9"/>
    <w:rsid w:val="00E25DB4"/>
    <w:rsid w:val="00E26B68"/>
    <w:rsid w:val="00E26C37"/>
    <w:rsid w:val="00E26C9B"/>
    <w:rsid w:val="00E26D8E"/>
    <w:rsid w:val="00E26F48"/>
    <w:rsid w:val="00E270A9"/>
    <w:rsid w:val="00E272CF"/>
    <w:rsid w:val="00E27356"/>
    <w:rsid w:val="00E273D1"/>
    <w:rsid w:val="00E277A6"/>
    <w:rsid w:val="00E27983"/>
    <w:rsid w:val="00E27B84"/>
    <w:rsid w:val="00E27C77"/>
    <w:rsid w:val="00E30059"/>
    <w:rsid w:val="00E30126"/>
    <w:rsid w:val="00E30307"/>
    <w:rsid w:val="00E3033B"/>
    <w:rsid w:val="00E3048F"/>
    <w:rsid w:val="00E30655"/>
    <w:rsid w:val="00E307AA"/>
    <w:rsid w:val="00E307D8"/>
    <w:rsid w:val="00E307DF"/>
    <w:rsid w:val="00E309C2"/>
    <w:rsid w:val="00E309FB"/>
    <w:rsid w:val="00E30A62"/>
    <w:rsid w:val="00E30D2A"/>
    <w:rsid w:val="00E30DA8"/>
    <w:rsid w:val="00E30DE0"/>
    <w:rsid w:val="00E31278"/>
    <w:rsid w:val="00E3138B"/>
    <w:rsid w:val="00E314FD"/>
    <w:rsid w:val="00E316CD"/>
    <w:rsid w:val="00E318CC"/>
    <w:rsid w:val="00E31C63"/>
    <w:rsid w:val="00E31E20"/>
    <w:rsid w:val="00E31FEA"/>
    <w:rsid w:val="00E320D8"/>
    <w:rsid w:val="00E32273"/>
    <w:rsid w:val="00E3233E"/>
    <w:rsid w:val="00E32395"/>
    <w:rsid w:val="00E3249B"/>
    <w:rsid w:val="00E32911"/>
    <w:rsid w:val="00E32B0D"/>
    <w:rsid w:val="00E32BA4"/>
    <w:rsid w:val="00E32BBB"/>
    <w:rsid w:val="00E32C05"/>
    <w:rsid w:val="00E32CD8"/>
    <w:rsid w:val="00E32E29"/>
    <w:rsid w:val="00E32E4A"/>
    <w:rsid w:val="00E3317C"/>
    <w:rsid w:val="00E33739"/>
    <w:rsid w:val="00E33A40"/>
    <w:rsid w:val="00E33B56"/>
    <w:rsid w:val="00E33D7F"/>
    <w:rsid w:val="00E33EB8"/>
    <w:rsid w:val="00E33EE6"/>
    <w:rsid w:val="00E33F59"/>
    <w:rsid w:val="00E34235"/>
    <w:rsid w:val="00E343C9"/>
    <w:rsid w:val="00E343F1"/>
    <w:rsid w:val="00E344D5"/>
    <w:rsid w:val="00E34534"/>
    <w:rsid w:val="00E3476C"/>
    <w:rsid w:val="00E34B1C"/>
    <w:rsid w:val="00E3511E"/>
    <w:rsid w:val="00E3514E"/>
    <w:rsid w:val="00E358BB"/>
    <w:rsid w:val="00E35A35"/>
    <w:rsid w:val="00E35BEA"/>
    <w:rsid w:val="00E35CDC"/>
    <w:rsid w:val="00E35D0B"/>
    <w:rsid w:val="00E360B8"/>
    <w:rsid w:val="00E360B9"/>
    <w:rsid w:val="00E361A3"/>
    <w:rsid w:val="00E362FA"/>
    <w:rsid w:val="00E3647D"/>
    <w:rsid w:val="00E366BE"/>
    <w:rsid w:val="00E3698F"/>
    <w:rsid w:val="00E369BD"/>
    <w:rsid w:val="00E36CBE"/>
    <w:rsid w:val="00E37139"/>
    <w:rsid w:val="00E37420"/>
    <w:rsid w:val="00E375E8"/>
    <w:rsid w:val="00E378C7"/>
    <w:rsid w:val="00E37911"/>
    <w:rsid w:val="00E37CEB"/>
    <w:rsid w:val="00E37F32"/>
    <w:rsid w:val="00E4004F"/>
    <w:rsid w:val="00E402E7"/>
    <w:rsid w:val="00E40934"/>
    <w:rsid w:val="00E40CDE"/>
    <w:rsid w:val="00E40D06"/>
    <w:rsid w:val="00E40E47"/>
    <w:rsid w:val="00E40ED7"/>
    <w:rsid w:val="00E40F3F"/>
    <w:rsid w:val="00E4126D"/>
    <w:rsid w:val="00E414FE"/>
    <w:rsid w:val="00E4152D"/>
    <w:rsid w:val="00E41606"/>
    <w:rsid w:val="00E4190D"/>
    <w:rsid w:val="00E41A28"/>
    <w:rsid w:val="00E41A67"/>
    <w:rsid w:val="00E41A6D"/>
    <w:rsid w:val="00E41AF3"/>
    <w:rsid w:val="00E41DA0"/>
    <w:rsid w:val="00E41E8B"/>
    <w:rsid w:val="00E41F3D"/>
    <w:rsid w:val="00E41FDB"/>
    <w:rsid w:val="00E420B9"/>
    <w:rsid w:val="00E4239B"/>
    <w:rsid w:val="00E4243A"/>
    <w:rsid w:val="00E42460"/>
    <w:rsid w:val="00E42606"/>
    <w:rsid w:val="00E4269A"/>
    <w:rsid w:val="00E42967"/>
    <w:rsid w:val="00E42C0F"/>
    <w:rsid w:val="00E42C26"/>
    <w:rsid w:val="00E42D45"/>
    <w:rsid w:val="00E42D5E"/>
    <w:rsid w:val="00E42D75"/>
    <w:rsid w:val="00E430A0"/>
    <w:rsid w:val="00E43197"/>
    <w:rsid w:val="00E431D3"/>
    <w:rsid w:val="00E43375"/>
    <w:rsid w:val="00E435BB"/>
    <w:rsid w:val="00E43712"/>
    <w:rsid w:val="00E437B4"/>
    <w:rsid w:val="00E43857"/>
    <w:rsid w:val="00E43947"/>
    <w:rsid w:val="00E4414A"/>
    <w:rsid w:val="00E4428A"/>
    <w:rsid w:val="00E44499"/>
    <w:rsid w:val="00E44A76"/>
    <w:rsid w:val="00E44B61"/>
    <w:rsid w:val="00E44DF3"/>
    <w:rsid w:val="00E44E14"/>
    <w:rsid w:val="00E45090"/>
    <w:rsid w:val="00E45104"/>
    <w:rsid w:val="00E4519C"/>
    <w:rsid w:val="00E45511"/>
    <w:rsid w:val="00E45B3B"/>
    <w:rsid w:val="00E45DC7"/>
    <w:rsid w:val="00E45DD3"/>
    <w:rsid w:val="00E45F10"/>
    <w:rsid w:val="00E45F27"/>
    <w:rsid w:val="00E45FFC"/>
    <w:rsid w:val="00E46185"/>
    <w:rsid w:val="00E4619D"/>
    <w:rsid w:val="00E4679E"/>
    <w:rsid w:val="00E46871"/>
    <w:rsid w:val="00E4687F"/>
    <w:rsid w:val="00E46894"/>
    <w:rsid w:val="00E46BB4"/>
    <w:rsid w:val="00E46D60"/>
    <w:rsid w:val="00E46FAA"/>
    <w:rsid w:val="00E46FAF"/>
    <w:rsid w:val="00E476E3"/>
    <w:rsid w:val="00E47887"/>
    <w:rsid w:val="00E47938"/>
    <w:rsid w:val="00E47B19"/>
    <w:rsid w:val="00E50008"/>
    <w:rsid w:val="00E501BF"/>
    <w:rsid w:val="00E50247"/>
    <w:rsid w:val="00E50323"/>
    <w:rsid w:val="00E503C4"/>
    <w:rsid w:val="00E505A9"/>
    <w:rsid w:val="00E5068A"/>
    <w:rsid w:val="00E508A8"/>
    <w:rsid w:val="00E50C7E"/>
    <w:rsid w:val="00E51377"/>
    <w:rsid w:val="00E514A9"/>
    <w:rsid w:val="00E51976"/>
    <w:rsid w:val="00E51B7A"/>
    <w:rsid w:val="00E51C83"/>
    <w:rsid w:val="00E5230E"/>
    <w:rsid w:val="00E52353"/>
    <w:rsid w:val="00E52374"/>
    <w:rsid w:val="00E525AF"/>
    <w:rsid w:val="00E5298C"/>
    <w:rsid w:val="00E52A86"/>
    <w:rsid w:val="00E52B9D"/>
    <w:rsid w:val="00E52D37"/>
    <w:rsid w:val="00E52D77"/>
    <w:rsid w:val="00E52D9B"/>
    <w:rsid w:val="00E52F0B"/>
    <w:rsid w:val="00E530AF"/>
    <w:rsid w:val="00E533F5"/>
    <w:rsid w:val="00E53448"/>
    <w:rsid w:val="00E53861"/>
    <w:rsid w:val="00E5391E"/>
    <w:rsid w:val="00E539B9"/>
    <w:rsid w:val="00E53ADF"/>
    <w:rsid w:val="00E53EB1"/>
    <w:rsid w:val="00E54067"/>
    <w:rsid w:val="00E5426A"/>
    <w:rsid w:val="00E543EC"/>
    <w:rsid w:val="00E5477F"/>
    <w:rsid w:val="00E54920"/>
    <w:rsid w:val="00E54A24"/>
    <w:rsid w:val="00E54A6C"/>
    <w:rsid w:val="00E54AA7"/>
    <w:rsid w:val="00E54EB8"/>
    <w:rsid w:val="00E54EC8"/>
    <w:rsid w:val="00E54F7C"/>
    <w:rsid w:val="00E54F8F"/>
    <w:rsid w:val="00E550F9"/>
    <w:rsid w:val="00E552B0"/>
    <w:rsid w:val="00E5543B"/>
    <w:rsid w:val="00E5552A"/>
    <w:rsid w:val="00E55690"/>
    <w:rsid w:val="00E55A45"/>
    <w:rsid w:val="00E55D88"/>
    <w:rsid w:val="00E55EC4"/>
    <w:rsid w:val="00E560F5"/>
    <w:rsid w:val="00E56234"/>
    <w:rsid w:val="00E56321"/>
    <w:rsid w:val="00E56906"/>
    <w:rsid w:val="00E56A89"/>
    <w:rsid w:val="00E56E35"/>
    <w:rsid w:val="00E57015"/>
    <w:rsid w:val="00E5726D"/>
    <w:rsid w:val="00E57321"/>
    <w:rsid w:val="00E5761A"/>
    <w:rsid w:val="00E5772A"/>
    <w:rsid w:val="00E577AE"/>
    <w:rsid w:val="00E57BC1"/>
    <w:rsid w:val="00E57C9E"/>
    <w:rsid w:val="00E57CAA"/>
    <w:rsid w:val="00E57D60"/>
    <w:rsid w:val="00E57DFA"/>
    <w:rsid w:val="00E57EA7"/>
    <w:rsid w:val="00E57FB6"/>
    <w:rsid w:val="00E57FBD"/>
    <w:rsid w:val="00E600D3"/>
    <w:rsid w:val="00E60109"/>
    <w:rsid w:val="00E6039B"/>
    <w:rsid w:val="00E60427"/>
    <w:rsid w:val="00E60AB4"/>
    <w:rsid w:val="00E60B17"/>
    <w:rsid w:val="00E60BBC"/>
    <w:rsid w:val="00E60CCB"/>
    <w:rsid w:val="00E60D91"/>
    <w:rsid w:val="00E60EDA"/>
    <w:rsid w:val="00E60F1A"/>
    <w:rsid w:val="00E60FFC"/>
    <w:rsid w:val="00E61197"/>
    <w:rsid w:val="00E611DC"/>
    <w:rsid w:val="00E617C6"/>
    <w:rsid w:val="00E618AC"/>
    <w:rsid w:val="00E61E7C"/>
    <w:rsid w:val="00E61E88"/>
    <w:rsid w:val="00E6206D"/>
    <w:rsid w:val="00E62085"/>
    <w:rsid w:val="00E62117"/>
    <w:rsid w:val="00E625D0"/>
    <w:rsid w:val="00E62692"/>
    <w:rsid w:val="00E62A1D"/>
    <w:rsid w:val="00E62C0F"/>
    <w:rsid w:val="00E62C61"/>
    <w:rsid w:val="00E62FED"/>
    <w:rsid w:val="00E63244"/>
    <w:rsid w:val="00E632E4"/>
    <w:rsid w:val="00E6333C"/>
    <w:rsid w:val="00E6356C"/>
    <w:rsid w:val="00E63655"/>
    <w:rsid w:val="00E637C4"/>
    <w:rsid w:val="00E63B05"/>
    <w:rsid w:val="00E63B1C"/>
    <w:rsid w:val="00E63C0F"/>
    <w:rsid w:val="00E63CBA"/>
    <w:rsid w:val="00E63D5F"/>
    <w:rsid w:val="00E63F25"/>
    <w:rsid w:val="00E63FA5"/>
    <w:rsid w:val="00E642BE"/>
    <w:rsid w:val="00E642EF"/>
    <w:rsid w:val="00E64345"/>
    <w:rsid w:val="00E64411"/>
    <w:rsid w:val="00E64A58"/>
    <w:rsid w:val="00E64D9B"/>
    <w:rsid w:val="00E6583E"/>
    <w:rsid w:val="00E6594F"/>
    <w:rsid w:val="00E65B0B"/>
    <w:rsid w:val="00E65B5E"/>
    <w:rsid w:val="00E65C95"/>
    <w:rsid w:val="00E65DD1"/>
    <w:rsid w:val="00E65EE3"/>
    <w:rsid w:val="00E66528"/>
    <w:rsid w:val="00E66693"/>
    <w:rsid w:val="00E66778"/>
    <w:rsid w:val="00E669B9"/>
    <w:rsid w:val="00E66D80"/>
    <w:rsid w:val="00E66E5B"/>
    <w:rsid w:val="00E66EC7"/>
    <w:rsid w:val="00E66F39"/>
    <w:rsid w:val="00E67032"/>
    <w:rsid w:val="00E67121"/>
    <w:rsid w:val="00E67283"/>
    <w:rsid w:val="00E673D0"/>
    <w:rsid w:val="00E67702"/>
    <w:rsid w:val="00E6774A"/>
    <w:rsid w:val="00E677F0"/>
    <w:rsid w:val="00E677FD"/>
    <w:rsid w:val="00E67948"/>
    <w:rsid w:val="00E6796B"/>
    <w:rsid w:val="00E679ED"/>
    <w:rsid w:val="00E67AE9"/>
    <w:rsid w:val="00E67EF3"/>
    <w:rsid w:val="00E67F69"/>
    <w:rsid w:val="00E67FAF"/>
    <w:rsid w:val="00E70121"/>
    <w:rsid w:val="00E70255"/>
    <w:rsid w:val="00E7027D"/>
    <w:rsid w:val="00E7036C"/>
    <w:rsid w:val="00E70603"/>
    <w:rsid w:val="00E7076B"/>
    <w:rsid w:val="00E707E2"/>
    <w:rsid w:val="00E70912"/>
    <w:rsid w:val="00E7093D"/>
    <w:rsid w:val="00E70988"/>
    <w:rsid w:val="00E709D2"/>
    <w:rsid w:val="00E70AAF"/>
    <w:rsid w:val="00E70B59"/>
    <w:rsid w:val="00E70D00"/>
    <w:rsid w:val="00E70D1E"/>
    <w:rsid w:val="00E70DD2"/>
    <w:rsid w:val="00E71075"/>
    <w:rsid w:val="00E7125F"/>
    <w:rsid w:val="00E717C5"/>
    <w:rsid w:val="00E71A6D"/>
    <w:rsid w:val="00E71B11"/>
    <w:rsid w:val="00E71B53"/>
    <w:rsid w:val="00E71BBC"/>
    <w:rsid w:val="00E71BD7"/>
    <w:rsid w:val="00E71BDA"/>
    <w:rsid w:val="00E71C59"/>
    <w:rsid w:val="00E71E71"/>
    <w:rsid w:val="00E71EF0"/>
    <w:rsid w:val="00E71F04"/>
    <w:rsid w:val="00E720B8"/>
    <w:rsid w:val="00E7238B"/>
    <w:rsid w:val="00E72573"/>
    <w:rsid w:val="00E725F1"/>
    <w:rsid w:val="00E727C2"/>
    <w:rsid w:val="00E72E42"/>
    <w:rsid w:val="00E72F77"/>
    <w:rsid w:val="00E73027"/>
    <w:rsid w:val="00E73201"/>
    <w:rsid w:val="00E732A1"/>
    <w:rsid w:val="00E73301"/>
    <w:rsid w:val="00E733A9"/>
    <w:rsid w:val="00E7341C"/>
    <w:rsid w:val="00E737DB"/>
    <w:rsid w:val="00E73A1D"/>
    <w:rsid w:val="00E73A9B"/>
    <w:rsid w:val="00E73C4F"/>
    <w:rsid w:val="00E73D22"/>
    <w:rsid w:val="00E73D2D"/>
    <w:rsid w:val="00E73E4C"/>
    <w:rsid w:val="00E73FB6"/>
    <w:rsid w:val="00E74085"/>
    <w:rsid w:val="00E741C8"/>
    <w:rsid w:val="00E744DB"/>
    <w:rsid w:val="00E74588"/>
    <w:rsid w:val="00E745D5"/>
    <w:rsid w:val="00E745DF"/>
    <w:rsid w:val="00E746E7"/>
    <w:rsid w:val="00E74BB9"/>
    <w:rsid w:val="00E74BC7"/>
    <w:rsid w:val="00E74CCC"/>
    <w:rsid w:val="00E74F6E"/>
    <w:rsid w:val="00E75029"/>
    <w:rsid w:val="00E75202"/>
    <w:rsid w:val="00E7520B"/>
    <w:rsid w:val="00E7526E"/>
    <w:rsid w:val="00E7527E"/>
    <w:rsid w:val="00E754F9"/>
    <w:rsid w:val="00E758C2"/>
    <w:rsid w:val="00E758DD"/>
    <w:rsid w:val="00E75919"/>
    <w:rsid w:val="00E75A15"/>
    <w:rsid w:val="00E75A6B"/>
    <w:rsid w:val="00E75EB5"/>
    <w:rsid w:val="00E760DF"/>
    <w:rsid w:val="00E76421"/>
    <w:rsid w:val="00E76834"/>
    <w:rsid w:val="00E76CDC"/>
    <w:rsid w:val="00E76E19"/>
    <w:rsid w:val="00E76F02"/>
    <w:rsid w:val="00E771BF"/>
    <w:rsid w:val="00E772E2"/>
    <w:rsid w:val="00E77355"/>
    <w:rsid w:val="00E77362"/>
    <w:rsid w:val="00E77412"/>
    <w:rsid w:val="00E77594"/>
    <w:rsid w:val="00E778DC"/>
    <w:rsid w:val="00E779A4"/>
    <w:rsid w:val="00E77D04"/>
    <w:rsid w:val="00E77F00"/>
    <w:rsid w:val="00E803A2"/>
    <w:rsid w:val="00E8055D"/>
    <w:rsid w:val="00E805E4"/>
    <w:rsid w:val="00E806EC"/>
    <w:rsid w:val="00E808C4"/>
    <w:rsid w:val="00E80CC2"/>
    <w:rsid w:val="00E8106D"/>
    <w:rsid w:val="00E81540"/>
    <w:rsid w:val="00E81617"/>
    <w:rsid w:val="00E816A7"/>
    <w:rsid w:val="00E817A2"/>
    <w:rsid w:val="00E81A8E"/>
    <w:rsid w:val="00E81B21"/>
    <w:rsid w:val="00E81B3A"/>
    <w:rsid w:val="00E81C83"/>
    <w:rsid w:val="00E820C9"/>
    <w:rsid w:val="00E82405"/>
    <w:rsid w:val="00E82971"/>
    <w:rsid w:val="00E829A1"/>
    <w:rsid w:val="00E82ABE"/>
    <w:rsid w:val="00E82D3C"/>
    <w:rsid w:val="00E82DCA"/>
    <w:rsid w:val="00E82F69"/>
    <w:rsid w:val="00E8316A"/>
    <w:rsid w:val="00E83340"/>
    <w:rsid w:val="00E833CD"/>
    <w:rsid w:val="00E83699"/>
    <w:rsid w:val="00E83AF7"/>
    <w:rsid w:val="00E83CCA"/>
    <w:rsid w:val="00E840B3"/>
    <w:rsid w:val="00E84154"/>
    <w:rsid w:val="00E845B6"/>
    <w:rsid w:val="00E84643"/>
    <w:rsid w:val="00E84713"/>
    <w:rsid w:val="00E848FD"/>
    <w:rsid w:val="00E84F0A"/>
    <w:rsid w:val="00E8511B"/>
    <w:rsid w:val="00E85295"/>
    <w:rsid w:val="00E85862"/>
    <w:rsid w:val="00E8592D"/>
    <w:rsid w:val="00E85AF1"/>
    <w:rsid w:val="00E86061"/>
    <w:rsid w:val="00E8646F"/>
    <w:rsid w:val="00E86570"/>
    <w:rsid w:val="00E86972"/>
    <w:rsid w:val="00E86A1F"/>
    <w:rsid w:val="00E86A33"/>
    <w:rsid w:val="00E86B22"/>
    <w:rsid w:val="00E86FC9"/>
    <w:rsid w:val="00E87081"/>
    <w:rsid w:val="00E87095"/>
    <w:rsid w:val="00E8715A"/>
    <w:rsid w:val="00E872D8"/>
    <w:rsid w:val="00E8734D"/>
    <w:rsid w:val="00E873A2"/>
    <w:rsid w:val="00E8744E"/>
    <w:rsid w:val="00E874A4"/>
    <w:rsid w:val="00E87809"/>
    <w:rsid w:val="00E87AA9"/>
    <w:rsid w:val="00E87EAA"/>
    <w:rsid w:val="00E87F0C"/>
    <w:rsid w:val="00E90140"/>
    <w:rsid w:val="00E90177"/>
    <w:rsid w:val="00E902B5"/>
    <w:rsid w:val="00E903C7"/>
    <w:rsid w:val="00E904C1"/>
    <w:rsid w:val="00E9055B"/>
    <w:rsid w:val="00E90567"/>
    <w:rsid w:val="00E90736"/>
    <w:rsid w:val="00E908A0"/>
    <w:rsid w:val="00E90A1B"/>
    <w:rsid w:val="00E90B92"/>
    <w:rsid w:val="00E90FCD"/>
    <w:rsid w:val="00E910CA"/>
    <w:rsid w:val="00E913C3"/>
    <w:rsid w:val="00E913DA"/>
    <w:rsid w:val="00E914C3"/>
    <w:rsid w:val="00E91510"/>
    <w:rsid w:val="00E91627"/>
    <w:rsid w:val="00E9179B"/>
    <w:rsid w:val="00E91A75"/>
    <w:rsid w:val="00E91C61"/>
    <w:rsid w:val="00E91E47"/>
    <w:rsid w:val="00E91E6C"/>
    <w:rsid w:val="00E91E92"/>
    <w:rsid w:val="00E92246"/>
    <w:rsid w:val="00E92325"/>
    <w:rsid w:val="00E92375"/>
    <w:rsid w:val="00E92594"/>
    <w:rsid w:val="00E92A56"/>
    <w:rsid w:val="00E92A5C"/>
    <w:rsid w:val="00E92F57"/>
    <w:rsid w:val="00E931C8"/>
    <w:rsid w:val="00E934A8"/>
    <w:rsid w:val="00E935B4"/>
    <w:rsid w:val="00E936D6"/>
    <w:rsid w:val="00E93764"/>
    <w:rsid w:val="00E9387A"/>
    <w:rsid w:val="00E9388F"/>
    <w:rsid w:val="00E93943"/>
    <w:rsid w:val="00E93990"/>
    <w:rsid w:val="00E93B2E"/>
    <w:rsid w:val="00E93B32"/>
    <w:rsid w:val="00E93BF7"/>
    <w:rsid w:val="00E93FE8"/>
    <w:rsid w:val="00E9407B"/>
    <w:rsid w:val="00E943AA"/>
    <w:rsid w:val="00E943DD"/>
    <w:rsid w:val="00E94407"/>
    <w:rsid w:val="00E945AF"/>
    <w:rsid w:val="00E9462A"/>
    <w:rsid w:val="00E94900"/>
    <w:rsid w:val="00E94A83"/>
    <w:rsid w:val="00E94DD5"/>
    <w:rsid w:val="00E94F8F"/>
    <w:rsid w:val="00E950FF"/>
    <w:rsid w:val="00E951A1"/>
    <w:rsid w:val="00E95293"/>
    <w:rsid w:val="00E9539B"/>
    <w:rsid w:val="00E95418"/>
    <w:rsid w:val="00E9548D"/>
    <w:rsid w:val="00E9579C"/>
    <w:rsid w:val="00E9586F"/>
    <w:rsid w:val="00E95BFA"/>
    <w:rsid w:val="00E95CB9"/>
    <w:rsid w:val="00E95CCE"/>
    <w:rsid w:val="00E95DD3"/>
    <w:rsid w:val="00E95E53"/>
    <w:rsid w:val="00E960CC"/>
    <w:rsid w:val="00E96169"/>
    <w:rsid w:val="00E9634A"/>
    <w:rsid w:val="00E964BB"/>
    <w:rsid w:val="00E965BA"/>
    <w:rsid w:val="00E967F6"/>
    <w:rsid w:val="00E96884"/>
    <w:rsid w:val="00E968E6"/>
    <w:rsid w:val="00E96997"/>
    <w:rsid w:val="00E96ADB"/>
    <w:rsid w:val="00E96BAC"/>
    <w:rsid w:val="00E96C00"/>
    <w:rsid w:val="00E97361"/>
    <w:rsid w:val="00E975B1"/>
    <w:rsid w:val="00E977B1"/>
    <w:rsid w:val="00E97800"/>
    <w:rsid w:val="00E979B1"/>
    <w:rsid w:val="00E979DC"/>
    <w:rsid w:val="00E97A0E"/>
    <w:rsid w:val="00E97B41"/>
    <w:rsid w:val="00E97B54"/>
    <w:rsid w:val="00E97B74"/>
    <w:rsid w:val="00E97C09"/>
    <w:rsid w:val="00E97D12"/>
    <w:rsid w:val="00E97D30"/>
    <w:rsid w:val="00EA002A"/>
    <w:rsid w:val="00EA03C8"/>
    <w:rsid w:val="00EA059E"/>
    <w:rsid w:val="00EA07A2"/>
    <w:rsid w:val="00EA0803"/>
    <w:rsid w:val="00EA0872"/>
    <w:rsid w:val="00EA08A4"/>
    <w:rsid w:val="00EA0A39"/>
    <w:rsid w:val="00EA0B45"/>
    <w:rsid w:val="00EA0B6E"/>
    <w:rsid w:val="00EA0BCF"/>
    <w:rsid w:val="00EA0CB6"/>
    <w:rsid w:val="00EA0E9F"/>
    <w:rsid w:val="00EA1119"/>
    <w:rsid w:val="00EA1151"/>
    <w:rsid w:val="00EA11F3"/>
    <w:rsid w:val="00EA14BF"/>
    <w:rsid w:val="00EA1656"/>
    <w:rsid w:val="00EA18C3"/>
    <w:rsid w:val="00EA1D6B"/>
    <w:rsid w:val="00EA1F14"/>
    <w:rsid w:val="00EA203D"/>
    <w:rsid w:val="00EA2447"/>
    <w:rsid w:val="00EA247C"/>
    <w:rsid w:val="00EA24E5"/>
    <w:rsid w:val="00EA2543"/>
    <w:rsid w:val="00EA27A9"/>
    <w:rsid w:val="00EA27DA"/>
    <w:rsid w:val="00EA2BA0"/>
    <w:rsid w:val="00EA2BFE"/>
    <w:rsid w:val="00EA2D1A"/>
    <w:rsid w:val="00EA2F07"/>
    <w:rsid w:val="00EA3023"/>
    <w:rsid w:val="00EA30D1"/>
    <w:rsid w:val="00EA326C"/>
    <w:rsid w:val="00EA36F4"/>
    <w:rsid w:val="00EA3914"/>
    <w:rsid w:val="00EA3936"/>
    <w:rsid w:val="00EA3BBC"/>
    <w:rsid w:val="00EA3C99"/>
    <w:rsid w:val="00EA45C1"/>
    <w:rsid w:val="00EA464A"/>
    <w:rsid w:val="00EA47DA"/>
    <w:rsid w:val="00EA48BB"/>
    <w:rsid w:val="00EA48BF"/>
    <w:rsid w:val="00EA4AE8"/>
    <w:rsid w:val="00EA4B80"/>
    <w:rsid w:val="00EA4C32"/>
    <w:rsid w:val="00EA50E4"/>
    <w:rsid w:val="00EA514B"/>
    <w:rsid w:val="00EA51ED"/>
    <w:rsid w:val="00EA52D7"/>
    <w:rsid w:val="00EA532D"/>
    <w:rsid w:val="00EA592C"/>
    <w:rsid w:val="00EA59CE"/>
    <w:rsid w:val="00EA5E30"/>
    <w:rsid w:val="00EA662B"/>
    <w:rsid w:val="00EA662E"/>
    <w:rsid w:val="00EA6661"/>
    <w:rsid w:val="00EA684A"/>
    <w:rsid w:val="00EA6947"/>
    <w:rsid w:val="00EA6996"/>
    <w:rsid w:val="00EA6B1B"/>
    <w:rsid w:val="00EA6BF1"/>
    <w:rsid w:val="00EA6C71"/>
    <w:rsid w:val="00EA6D02"/>
    <w:rsid w:val="00EA6D2D"/>
    <w:rsid w:val="00EA71A0"/>
    <w:rsid w:val="00EA728A"/>
    <w:rsid w:val="00EA7353"/>
    <w:rsid w:val="00EA73C2"/>
    <w:rsid w:val="00EA73C6"/>
    <w:rsid w:val="00EA73DE"/>
    <w:rsid w:val="00EA7457"/>
    <w:rsid w:val="00EA7463"/>
    <w:rsid w:val="00EA75CE"/>
    <w:rsid w:val="00EA77B0"/>
    <w:rsid w:val="00EA78B8"/>
    <w:rsid w:val="00EA79C5"/>
    <w:rsid w:val="00EA7A0D"/>
    <w:rsid w:val="00EA7B01"/>
    <w:rsid w:val="00EA7D5E"/>
    <w:rsid w:val="00EA7DBE"/>
    <w:rsid w:val="00EA7DC5"/>
    <w:rsid w:val="00EB02F9"/>
    <w:rsid w:val="00EB0A50"/>
    <w:rsid w:val="00EB0F1C"/>
    <w:rsid w:val="00EB0F67"/>
    <w:rsid w:val="00EB1242"/>
    <w:rsid w:val="00EB125B"/>
    <w:rsid w:val="00EB130E"/>
    <w:rsid w:val="00EB13D7"/>
    <w:rsid w:val="00EB13F1"/>
    <w:rsid w:val="00EB1581"/>
    <w:rsid w:val="00EB1659"/>
    <w:rsid w:val="00EB167A"/>
    <w:rsid w:val="00EB1858"/>
    <w:rsid w:val="00EB199C"/>
    <w:rsid w:val="00EB1B1E"/>
    <w:rsid w:val="00EB1CE6"/>
    <w:rsid w:val="00EB1FB7"/>
    <w:rsid w:val="00EB1FC8"/>
    <w:rsid w:val="00EB223C"/>
    <w:rsid w:val="00EB2268"/>
    <w:rsid w:val="00EB2282"/>
    <w:rsid w:val="00EB2746"/>
    <w:rsid w:val="00EB290B"/>
    <w:rsid w:val="00EB2985"/>
    <w:rsid w:val="00EB29AB"/>
    <w:rsid w:val="00EB2B40"/>
    <w:rsid w:val="00EB2B9A"/>
    <w:rsid w:val="00EB2D56"/>
    <w:rsid w:val="00EB2E94"/>
    <w:rsid w:val="00EB2F54"/>
    <w:rsid w:val="00EB339A"/>
    <w:rsid w:val="00EB33D4"/>
    <w:rsid w:val="00EB3452"/>
    <w:rsid w:val="00EB3A30"/>
    <w:rsid w:val="00EB3B53"/>
    <w:rsid w:val="00EB3C65"/>
    <w:rsid w:val="00EB3FD1"/>
    <w:rsid w:val="00EB4111"/>
    <w:rsid w:val="00EB414D"/>
    <w:rsid w:val="00EB41FD"/>
    <w:rsid w:val="00EB4240"/>
    <w:rsid w:val="00EB4698"/>
    <w:rsid w:val="00EB470E"/>
    <w:rsid w:val="00EB475C"/>
    <w:rsid w:val="00EB49F7"/>
    <w:rsid w:val="00EB4B78"/>
    <w:rsid w:val="00EB4C27"/>
    <w:rsid w:val="00EB4C7B"/>
    <w:rsid w:val="00EB4D63"/>
    <w:rsid w:val="00EB4DAB"/>
    <w:rsid w:val="00EB4DD5"/>
    <w:rsid w:val="00EB4DE2"/>
    <w:rsid w:val="00EB4E87"/>
    <w:rsid w:val="00EB4FF6"/>
    <w:rsid w:val="00EB51EE"/>
    <w:rsid w:val="00EB5293"/>
    <w:rsid w:val="00EB5383"/>
    <w:rsid w:val="00EB540E"/>
    <w:rsid w:val="00EB5478"/>
    <w:rsid w:val="00EB56EC"/>
    <w:rsid w:val="00EB57B3"/>
    <w:rsid w:val="00EB58BE"/>
    <w:rsid w:val="00EB5946"/>
    <w:rsid w:val="00EB5A3B"/>
    <w:rsid w:val="00EB5C20"/>
    <w:rsid w:val="00EB5D80"/>
    <w:rsid w:val="00EB5F64"/>
    <w:rsid w:val="00EB5F74"/>
    <w:rsid w:val="00EB61AC"/>
    <w:rsid w:val="00EB6209"/>
    <w:rsid w:val="00EB621B"/>
    <w:rsid w:val="00EB671B"/>
    <w:rsid w:val="00EB6F98"/>
    <w:rsid w:val="00EB7031"/>
    <w:rsid w:val="00EB732A"/>
    <w:rsid w:val="00EB76F6"/>
    <w:rsid w:val="00EB7858"/>
    <w:rsid w:val="00EB79A8"/>
    <w:rsid w:val="00EB7D27"/>
    <w:rsid w:val="00EB7D98"/>
    <w:rsid w:val="00EB7E3D"/>
    <w:rsid w:val="00EB7EC6"/>
    <w:rsid w:val="00EC004E"/>
    <w:rsid w:val="00EC0083"/>
    <w:rsid w:val="00EC0194"/>
    <w:rsid w:val="00EC0396"/>
    <w:rsid w:val="00EC03E7"/>
    <w:rsid w:val="00EC068D"/>
    <w:rsid w:val="00EC0794"/>
    <w:rsid w:val="00EC07D2"/>
    <w:rsid w:val="00EC0914"/>
    <w:rsid w:val="00EC0BCC"/>
    <w:rsid w:val="00EC0BD9"/>
    <w:rsid w:val="00EC0BF7"/>
    <w:rsid w:val="00EC0D83"/>
    <w:rsid w:val="00EC0F38"/>
    <w:rsid w:val="00EC1173"/>
    <w:rsid w:val="00EC1268"/>
    <w:rsid w:val="00EC12B0"/>
    <w:rsid w:val="00EC1434"/>
    <w:rsid w:val="00EC16CF"/>
    <w:rsid w:val="00EC22DF"/>
    <w:rsid w:val="00EC24A0"/>
    <w:rsid w:val="00EC250D"/>
    <w:rsid w:val="00EC2703"/>
    <w:rsid w:val="00EC29EC"/>
    <w:rsid w:val="00EC2BA5"/>
    <w:rsid w:val="00EC2C91"/>
    <w:rsid w:val="00EC2E80"/>
    <w:rsid w:val="00EC324B"/>
    <w:rsid w:val="00EC33D6"/>
    <w:rsid w:val="00EC35A7"/>
    <w:rsid w:val="00EC3868"/>
    <w:rsid w:val="00EC3902"/>
    <w:rsid w:val="00EC3A8A"/>
    <w:rsid w:val="00EC3E12"/>
    <w:rsid w:val="00EC3E69"/>
    <w:rsid w:val="00EC402C"/>
    <w:rsid w:val="00EC4132"/>
    <w:rsid w:val="00EC4164"/>
    <w:rsid w:val="00EC42C8"/>
    <w:rsid w:val="00EC43B4"/>
    <w:rsid w:val="00EC43C1"/>
    <w:rsid w:val="00EC44C8"/>
    <w:rsid w:val="00EC455F"/>
    <w:rsid w:val="00EC4643"/>
    <w:rsid w:val="00EC4647"/>
    <w:rsid w:val="00EC47E1"/>
    <w:rsid w:val="00EC4CA4"/>
    <w:rsid w:val="00EC4E60"/>
    <w:rsid w:val="00EC5221"/>
    <w:rsid w:val="00EC52D4"/>
    <w:rsid w:val="00EC52E2"/>
    <w:rsid w:val="00EC58D0"/>
    <w:rsid w:val="00EC5AC5"/>
    <w:rsid w:val="00EC5DFF"/>
    <w:rsid w:val="00EC5F66"/>
    <w:rsid w:val="00EC6330"/>
    <w:rsid w:val="00EC642D"/>
    <w:rsid w:val="00EC64CB"/>
    <w:rsid w:val="00EC67C9"/>
    <w:rsid w:val="00EC686B"/>
    <w:rsid w:val="00EC68C9"/>
    <w:rsid w:val="00EC68EA"/>
    <w:rsid w:val="00EC6A35"/>
    <w:rsid w:val="00EC6B5B"/>
    <w:rsid w:val="00EC6F03"/>
    <w:rsid w:val="00EC6FB2"/>
    <w:rsid w:val="00EC70B4"/>
    <w:rsid w:val="00EC7433"/>
    <w:rsid w:val="00EC74FD"/>
    <w:rsid w:val="00EC75A0"/>
    <w:rsid w:val="00EC76D5"/>
    <w:rsid w:val="00EC77F5"/>
    <w:rsid w:val="00EC79B6"/>
    <w:rsid w:val="00EC79F1"/>
    <w:rsid w:val="00EC7AD9"/>
    <w:rsid w:val="00EC7D79"/>
    <w:rsid w:val="00EC7DDE"/>
    <w:rsid w:val="00EC7E76"/>
    <w:rsid w:val="00EC7F1F"/>
    <w:rsid w:val="00ED00C0"/>
    <w:rsid w:val="00ED0284"/>
    <w:rsid w:val="00ED02BA"/>
    <w:rsid w:val="00ED061A"/>
    <w:rsid w:val="00ED06DB"/>
    <w:rsid w:val="00ED0754"/>
    <w:rsid w:val="00ED09DB"/>
    <w:rsid w:val="00ED0F13"/>
    <w:rsid w:val="00ED1110"/>
    <w:rsid w:val="00ED1412"/>
    <w:rsid w:val="00ED1548"/>
    <w:rsid w:val="00ED15CC"/>
    <w:rsid w:val="00ED1671"/>
    <w:rsid w:val="00ED185D"/>
    <w:rsid w:val="00ED18FF"/>
    <w:rsid w:val="00ED19A2"/>
    <w:rsid w:val="00ED19F4"/>
    <w:rsid w:val="00ED1E74"/>
    <w:rsid w:val="00ED2120"/>
    <w:rsid w:val="00ED2297"/>
    <w:rsid w:val="00ED2498"/>
    <w:rsid w:val="00ED253B"/>
    <w:rsid w:val="00ED2A42"/>
    <w:rsid w:val="00ED2BB6"/>
    <w:rsid w:val="00ED2C39"/>
    <w:rsid w:val="00ED2C50"/>
    <w:rsid w:val="00ED2CD3"/>
    <w:rsid w:val="00ED2CDD"/>
    <w:rsid w:val="00ED2E8F"/>
    <w:rsid w:val="00ED2F73"/>
    <w:rsid w:val="00ED2FE3"/>
    <w:rsid w:val="00ED3189"/>
    <w:rsid w:val="00ED3318"/>
    <w:rsid w:val="00ED33D6"/>
    <w:rsid w:val="00ED34DB"/>
    <w:rsid w:val="00ED35E1"/>
    <w:rsid w:val="00ED381D"/>
    <w:rsid w:val="00ED3855"/>
    <w:rsid w:val="00ED3C16"/>
    <w:rsid w:val="00ED3CC8"/>
    <w:rsid w:val="00ED3D98"/>
    <w:rsid w:val="00ED3FA4"/>
    <w:rsid w:val="00ED402F"/>
    <w:rsid w:val="00ED4046"/>
    <w:rsid w:val="00ED41F4"/>
    <w:rsid w:val="00ED4244"/>
    <w:rsid w:val="00ED4255"/>
    <w:rsid w:val="00ED46A8"/>
    <w:rsid w:val="00ED471C"/>
    <w:rsid w:val="00ED4738"/>
    <w:rsid w:val="00ED4AB3"/>
    <w:rsid w:val="00ED4ADC"/>
    <w:rsid w:val="00ED4BA2"/>
    <w:rsid w:val="00ED4C50"/>
    <w:rsid w:val="00ED4CE5"/>
    <w:rsid w:val="00ED4D6A"/>
    <w:rsid w:val="00ED4D6D"/>
    <w:rsid w:val="00ED4F42"/>
    <w:rsid w:val="00ED5146"/>
    <w:rsid w:val="00ED5293"/>
    <w:rsid w:val="00ED5445"/>
    <w:rsid w:val="00ED5488"/>
    <w:rsid w:val="00ED54D0"/>
    <w:rsid w:val="00ED56A4"/>
    <w:rsid w:val="00ED5B0F"/>
    <w:rsid w:val="00ED5BBF"/>
    <w:rsid w:val="00ED5EBE"/>
    <w:rsid w:val="00ED5ED5"/>
    <w:rsid w:val="00ED6091"/>
    <w:rsid w:val="00ED609B"/>
    <w:rsid w:val="00ED679E"/>
    <w:rsid w:val="00ED697D"/>
    <w:rsid w:val="00ED69F0"/>
    <w:rsid w:val="00ED6A5F"/>
    <w:rsid w:val="00ED6B26"/>
    <w:rsid w:val="00ED6D1E"/>
    <w:rsid w:val="00ED6DF4"/>
    <w:rsid w:val="00ED6F83"/>
    <w:rsid w:val="00ED722C"/>
    <w:rsid w:val="00ED7254"/>
    <w:rsid w:val="00ED7717"/>
    <w:rsid w:val="00ED77BA"/>
    <w:rsid w:val="00ED7977"/>
    <w:rsid w:val="00ED7ACA"/>
    <w:rsid w:val="00ED7B43"/>
    <w:rsid w:val="00ED7C01"/>
    <w:rsid w:val="00ED7C07"/>
    <w:rsid w:val="00ED7F3A"/>
    <w:rsid w:val="00EE000F"/>
    <w:rsid w:val="00EE0174"/>
    <w:rsid w:val="00EE03C5"/>
    <w:rsid w:val="00EE0548"/>
    <w:rsid w:val="00EE08E7"/>
    <w:rsid w:val="00EE09C3"/>
    <w:rsid w:val="00EE0B8D"/>
    <w:rsid w:val="00EE0EF7"/>
    <w:rsid w:val="00EE1281"/>
    <w:rsid w:val="00EE139E"/>
    <w:rsid w:val="00EE1415"/>
    <w:rsid w:val="00EE1935"/>
    <w:rsid w:val="00EE19B5"/>
    <w:rsid w:val="00EE1A85"/>
    <w:rsid w:val="00EE1CD0"/>
    <w:rsid w:val="00EE1FF5"/>
    <w:rsid w:val="00EE2028"/>
    <w:rsid w:val="00EE2281"/>
    <w:rsid w:val="00EE22E5"/>
    <w:rsid w:val="00EE244B"/>
    <w:rsid w:val="00EE2623"/>
    <w:rsid w:val="00EE2808"/>
    <w:rsid w:val="00EE29E9"/>
    <w:rsid w:val="00EE2A04"/>
    <w:rsid w:val="00EE2C9D"/>
    <w:rsid w:val="00EE2F09"/>
    <w:rsid w:val="00EE303D"/>
    <w:rsid w:val="00EE30F8"/>
    <w:rsid w:val="00EE3561"/>
    <w:rsid w:val="00EE37CE"/>
    <w:rsid w:val="00EE38FB"/>
    <w:rsid w:val="00EE3A46"/>
    <w:rsid w:val="00EE3C99"/>
    <w:rsid w:val="00EE3D09"/>
    <w:rsid w:val="00EE4297"/>
    <w:rsid w:val="00EE4370"/>
    <w:rsid w:val="00EE4435"/>
    <w:rsid w:val="00EE4518"/>
    <w:rsid w:val="00EE4546"/>
    <w:rsid w:val="00EE46AD"/>
    <w:rsid w:val="00EE4BE8"/>
    <w:rsid w:val="00EE4D91"/>
    <w:rsid w:val="00EE4DE6"/>
    <w:rsid w:val="00EE4EE9"/>
    <w:rsid w:val="00EE4F0C"/>
    <w:rsid w:val="00EE5057"/>
    <w:rsid w:val="00EE51D5"/>
    <w:rsid w:val="00EE51EF"/>
    <w:rsid w:val="00EE5471"/>
    <w:rsid w:val="00EE5555"/>
    <w:rsid w:val="00EE5630"/>
    <w:rsid w:val="00EE57D1"/>
    <w:rsid w:val="00EE5986"/>
    <w:rsid w:val="00EE599C"/>
    <w:rsid w:val="00EE5B3A"/>
    <w:rsid w:val="00EE5BD7"/>
    <w:rsid w:val="00EE5CE3"/>
    <w:rsid w:val="00EE5E8D"/>
    <w:rsid w:val="00EE604D"/>
    <w:rsid w:val="00EE63C2"/>
    <w:rsid w:val="00EE66D5"/>
    <w:rsid w:val="00EE674F"/>
    <w:rsid w:val="00EE689D"/>
    <w:rsid w:val="00EE7056"/>
    <w:rsid w:val="00EE7166"/>
    <w:rsid w:val="00EE73C9"/>
    <w:rsid w:val="00EE74F0"/>
    <w:rsid w:val="00EE750B"/>
    <w:rsid w:val="00EE7665"/>
    <w:rsid w:val="00EE7754"/>
    <w:rsid w:val="00EE7906"/>
    <w:rsid w:val="00EE7BA8"/>
    <w:rsid w:val="00EE7BB6"/>
    <w:rsid w:val="00EE7CA2"/>
    <w:rsid w:val="00EE7FC0"/>
    <w:rsid w:val="00EF02A2"/>
    <w:rsid w:val="00EF0327"/>
    <w:rsid w:val="00EF05BB"/>
    <w:rsid w:val="00EF0807"/>
    <w:rsid w:val="00EF0A0B"/>
    <w:rsid w:val="00EF0C30"/>
    <w:rsid w:val="00EF111B"/>
    <w:rsid w:val="00EF1402"/>
    <w:rsid w:val="00EF140B"/>
    <w:rsid w:val="00EF18AA"/>
    <w:rsid w:val="00EF1911"/>
    <w:rsid w:val="00EF1D77"/>
    <w:rsid w:val="00EF1E95"/>
    <w:rsid w:val="00EF20AB"/>
    <w:rsid w:val="00EF21D0"/>
    <w:rsid w:val="00EF235E"/>
    <w:rsid w:val="00EF263E"/>
    <w:rsid w:val="00EF2721"/>
    <w:rsid w:val="00EF2D7C"/>
    <w:rsid w:val="00EF2F0A"/>
    <w:rsid w:val="00EF351B"/>
    <w:rsid w:val="00EF36E1"/>
    <w:rsid w:val="00EF376B"/>
    <w:rsid w:val="00EF37BA"/>
    <w:rsid w:val="00EF3814"/>
    <w:rsid w:val="00EF3887"/>
    <w:rsid w:val="00EF3C17"/>
    <w:rsid w:val="00EF3C92"/>
    <w:rsid w:val="00EF3D42"/>
    <w:rsid w:val="00EF4209"/>
    <w:rsid w:val="00EF43D0"/>
    <w:rsid w:val="00EF46F1"/>
    <w:rsid w:val="00EF4A58"/>
    <w:rsid w:val="00EF4A9B"/>
    <w:rsid w:val="00EF4ABB"/>
    <w:rsid w:val="00EF4BD9"/>
    <w:rsid w:val="00EF4CC4"/>
    <w:rsid w:val="00EF4E1D"/>
    <w:rsid w:val="00EF505E"/>
    <w:rsid w:val="00EF5209"/>
    <w:rsid w:val="00EF5237"/>
    <w:rsid w:val="00EF54D4"/>
    <w:rsid w:val="00EF57D1"/>
    <w:rsid w:val="00EF57FC"/>
    <w:rsid w:val="00EF5858"/>
    <w:rsid w:val="00EF586E"/>
    <w:rsid w:val="00EF58A4"/>
    <w:rsid w:val="00EF5A44"/>
    <w:rsid w:val="00EF5C79"/>
    <w:rsid w:val="00EF5D6C"/>
    <w:rsid w:val="00EF5D90"/>
    <w:rsid w:val="00EF5ED5"/>
    <w:rsid w:val="00EF60DC"/>
    <w:rsid w:val="00EF6153"/>
    <w:rsid w:val="00EF620F"/>
    <w:rsid w:val="00EF6405"/>
    <w:rsid w:val="00EF6435"/>
    <w:rsid w:val="00EF662D"/>
    <w:rsid w:val="00EF6643"/>
    <w:rsid w:val="00EF6910"/>
    <w:rsid w:val="00EF6AFF"/>
    <w:rsid w:val="00EF6B0C"/>
    <w:rsid w:val="00EF6C2A"/>
    <w:rsid w:val="00EF6DDE"/>
    <w:rsid w:val="00EF6EA4"/>
    <w:rsid w:val="00EF75E0"/>
    <w:rsid w:val="00EF78BB"/>
    <w:rsid w:val="00EF78E8"/>
    <w:rsid w:val="00EF790C"/>
    <w:rsid w:val="00EF7C1B"/>
    <w:rsid w:val="00EF7F00"/>
    <w:rsid w:val="00EF7F03"/>
    <w:rsid w:val="00F00035"/>
    <w:rsid w:val="00F000D4"/>
    <w:rsid w:val="00F00137"/>
    <w:rsid w:val="00F00224"/>
    <w:rsid w:val="00F00297"/>
    <w:rsid w:val="00F005A8"/>
    <w:rsid w:val="00F0062E"/>
    <w:rsid w:val="00F00658"/>
    <w:rsid w:val="00F007CE"/>
    <w:rsid w:val="00F0088D"/>
    <w:rsid w:val="00F00929"/>
    <w:rsid w:val="00F00932"/>
    <w:rsid w:val="00F00B2A"/>
    <w:rsid w:val="00F00D8A"/>
    <w:rsid w:val="00F01049"/>
    <w:rsid w:val="00F01735"/>
    <w:rsid w:val="00F018F1"/>
    <w:rsid w:val="00F019E8"/>
    <w:rsid w:val="00F01AD9"/>
    <w:rsid w:val="00F01B15"/>
    <w:rsid w:val="00F01BE7"/>
    <w:rsid w:val="00F01D44"/>
    <w:rsid w:val="00F0209D"/>
    <w:rsid w:val="00F0210A"/>
    <w:rsid w:val="00F02176"/>
    <w:rsid w:val="00F021BD"/>
    <w:rsid w:val="00F02514"/>
    <w:rsid w:val="00F029E4"/>
    <w:rsid w:val="00F02A25"/>
    <w:rsid w:val="00F02AC1"/>
    <w:rsid w:val="00F02BCB"/>
    <w:rsid w:val="00F02DAB"/>
    <w:rsid w:val="00F02E8A"/>
    <w:rsid w:val="00F02F93"/>
    <w:rsid w:val="00F0314C"/>
    <w:rsid w:val="00F0326B"/>
    <w:rsid w:val="00F03713"/>
    <w:rsid w:val="00F038E3"/>
    <w:rsid w:val="00F03964"/>
    <w:rsid w:val="00F03B3E"/>
    <w:rsid w:val="00F03C46"/>
    <w:rsid w:val="00F03D7E"/>
    <w:rsid w:val="00F03EF5"/>
    <w:rsid w:val="00F040E1"/>
    <w:rsid w:val="00F04190"/>
    <w:rsid w:val="00F041E3"/>
    <w:rsid w:val="00F04301"/>
    <w:rsid w:val="00F04548"/>
    <w:rsid w:val="00F04631"/>
    <w:rsid w:val="00F04782"/>
    <w:rsid w:val="00F0488C"/>
    <w:rsid w:val="00F048CA"/>
    <w:rsid w:val="00F04A46"/>
    <w:rsid w:val="00F04A77"/>
    <w:rsid w:val="00F04A78"/>
    <w:rsid w:val="00F04A9B"/>
    <w:rsid w:val="00F04DAE"/>
    <w:rsid w:val="00F04DF4"/>
    <w:rsid w:val="00F04E4B"/>
    <w:rsid w:val="00F04E97"/>
    <w:rsid w:val="00F05066"/>
    <w:rsid w:val="00F05125"/>
    <w:rsid w:val="00F051AA"/>
    <w:rsid w:val="00F051FE"/>
    <w:rsid w:val="00F05234"/>
    <w:rsid w:val="00F05237"/>
    <w:rsid w:val="00F052C4"/>
    <w:rsid w:val="00F05520"/>
    <w:rsid w:val="00F055AA"/>
    <w:rsid w:val="00F05871"/>
    <w:rsid w:val="00F05C16"/>
    <w:rsid w:val="00F05CB1"/>
    <w:rsid w:val="00F05D4C"/>
    <w:rsid w:val="00F061BF"/>
    <w:rsid w:val="00F0645B"/>
    <w:rsid w:val="00F06926"/>
    <w:rsid w:val="00F069ED"/>
    <w:rsid w:val="00F06ABA"/>
    <w:rsid w:val="00F06D57"/>
    <w:rsid w:val="00F06D72"/>
    <w:rsid w:val="00F06DDE"/>
    <w:rsid w:val="00F06E87"/>
    <w:rsid w:val="00F07281"/>
    <w:rsid w:val="00F072D0"/>
    <w:rsid w:val="00F073B7"/>
    <w:rsid w:val="00F0761D"/>
    <w:rsid w:val="00F078D2"/>
    <w:rsid w:val="00F10657"/>
    <w:rsid w:val="00F10B00"/>
    <w:rsid w:val="00F10BB3"/>
    <w:rsid w:val="00F10D95"/>
    <w:rsid w:val="00F10E00"/>
    <w:rsid w:val="00F10E95"/>
    <w:rsid w:val="00F10F39"/>
    <w:rsid w:val="00F11210"/>
    <w:rsid w:val="00F1123A"/>
    <w:rsid w:val="00F112AE"/>
    <w:rsid w:val="00F115BA"/>
    <w:rsid w:val="00F11671"/>
    <w:rsid w:val="00F11761"/>
    <w:rsid w:val="00F118B8"/>
    <w:rsid w:val="00F119E1"/>
    <w:rsid w:val="00F11CD4"/>
    <w:rsid w:val="00F11D50"/>
    <w:rsid w:val="00F11D53"/>
    <w:rsid w:val="00F11F97"/>
    <w:rsid w:val="00F120E7"/>
    <w:rsid w:val="00F12298"/>
    <w:rsid w:val="00F12566"/>
    <w:rsid w:val="00F126B2"/>
    <w:rsid w:val="00F12C63"/>
    <w:rsid w:val="00F13061"/>
    <w:rsid w:val="00F13592"/>
    <w:rsid w:val="00F136F1"/>
    <w:rsid w:val="00F1388F"/>
    <w:rsid w:val="00F139ED"/>
    <w:rsid w:val="00F13A41"/>
    <w:rsid w:val="00F13C28"/>
    <w:rsid w:val="00F13E1A"/>
    <w:rsid w:val="00F13E76"/>
    <w:rsid w:val="00F13F63"/>
    <w:rsid w:val="00F14149"/>
    <w:rsid w:val="00F14159"/>
    <w:rsid w:val="00F142B9"/>
    <w:rsid w:val="00F1431C"/>
    <w:rsid w:val="00F145EC"/>
    <w:rsid w:val="00F14874"/>
    <w:rsid w:val="00F148F8"/>
    <w:rsid w:val="00F14928"/>
    <w:rsid w:val="00F14991"/>
    <w:rsid w:val="00F14BF0"/>
    <w:rsid w:val="00F14DB5"/>
    <w:rsid w:val="00F14F36"/>
    <w:rsid w:val="00F151F2"/>
    <w:rsid w:val="00F152EE"/>
    <w:rsid w:val="00F1553F"/>
    <w:rsid w:val="00F155FE"/>
    <w:rsid w:val="00F15839"/>
    <w:rsid w:val="00F158EF"/>
    <w:rsid w:val="00F15ABB"/>
    <w:rsid w:val="00F15B49"/>
    <w:rsid w:val="00F15B74"/>
    <w:rsid w:val="00F15D12"/>
    <w:rsid w:val="00F15E37"/>
    <w:rsid w:val="00F15EDE"/>
    <w:rsid w:val="00F16099"/>
    <w:rsid w:val="00F16160"/>
    <w:rsid w:val="00F161C8"/>
    <w:rsid w:val="00F165F8"/>
    <w:rsid w:val="00F16681"/>
    <w:rsid w:val="00F16A30"/>
    <w:rsid w:val="00F16BBB"/>
    <w:rsid w:val="00F16C85"/>
    <w:rsid w:val="00F16CCF"/>
    <w:rsid w:val="00F172A7"/>
    <w:rsid w:val="00F17379"/>
    <w:rsid w:val="00F175CC"/>
    <w:rsid w:val="00F177C6"/>
    <w:rsid w:val="00F17854"/>
    <w:rsid w:val="00F178E2"/>
    <w:rsid w:val="00F17933"/>
    <w:rsid w:val="00F179E6"/>
    <w:rsid w:val="00F17AA1"/>
    <w:rsid w:val="00F17C57"/>
    <w:rsid w:val="00F17EAB"/>
    <w:rsid w:val="00F17EB9"/>
    <w:rsid w:val="00F17FA9"/>
    <w:rsid w:val="00F201C3"/>
    <w:rsid w:val="00F20281"/>
    <w:rsid w:val="00F204B6"/>
    <w:rsid w:val="00F206B8"/>
    <w:rsid w:val="00F206F6"/>
    <w:rsid w:val="00F20894"/>
    <w:rsid w:val="00F208B0"/>
    <w:rsid w:val="00F20C69"/>
    <w:rsid w:val="00F20CD4"/>
    <w:rsid w:val="00F20E93"/>
    <w:rsid w:val="00F21650"/>
    <w:rsid w:val="00F2173C"/>
    <w:rsid w:val="00F218BD"/>
    <w:rsid w:val="00F21A8F"/>
    <w:rsid w:val="00F21B65"/>
    <w:rsid w:val="00F221B2"/>
    <w:rsid w:val="00F2241D"/>
    <w:rsid w:val="00F22443"/>
    <w:rsid w:val="00F22600"/>
    <w:rsid w:val="00F22669"/>
    <w:rsid w:val="00F22859"/>
    <w:rsid w:val="00F228F6"/>
    <w:rsid w:val="00F22A49"/>
    <w:rsid w:val="00F22A55"/>
    <w:rsid w:val="00F22AFC"/>
    <w:rsid w:val="00F22B25"/>
    <w:rsid w:val="00F22CB3"/>
    <w:rsid w:val="00F22D18"/>
    <w:rsid w:val="00F22DA3"/>
    <w:rsid w:val="00F2328B"/>
    <w:rsid w:val="00F2347E"/>
    <w:rsid w:val="00F23690"/>
    <w:rsid w:val="00F23A65"/>
    <w:rsid w:val="00F23B04"/>
    <w:rsid w:val="00F23BFF"/>
    <w:rsid w:val="00F23C89"/>
    <w:rsid w:val="00F23CD8"/>
    <w:rsid w:val="00F24040"/>
    <w:rsid w:val="00F240BF"/>
    <w:rsid w:val="00F24172"/>
    <w:rsid w:val="00F241F3"/>
    <w:rsid w:val="00F241F9"/>
    <w:rsid w:val="00F242DE"/>
    <w:rsid w:val="00F24574"/>
    <w:rsid w:val="00F247D4"/>
    <w:rsid w:val="00F248A6"/>
    <w:rsid w:val="00F24955"/>
    <w:rsid w:val="00F249E0"/>
    <w:rsid w:val="00F24BF6"/>
    <w:rsid w:val="00F24C39"/>
    <w:rsid w:val="00F24EEB"/>
    <w:rsid w:val="00F252F0"/>
    <w:rsid w:val="00F253E6"/>
    <w:rsid w:val="00F2544E"/>
    <w:rsid w:val="00F25543"/>
    <w:rsid w:val="00F256E3"/>
    <w:rsid w:val="00F25764"/>
    <w:rsid w:val="00F25945"/>
    <w:rsid w:val="00F25BD2"/>
    <w:rsid w:val="00F25BFC"/>
    <w:rsid w:val="00F25DA0"/>
    <w:rsid w:val="00F26237"/>
    <w:rsid w:val="00F26280"/>
    <w:rsid w:val="00F2662C"/>
    <w:rsid w:val="00F2684B"/>
    <w:rsid w:val="00F269AB"/>
    <w:rsid w:val="00F26CDD"/>
    <w:rsid w:val="00F26E38"/>
    <w:rsid w:val="00F27142"/>
    <w:rsid w:val="00F27159"/>
    <w:rsid w:val="00F27C92"/>
    <w:rsid w:val="00F27DCF"/>
    <w:rsid w:val="00F27F3E"/>
    <w:rsid w:val="00F27FEC"/>
    <w:rsid w:val="00F3000C"/>
    <w:rsid w:val="00F30096"/>
    <w:rsid w:val="00F30238"/>
    <w:rsid w:val="00F30675"/>
    <w:rsid w:val="00F309AA"/>
    <w:rsid w:val="00F30E3A"/>
    <w:rsid w:val="00F3145E"/>
    <w:rsid w:val="00F31792"/>
    <w:rsid w:val="00F319EF"/>
    <w:rsid w:val="00F31DDE"/>
    <w:rsid w:val="00F31E63"/>
    <w:rsid w:val="00F320CB"/>
    <w:rsid w:val="00F3245F"/>
    <w:rsid w:val="00F326D6"/>
    <w:rsid w:val="00F3271C"/>
    <w:rsid w:val="00F3274B"/>
    <w:rsid w:val="00F3277D"/>
    <w:rsid w:val="00F32B71"/>
    <w:rsid w:val="00F32E78"/>
    <w:rsid w:val="00F32FB7"/>
    <w:rsid w:val="00F33117"/>
    <w:rsid w:val="00F3312E"/>
    <w:rsid w:val="00F3339D"/>
    <w:rsid w:val="00F33548"/>
    <w:rsid w:val="00F33883"/>
    <w:rsid w:val="00F33A8B"/>
    <w:rsid w:val="00F33EC1"/>
    <w:rsid w:val="00F34200"/>
    <w:rsid w:val="00F34213"/>
    <w:rsid w:val="00F3432D"/>
    <w:rsid w:val="00F34446"/>
    <w:rsid w:val="00F344BF"/>
    <w:rsid w:val="00F34675"/>
    <w:rsid w:val="00F3467F"/>
    <w:rsid w:val="00F346F3"/>
    <w:rsid w:val="00F347B4"/>
    <w:rsid w:val="00F3484E"/>
    <w:rsid w:val="00F34955"/>
    <w:rsid w:val="00F34A6E"/>
    <w:rsid w:val="00F34C79"/>
    <w:rsid w:val="00F34C98"/>
    <w:rsid w:val="00F34E34"/>
    <w:rsid w:val="00F34F59"/>
    <w:rsid w:val="00F3521C"/>
    <w:rsid w:val="00F35261"/>
    <w:rsid w:val="00F35280"/>
    <w:rsid w:val="00F35347"/>
    <w:rsid w:val="00F3556A"/>
    <w:rsid w:val="00F357AF"/>
    <w:rsid w:val="00F358E8"/>
    <w:rsid w:val="00F35957"/>
    <w:rsid w:val="00F35B28"/>
    <w:rsid w:val="00F35B70"/>
    <w:rsid w:val="00F35B79"/>
    <w:rsid w:val="00F35C55"/>
    <w:rsid w:val="00F36248"/>
    <w:rsid w:val="00F36441"/>
    <w:rsid w:val="00F36491"/>
    <w:rsid w:val="00F3649B"/>
    <w:rsid w:val="00F364A2"/>
    <w:rsid w:val="00F36537"/>
    <w:rsid w:val="00F367A2"/>
    <w:rsid w:val="00F369BB"/>
    <w:rsid w:val="00F36A51"/>
    <w:rsid w:val="00F36AE2"/>
    <w:rsid w:val="00F36F03"/>
    <w:rsid w:val="00F36F16"/>
    <w:rsid w:val="00F372D0"/>
    <w:rsid w:val="00F37400"/>
    <w:rsid w:val="00F3763E"/>
    <w:rsid w:val="00F3778C"/>
    <w:rsid w:val="00F379BC"/>
    <w:rsid w:val="00F37F7D"/>
    <w:rsid w:val="00F401FE"/>
    <w:rsid w:val="00F4021B"/>
    <w:rsid w:val="00F4031A"/>
    <w:rsid w:val="00F40364"/>
    <w:rsid w:val="00F404F9"/>
    <w:rsid w:val="00F406A7"/>
    <w:rsid w:val="00F40786"/>
    <w:rsid w:val="00F4085F"/>
    <w:rsid w:val="00F40ACE"/>
    <w:rsid w:val="00F40C93"/>
    <w:rsid w:val="00F40CC9"/>
    <w:rsid w:val="00F40F0D"/>
    <w:rsid w:val="00F40F41"/>
    <w:rsid w:val="00F41389"/>
    <w:rsid w:val="00F41664"/>
    <w:rsid w:val="00F41AD4"/>
    <w:rsid w:val="00F420B0"/>
    <w:rsid w:val="00F4236C"/>
    <w:rsid w:val="00F4279F"/>
    <w:rsid w:val="00F42B0A"/>
    <w:rsid w:val="00F42BDC"/>
    <w:rsid w:val="00F42C05"/>
    <w:rsid w:val="00F4374D"/>
    <w:rsid w:val="00F43911"/>
    <w:rsid w:val="00F43A3E"/>
    <w:rsid w:val="00F43A8A"/>
    <w:rsid w:val="00F43AC2"/>
    <w:rsid w:val="00F43F3B"/>
    <w:rsid w:val="00F4448D"/>
    <w:rsid w:val="00F44498"/>
    <w:rsid w:val="00F44518"/>
    <w:rsid w:val="00F44C72"/>
    <w:rsid w:val="00F44F1D"/>
    <w:rsid w:val="00F4512F"/>
    <w:rsid w:val="00F45171"/>
    <w:rsid w:val="00F4541A"/>
    <w:rsid w:val="00F4549A"/>
    <w:rsid w:val="00F455EB"/>
    <w:rsid w:val="00F45870"/>
    <w:rsid w:val="00F459CA"/>
    <w:rsid w:val="00F45A29"/>
    <w:rsid w:val="00F45BEA"/>
    <w:rsid w:val="00F45FA8"/>
    <w:rsid w:val="00F4634B"/>
    <w:rsid w:val="00F46539"/>
    <w:rsid w:val="00F46576"/>
    <w:rsid w:val="00F469E7"/>
    <w:rsid w:val="00F46DBD"/>
    <w:rsid w:val="00F46E10"/>
    <w:rsid w:val="00F473A5"/>
    <w:rsid w:val="00F47410"/>
    <w:rsid w:val="00F479A6"/>
    <w:rsid w:val="00F47A34"/>
    <w:rsid w:val="00F47D4F"/>
    <w:rsid w:val="00F47D62"/>
    <w:rsid w:val="00F5000B"/>
    <w:rsid w:val="00F5008F"/>
    <w:rsid w:val="00F50345"/>
    <w:rsid w:val="00F507F2"/>
    <w:rsid w:val="00F5084D"/>
    <w:rsid w:val="00F50859"/>
    <w:rsid w:val="00F50B50"/>
    <w:rsid w:val="00F50BF8"/>
    <w:rsid w:val="00F50E60"/>
    <w:rsid w:val="00F50FBF"/>
    <w:rsid w:val="00F51598"/>
    <w:rsid w:val="00F519A6"/>
    <w:rsid w:val="00F51A76"/>
    <w:rsid w:val="00F51D15"/>
    <w:rsid w:val="00F520B7"/>
    <w:rsid w:val="00F52273"/>
    <w:rsid w:val="00F524C6"/>
    <w:rsid w:val="00F526BD"/>
    <w:rsid w:val="00F526CD"/>
    <w:rsid w:val="00F527AC"/>
    <w:rsid w:val="00F52C40"/>
    <w:rsid w:val="00F52EC5"/>
    <w:rsid w:val="00F52F64"/>
    <w:rsid w:val="00F53238"/>
    <w:rsid w:val="00F5332D"/>
    <w:rsid w:val="00F535C5"/>
    <w:rsid w:val="00F53DA6"/>
    <w:rsid w:val="00F5436A"/>
    <w:rsid w:val="00F54424"/>
    <w:rsid w:val="00F54A06"/>
    <w:rsid w:val="00F54ABB"/>
    <w:rsid w:val="00F54B81"/>
    <w:rsid w:val="00F54B8A"/>
    <w:rsid w:val="00F54C7D"/>
    <w:rsid w:val="00F54C91"/>
    <w:rsid w:val="00F54D7C"/>
    <w:rsid w:val="00F554B5"/>
    <w:rsid w:val="00F555A2"/>
    <w:rsid w:val="00F555CA"/>
    <w:rsid w:val="00F55746"/>
    <w:rsid w:val="00F558B1"/>
    <w:rsid w:val="00F559BF"/>
    <w:rsid w:val="00F55C9B"/>
    <w:rsid w:val="00F55D17"/>
    <w:rsid w:val="00F55DD4"/>
    <w:rsid w:val="00F56068"/>
    <w:rsid w:val="00F56139"/>
    <w:rsid w:val="00F562BA"/>
    <w:rsid w:val="00F5646A"/>
    <w:rsid w:val="00F56482"/>
    <w:rsid w:val="00F5656F"/>
    <w:rsid w:val="00F565BB"/>
    <w:rsid w:val="00F566D6"/>
    <w:rsid w:val="00F56716"/>
    <w:rsid w:val="00F56B6C"/>
    <w:rsid w:val="00F56B9C"/>
    <w:rsid w:val="00F56D28"/>
    <w:rsid w:val="00F56F44"/>
    <w:rsid w:val="00F56FF1"/>
    <w:rsid w:val="00F57174"/>
    <w:rsid w:val="00F571DB"/>
    <w:rsid w:val="00F574A0"/>
    <w:rsid w:val="00F57667"/>
    <w:rsid w:val="00F579A2"/>
    <w:rsid w:val="00F57C08"/>
    <w:rsid w:val="00F57CB8"/>
    <w:rsid w:val="00F57CDF"/>
    <w:rsid w:val="00F57E3D"/>
    <w:rsid w:val="00F57EDE"/>
    <w:rsid w:val="00F57EDF"/>
    <w:rsid w:val="00F57F4A"/>
    <w:rsid w:val="00F57FEF"/>
    <w:rsid w:val="00F6009D"/>
    <w:rsid w:val="00F60271"/>
    <w:rsid w:val="00F60528"/>
    <w:rsid w:val="00F60564"/>
    <w:rsid w:val="00F60621"/>
    <w:rsid w:val="00F606B3"/>
    <w:rsid w:val="00F606B9"/>
    <w:rsid w:val="00F606C3"/>
    <w:rsid w:val="00F60776"/>
    <w:rsid w:val="00F609F2"/>
    <w:rsid w:val="00F60E01"/>
    <w:rsid w:val="00F61296"/>
    <w:rsid w:val="00F6129D"/>
    <w:rsid w:val="00F6142B"/>
    <w:rsid w:val="00F6154C"/>
    <w:rsid w:val="00F61BAB"/>
    <w:rsid w:val="00F62020"/>
    <w:rsid w:val="00F62232"/>
    <w:rsid w:val="00F62250"/>
    <w:rsid w:val="00F6234A"/>
    <w:rsid w:val="00F624CE"/>
    <w:rsid w:val="00F62633"/>
    <w:rsid w:val="00F629DE"/>
    <w:rsid w:val="00F62B37"/>
    <w:rsid w:val="00F62D03"/>
    <w:rsid w:val="00F62D31"/>
    <w:rsid w:val="00F62DCB"/>
    <w:rsid w:val="00F630DE"/>
    <w:rsid w:val="00F6318D"/>
    <w:rsid w:val="00F633A7"/>
    <w:rsid w:val="00F633D6"/>
    <w:rsid w:val="00F6343C"/>
    <w:rsid w:val="00F63629"/>
    <w:rsid w:val="00F63652"/>
    <w:rsid w:val="00F63661"/>
    <w:rsid w:val="00F638BA"/>
    <w:rsid w:val="00F63974"/>
    <w:rsid w:val="00F64201"/>
    <w:rsid w:val="00F6426A"/>
    <w:rsid w:val="00F6436C"/>
    <w:rsid w:val="00F6438E"/>
    <w:rsid w:val="00F6489D"/>
    <w:rsid w:val="00F649F2"/>
    <w:rsid w:val="00F64F5B"/>
    <w:rsid w:val="00F65039"/>
    <w:rsid w:val="00F6512A"/>
    <w:rsid w:val="00F6515A"/>
    <w:rsid w:val="00F6519F"/>
    <w:rsid w:val="00F651B9"/>
    <w:rsid w:val="00F651F8"/>
    <w:rsid w:val="00F654EE"/>
    <w:rsid w:val="00F6566C"/>
    <w:rsid w:val="00F6571A"/>
    <w:rsid w:val="00F65841"/>
    <w:rsid w:val="00F658E4"/>
    <w:rsid w:val="00F65BD9"/>
    <w:rsid w:val="00F65C66"/>
    <w:rsid w:val="00F65D0E"/>
    <w:rsid w:val="00F65E07"/>
    <w:rsid w:val="00F65F77"/>
    <w:rsid w:val="00F660C4"/>
    <w:rsid w:val="00F661AD"/>
    <w:rsid w:val="00F661E7"/>
    <w:rsid w:val="00F668F0"/>
    <w:rsid w:val="00F66B5F"/>
    <w:rsid w:val="00F66C01"/>
    <w:rsid w:val="00F66C12"/>
    <w:rsid w:val="00F66C62"/>
    <w:rsid w:val="00F66D11"/>
    <w:rsid w:val="00F66FB8"/>
    <w:rsid w:val="00F6705B"/>
    <w:rsid w:val="00F6711F"/>
    <w:rsid w:val="00F67581"/>
    <w:rsid w:val="00F67752"/>
    <w:rsid w:val="00F677CC"/>
    <w:rsid w:val="00F678B2"/>
    <w:rsid w:val="00F67953"/>
    <w:rsid w:val="00F67BA4"/>
    <w:rsid w:val="00F67D08"/>
    <w:rsid w:val="00F67E16"/>
    <w:rsid w:val="00F67EB1"/>
    <w:rsid w:val="00F67F3B"/>
    <w:rsid w:val="00F67F5A"/>
    <w:rsid w:val="00F70288"/>
    <w:rsid w:val="00F703AB"/>
    <w:rsid w:val="00F7051F"/>
    <w:rsid w:val="00F7081F"/>
    <w:rsid w:val="00F70934"/>
    <w:rsid w:val="00F70C11"/>
    <w:rsid w:val="00F70C5E"/>
    <w:rsid w:val="00F70E2D"/>
    <w:rsid w:val="00F7100C"/>
    <w:rsid w:val="00F71054"/>
    <w:rsid w:val="00F710F6"/>
    <w:rsid w:val="00F71162"/>
    <w:rsid w:val="00F713C1"/>
    <w:rsid w:val="00F715D0"/>
    <w:rsid w:val="00F71CC9"/>
    <w:rsid w:val="00F71EFE"/>
    <w:rsid w:val="00F720B3"/>
    <w:rsid w:val="00F721B3"/>
    <w:rsid w:val="00F7220D"/>
    <w:rsid w:val="00F7222B"/>
    <w:rsid w:val="00F72278"/>
    <w:rsid w:val="00F72502"/>
    <w:rsid w:val="00F7256B"/>
    <w:rsid w:val="00F725EB"/>
    <w:rsid w:val="00F7274C"/>
    <w:rsid w:val="00F72C7D"/>
    <w:rsid w:val="00F72E16"/>
    <w:rsid w:val="00F72EEA"/>
    <w:rsid w:val="00F730EC"/>
    <w:rsid w:val="00F732A6"/>
    <w:rsid w:val="00F73340"/>
    <w:rsid w:val="00F734C6"/>
    <w:rsid w:val="00F73622"/>
    <w:rsid w:val="00F738F6"/>
    <w:rsid w:val="00F73A71"/>
    <w:rsid w:val="00F73A78"/>
    <w:rsid w:val="00F73B6B"/>
    <w:rsid w:val="00F73F52"/>
    <w:rsid w:val="00F73FDD"/>
    <w:rsid w:val="00F74035"/>
    <w:rsid w:val="00F74348"/>
    <w:rsid w:val="00F7437D"/>
    <w:rsid w:val="00F74460"/>
    <w:rsid w:val="00F74490"/>
    <w:rsid w:val="00F748A1"/>
    <w:rsid w:val="00F74964"/>
    <w:rsid w:val="00F74B73"/>
    <w:rsid w:val="00F74BE9"/>
    <w:rsid w:val="00F74D99"/>
    <w:rsid w:val="00F74FDA"/>
    <w:rsid w:val="00F7508A"/>
    <w:rsid w:val="00F751D9"/>
    <w:rsid w:val="00F7527D"/>
    <w:rsid w:val="00F7534E"/>
    <w:rsid w:val="00F7565A"/>
    <w:rsid w:val="00F75765"/>
    <w:rsid w:val="00F75865"/>
    <w:rsid w:val="00F75CAB"/>
    <w:rsid w:val="00F75CF7"/>
    <w:rsid w:val="00F75FBE"/>
    <w:rsid w:val="00F76431"/>
    <w:rsid w:val="00F76849"/>
    <w:rsid w:val="00F768D7"/>
    <w:rsid w:val="00F76930"/>
    <w:rsid w:val="00F76BCF"/>
    <w:rsid w:val="00F76E99"/>
    <w:rsid w:val="00F76F25"/>
    <w:rsid w:val="00F76F73"/>
    <w:rsid w:val="00F77000"/>
    <w:rsid w:val="00F770F7"/>
    <w:rsid w:val="00F771B8"/>
    <w:rsid w:val="00F77230"/>
    <w:rsid w:val="00F774F6"/>
    <w:rsid w:val="00F7757C"/>
    <w:rsid w:val="00F777F6"/>
    <w:rsid w:val="00F77C3C"/>
    <w:rsid w:val="00F77DC2"/>
    <w:rsid w:val="00F77FD5"/>
    <w:rsid w:val="00F8005D"/>
    <w:rsid w:val="00F801EF"/>
    <w:rsid w:val="00F8040B"/>
    <w:rsid w:val="00F804C5"/>
    <w:rsid w:val="00F805B7"/>
    <w:rsid w:val="00F80755"/>
    <w:rsid w:val="00F80823"/>
    <w:rsid w:val="00F808F5"/>
    <w:rsid w:val="00F80903"/>
    <w:rsid w:val="00F809F4"/>
    <w:rsid w:val="00F80BE4"/>
    <w:rsid w:val="00F80E08"/>
    <w:rsid w:val="00F80FE7"/>
    <w:rsid w:val="00F81250"/>
    <w:rsid w:val="00F81333"/>
    <w:rsid w:val="00F81630"/>
    <w:rsid w:val="00F818FB"/>
    <w:rsid w:val="00F8195C"/>
    <w:rsid w:val="00F81A1D"/>
    <w:rsid w:val="00F81A39"/>
    <w:rsid w:val="00F81A4B"/>
    <w:rsid w:val="00F81AFA"/>
    <w:rsid w:val="00F81B6B"/>
    <w:rsid w:val="00F8216B"/>
    <w:rsid w:val="00F82363"/>
    <w:rsid w:val="00F823E8"/>
    <w:rsid w:val="00F82418"/>
    <w:rsid w:val="00F82525"/>
    <w:rsid w:val="00F8272B"/>
    <w:rsid w:val="00F8295D"/>
    <w:rsid w:val="00F82D7F"/>
    <w:rsid w:val="00F82E29"/>
    <w:rsid w:val="00F82EAE"/>
    <w:rsid w:val="00F82F72"/>
    <w:rsid w:val="00F830BD"/>
    <w:rsid w:val="00F831A6"/>
    <w:rsid w:val="00F8325E"/>
    <w:rsid w:val="00F833FE"/>
    <w:rsid w:val="00F8352F"/>
    <w:rsid w:val="00F836BD"/>
    <w:rsid w:val="00F83B3E"/>
    <w:rsid w:val="00F83BC8"/>
    <w:rsid w:val="00F83BF2"/>
    <w:rsid w:val="00F83C51"/>
    <w:rsid w:val="00F83F3E"/>
    <w:rsid w:val="00F83FF5"/>
    <w:rsid w:val="00F84074"/>
    <w:rsid w:val="00F843BC"/>
    <w:rsid w:val="00F84451"/>
    <w:rsid w:val="00F8481A"/>
    <w:rsid w:val="00F84854"/>
    <w:rsid w:val="00F849AF"/>
    <w:rsid w:val="00F849C0"/>
    <w:rsid w:val="00F84A58"/>
    <w:rsid w:val="00F84C31"/>
    <w:rsid w:val="00F84D34"/>
    <w:rsid w:val="00F84D56"/>
    <w:rsid w:val="00F84E4F"/>
    <w:rsid w:val="00F84EA7"/>
    <w:rsid w:val="00F850DE"/>
    <w:rsid w:val="00F85111"/>
    <w:rsid w:val="00F85191"/>
    <w:rsid w:val="00F851C5"/>
    <w:rsid w:val="00F85754"/>
    <w:rsid w:val="00F85DAB"/>
    <w:rsid w:val="00F85F5E"/>
    <w:rsid w:val="00F86047"/>
    <w:rsid w:val="00F86375"/>
    <w:rsid w:val="00F86505"/>
    <w:rsid w:val="00F86541"/>
    <w:rsid w:val="00F865C6"/>
    <w:rsid w:val="00F86618"/>
    <w:rsid w:val="00F86634"/>
    <w:rsid w:val="00F867A2"/>
    <w:rsid w:val="00F869BA"/>
    <w:rsid w:val="00F86A4A"/>
    <w:rsid w:val="00F86AB9"/>
    <w:rsid w:val="00F86DA1"/>
    <w:rsid w:val="00F8718D"/>
    <w:rsid w:val="00F8744F"/>
    <w:rsid w:val="00F87643"/>
    <w:rsid w:val="00F876E5"/>
    <w:rsid w:val="00F877ED"/>
    <w:rsid w:val="00F87A50"/>
    <w:rsid w:val="00F87A91"/>
    <w:rsid w:val="00F87B5B"/>
    <w:rsid w:val="00F905E5"/>
    <w:rsid w:val="00F9064B"/>
    <w:rsid w:val="00F906E2"/>
    <w:rsid w:val="00F90738"/>
    <w:rsid w:val="00F9086C"/>
    <w:rsid w:val="00F9087D"/>
    <w:rsid w:val="00F90BAD"/>
    <w:rsid w:val="00F90BB9"/>
    <w:rsid w:val="00F90C33"/>
    <w:rsid w:val="00F90C4B"/>
    <w:rsid w:val="00F90D40"/>
    <w:rsid w:val="00F90DF6"/>
    <w:rsid w:val="00F911E6"/>
    <w:rsid w:val="00F911F9"/>
    <w:rsid w:val="00F915C8"/>
    <w:rsid w:val="00F918E6"/>
    <w:rsid w:val="00F91AEC"/>
    <w:rsid w:val="00F91C71"/>
    <w:rsid w:val="00F91F8F"/>
    <w:rsid w:val="00F92094"/>
    <w:rsid w:val="00F921AB"/>
    <w:rsid w:val="00F924BE"/>
    <w:rsid w:val="00F92607"/>
    <w:rsid w:val="00F92729"/>
    <w:rsid w:val="00F927A9"/>
    <w:rsid w:val="00F92D94"/>
    <w:rsid w:val="00F92F49"/>
    <w:rsid w:val="00F92F67"/>
    <w:rsid w:val="00F92FEF"/>
    <w:rsid w:val="00F9302D"/>
    <w:rsid w:val="00F9323C"/>
    <w:rsid w:val="00F932D2"/>
    <w:rsid w:val="00F93B94"/>
    <w:rsid w:val="00F93DAC"/>
    <w:rsid w:val="00F93DD8"/>
    <w:rsid w:val="00F94165"/>
    <w:rsid w:val="00F941C4"/>
    <w:rsid w:val="00F941DA"/>
    <w:rsid w:val="00F94671"/>
    <w:rsid w:val="00F94736"/>
    <w:rsid w:val="00F947B1"/>
    <w:rsid w:val="00F948E8"/>
    <w:rsid w:val="00F94AAC"/>
    <w:rsid w:val="00F94B90"/>
    <w:rsid w:val="00F94BDF"/>
    <w:rsid w:val="00F94BEF"/>
    <w:rsid w:val="00F95007"/>
    <w:rsid w:val="00F950BD"/>
    <w:rsid w:val="00F95135"/>
    <w:rsid w:val="00F953C7"/>
    <w:rsid w:val="00F95606"/>
    <w:rsid w:val="00F95647"/>
    <w:rsid w:val="00F95755"/>
    <w:rsid w:val="00F95B18"/>
    <w:rsid w:val="00F95C04"/>
    <w:rsid w:val="00F95D5B"/>
    <w:rsid w:val="00F96030"/>
    <w:rsid w:val="00F960A3"/>
    <w:rsid w:val="00F961A3"/>
    <w:rsid w:val="00F9639D"/>
    <w:rsid w:val="00F96573"/>
    <w:rsid w:val="00F9662E"/>
    <w:rsid w:val="00F9669F"/>
    <w:rsid w:val="00F968A0"/>
    <w:rsid w:val="00F96B33"/>
    <w:rsid w:val="00F96E70"/>
    <w:rsid w:val="00F9714A"/>
    <w:rsid w:val="00F97187"/>
    <w:rsid w:val="00F97309"/>
    <w:rsid w:val="00F97320"/>
    <w:rsid w:val="00F9754B"/>
    <w:rsid w:val="00F976EF"/>
    <w:rsid w:val="00F97A0C"/>
    <w:rsid w:val="00F97BC3"/>
    <w:rsid w:val="00F97C51"/>
    <w:rsid w:val="00F97D98"/>
    <w:rsid w:val="00F97E19"/>
    <w:rsid w:val="00F97F15"/>
    <w:rsid w:val="00FA00CB"/>
    <w:rsid w:val="00FA00D4"/>
    <w:rsid w:val="00FA01FD"/>
    <w:rsid w:val="00FA0229"/>
    <w:rsid w:val="00FA02D0"/>
    <w:rsid w:val="00FA05A9"/>
    <w:rsid w:val="00FA07D7"/>
    <w:rsid w:val="00FA0811"/>
    <w:rsid w:val="00FA0938"/>
    <w:rsid w:val="00FA09D4"/>
    <w:rsid w:val="00FA0C96"/>
    <w:rsid w:val="00FA0EE0"/>
    <w:rsid w:val="00FA11BA"/>
    <w:rsid w:val="00FA1299"/>
    <w:rsid w:val="00FA14C4"/>
    <w:rsid w:val="00FA155C"/>
    <w:rsid w:val="00FA1647"/>
    <w:rsid w:val="00FA1AD5"/>
    <w:rsid w:val="00FA260F"/>
    <w:rsid w:val="00FA2671"/>
    <w:rsid w:val="00FA278D"/>
    <w:rsid w:val="00FA27B4"/>
    <w:rsid w:val="00FA2ABA"/>
    <w:rsid w:val="00FA2AF4"/>
    <w:rsid w:val="00FA2DAC"/>
    <w:rsid w:val="00FA2F76"/>
    <w:rsid w:val="00FA2FFB"/>
    <w:rsid w:val="00FA31CC"/>
    <w:rsid w:val="00FA34CD"/>
    <w:rsid w:val="00FA3617"/>
    <w:rsid w:val="00FA36E7"/>
    <w:rsid w:val="00FA37A7"/>
    <w:rsid w:val="00FA39AB"/>
    <w:rsid w:val="00FA3A65"/>
    <w:rsid w:val="00FA3AFE"/>
    <w:rsid w:val="00FA3C0D"/>
    <w:rsid w:val="00FA3C5C"/>
    <w:rsid w:val="00FA3DE8"/>
    <w:rsid w:val="00FA3FF3"/>
    <w:rsid w:val="00FA401C"/>
    <w:rsid w:val="00FA42E5"/>
    <w:rsid w:val="00FA43F0"/>
    <w:rsid w:val="00FA4529"/>
    <w:rsid w:val="00FA45E2"/>
    <w:rsid w:val="00FA4612"/>
    <w:rsid w:val="00FA476C"/>
    <w:rsid w:val="00FA47D7"/>
    <w:rsid w:val="00FA4878"/>
    <w:rsid w:val="00FA4FB9"/>
    <w:rsid w:val="00FA5041"/>
    <w:rsid w:val="00FA5438"/>
    <w:rsid w:val="00FA563F"/>
    <w:rsid w:val="00FA594B"/>
    <w:rsid w:val="00FA5952"/>
    <w:rsid w:val="00FA5A0D"/>
    <w:rsid w:val="00FA5CD6"/>
    <w:rsid w:val="00FA5D0A"/>
    <w:rsid w:val="00FA5DED"/>
    <w:rsid w:val="00FA60BC"/>
    <w:rsid w:val="00FA60FB"/>
    <w:rsid w:val="00FA6191"/>
    <w:rsid w:val="00FA6254"/>
    <w:rsid w:val="00FA6476"/>
    <w:rsid w:val="00FA65A0"/>
    <w:rsid w:val="00FA6848"/>
    <w:rsid w:val="00FA68E7"/>
    <w:rsid w:val="00FA693E"/>
    <w:rsid w:val="00FA69B7"/>
    <w:rsid w:val="00FA6AD2"/>
    <w:rsid w:val="00FA715D"/>
    <w:rsid w:val="00FA7255"/>
    <w:rsid w:val="00FA73C3"/>
    <w:rsid w:val="00FA7758"/>
    <w:rsid w:val="00FA782C"/>
    <w:rsid w:val="00FA79AC"/>
    <w:rsid w:val="00FA7A32"/>
    <w:rsid w:val="00FA7A5C"/>
    <w:rsid w:val="00FA7ADD"/>
    <w:rsid w:val="00FA7B51"/>
    <w:rsid w:val="00FA7C0C"/>
    <w:rsid w:val="00FA7D76"/>
    <w:rsid w:val="00FA7E26"/>
    <w:rsid w:val="00FA7F0B"/>
    <w:rsid w:val="00FA7F1F"/>
    <w:rsid w:val="00FB0097"/>
    <w:rsid w:val="00FB02FD"/>
    <w:rsid w:val="00FB0409"/>
    <w:rsid w:val="00FB0552"/>
    <w:rsid w:val="00FB0673"/>
    <w:rsid w:val="00FB09A3"/>
    <w:rsid w:val="00FB0AF6"/>
    <w:rsid w:val="00FB0EA0"/>
    <w:rsid w:val="00FB1093"/>
    <w:rsid w:val="00FB128B"/>
    <w:rsid w:val="00FB1386"/>
    <w:rsid w:val="00FB1709"/>
    <w:rsid w:val="00FB18FB"/>
    <w:rsid w:val="00FB1B07"/>
    <w:rsid w:val="00FB1C8C"/>
    <w:rsid w:val="00FB1D61"/>
    <w:rsid w:val="00FB1E24"/>
    <w:rsid w:val="00FB1E86"/>
    <w:rsid w:val="00FB2055"/>
    <w:rsid w:val="00FB2110"/>
    <w:rsid w:val="00FB2268"/>
    <w:rsid w:val="00FB23DA"/>
    <w:rsid w:val="00FB272F"/>
    <w:rsid w:val="00FB27EF"/>
    <w:rsid w:val="00FB2966"/>
    <w:rsid w:val="00FB2ABC"/>
    <w:rsid w:val="00FB2CF0"/>
    <w:rsid w:val="00FB2E9A"/>
    <w:rsid w:val="00FB2EEA"/>
    <w:rsid w:val="00FB309B"/>
    <w:rsid w:val="00FB3321"/>
    <w:rsid w:val="00FB3362"/>
    <w:rsid w:val="00FB37AD"/>
    <w:rsid w:val="00FB3B9E"/>
    <w:rsid w:val="00FB3D04"/>
    <w:rsid w:val="00FB3D5C"/>
    <w:rsid w:val="00FB3DE0"/>
    <w:rsid w:val="00FB3E2B"/>
    <w:rsid w:val="00FB4051"/>
    <w:rsid w:val="00FB4153"/>
    <w:rsid w:val="00FB42AC"/>
    <w:rsid w:val="00FB436C"/>
    <w:rsid w:val="00FB438C"/>
    <w:rsid w:val="00FB4B05"/>
    <w:rsid w:val="00FB4CF2"/>
    <w:rsid w:val="00FB4DEA"/>
    <w:rsid w:val="00FB558B"/>
    <w:rsid w:val="00FB55EF"/>
    <w:rsid w:val="00FB56AA"/>
    <w:rsid w:val="00FB5902"/>
    <w:rsid w:val="00FB5928"/>
    <w:rsid w:val="00FB5957"/>
    <w:rsid w:val="00FB5C22"/>
    <w:rsid w:val="00FB5C45"/>
    <w:rsid w:val="00FB643B"/>
    <w:rsid w:val="00FB66A2"/>
    <w:rsid w:val="00FB66C9"/>
    <w:rsid w:val="00FB6AE5"/>
    <w:rsid w:val="00FB6C52"/>
    <w:rsid w:val="00FB6D8F"/>
    <w:rsid w:val="00FB6E1B"/>
    <w:rsid w:val="00FB6E53"/>
    <w:rsid w:val="00FB6EB3"/>
    <w:rsid w:val="00FB6F63"/>
    <w:rsid w:val="00FB7099"/>
    <w:rsid w:val="00FB7269"/>
    <w:rsid w:val="00FB72EC"/>
    <w:rsid w:val="00FB75C7"/>
    <w:rsid w:val="00FB7E37"/>
    <w:rsid w:val="00FB7FF5"/>
    <w:rsid w:val="00FC004A"/>
    <w:rsid w:val="00FC018E"/>
    <w:rsid w:val="00FC02A3"/>
    <w:rsid w:val="00FC049B"/>
    <w:rsid w:val="00FC0550"/>
    <w:rsid w:val="00FC057D"/>
    <w:rsid w:val="00FC086C"/>
    <w:rsid w:val="00FC091B"/>
    <w:rsid w:val="00FC09A7"/>
    <w:rsid w:val="00FC0FFD"/>
    <w:rsid w:val="00FC1187"/>
    <w:rsid w:val="00FC123A"/>
    <w:rsid w:val="00FC12FF"/>
    <w:rsid w:val="00FC14E2"/>
    <w:rsid w:val="00FC14E5"/>
    <w:rsid w:val="00FC14F4"/>
    <w:rsid w:val="00FC155C"/>
    <w:rsid w:val="00FC1752"/>
    <w:rsid w:val="00FC1A0A"/>
    <w:rsid w:val="00FC1B87"/>
    <w:rsid w:val="00FC1F85"/>
    <w:rsid w:val="00FC22C6"/>
    <w:rsid w:val="00FC26B3"/>
    <w:rsid w:val="00FC270B"/>
    <w:rsid w:val="00FC276F"/>
    <w:rsid w:val="00FC27F3"/>
    <w:rsid w:val="00FC28EB"/>
    <w:rsid w:val="00FC2A93"/>
    <w:rsid w:val="00FC2BBA"/>
    <w:rsid w:val="00FC2DE8"/>
    <w:rsid w:val="00FC2E1C"/>
    <w:rsid w:val="00FC2FE1"/>
    <w:rsid w:val="00FC301C"/>
    <w:rsid w:val="00FC333E"/>
    <w:rsid w:val="00FC33A6"/>
    <w:rsid w:val="00FC3530"/>
    <w:rsid w:val="00FC3558"/>
    <w:rsid w:val="00FC35BB"/>
    <w:rsid w:val="00FC35EC"/>
    <w:rsid w:val="00FC3633"/>
    <w:rsid w:val="00FC369C"/>
    <w:rsid w:val="00FC3768"/>
    <w:rsid w:val="00FC3777"/>
    <w:rsid w:val="00FC38D0"/>
    <w:rsid w:val="00FC3936"/>
    <w:rsid w:val="00FC3A8E"/>
    <w:rsid w:val="00FC3CF5"/>
    <w:rsid w:val="00FC3D8A"/>
    <w:rsid w:val="00FC3E29"/>
    <w:rsid w:val="00FC4594"/>
    <w:rsid w:val="00FC4598"/>
    <w:rsid w:val="00FC45A7"/>
    <w:rsid w:val="00FC4681"/>
    <w:rsid w:val="00FC474B"/>
    <w:rsid w:val="00FC47DD"/>
    <w:rsid w:val="00FC47FD"/>
    <w:rsid w:val="00FC4A24"/>
    <w:rsid w:val="00FC4A65"/>
    <w:rsid w:val="00FC4A76"/>
    <w:rsid w:val="00FC4D66"/>
    <w:rsid w:val="00FC4D6E"/>
    <w:rsid w:val="00FC4E4D"/>
    <w:rsid w:val="00FC4E8E"/>
    <w:rsid w:val="00FC4E9E"/>
    <w:rsid w:val="00FC5273"/>
    <w:rsid w:val="00FC55AF"/>
    <w:rsid w:val="00FC5DA2"/>
    <w:rsid w:val="00FC5DA5"/>
    <w:rsid w:val="00FC5E13"/>
    <w:rsid w:val="00FC5F4A"/>
    <w:rsid w:val="00FC6035"/>
    <w:rsid w:val="00FC608E"/>
    <w:rsid w:val="00FC6177"/>
    <w:rsid w:val="00FC629D"/>
    <w:rsid w:val="00FC63F3"/>
    <w:rsid w:val="00FC6478"/>
    <w:rsid w:val="00FC6495"/>
    <w:rsid w:val="00FC66D5"/>
    <w:rsid w:val="00FC670D"/>
    <w:rsid w:val="00FC6816"/>
    <w:rsid w:val="00FC68C3"/>
    <w:rsid w:val="00FC68D5"/>
    <w:rsid w:val="00FC6C51"/>
    <w:rsid w:val="00FC6E18"/>
    <w:rsid w:val="00FC6EBF"/>
    <w:rsid w:val="00FC6F12"/>
    <w:rsid w:val="00FC6FBE"/>
    <w:rsid w:val="00FC7147"/>
    <w:rsid w:val="00FC7367"/>
    <w:rsid w:val="00FC768E"/>
    <w:rsid w:val="00FC7AD2"/>
    <w:rsid w:val="00FC7B12"/>
    <w:rsid w:val="00FC7C1A"/>
    <w:rsid w:val="00FC7C1E"/>
    <w:rsid w:val="00FD025E"/>
    <w:rsid w:val="00FD02AD"/>
    <w:rsid w:val="00FD0598"/>
    <w:rsid w:val="00FD063F"/>
    <w:rsid w:val="00FD073B"/>
    <w:rsid w:val="00FD09DC"/>
    <w:rsid w:val="00FD0F33"/>
    <w:rsid w:val="00FD10D1"/>
    <w:rsid w:val="00FD1580"/>
    <w:rsid w:val="00FD1904"/>
    <w:rsid w:val="00FD1A3D"/>
    <w:rsid w:val="00FD1B50"/>
    <w:rsid w:val="00FD1D79"/>
    <w:rsid w:val="00FD1E30"/>
    <w:rsid w:val="00FD1FB6"/>
    <w:rsid w:val="00FD1FD7"/>
    <w:rsid w:val="00FD20C6"/>
    <w:rsid w:val="00FD2415"/>
    <w:rsid w:val="00FD2663"/>
    <w:rsid w:val="00FD285A"/>
    <w:rsid w:val="00FD2944"/>
    <w:rsid w:val="00FD2963"/>
    <w:rsid w:val="00FD2983"/>
    <w:rsid w:val="00FD29BF"/>
    <w:rsid w:val="00FD2EC3"/>
    <w:rsid w:val="00FD33A8"/>
    <w:rsid w:val="00FD34BD"/>
    <w:rsid w:val="00FD3587"/>
    <w:rsid w:val="00FD37BF"/>
    <w:rsid w:val="00FD395D"/>
    <w:rsid w:val="00FD3AE7"/>
    <w:rsid w:val="00FD3B45"/>
    <w:rsid w:val="00FD3E4E"/>
    <w:rsid w:val="00FD41A7"/>
    <w:rsid w:val="00FD45FF"/>
    <w:rsid w:val="00FD476C"/>
    <w:rsid w:val="00FD48DB"/>
    <w:rsid w:val="00FD50AE"/>
    <w:rsid w:val="00FD50E2"/>
    <w:rsid w:val="00FD5239"/>
    <w:rsid w:val="00FD5292"/>
    <w:rsid w:val="00FD5443"/>
    <w:rsid w:val="00FD5516"/>
    <w:rsid w:val="00FD5555"/>
    <w:rsid w:val="00FD55D0"/>
    <w:rsid w:val="00FD5897"/>
    <w:rsid w:val="00FD5AC5"/>
    <w:rsid w:val="00FD5C48"/>
    <w:rsid w:val="00FD5C53"/>
    <w:rsid w:val="00FD5C8D"/>
    <w:rsid w:val="00FD61C3"/>
    <w:rsid w:val="00FD6244"/>
    <w:rsid w:val="00FD628C"/>
    <w:rsid w:val="00FD6290"/>
    <w:rsid w:val="00FD62C1"/>
    <w:rsid w:val="00FD62F7"/>
    <w:rsid w:val="00FD63AF"/>
    <w:rsid w:val="00FD63E5"/>
    <w:rsid w:val="00FD6640"/>
    <w:rsid w:val="00FD66F6"/>
    <w:rsid w:val="00FD671B"/>
    <w:rsid w:val="00FD6AA4"/>
    <w:rsid w:val="00FD6B27"/>
    <w:rsid w:val="00FD6C3C"/>
    <w:rsid w:val="00FD6DA2"/>
    <w:rsid w:val="00FD6EF7"/>
    <w:rsid w:val="00FD6F29"/>
    <w:rsid w:val="00FD7708"/>
    <w:rsid w:val="00FD77BF"/>
    <w:rsid w:val="00FD7B37"/>
    <w:rsid w:val="00FD7B91"/>
    <w:rsid w:val="00FD7F0E"/>
    <w:rsid w:val="00FE01F0"/>
    <w:rsid w:val="00FE03CD"/>
    <w:rsid w:val="00FE067C"/>
    <w:rsid w:val="00FE0981"/>
    <w:rsid w:val="00FE0EA2"/>
    <w:rsid w:val="00FE1039"/>
    <w:rsid w:val="00FE10E7"/>
    <w:rsid w:val="00FE1505"/>
    <w:rsid w:val="00FE16E6"/>
    <w:rsid w:val="00FE186F"/>
    <w:rsid w:val="00FE193D"/>
    <w:rsid w:val="00FE1AE1"/>
    <w:rsid w:val="00FE1B53"/>
    <w:rsid w:val="00FE1C08"/>
    <w:rsid w:val="00FE1C5B"/>
    <w:rsid w:val="00FE1C5D"/>
    <w:rsid w:val="00FE1C69"/>
    <w:rsid w:val="00FE1D8C"/>
    <w:rsid w:val="00FE2A75"/>
    <w:rsid w:val="00FE2D73"/>
    <w:rsid w:val="00FE2DD3"/>
    <w:rsid w:val="00FE2F65"/>
    <w:rsid w:val="00FE31DF"/>
    <w:rsid w:val="00FE3223"/>
    <w:rsid w:val="00FE32C4"/>
    <w:rsid w:val="00FE333C"/>
    <w:rsid w:val="00FE3561"/>
    <w:rsid w:val="00FE3766"/>
    <w:rsid w:val="00FE3900"/>
    <w:rsid w:val="00FE3B1C"/>
    <w:rsid w:val="00FE3D52"/>
    <w:rsid w:val="00FE402F"/>
    <w:rsid w:val="00FE4159"/>
    <w:rsid w:val="00FE41A1"/>
    <w:rsid w:val="00FE43DA"/>
    <w:rsid w:val="00FE44C5"/>
    <w:rsid w:val="00FE4992"/>
    <w:rsid w:val="00FE49C0"/>
    <w:rsid w:val="00FE49C2"/>
    <w:rsid w:val="00FE4B5C"/>
    <w:rsid w:val="00FE4E08"/>
    <w:rsid w:val="00FE5030"/>
    <w:rsid w:val="00FE5119"/>
    <w:rsid w:val="00FE52D8"/>
    <w:rsid w:val="00FE52F6"/>
    <w:rsid w:val="00FE5509"/>
    <w:rsid w:val="00FE5841"/>
    <w:rsid w:val="00FE62B1"/>
    <w:rsid w:val="00FE6395"/>
    <w:rsid w:val="00FE63B5"/>
    <w:rsid w:val="00FE6621"/>
    <w:rsid w:val="00FE6649"/>
    <w:rsid w:val="00FE66FB"/>
    <w:rsid w:val="00FE6B1D"/>
    <w:rsid w:val="00FE6D13"/>
    <w:rsid w:val="00FE71AF"/>
    <w:rsid w:val="00FE7391"/>
    <w:rsid w:val="00FE745D"/>
    <w:rsid w:val="00FE76BC"/>
    <w:rsid w:val="00FE7875"/>
    <w:rsid w:val="00FE7910"/>
    <w:rsid w:val="00FE7CB0"/>
    <w:rsid w:val="00FF01D1"/>
    <w:rsid w:val="00FF057A"/>
    <w:rsid w:val="00FF05E2"/>
    <w:rsid w:val="00FF0896"/>
    <w:rsid w:val="00FF0923"/>
    <w:rsid w:val="00FF0A83"/>
    <w:rsid w:val="00FF0CCB"/>
    <w:rsid w:val="00FF120A"/>
    <w:rsid w:val="00FF1540"/>
    <w:rsid w:val="00FF17CC"/>
    <w:rsid w:val="00FF1BF9"/>
    <w:rsid w:val="00FF1D31"/>
    <w:rsid w:val="00FF1D8B"/>
    <w:rsid w:val="00FF2159"/>
    <w:rsid w:val="00FF22A1"/>
    <w:rsid w:val="00FF2352"/>
    <w:rsid w:val="00FF2556"/>
    <w:rsid w:val="00FF26E6"/>
    <w:rsid w:val="00FF26F2"/>
    <w:rsid w:val="00FF2777"/>
    <w:rsid w:val="00FF2920"/>
    <w:rsid w:val="00FF29D1"/>
    <w:rsid w:val="00FF2BA8"/>
    <w:rsid w:val="00FF2C22"/>
    <w:rsid w:val="00FF2E34"/>
    <w:rsid w:val="00FF336D"/>
    <w:rsid w:val="00FF3428"/>
    <w:rsid w:val="00FF3539"/>
    <w:rsid w:val="00FF383D"/>
    <w:rsid w:val="00FF384F"/>
    <w:rsid w:val="00FF39EB"/>
    <w:rsid w:val="00FF3AFB"/>
    <w:rsid w:val="00FF3C37"/>
    <w:rsid w:val="00FF4259"/>
    <w:rsid w:val="00FF44DC"/>
    <w:rsid w:val="00FF4775"/>
    <w:rsid w:val="00FF48C4"/>
    <w:rsid w:val="00FF4B37"/>
    <w:rsid w:val="00FF4BCD"/>
    <w:rsid w:val="00FF4CAE"/>
    <w:rsid w:val="00FF4D03"/>
    <w:rsid w:val="00FF4EB6"/>
    <w:rsid w:val="00FF4F50"/>
    <w:rsid w:val="00FF4FDD"/>
    <w:rsid w:val="00FF5023"/>
    <w:rsid w:val="00FF55A7"/>
    <w:rsid w:val="00FF5862"/>
    <w:rsid w:val="00FF5A93"/>
    <w:rsid w:val="00FF5B05"/>
    <w:rsid w:val="00FF5B58"/>
    <w:rsid w:val="00FF5C56"/>
    <w:rsid w:val="00FF5D42"/>
    <w:rsid w:val="00FF5E52"/>
    <w:rsid w:val="00FF618E"/>
    <w:rsid w:val="00FF621E"/>
    <w:rsid w:val="00FF6384"/>
    <w:rsid w:val="00FF6729"/>
    <w:rsid w:val="00FF67CA"/>
    <w:rsid w:val="00FF6938"/>
    <w:rsid w:val="00FF6BCA"/>
    <w:rsid w:val="00FF6C7C"/>
    <w:rsid w:val="00FF6E60"/>
    <w:rsid w:val="00FF7072"/>
    <w:rsid w:val="00FF716A"/>
    <w:rsid w:val="00FF7182"/>
    <w:rsid w:val="00FF71CC"/>
    <w:rsid w:val="00FF73E4"/>
    <w:rsid w:val="00FF748F"/>
    <w:rsid w:val="00FF755B"/>
    <w:rsid w:val="00FF7791"/>
    <w:rsid w:val="00FF786C"/>
    <w:rsid w:val="00FF78C1"/>
    <w:rsid w:val="00FF7B11"/>
    <w:rsid w:val="00FF7B7D"/>
    <w:rsid w:val="00FF7CFE"/>
    <w:rsid w:val="00FF7DF0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nhideWhenUsed="1"/>
    <w:lsdException w:name="page number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4BB1"/>
  </w:style>
  <w:style w:type="paragraph" w:styleId="Heading1">
    <w:name w:val="heading 1"/>
    <w:basedOn w:val="Normal"/>
    <w:next w:val="Normal"/>
    <w:link w:val="Heading1Char"/>
    <w:qFormat/>
    <w:rsid w:val="00004BB1"/>
    <w:pPr>
      <w:keepNext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004BB1"/>
    <w:pPr>
      <w:tabs>
        <w:tab w:val="center" w:pos="4320"/>
        <w:tab w:val="right" w:pos="8640"/>
      </w:tabs>
    </w:pPr>
  </w:style>
  <w:style w:type="paragraph" w:customStyle="1" w:styleId="StyleCentered">
    <w:name w:val="Style Centered"/>
    <w:basedOn w:val="Normal"/>
    <w:rsid w:val="00004BB1"/>
    <w:pPr>
      <w:jc w:val="center"/>
    </w:pPr>
  </w:style>
  <w:style w:type="character" w:customStyle="1" w:styleId="BalloonTextChar">
    <w:name w:val="Balloon Text Char"/>
    <w:semiHidden/>
    <w:rsid w:val="00004BB1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004BB1"/>
    <w:rPr>
      <w:sz w:val="24"/>
    </w:rPr>
  </w:style>
  <w:style w:type="paragraph" w:customStyle="1" w:styleId="NumberedList">
    <w:name w:val="Numbered List"/>
    <w:basedOn w:val="Normal"/>
    <w:link w:val="NumberedListChar"/>
    <w:rsid w:val="00004BB1"/>
    <w:pPr>
      <w:widowControl w:val="0"/>
      <w:tabs>
        <w:tab w:val="decimal" w:pos="360"/>
        <w:tab w:val="left" w:pos="480"/>
      </w:tabs>
      <w:spacing w:line="360" w:lineRule="auto"/>
      <w:ind w:left="475" w:hanging="475"/>
    </w:pPr>
    <w:rPr>
      <w:rFonts w:ascii="Times" w:eastAsia="Times New Roman" w:hAnsi="Times"/>
    </w:rPr>
  </w:style>
  <w:style w:type="character" w:customStyle="1" w:styleId="NumberedListChar">
    <w:name w:val="Numbered List Char"/>
    <w:link w:val="NumberedList"/>
    <w:rsid w:val="00004BB1"/>
    <w:rPr>
      <w:rFonts w:ascii="Times" w:eastAsia="Times New Roman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04BB1"/>
    <w:rPr>
      <w:rFonts w:ascii="Times New Roman" w:eastAsia="PMingLiU" w:hAnsi="Times New Roman" w:cs="Times New Roman"/>
      <w:b/>
      <w:bCs/>
      <w:sz w:val="28"/>
      <w:szCs w:val="20"/>
      <w:lang w:eastAsia="zh-TW"/>
    </w:rPr>
  </w:style>
  <w:style w:type="paragraph" w:styleId="CommentText">
    <w:name w:val="annotation text"/>
    <w:basedOn w:val="Normal"/>
    <w:link w:val="CommentTextChar"/>
    <w:rsid w:val="00004BB1"/>
  </w:style>
  <w:style w:type="character" w:customStyle="1" w:styleId="CommentTextChar">
    <w:name w:val="Comment Text Char"/>
    <w:link w:val="CommentText"/>
    <w:rsid w:val="00004BB1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Header">
    <w:name w:val="header"/>
    <w:basedOn w:val="Normal"/>
    <w:link w:val="HeaderChar1"/>
    <w:rsid w:val="00004BB1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paragraph" w:styleId="Footer">
    <w:name w:val="footer"/>
    <w:basedOn w:val="Normal"/>
    <w:link w:val="FooterChar"/>
    <w:rsid w:val="00004B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04BB1"/>
    <w:rPr>
      <w:rFonts w:ascii="Times New Roman" w:eastAsia="PMingLiU" w:hAnsi="Times New Roman" w:cs="Times New Roman"/>
      <w:sz w:val="24"/>
      <w:szCs w:val="20"/>
      <w:lang w:eastAsia="zh-TW"/>
    </w:rPr>
  </w:style>
  <w:style w:type="character" w:styleId="CommentReference">
    <w:name w:val="annotation reference"/>
    <w:rsid w:val="00004BB1"/>
    <w:rPr>
      <w:sz w:val="16"/>
      <w:szCs w:val="16"/>
    </w:rPr>
  </w:style>
  <w:style w:type="character" w:styleId="PageNumber">
    <w:name w:val="page number"/>
    <w:basedOn w:val="DefaultParagraphFont"/>
    <w:rsid w:val="00004BB1"/>
  </w:style>
  <w:style w:type="paragraph" w:styleId="Title">
    <w:name w:val="Title"/>
    <w:basedOn w:val="Normal"/>
    <w:link w:val="TitleChar"/>
    <w:qFormat/>
    <w:rsid w:val="00004BB1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04BB1"/>
    <w:rPr>
      <w:rFonts w:ascii="Times New Roman" w:eastAsia="PMingLiU" w:hAnsi="Times New Roman" w:cs="Times New Roman"/>
      <w:b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004BB1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04BB1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rsid w:val="00004BB1"/>
    <w:rPr>
      <w:rFonts w:ascii="Courier New" w:eastAsia="Times New Roman" w:hAnsi="Courier New"/>
    </w:rPr>
  </w:style>
  <w:style w:type="character" w:customStyle="1" w:styleId="PlainTextChar">
    <w:name w:val="Plain Text Char"/>
    <w:basedOn w:val="DefaultParagraphFont"/>
    <w:link w:val="PlainText"/>
    <w:rsid w:val="00004BB1"/>
    <w:rPr>
      <w:rFonts w:ascii="Courier New" w:eastAsia="Times New Roman" w:hAnsi="Courier New" w:cs="Times New Roman"/>
      <w:sz w:val="20"/>
      <w:szCs w:val="20"/>
    </w:rPr>
  </w:style>
  <w:style w:type="paragraph" w:styleId="NormalWeb">
    <w:name w:val="Normal (Web)"/>
    <w:basedOn w:val="Normal"/>
    <w:rsid w:val="00004BB1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04BB1"/>
    <w:rPr>
      <w:b/>
      <w:bCs/>
    </w:rPr>
  </w:style>
  <w:style w:type="character" w:customStyle="1" w:styleId="CommentSubjectChar">
    <w:name w:val="Comment Subject Char"/>
    <w:link w:val="CommentSubject"/>
    <w:rsid w:val="00004BB1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1"/>
    <w:semiHidden/>
    <w:unhideWhenUsed/>
    <w:rsid w:val="00004BB1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semiHidden/>
    <w:rsid w:val="00004BB1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1</cp:revision>
  <dcterms:created xsi:type="dcterms:W3CDTF">2018-09-08T07:23:00Z</dcterms:created>
  <dcterms:modified xsi:type="dcterms:W3CDTF">2018-09-08T10:09:00Z</dcterms:modified>
</cp:coreProperties>
</file>