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7DCEE" w14:textId="77777777" w:rsidR="00A209F8" w:rsidRDefault="009F5663">
      <w:pPr>
        <w:pStyle w:val="Heading10"/>
        <w:keepNext/>
        <w:keepLines/>
        <w:shd w:val="clear" w:color="auto" w:fill="auto"/>
      </w:pPr>
      <w:bookmarkStart w:id="0" w:name="bookmark0"/>
      <w:bookmarkStart w:id="1" w:name="bookmark1"/>
      <w:r>
        <w:t>Technical and Operational IT Security Concepts</w:t>
      </w:r>
      <w:bookmarkEnd w:id="0"/>
      <w:bookmarkEnd w:id="1"/>
    </w:p>
    <w:p w14:paraId="40CE909A" w14:textId="77777777" w:rsidR="00A209F8" w:rsidRDefault="00A209F8">
      <w:pPr>
        <w:spacing w:after="579" w:line="1" w:lineRule="exact"/>
      </w:pPr>
    </w:p>
    <w:p w14:paraId="4F8E3F35" w14:textId="77777777" w:rsidR="00A209F8" w:rsidRDefault="009F566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  <w:ind w:firstLine="0"/>
        <w:rPr>
          <w:sz w:val="19"/>
          <w:szCs w:val="19"/>
        </w:rPr>
      </w:pPr>
      <w:commentRangeStart w:id="2"/>
      <w:r>
        <w:rPr>
          <w:b/>
          <w:bCs/>
          <w:sz w:val="19"/>
          <w:szCs w:val="19"/>
        </w:rPr>
        <w:t>Course Description</w:t>
      </w:r>
      <w:commentRangeEnd w:id="2"/>
      <w:r w:rsidR="0086706D">
        <w:rPr>
          <w:rStyle w:val="CommentReference"/>
          <w:rFonts w:ascii="Microsoft Sans Serif" w:eastAsia="Microsoft Sans Serif" w:hAnsi="Microsoft Sans Serif" w:cs="Microsoft Sans Serif"/>
          <w:color w:val="000000"/>
        </w:rPr>
        <w:commentReference w:id="2"/>
      </w:r>
    </w:p>
    <w:p w14:paraId="1F1BB73D" w14:textId="448D3DB4" w:rsidR="00A209F8" w:rsidRDefault="009F566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293" w:lineRule="auto"/>
        <w:ind w:firstLine="0"/>
      </w:pPr>
      <w:r>
        <w:t>IT</w:t>
      </w:r>
      <w:ins w:id="3" w:author="." w:date="2023-02-26T12:59:00Z">
        <w:r w:rsidR="0086706D">
          <w:t xml:space="preserve"> </w:t>
        </w:r>
      </w:ins>
      <w:del w:id="4" w:author="." w:date="2023-02-26T12:59:00Z">
        <w:r w:rsidDel="0086706D">
          <w:delText>-</w:delText>
        </w:r>
      </w:del>
      <w:ins w:id="5" w:author="." w:date="2023-02-26T13:02:00Z">
        <w:r w:rsidR="0086706D">
          <w:t>s</w:t>
        </w:r>
      </w:ins>
      <w:del w:id="6" w:author="." w:date="2023-02-26T13:02:00Z">
        <w:r w:rsidDel="0086706D">
          <w:delText>S</w:delText>
        </w:r>
      </w:del>
      <w:r>
        <w:t xml:space="preserve">ystems and </w:t>
      </w:r>
      <w:ins w:id="7" w:author="." w:date="2023-02-26T13:02:00Z">
        <w:r w:rsidR="0086706D">
          <w:t>n</w:t>
        </w:r>
      </w:ins>
      <w:del w:id="8" w:author="." w:date="2023-02-26T13:02:00Z">
        <w:r w:rsidDel="0086706D">
          <w:delText>N</w:delText>
        </w:r>
      </w:del>
      <w:r>
        <w:t>etworks containing and processing highly sensitive information and data</w:t>
      </w:r>
      <w:ins w:id="9" w:author="." w:date="2023-02-26T13:02:00Z">
        <w:r w:rsidR="0086706D">
          <w:t>,</w:t>
        </w:r>
      </w:ins>
      <w:r>
        <w:t xml:space="preserve"> as well as IT</w:t>
      </w:r>
      <w:ins w:id="10" w:author="." w:date="2023-02-26T12:59:00Z">
        <w:r w:rsidR="0086706D">
          <w:t xml:space="preserve"> </w:t>
        </w:r>
      </w:ins>
      <w:del w:id="11" w:author="." w:date="2023-02-26T12:59:00Z">
        <w:r w:rsidDel="0086706D">
          <w:delText>-</w:delText>
        </w:r>
      </w:del>
      <w:ins w:id="12" w:author="." w:date="2023-02-26T13:02:00Z">
        <w:r w:rsidR="0086706D">
          <w:t>i</w:t>
        </w:r>
      </w:ins>
      <w:del w:id="13" w:author="." w:date="2023-02-26T13:02:00Z">
        <w:r w:rsidDel="0086706D">
          <w:delText>I</w:delText>
        </w:r>
      </w:del>
      <w:r>
        <w:t>nfrastructure in support of business-critical processes or national critical infrastructure</w:t>
      </w:r>
      <w:ins w:id="14" w:author="." w:date="2023-02-26T13:02:00Z">
        <w:r w:rsidR="0086706D">
          <w:t>,</w:t>
        </w:r>
      </w:ins>
      <w:r>
        <w:t xml:space="preserve"> require higher security mechanism</w:t>
      </w:r>
      <w:ins w:id="15" w:author="." w:date="2023-02-26T13:00:00Z">
        <w:r w:rsidR="0086706D">
          <w:t>s</w:t>
        </w:r>
      </w:ins>
      <w:r>
        <w:t xml:space="preserve"> </w:t>
      </w:r>
      <w:ins w:id="16" w:author="." w:date="2023-02-26T13:02:00Z">
        <w:r w:rsidR="0086706D">
          <w:t xml:space="preserve">than normal </w:t>
        </w:r>
      </w:ins>
      <w:r>
        <w:t>regarding confidentiality</w:t>
      </w:r>
      <w:commentRangeStart w:id="17"/>
      <w:r>
        <w:t>, integrity and availability</w:t>
      </w:r>
      <w:commentRangeEnd w:id="17"/>
      <w:r w:rsidR="0086706D">
        <w:rPr>
          <w:rStyle w:val="CommentReference"/>
          <w:rFonts w:ascii="Microsoft Sans Serif" w:eastAsia="Microsoft Sans Serif" w:hAnsi="Microsoft Sans Serif" w:cs="Microsoft Sans Serif"/>
          <w:color w:val="000000"/>
        </w:rPr>
        <w:commentReference w:id="17"/>
      </w:r>
      <w:r>
        <w:t>. Based on specific “Protection Profiles</w:t>
      </w:r>
      <w:ins w:id="18" w:author="." w:date="2023-02-26T13:00:00Z">
        <w:r w:rsidR="0086706D">
          <w:t>,</w:t>
        </w:r>
      </w:ins>
      <w:r>
        <w:t>” high</w:t>
      </w:r>
      <w:ins w:id="19" w:author="." w:date="2023-02-26T13:00:00Z">
        <w:r w:rsidR="0086706D">
          <w:t>ly</w:t>
        </w:r>
      </w:ins>
      <w:r>
        <w:t xml:space="preserve"> sophisticated tools, mechanisms and procedures need to be designed, implemented, configurated and operated.</w:t>
      </w:r>
      <w:ins w:id="20" w:author="." w:date="2023-02-26T12:59:00Z">
        <w:r w:rsidR="0086706D">
          <w:t xml:space="preserve"> </w:t>
        </w:r>
      </w:ins>
      <w:del w:id="21" w:author="." w:date="2023-02-26T13:00:00Z">
        <w:r w:rsidDel="0086706D">
          <w:delText xml:space="preserve">With </w:delText>
        </w:r>
      </w:del>
      <w:ins w:id="22" w:author="." w:date="2023-02-26T13:00:00Z">
        <w:r w:rsidR="0086706D">
          <w:t xml:space="preserve">Through </w:t>
        </w:r>
      </w:ins>
      <w:r>
        <w:t>this course</w:t>
      </w:r>
      <w:ins w:id="23" w:author="." w:date="2023-02-26T13:03:00Z">
        <w:r w:rsidR="0086706D">
          <w:t>,</w:t>
        </w:r>
      </w:ins>
      <w:r>
        <w:t xml:space="preserve"> the student will </w:t>
      </w:r>
      <w:del w:id="24" w:author="." w:date="2023-02-26T13:03:00Z">
        <w:r w:rsidDel="0086706D">
          <w:delText xml:space="preserve">be </w:delText>
        </w:r>
      </w:del>
      <w:del w:id="25" w:author="." w:date="2023-02-26T13:00:00Z">
        <w:r w:rsidDel="0086706D">
          <w:delText xml:space="preserve">able </w:delText>
        </w:r>
      </w:del>
      <w:ins w:id="26" w:author="." w:date="2023-02-26T13:00:00Z">
        <w:r w:rsidR="0086706D">
          <w:t xml:space="preserve">learn </w:t>
        </w:r>
      </w:ins>
      <w:r>
        <w:t xml:space="preserve">to evaluate </w:t>
      </w:r>
      <w:ins w:id="27" w:author="." w:date="2023-02-26T13:00:00Z">
        <w:r w:rsidR="0086706D">
          <w:t xml:space="preserve">a </w:t>
        </w:r>
      </w:ins>
      <w:r>
        <w:t>given IT</w:t>
      </w:r>
      <w:ins w:id="28" w:author="." w:date="2023-02-26T13:00:00Z">
        <w:r w:rsidR="0086706D">
          <w:t xml:space="preserve"> </w:t>
        </w:r>
      </w:ins>
      <w:del w:id="29" w:author="." w:date="2023-02-26T13:00:00Z">
        <w:r w:rsidDel="0086706D">
          <w:delText>-</w:delText>
        </w:r>
      </w:del>
      <w:ins w:id="30" w:author="." w:date="2023-02-26T13:02:00Z">
        <w:r w:rsidR="0086706D">
          <w:t>i</w:t>
        </w:r>
      </w:ins>
      <w:del w:id="31" w:author="." w:date="2023-02-26T13:02:00Z">
        <w:r w:rsidDel="0086706D">
          <w:delText>I</w:delText>
        </w:r>
      </w:del>
      <w:r>
        <w:t>nfrastructure, support the security</w:t>
      </w:r>
      <w:ins w:id="32" w:author="." w:date="2023-02-26T13:03:00Z">
        <w:r w:rsidR="0086706D">
          <w:t xml:space="preserve"> </w:t>
        </w:r>
      </w:ins>
      <w:del w:id="33" w:author="." w:date="2023-02-26T13:03:00Z">
        <w:r w:rsidDel="0086706D">
          <w:delText>-</w:delText>
        </w:r>
      </w:del>
      <w:r>
        <w:t>design of new IT</w:t>
      </w:r>
      <w:ins w:id="34" w:author="." w:date="2023-02-26T13:01:00Z">
        <w:r w:rsidR="0086706D">
          <w:t xml:space="preserve"> </w:t>
        </w:r>
      </w:ins>
      <w:del w:id="35" w:author="." w:date="2023-02-26T13:01:00Z">
        <w:r w:rsidDel="0086706D">
          <w:delText>-</w:delText>
        </w:r>
      </w:del>
      <w:ins w:id="36" w:author="." w:date="2023-02-26T13:02:00Z">
        <w:r w:rsidR="0086706D">
          <w:t>s</w:t>
        </w:r>
      </w:ins>
      <w:del w:id="37" w:author="." w:date="2023-02-26T13:02:00Z">
        <w:r w:rsidDel="0086706D">
          <w:delText>S</w:delText>
        </w:r>
      </w:del>
      <w:r>
        <w:t xml:space="preserve">ystems and </w:t>
      </w:r>
      <w:ins w:id="38" w:author="." w:date="2023-02-26T13:02:00Z">
        <w:r w:rsidR="0086706D">
          <w:t>n</w:t>
        </w:r>
      </w:ins>
      <w:del w:id="39" w:author="." w:date="2023-02-26T13:02:00Z">
        <w:r w:rsidDel="0086706D">
          <w:delText>N</w:delText>
        </w:r>
      </w:del>
      <w:r>
        <w:t xml:space="preserve">etworks by developing specific Protection Profiles, </w:t>
      </w:r>
      <w:ins w:id="40" w:author="." w:date="2023-02-26T13:01:00Z">
        <w:r w:rsidR="0086706D">
          <w:t xml:space="preserve">and </w:t>
        </w:r>
      </w:ins>
      <w:r>
        <w:t>evaluate which technical and operational security measures and application</w:t>
      </w:r>
      <w:ins w:id="41" w:author="." w:date="2023-02-26T12:59:00Z">
        <w:r w:rsidR="0086706D">
          <w:t>s</w:t>
        </w:r>
      </w:ins>
      <w:r>
        <w:t xml:space="preserve"> are required and how these are integrated, configured and operated.</w:t>
      </w:r>
    </w:p>
    <w:p w14:paraId="39B9AD19" w14:textId="77777777" w:rsidR="00A209F8" w:rsidRDefault="009F566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  <w:ind w:firstLine="0"/>
        <w:rPr>
          <w:sz w:val="19"/>
          <w:szCs w:val="19"/>
        </w:rPr>
      </w:pPr>
      <w:r>
        <w:rPr>
          <w:b/>
          <w:bCs/>
          <w:sz w:val="19"/>
          <w:szCs w:val="19"/>
        </w:rPr>
        <w:t>Contents</w:t>
      </w:r>
    </w:p>
    <w:p w14:paraId="2332749F" w14:textId="77777777" w:rsidR="00A209F8" w:rsidRDefault="009F566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2"/>
        </w:tabs>
        <w:spacing w:after="40" w:line="293" w:lineRule="auto"/>
        <w:ind w:firstLine="0"/>
      </w:pPr>
      <w:r>
        <w:t>Network Analysis and Evaluation</w:t>
      </w:r>
    </w:p>
    <w:p w14:paraId="61B0B7C0" w14:textId="07CF18F3" w:rsidR="00A209F8" w:rsidRDefault="009F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Layer</w:t>
      </w:r>
      <w:ins w:id="42" w:author="." w:date="2023-02-26T13:03:00Z">
        <w:r w:rsidR="0086706D">
          <w:t>-</w:t>
        </w:r>
      </w:ins>
      <w:del w:id="43" w:author="." w:date="2023-02-26T13:03:00Z">
        <w:r w:rsidDel="0086706D">
          <w:delText xml:space="preserve"> </w:delText>
        </w:r>
      </w:del>
      <w:r>
        <w:t>Specific Threats and Vulnerabilities</w:t>
      </w:r>
    </w:p>
    <w:p w14:paraId="53861F3C" w14:textId="65C6C1F5" w:rsidR="00A209F8" w:rsidRDefault="0086706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ins w:id="44" w:author="." w:date="2023-02-26T13:03:00Z">
        <w:r>
          <w:t>Data</w:t>
        </w:r>
      </w:ins>
      <w:del w:id="45" w:author="." w:date="2023-02-26T13:03:00Z">
        <w:r w:rsidR="009F5663" w:rsidDel="0086706D">
          <w:delText>DATA</w:delText>
        </w:r>
      </w:del>
      <w:r w:rsidR="009F5663">
        <w:t xml:space="preserve"> Flow, Interdependencies</w:t>
      </w:r>
      <w:ins w:id="46" w:author="." w:date="2023-03-07T15:15:00Z">
        <w:r w:rsidR="00DF1E82">
          <w:t>,</w:t>
        </w:r>
      </w:ins>
      <w:r w:rsidR="009F5663">
        <w:t xml:space="preserve"> and Interrelationships</w:t>
      </w:r>
    </w:p>
    <w:p w14:paraId="5B691C82" w14:textId="77777777" w:rsidR="00A209F8" w:rsidRDefault="009F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Vulnerability Scanning and Detection</w:t>
      </w:r>
    </w:p>
    <w:p w14:paraId="6A778DA7" w14:textId="77777777" w:rsidR="00A209F8" w:rsidRDefault="009F5663" w:rsidP="00DF1E8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293" w:lineRule="auto"/>
        <w:ind w:firstLine="578"/>
        <w:pPrChange w:id="47" w:author="." w:date="2023-03-07T15:15:00Z">
          <w:pPr>
            <w:pStyle w:val="BodyText"/>
            <w:numPr>
              <w:ilvl w:val="1"/>
              <w:numId w:val="1"/>
            </w:numPr>
            <w:pBdr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pBdr>
            <w:shd w:val="clear" w:color="auto" w:fill="auto"/>
            <w:tabs>
              <w:tab w:val="left" w:pos="1060"/>
            </w:tabs>
            <w:spacing w:after="40" w:line="293" w:lineRule="auto"/>
            <w:ind w:firstLine="580"/>
          </w:pPr>
        </w:pPrChange>
      </w:pPr>
      <w:r>
        <w:t>Supporting Tools and Techniques</w:t>
      </w:r>
    </w:p>
    <w:p w14:paraId="07822520" w14:textId="77777777" w:rsidR="00A209F8" w:rsidRDefault="009F566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ind w:firstLine="0"/>
      </w:pPr>
      <w:r>
        <w:t>Protection Profiles</w:t>
      </w:r>
    </w:p>
    <w:p w14:paraId="26D6EDDB" w14:textId="77777777" w:rsidR="00A209F8" w:rsidRDefault="009F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Reference Architecture Technology and Networking</w:t>
      </w:r>
    </w:p>
    <w:p w14:paraId="1E6FAB00" w14:textId="1C8B94F0" w:rsidR="00A209F8" w:rsidRDefault="009F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Risk Assessment, Residual Risk</w:t>
      </w:r>
      <w:ins w:id="48" w:author="." w:date="2023-03-07T15:15:00Z">
        <w:r w:rsidR="00DF1E82">
          <w:t>,</w:t>
        </w:r>
      </w:ins>
      <w:r>
        <w:t xml:space="preserve"> and Risk Management</w:t>
      </w:r>
    </w:p>
    <w:p w14:paraId="3CFFDA92" w14:textId="77777777" w:rsidR="00A209F8" w:rsidRDefault="009F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Security Requirements and Safeguards</w:t>
      </w:r>
    </w:p>
    <w:p w14:paraId="3E70D606" w14:textId="6587896C" w:rsidR="00A209F8" w:rsidRDefault="009F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Security Evaluation of IT</w:t>
      </w:r>
      <w:ins w:id="49" w:author="." w:date="2023-02-26T13:04:00Z">
        <w:r w:rsidR="0086706D">
          <w:t xml:space="preserve"> </w:t>
        </w:r>
      </w:ins>
      <w:del w:id="50" w:author="." w:date="2023-02-26T13:04:00Z">
        <w:r w:rsidDel="0086706D">
          <w:delText>-</w:delText>
        </w:r>
      </w:del>
      <w:r>
        <w:t>Security Products</w:t>
      </w:r>
    </w:p>
    <w:p w14:paraId="09CF8CDC" w14:textId="6CE24E91" w:rsidR="00A209F8" w:rsidRDefault="009F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Accreditation of IT</w:t>
      </w:r>
      <w:ins w:id="51" w:author="." w:date="2023-02-26T13:04:00Z">
        <w:r w:rsidR="0086706D">
          <w:t xml:space="preserve"> </w:t>
        </w:r>
      </w:ins>
      <w:del w:id="52" w:author="." w:date="2023-02-26T13:04:00Z">
        <w:r w:rsidDel="0086706D">
          <w:delText>-</w:delText>
        </w:r>
      </w:del>
      <w:r>
        <w:t>Systems and Networks</w:t>
      </w:r>
    </w:p>
    <w:p w14:paraId="7A5B7DE1" w14:textId="77777777" w:rsidR="00A209F8" w:rsidRDefault="009F566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ind w:firstLine="0"/>
      </w:pPr>
      <w:r>
        <w:t>Intrusion Detection Systems</w:t>
      </w:r>
    </w:p>
    <w:p w14:paraId="22F91627" w14:textId="77777777" w:rsidR="00A209F8" w:rsidRDefault="009F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Detection Strategy</w:t>
      </w:r>
    </w:p>
    <w:p w14:paraId="48D3A1EC" w14:textId="4D6F8730" w:rsidR="00A209F8" w:rsidRDefault="009F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Data Sources</w:t>
      </w:r>
      <w:ins w:id="53" w:author="." w:date="2023-02-26T13:05:00Z">
        <w:r w:rsidR="0086706D">
          <w:t>;</w:t>
        </w:r>
      </w:ins>
      <w:del w:id="54" w:author="." w:date="2023-02-26T13:05:00Z">
        <w:r w:rsidDel="0086706D">
          <w:delText>,</w:delText>
        </w:r>
      </w:del>
      <w:r>
        <w:t xml:space="preserve"> Sensors</w:t>
      </w:r>
    </w:p>
    <w:p w14:paraId="79F7A6B5" w14:textId="77777777" w:rsidR="00A209F8" w:rsidRDefault="009F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Analytics</w:t>
      </w:r>
    </w:p>
    <w:p w14:paraId="2CC37500" w14:textId="77777777" w:rsidR="00A209F8" w:rsidRDefault="009F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Indicators of Compromise</w:t>
      </w:r>
    </w:p>
    <w:p w14:paraId="616C5598" w14:textId="77777777" w:rsidR="00A209F8" w:rsidRDefault="009F566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ind w:firstLine="0"/>
      </w:pPr>
      <w:r>
        <w:t>Network Monitoring</w:t>
      </w:r>
    </w:p>
    <w:p w14:paraId="141C84D5" w14:textId="77777777" w:rsidR="00A209F8" w:rsidRDefault="009F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Threat Protection Systems</w:t>
      </w:r>
    </w:p>
    <w:p w14:paraId="2520A657" w14:textId="77777777" w:rsidR="00A209F8" w:rsidRDefault="009F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Wireless Sensor Networks Technology</w:t>
      </w:r>
    </w:p>
    <w:p w14:paraId="709A0B9A" w14:textId="77777777" w:rsidR="00A209F8" w:rsidRDefault="009F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Threat Information Sharing</w:t>
      </w:r>
    </w:p>
    <w:p w14:paraId="60BC1565" w14:textId="77777777" w:rsidR="00A209F8" w:rsidRDefault="009F566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ind w:firstLine="0"/>
      </w:pPr>
      <w:r>
        <w:lastRenderedPageBreak/>
        <w:t>Security Information and Event Management (SIEM)</w:t>
      </w:r>
    </w:p>
    <w:p w14:paraId="2A8DA6AC" w14:textId="01B773AF" w:rsidR="00A209F8" w:rsidRDefault="009F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Technical and Operational D</w:t>
      </w:r>
      <w:ins w:id="55" w:author="." w:date="2023-02-26T13:04:00Z">
        <w:r w:rsidR="0086706D">
          <w:t>ata</w:t>
        </w:r>
      </w:ins>
      <w:del w:id="56" w:author="." w:date="2023-02-26T13:04:00Z">
        <w:r w:rsidDel="0086706D">
          <w:delText>ATA</w:delText>
        </w:r>
      </w:del>
      <w:r>
        <w:t xml:space="preserve"> Sources</w:t>
      </w:r>
    </w:p>
    <w:p w14:paraId="173FEC4E" w14:textId="0A48DEB8" w:rsidR="00A209F8" w:rsidRDefault="009F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D</w:t>
      </w:r>
      <w:ins w:id="57" w:author="." w:date="2023-02-26T13:04:00Z">
        <w:r w:rsidR="0086706D">
          <w:t>ata</w:t>
        </w:r>
      </w:ins>
      <w:del w:id="58" w:author="." w:date="2023-02-26T13:04:00Z">
        <w:r w:rsidDel="0086706D">
          <w:delText>ATA</w:delText>
        </w:r>
      </w:del>
      <w:r>
        <w:t xml:space="preserve"> Fusion</w:t>
      </w:r>
    </w:p>
    <w:p w14:paraId="0A591B52" w14:textId="77777777" w:rsidR="00A209F8" w:rsidRDefault="009F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Network Norm Behavior</w:t>
      </w:r>
    </w:p>
    <w:p w14:paraId="1779C7FF" w14:textId="77777777" w:rsidR="00A209F8" w:rsidRDefault="009F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Big Data Analysis – Transferring Technical Data for Operational Information</w:t>
      </w:r>
    </w:p>
    <w:p w14:paraId="35FA45BF" w14:textId="6539AC86" w:rsidR="00A209F8" w:rsidRDefault="009F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Security Situation Picture</w:t>
      </w:r>
      <w:ins w:id="59" w:author="." w:date="2023-02-26T13:04:00Z">
        <w:r w:rsidR="0086706D">
          <w:t>;</w:t>
        </w:r>
      </w:ins>
      <w:del w:id="60" w:author="." w:date="2023-02-26T13:04:00Z">
        <w:r w:rsidDel="0086706D">
          <w:delText>,</w:delText>
        </w:r>
      </w:del>
      <w:r>
        <w:t xml:space="preserve"> Situational Awareness</w:t>
      </w:r>
    </w:p>
    <w:p w14:paraId="5D528E7F" w14:textId="77777777" w:rsidR="00A209F8" w:rsidRDefault="009F56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Incident Response Strategies and Automated Responses</w:t>
      </w:r>
    </w:p>
    <w:p w14:paraId="43317D5F" w14:textId="265906BF" w:rsidR="00A209F8" w:rsidRDefault="009F566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ind w:firstLine="0"/>
      </w:pPr>
      <w:r>
        <w:t>IT</w:t>
      </w:r>
      <w:ins w:id="61" w:author="." w:date="2023-02-26T13:03:00Z">
        <w:r w:rsidR="0086706D">
          <w:t xml:space="preserve"> </w:t>
        </w:r>
      </w:ins>
      <w:del w:id="62" w:author="." w:date="2023-02-26T13:03:00Z">
        <w:r w:rsidDel="0086706D">
          <w:delText>-</w:delText>
        </w:r>
      </w:del>
      <w:r>
        <w:t>Security Evaluation and Assessment</w:t>
      </w:r>
    </w:p>
    <w:p w14:paraId="5CA37A2E" w14:textId="4031DB71" w:rsidR="00A209F8" w:rsidRDefault="009F566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560"/>
      </w:pPr>
      <w:r>
        <w:t>6.1</w:t>
      </w:r>
      <w:ins w:id="63" w:author="." w:date="2023-02-26T13:05:00Z">
        <w:r w:rsidR="0086706D">
          <w:t xml:space="preserve">    </w:t>
        </w:r>
      </w:ins>
      <w:del w:id="64" w:author="." w:date="2023-02-26T13:05:00Z">
        <w:r w:rsidDel="0086706D">
          <w:delText xml:space="preserve"> </w:delText>
        </w:r>
      </w:del>
      <w:r>
        <w:t>IT</w:t>
      </w:r>
      <w:ins w:id="65" w:author="." w:date="2023-02-26T13:03:00Z">
        <w:r w:rsidR="0086706D">
          <w:t xml:space="preserve"> </w:t>
        </w:r>
      </w:ins>
      <w:del w:id="66" w:author="." w:date="2023-02-26T13:03:00Z">
        <w:r w:rsidDel="0086706D">
          <w:delText>-</w:delText>
        </w:r>
      </w:del>
      <w:r>
        <w:t>Security Metrics</w:t>
      </w:r>
    </w:p>
    <w:p w14:paraId="06931A4B" w14:textId="68FF7161" w:rsidR="00A209F8" w:rsidRDefault="009F5663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IT</w:t>
      </w:r>
      <w:ins w:id="67" w:author="." w:date="2023-02-26T13:03:00Z">
        <w:r w:rsidR="0086706D">
          <w:t xml:space="preserve"> </w:t>
        </w:r>
      </w:ins>
      <w:del w:id="68" w:author="." w:date="2023-02-26T13:03:00Z">
        <w:r w:rsidDel="0086706D">
          <w:delText>-</w:delText>
        </w:r>
      </w:del>
      <w:r>
        <w:t>Security Assessment</w:t>
      </w:r>
    </w:p>
    <w:p w14:paraId="047BAA0E" w14:textId="7FAF6FA1" w:rsidR="00A209F8" w:rsidRDefault="00A209F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/>
        <w:ind w:firstLine="620"/>
        <w:sectPr w:rsidR="00A209F8">
          <w:headerReference w:type="even" r:id="rId11"/>
          <w:headerReference w:type="default" r:id="rId12"/>
          <w:footerReference w:type="even" r:id="rId13"/>
          <w:footerReference w:type="default" r:id="rId14"/>
          <w:pgSz w:w="13493" w:h="18427"/>
          <w:pgMar w:top="3576" w:right="2194" w:bottom="4051" w:left="2184" w:header="0" w:footer="3" w:gutter="0"/>
          <w:pgNumType w:start="4"/>
          <w:cols w:space="720"/>
          <w:noEndnote/>
          <w:docGrid w:linePitch="360"/>
        </w:sectPr>
      </w:pPr>
    </w:p>
    <w:p w14:paraId="5F39185A" w14:textId="77777777" w:rsidR="00A209F8" w:rsidRDefault="00A209F8">
      <w:pPr>
        <w:spacing w:after="359" w:line="1" w:lineRule="exact"/>
      </w:pPr>
    </w:p>
    <w:p w14:paraId="2C680C23" w14:textId="77777777" w:rsidR="00A209F8" w:rsidRDefault="00A209F8">
      <w:pPr>
        <w:spacing w:line="1" w:lineRule="exact"/>
      </w:pPr>
    </w:p>
    <w:p w14:paraId="09E16B2D" w14:textId="77777777" w:rsidR="00A209F8" w:rsidRDefault="00A209F8">
      <w:pPr>
        <w:spacing w:after="359" w:line="1" w:lineRule="exact"/>
      </w:pPr>
    </w:p>
    <w:p w14:paraId="27D94C68" w14:textId="77777777" w:rsidR="00A209F8" w:rsidRDefault="00A209F8">
      <w:pPr>
        <w:spacing w:line="1" w:lineRule="exact"/>
      </w:pPr>
    </w:p>
    <w:p w14:paraId="6E01C8BA" w14:textId="77777777" w:rsidR="00A209F8" w:rsidRDefault="00A209F8">
      <w:pPr>
        <w:spacing w:after="459" w:line="1" w:lineRule="exact"/>
      </w:pPr>
    </w:p>
    <w:p w14:paraId="3B2E019D" w14:textId="77777777" w:rsidR="00A209F8" w:rsidRDefault="00A209F8">
      <w:pPr>
        <w:spacing w:line="1" w:lineRule="exact"/>
      </w:pPr>
    </w:p>
    <w:sectPr w:rsidR="00A209F8">
      <w:type w:val="continuous"/>
      <w:pgSz w:w="13493" w:h="18427"/>
      <w:pgMar w:top="1679" w:right="1359" w:bottom="1617" w:left="2170" w:header="0" w:footer="3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." w:date="2023-02-26T13:05:00Z" w:initials=".">
    <w:p w14:paraId="37364ACF" w14:textId="77777777" w:rsidR="0086706D" w:rsidRDefault="0086706D">
      <w:pPr>
        <w:pStyle w:val="CommentText"/>
      </w:pPr>
      <w:r>
        <w:rPr>
          <w:rStyle w:val="CommentReference"/>
        </w:rPr>
        <w:annotationRef/>
      </w:r>
      <w:r>
        <w:t>Generic changes:</w:t>
      </w:r>
    </w:p>
    <w:p w14:paraId="03876BBC" w14:textId="77777777" w:rsidR="0086706D" w:rsidRDefault="0086706D" w:rsidP="0086706D">
      <w:pPr>
        <w:pStyle w:val="CommentText"/>
        <w:numPr>
          <w:ilvl w:val="0"/>
          <w:numId w:val="3"/>
        </w:numPr>
      </w:pPr>
      <w:r>
        <w:t xml:space="preserve"> Removed excessive capitalization of terms</w:t>
      </w:r>
    </w:p>
    <w:p w14:paraId="6B197D50" w14:textId="25E4983C" w:rsidR="0086706D" w:rsidRDefault="0086706D" w:rsidP="0086706D">
      <w:pPr>
        <w:pStyle w:val="CommentText"/>
        <w:numPr>
          <w:ilvl w:val="0"/>
          <w:numId w:val="3"/>
        </w:numPr>
      </w:pPr>
      <w:r>
        <w:t xml:space="preserve"> Removed excessive hyphenation of terms</w:t>
      </w:r>
    </w:p>
  </w:comment>
  <w:comment w:id="17" w:author="." w:date="2023-02-26T13:01:00Z" w:initials=".">
    <w:p w14:paraId="1115F6E5" w14:textId="1E07A531" w:rsidR="0086706D" w:rsidRDefault="0086706D">
      <w:pPr>
        <w:pStyle w:val="CommentText"/>
      </w:pPr>
      <w:r>
        <w:rPr>
          <w:rStyle w:val="CommentReference"/>
        </w:rPr>
        <w:annotationRef/>
      </w:r>
      <w:r>
        <w:t>Serial commas are more usual in US English.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B197D50" w15:done="0"/>
  <w15:commentEx w15:paraId="1115F6E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5D7A1" w16cex:dateUtc="2023-02-26T13:05:00Z"/>
  <w16cex:commentExtensible w16cex:durableId="27A5D6B7" w16cex:dateUtc="2023-02-26T1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197D50" w16cid:durableId="27A5D7A1"/>
  <w16cid:commentId w16cid:paraId="1115F6E5" w16cid:durableId="27A5D6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8D63C" w14:textId="77777777" w:rsidR="00A0291C" w:rsidRDefault="00A0291C">
      <w:r>
        <w:separator/>
      </w:r>
    </w:p>
  </w:endnote>
  <w:endnote w:type="continuationSeparator" w:id="0">
    <w:p w14:paraId="0D5B41C6" w14:textId="77777777" w:rsidR="00A0291C" w:rsidRDefault="00A02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C0D64" w14:textId="77777777" w:rsidR="00A209F8" w:rsidRDefault="009F566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06A13992" wp14:editId="722A3787">
              <wp:simplePos x="0" y="0"/>
              <wp:positionH relativeFrom="page">
                <wp:posOffset>857885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4F5C5FA" w14:textId="77777777" w:rsidR="00A209F8" w:rsidRDefault="009F5663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A13992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55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AtTmXTfAAAADQEAAA8AAABkcnMv&#10;ZG93bnJldi54bWxMj81OwzAQhO9IvIO1SNyo4yLSNo1ToUpcuFEqJG5uvI2j+iey3TR5e5YT3HZ2&#10;R7Pf1LvJWTZiTH3wEsSiAIa+Dbr3nYTj59vTGljKymtlg0cJMybYNfd3tap0uPkPHA+5YxTiU6Uk&#10;mJyHivPUGnQqLcKAnm7nEJ3KJGPHdVQ3CneWL4ui5E71nj4YNeDeYHs5XJ2E1fQVcEi4x+/z2EbT&#10;z2v7Pkv5+DC9boFlnPKfGX7xCR0aYjqFq9eJWdLPL4KsNJQbQa3IshRiA+xEq5UQJfCm5v9bND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1OZdN8AAAANAQAADwAAAAAAAAAAAAAA&#10;AADgAwAAZHJzL2Rvd25yZXYueG1sUEsFBgAAAAAEAAQA8wAAAOwEAAAAAA==&#10;" filled="f" stroked="f">
              <v:textbox style="mso-fit-shape-to-text:t" inset="0,0,0,0">
                <w:txbxContent>
                  <w:p w14:paraId="64F5C5FA" w14:textId="77777777" w:rsidR="00A209F8" w:rsidRDefault="009F5663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EC46F" w14:textId="77777777" w:rsidR="00A209F8" w:rsidRDefault="009F566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58A13DA9" wp14:editId="3CC773E8">
              <wp:simplePos x="0" y="0"/>
              <wp:positionH relativeFrom="page">
                <wp:posOffset>7212965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C3B5C3C" w14:textId="77777777" w:rsidR="00A209F8" w:rsidRDefault="009F5663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A13DA9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67.95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" filled="f" stroked="f">
              <v:textbox style="mso-fit-shape-to-text:t" inset="0,0,0,0">
                <w:txbxContent>
                  <w:p w14:paraId="6C3B5C3C" w14:textId="77777777" w:rsidR="00A209F8" w:rsidRDefault="009F5663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D2F96" w14:textId="77777777" w:rsidR="00A0291C" w:rsidRDefault="00A0291C"/>
  </w:footnote>
  <w:footnote w:type="continuationSeparator" w:id="0">
    <w:p w14:paraId="37735C11" w14:textId="77777777" w:rsidR="00A0291C" w:rsidRDefault="00A029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8DCA8" w14:textId="77777777" w:rsidR="00A209F8" w:rsidRDefault="009F566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2358706C" wp14:editId="12DD938A">
              <wp:simplePos x="0" y="0"/>
              <wp:positionH relativeFrom="page">
                <wp:posOffset>857885</wp:posOffset>
              </wp:positionH>
              <wp:positionV relativeFrom="page">
                <wp:posOffset>826135</wp:posOffset>
              </wp:positionV>
              <wp:extent cx="1657985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5798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2C1C7BD" w14:textId="77777777" w:rsidR="00A209F8" w:rsidRDefault="009F5663">
                          <w:pPr>
                            <w:pStyle w:val="Headerorfooter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DLBCSEEISC01_E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58706C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55pt;margin-top:65.05pt;width:130.55pt;height:13.9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" filled="f" stroked="f">
              <v:textbox style="mso-fit-shape-to-text:t" inset="0,0,0,0">
                <w:txbxContent>
                  <w:p w14:paraId="22C1C7BD" w14:textId="77777777" w:rsidR="00A209F8" w:rsidRDefault="009F5663">
                    <w:pPr>
                      <w:pStyle w:val="Headerorfooter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DLBCSEEISC01_E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CDE56" w14:textId="77777777" w:rsidR="00A209F8" w:rsidRDefault="009F566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971CBDE" wp14:editId="7DA6E4B7">
              <wp:simplePos x="0" y="0"/>
              <wp:positionH relativeFrom="page">
                <wp:posOffset>6042660</wp:posOffset>
              </wp:positionH>
              <wp:positionV relativeFrom="page">
                <wp:posOffset>829310</wp:posOffset>
              </wp:positionV>
              <wp:extent cx="1657985" cy="1739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57985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02641E1" w14:textId="77777777" w:rsidR="00A209F8" w:rsidRDefault="009F5663">
                          <w:pPr>
                            <w:pStyle w:val="Headerorfooter20"/>
                            <w:shd w:val="clear" w:color="auto" w:fill="auto"/>
                            <w:tabs>
                              <w:tab w:val="right" w:pos="2611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DLBCSEEISC01_E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71CBDE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475.8pt;margin-top:65.3pt;width:130.55pt;height:13.7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" filled="f" stroked="f">
              <v:textbox style="mso-fit-shape-to-text:t" inset="0,0,0,0">
                <w:txbxContent>
                  <w:p w14:paraId="302641E1" w14:textId="77777777" w:rsidR="00A209F8" w:rsidRDefault="009F5663">
                    <w:pPr>
                      <w:pStyle w:val="Headerorfooter20"/>
                      <w:shd w:val="clear" w:color="auto" w:fill="auto"/>
                      <w:tabs>
                        <w:tab w:val="right" w:pos="2611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DLBCSEEISC01_E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F1AF6"/>
    <w:multiLevelType w:val="multilevel"/>
    <w:tmpl w:val="14C2B0E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D602F74"/>
    <w:multiLevelType w:val="hybridMultilevel"/>
    <w:tmpl w:val="BA5A8250"/>
    <w:lvl w:ilvl="0" w:tplc="ED78C9D6">
      <w:start w:val="6"/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D366CB"/>
    <w:multiLevelType w:val="multilevel"/>
    <w:tmpl w:val="B208923E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60375579">
    <w:abstractNumId w:val="0"/>
  </w:num>
  <w:num w:numId="2" w16cid:durableId="477110160">
    <w:abstractNumId w:val="2"/>
  </w:num>
  <w:num w:numId="3" w16cid:durableId="112029772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9F8"/>
    <w:rsid w:val="00345A20"/>
    <w:rsid w:val="00681477"/>
    <w:rsid w:val="007636E7"/>
    <w:rsid w:val="0086706D"/>
    <w:rsid w:val="009F5663"/>
    <w:rsid w:val="00A0291C"/>
    <w:rsid w:val="00A209F8"/>
    <w:rsid w:val="00C72000"/>
    <w:rsid w:val="00DF1E82"/>
    <w:rsid w:val="00F45EA9"/>
    <w:rsid w:val="00FA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864AE"/>
  <w15:docId w15:val="{6123B2E6-0898-5745-955A-85AD6C8FC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808285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10" w:lineRule="auto"/>
      <w:jc w:val="center"/>
      <w:outlineLvl w:val="0"/>
    </w:pPr>
    <w:rPr>
      <w:rFonts w:ascii="Arial" w:eastAsia="Arial" w:hAnsi="Arial" w:cs="Arial"/>
      <w:color w:val="808285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  <w:ind w:firstLine="14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  <w:ind w:firstLine="14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  <w:style w:type="paragraph" w:styleId="Revision">
    <w:name w:val="Revision"/>
    <w:hidden/>
    <w:uiPriority w:val="99"/>
    <w:semiHidden/>
    <w:rsid w:val="0086706D"/>
    <w:pPr>
      <w:widowControl/>
    </w:pPr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8670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0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706D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70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706D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.</cp:lastModifiedBy>
  <cp:revision>5</cp:revision>
  <dcterms:created xsi:type="dcterms:W3CDTF">2023-02-26T12:58:00Z</dcterms:created>
  <dcterms:modified xsi:type="dcterms:W3CDTF">2023-03-07T15:16:00Z</dcterms:modified>
</cp:coreProperties>
</file>