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67D7" w14:textId="77777777" w:rsidR="009A04C3" w:rsidRDefault="001E0287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Use Case and Evaluation</w:t>
      </w:r>
      <w:bookmarkEnd w:id="0"/>
      <w:bookmarkEnd w:id="1"/>
    </w:p>
    <w:p w14:paraId="502467E4" w14:textId="77777777" w:rsidR="009A04C3" w:rsidRDefault="001E028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02467E5" w14:textId="6FFC8622" w:rsidR="009A04C3" w:rsidRDefault="001E028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evaluation and definition of use cases is the fundamental groundwork from which </w:t>
      </w:r>
      <w:del w:id="4" w:author="." w:date="2023-03-08T12:05:00Z">
        <w:r w:rsidDel="00B86A2C">
          <w:delText xml:space="preserve">the </w:delText>
        </w:r>
      </w:del>
      <w:r>
        <w:t xml:space="preserve">projects can be defined. This </w:t>
      </w:r>
      <w:del w:id="5" w:author="." w:date="2023-03-08T12:05:00Z">
        <w:r w:rsidDel="00B86A2C">
          <w:delText xml:space="preserve">does </w:delText>
        </w:r>
      </w:del>
      <w:r>
        <w:t>not only include</w:t>
      </w:r>
      <w:ins w:id="6" w:author="." w:date="2023-03-08T12:05:00Z">
        <w:r w:rsidR="00B86A2C">
          <w:t>s</w:t>
        </w:r>
      </w:ins>
      <w:r>
        <w:t xml:space="preserve"> the scope and technical requirements of a project but also how value can be derived from the project. A crucial aspect is the definition of what makes a project successful, both in terms of a technical evaluation as well as a business</w:t>
      </w:r>
      <w:del w:id="7" w:author="." w:date="2023-03-08T12:05:00Z">
        <w:r w:rsidDel="00B86A2C">
          <w:delText xml:space="preserve"> </w:delText>
        </w:r>
      </w:del>
      <w:ins w:id="8" w:author="." w:date="2023-03-08T12:05:00Z">
        <w:r w:rsidR="00B86A2C">
          <w:t>-</w:t>
        </w:r>
      </w:ins>
      <w:r>
        <w:t>centric perspective</w:t>
      </w:r>
      <w:ins w:id="9" w:author="." w:date="2023-03-08T12:05:00Z">
        <w:r w:rsidR="00B86A2C">
          <w:t>,</w:t>
        </w:r>
      </w:ins>
      <w:r>
        <w:t xml:space="preserve"> and how the status quo can be monitored effectively during the progress of a project. The course also discusses how to avoid common fallacies and understand the implications of introducing data-driven decisions into traditional management structures.</w:t>
      </w:r>
    </w:p>
    <w:p w14:paraId="502467ED" w14:textId="77777777" w:rsidR="009A04C3" w:rsidRDefault="001E028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0" w:name="bookmark12"/>
      <w:bookmarkStart w:id="11" w:name="bookmark13"/>
      <w:r>
        <w:t>Contents</w:t>
      </w:r>
      <w:bookmarkEnd w:id="10"/>
      <w:bookmarkEnd w:id="11"/>
    </w:p>
    <w:p w14:paraId="502467EE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Use Case Evaluation</w:t>
      </w:r>
    </w:p>
    <w:p w14:paraId="502467EF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Identification of Use Cases</w:t>
      </w:r>
    </w:p>
    <w:p w14:paraId="502467F0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Specifying Use Case Requirements</w:t>
      </w:r>
    </w:p>
    <w:p w14:paraId="502467F1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Data Sources and Data Handling Classification</w:t>
      </w:r>
    </w:p>
    <w:p w14:paraId="502467F2" w14:textId="449906C1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Model-</w:t>
      </w:r>
      <w:del w:id="12" w:author="." w:date="2023-03-08T12:06:00Z">
        <w:r w:rsidDel="00B86A2C">
          <w:delText>c</w:delText>
        </w:r>
      </w:del>
      <w:ins w:id="13" w:author="." w:date="2023-03-08T12:06:00Z">
        <w:r w:rsidR="00B86A2C">
          <w:t>C</w:t>
        </w:r>
      </w:ins>
      <w:r>
        <w:t>entric Evaluation</w:t>
      </w:r>
    </w:p>
    <w:p w14:paraId="502467F3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Common Metrics for Regression and Classification</w:t>
      </w:r>
    </w:p>
    <w:p w14:paraId="502467F4" w14:textId="3F6DE428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Visual Aid</w:t>
      </w:r>
      <w:del w:id="14" w:author="." w:date="2023-03-08T12:06:00Z">
        <w:r w:rsidDel="00B86A2C">
          <w:delText>e</w:delText>
        </w:r>
      </w:del>
      <w:r>
        <w:t>s</w:t>
      </w:r>
    </w:p>
    <w:p w14:paraId="502467F5" w14:textId="14AF8585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Business-</w:t>
      </w:r>
      <w:del w:id="15" w:author="." w:date="2023-03-08T12:06:00Z">
        <w:r w:rsidDel="00B86A2C">
          <w:delText>c</w:delText>
        </w:r>
      </w:del>
      <w:ins w:id="16" w:author="." w:date="2023-03-08T12:06:00Z">
        <w:r w:rsidR="00B86A2C">
          <w:t>C</w:t>
        </w:r>
      </w:ins>
      <w:r>
        <w:t>entric Evaluation</w:t>
      </w:r>
    </w:p>
    <w:p w14:paraId="502467F6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Cost Function and Optimal Point Estimators</w:t>
      </w:r>
    </w:p>
    <w:p w14:paraId="502467F7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Evaluation Using KPIs</w:t>
      </w:r>
    </w:p>
    <w:p w14:paraId="502467F8" w14:textId="77777777" w:rsidR="009A04C3" w:rsidRDefault="001E0287" w:rsidP="00B86A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78"/>
        <w:pPrChange w:id="17" w:author="." w:date="2023-03-08T12:05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307" w:lineRule="auto"/>
            <w:ind w:firstLine="580"/>
          </w:pPr>
        </w:pPrChange>
      </w:pPr>
      <w:r>
        <w:t>A/B Test</w:t>
      </w:r>
    </w:p>
    <w:p w14:paraId="502467F9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60"/>
      </w:pPr>
      <w:r>
        <w:t>Monitoring</w:t>
      </w:r>
    </w:p>
    <w:p w14:paraId="502467FA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Visual Monitoring Using Dashboards</w:t>
      </w:r>
    </w:p>
    <w:p w14:paraId="502467FB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Automated Reporting and Alerting</w:t>
      </w:r>
    </w:p>
    <w:p w14:paraId="502467FC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60"/>
      </w:pPr>
      <w:r>
        <w:t>Avoiding Common Fallacies</w:t>
      </w:r>
    </w:p>
    <w:p w14:paraId="502467FD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  <w:jc w:val="both"/>
      </w:pPr>
      <w:r>
        <w:t>Cognitive Biases</w:t>
      </w:r>
    </w:p>
    <w:p w14:paraId="502467FE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  <w:jc w:val="both"/>
      </w:pPr>
      <w:r>
        <w:t>Statistical Effects</w:t>
      </w:r>
    </w:p>
    <w:p w14:paraId="502467FF" w14:textId="4B38104E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Change Management: Transformation to a Data-</w:t>
      </w:r>
      <w:del w:id="18" w:author="." w:date="2023-03-08T12:06:00Z">
        <w:r w:rsidDel="00B86A2C">
          <w:delText>d</w:delText>
        </w:r>
      </w:del>
      <w:ins w:id="19" w:author="." w:date="2023-03-08T12:06:00Z">
        <w:r w:rsidR="00B86A2C">
          <w:t>D</w:t>
        </w:r>
      </w:ins>
      <w:r>
        <w:t>riven Company</w:t>
      </w:r>
    </w:p>
    <w:sectPr w:rsidR="009A04C3" w:rsidSect="001E0287">
      <w:pgSz w:w="13493" w:h="18427"/>
      <w:pgMar w:top="3576" w:right="2215" w:bottom="2683" w:left="21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7A8B" w14:textId="77777777" w:rsidR="00A4615D" w:rsidRDefault="00A4615D">
      <w:r>
        <w:separator/>
      </w:r>
    </w:p>
  </w:endnote>
  <w:endnote w:type="continuationSeparator" w:id="0">
    <w:p w14:paraId="4B2A4908" w14:textId="77777777" w:rsidR="00A4615D" w:rsidRDefault="00A4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061D6" w14:textId="77777777" w:rsidR="00A4615D" w:rsidRDefault="00A4615D"/>
  </w:footnote>
  <w:footnote w:type="continuationSeparator" w:id="0">
    <w:p w14:paraId="2FCEEF49" w14:textId="77777777" w:rsidR="00A4615D" w:rsidRDefault="00A461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64AAD"/>
    <w:multiLevelType w:val="multilevel"/>
    <w:tmpl w:val="07E64D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85410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C3"/>
    <w:rsid w:val="001E0287"/>
    <w:rsid w:val="009A04C3"/>
    <w:rsid w:val="00A4615D"/>
    <w:rsid w:val="00B86A2C"/>
    <w:rsid w:val="00D0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6793"/>
  <w15:docId w15:val="{7B367D81-0F2D-4AA7-9905-5EEB3634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B86A2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1040</Characters>
  <Application>Microsoft Office Word</Application>
  <DocSecurity>0</DocSecurity>
  <Lines>27</Lines>
  <Paragraphs>24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2023-02-24T15:07:00Z</dcterms:created>
  <dcterms:modified xsi:type="dcterms:W3CDTF">2023-03-08T12:06:00Z</dcterms:modified>
</cp:coreProperties>
</file>