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9C3FF3" w14:textId="77777777" w:rsidR="00F52C1D" w:rsidRPr="00F52C1D" w:rsidRDefault="00F52C1D" w:rsidP="00F52C1D">
      <w:pPr>
        <w:pStyle w:val="PlainText"/>
        <w:rPr>
          <w:rFonts w:cs="Courier New"/>
        </w:rPr>
      </w:pPr>
      <w:r w:rsidRPr="00F52C1D">
        <w:rPr>
          <w:rFonts w:cs="Courier New"/>
        </w:rPr>
        <w:t>\chapter{Optimizations}</w:t>
      </w:r>
    </w:p>
    <w:p w14:paraId="4B4E49BC" w14:textId="77777777" w:rsidR="00F52C1D" w:rsidRPr="00F52C1D" w:rsidRDefault="00F52C1D" w:rsidP="00F52C1D">
      <w:pPr>
        <w:pStyle w:val="PlainText"/>
        <w:rPr>
          <w:rFonts w:cs="Courier New"/>
        </w:rPr>
      </w:pPr>
      <w:r w:rsidRPr="00F52C1D">
        <w:rPr>
          <w:rFonts w:cs="Courier New"/>
        </w:rPr>
        <w:t>\label{sec:optimizations}</w:t>
      </w:r>
    </w:p>
    <w:p w14:paraId="156F7FE6" w14:textId="77777777" w:rsidR="00F52C1D" w:rsidRPr="00F52C1D" w:rsidRDefault="00F52C1D" w:rsidP="00F52C1D">
      <w:pPr>
        <w:pStyle w:val="PlainText"/>
        <w:rPr>
          <w:rFonts w:cs="Courier New"/>
        </w:rPr>
      </w:pPr>
      <w:r w:rsidRPr="00F52C1D">
        <w:rPr>
          <w:rFonts w:cs="Courier New"/>
        </w:rPr>
        <w:t>\phantomsection</w:t>
      </w:r>
    </w:p>
    <w:p w14:paraId="718A62C8" w14:textId="77777777" w:rsidR="00F52C1D" w:rsidRPr="00F52C1D" w:rsidRDefault="00F52C1D" w:rsidP="00F52C1D">
      <w:pPr>
        <w:pStyle w:val="PlainText"/>
        <w:rPr>
          <w:rFonts w:cs="Courier New"/>
        </w:rPr>
      </w:pPr>
      <w:r w:rsidRPr="00F52C1D">
        <w:rPr>
          <w:rFonts w:cs="Courier New"/>
        </w:rPr>
        <w:t>\section{Parallel Input Generation}</w:t>
      </w:r>
    </w:p>
    <w:p w14:paraId="64FC96C1" w14:textId="77777777" w:rsidR="00F52C1D" w:rsidRPr="00F52C1D" w:rsidRDefault="00F52C1D" w:rsidP="00F52C1D">
      <w:pPr>
        <w:pStyle w:val="PlainText"/>
        <w:rPr>
          <w:rFonts w:cs="Courier New"/>
        </w:rPr>
      </w:pPr>
      <w:r w:rsidRPr="00F52C1D">
        <w:rPr>
          <w:rFonts w:cs="Courier New"/>
        </w:rPr>
        <w:t>\label{sec:parallel_input_generation}</w:t>
      </w:r>
    </w:p>
    <w:p w14:paraId="49304CF2" w14:textId="77777777" w:rsidR="00F52C1D" w:rsidRPr="00F52C1D" w:rsidRDefault="00F52C1D" w:rsidP="00F52C1D">
      <w:pPr>
        <w:pStyle w:val="PlainText"/>
        <w:rPr>
          <w:rFonts w:cs="Courier New"/>
        </w:rPr>
      </w:pPr>
      <w:r w:rsidRPr="00F52C1D">
        <w:rPr>
          <w:rFonts w:cs="Courier New"/>
        </w:rPr>
        <w:t>\phantomsection</w:t>
      </w:r>
    </w:p>
    <w:p w14:paraId="5D04A9CB" w14:textId="7529E3E4" w:rsidR="00F52C1D" w:rsidRPr="00F52C1D" w:rsidRDefault="00F52C1D" w:rsidP="00F52C1D">
      <w:pPr>
        <w:pStyle w:val="PlainText"/>
        <w:rPr>
          <w:ins w:id="0" w:author="Author"/>
          <w:rFonts w:cs="Courier New"/>
        </w:rPr>
      </w:pPr>
      <w:r w:rsidRPr="00F52C1D">
        <w:rPr>
          <w:rFonts w:cs="Courier New"/>
        </w:rPr>
        <w:t>\subsection{Requirements}</w:t>
      </w:r>
      <w:del w:id="1" w:author="Author">
        <w:r w:rsidR="002015C9">
          <w:delText xml:space="preserve"> </w:delText>
        </w:r>
      </w:del>
    </w:p>
    <w:p w14:paraId="16F2AE56" w14:textId="77777777" w:rsidR="00F52C1D" w:rsidRPr="00F52C1D" w:rsidRDefault="00F52C1D" w:rsidP="00F52C1D">
      <w:pPr>
        <w:pStyle w:val="PlainText"/>
        <w:rPr>
          <w:rFonts w:cs="Courier New"/>
        </w:rPr>
      </w:pPr>
      <w:r w:rsidRPr="00F52C1D">
        <w:rPr>
          <w:rFonts w:cs="Courier New"/>
        </w:rPr>
        <w:t>\label{subsection:requirements}</w:t>
      </w:r>
    </w:p>
    <w:p w14:paraId="7716C7B2" w14:textId="77777777" w:rsidR="00F52C1D" w:rsidRPr="00F52C1D" w:rsidRDefault="00F52C1D" w:rsidP="00F52C1D">
      <w:pPr>
        <w:pStyle w:val="PlainText"/>
        <w:rPr>
          <w:rFonts w:cs="Courier New"/>
        </w:rPr>
      </w:pPr>
      <w:r w:rsidRPr="00F52C1D">
        <w:rPr>
          <w:rFonts w:cs="Courier New"/>
        </w:rPr>
        <w:t>\begin{figure}</w:t>
      </w:r>
    </w:p>
    <w:p w14:paraId="3FF7E92E" w14:textId="77777777" w:rsidR="00F52C1D" w:rsidRPr="00F52C1D" w:rsidRDefault="00F52C1D" w:rsidP="00F52C1D">
      <w:pPr>
        <w:pStyle w:val="PlainText"/>
        <w:rPr>
          <w:rFonts w:cs="Courier New"/>
        </w:rPr>
      </w:pPr>
      <w:r w:rsidRPr="00F52C1D">
        <w:rPr>
          <w:rFonts w:cs="Courier New"/>
        </w:rPr>
        <w:tab/>
        <w:t>\centering</w:t>
      </w:r>
    </w:p>
    <w:p w14:paraId="24B96ABF" w14:textId="77777777" w:rsidR="00F52C1D" w:rsidRPr="00F52C1D" w:rsidRDefault="00F52C1D" w:rsidP="00F52C1D">
      <w:pPr>
        <w:pStyle w:val="PlainText"/>
        <w:rPr>
          <w:rFonts w:cs="Courier New"/>
        </w:rPr>
      </w:pPr>
      <w:r w:rsidRPr="00F52C1D">
        <w:rPr>
          <w:rFonts w:cs="Courier New"/>
        </w:rPr>
        <w:tab/>
        <w:t>\includegraphics[width=0.85\textwidth,keepaspectratio=true,page=1]{tikxinputgeneration.pdf}</w:t>
      </w:r>
    </w:p>
    <w:p w14:paraId="7840DD7A" w14:textId="77777777" w:rsidR="00F52C1D" w:rsidRPr="00F52C1D" w:rsidRDefault="00F52C1D" w:rsidP="00F52C1D">
      <w:pPr>
        <w:pStyle w:val="PlainText"/>
        <w:rPr>
          <w:rFonts w:cs="Courier New"/>
        </w:rPr>
      </w:pPr>
      <w:r w:rsidRPr="00F52C1D">
        <w:rPr>
          <w:rFonts w:cs="Courier New"/>
        </w:rPr>
        <w:tab/>
        <w:t>\vspace{.2in}</w:t>
      </w:r>
    </w:p>
    <w:p w14:paraId="6B7D8515" w14:textId="77777777" w:rsidR="00F52C1D" w:rsidRPr="00F52C1D" w:rsidRDefault="00F52C1D" w:rsidP="00F52C1D">
      <w:pPr>
        <w:pStyle w:val="PlainText"/>
        <w:rPr>
          <w:rFonts w:cs="Courier New"/>
        </w:rPr>
      </w:pPr>
      <w:r w:rsidRPr="00F52C1D">
        <w:rPr>
          <w:rFonts w:cs="Courier New"/>
        </w:rPr>
        <w:tab/>
      </w:r>
    </w:p>
    <w:p w14:paraId="496768E5" w14:textId="0B1383B8" w:rsidR="00F52C1D" w:rsidRPr="00F52C1D" w:rsidRDefault="00F52C1D" w:rsidP="00F52C1D">
      <w:pPr>
        <w:pStyle w:val="PlainText"/>
        <w:rPr>
          <w:rFonts w:cs="Courier New"/>
        </w:rPr>
      </w:pPr>
      <w:r w:rsidRPr="00F52C1D">
        <w:rPr>
          <w:rFonts w:cs="Courier New"/>
        </w:rPr>
        <w:tab/>
        <w:t xml:space="preserve">\caption{Flow </w:t>
      </w:r>
      <w:del w:id="2" w:author="Author">
        <w:r w:rsidR="002015C9">
          <w:delText>Chart of Input</w:delText>
        </w:r>
      </w:del>
      <w:ins w:id="3" w:author="Author">
        <w:r w:rsidRPr="00F52C1D">
          <w:rPr>
            <w:rFonts w:cs="Courier New"/>
          </w:rPr>
          <w:t>chart for input</w:t>
        </w:r>
      </w:ins>
      <w:r w:rsidRPr="00F52C1D">
        <w:rPr>
          <w:rFonts w:cs="Courier New"/>
        </w:rPr>
        <w:t xml:space="preserve"> generation</w:t>
      </w:r>
      <w:del w:id="4" w:author="Author">
        <w:r w:rsidR="002015C9">
          <w:delText>. Continues at</w:delText>
        </w:r>
      </w:del>
      <w:ins w:id="5" w:author="Author">
        <w:r w:rsidRPr="00F52C1D">
          <w:rPr>
            <w:rFonts w:cs="Courier New"/>
          </w:rPr>
          <w:t xml:space="preserve"> (continues in</w:t>
        </w:r>
      </w:ins>
      <w:r w:rsidRPr="00F52C1D">
        <w:rPr>
          <w:rFonts w:cs="Courier New"/>
        </w:rPr>
        <w:t xml:space="preserve"> \cref{fig:tikxinputgeneration2</w:t>
      </w:r>
      <w:del w:id="6" w:author="Author">
        <w:r w:rsidR="002015C9">
          <w:delText>}}</w:delText>
        </w:r>
      </w:del>
      <w:ins w:id="7" w:author="Author">
        <w:r w:rsidRPr="00F52C1D">
          <w:rPr>
            <w:rFonts w:cs="Courier New"/>
          </w:rPr>
          <w:t>}).}</w:t>
        </w:r>
      </w:ins>
    </w:p>
    <w:p w14:paraId="1F2FF32F" w14:textId="77777777" w:rsidR="00F52C1D" w:rsidRPr="00F52C1D" w:rsidRDefault="00F52C1D" w:rsidP="00F52C1D">
      <w:pPr>
        <w:pStyle w:val="PlainText"/>
        <w:rPr>
          <w:rFonts w:cs="Courier New"/>
        </w:rPr>
      </w:pPr>
      <w:r w:rsidRPr="00F52C1D">
        <w:rPr>
          <w:rFonts w:cs="Courier New"/>
        </w:rPr>
        <w:tab/>
        <w:t>\label{fig:tikxinputgeneration}</w:t>
      </w:r>
    </w:p>
    <w:p w14:paraId="0D910B53" w14:textId="77777777" w:rsidR="00F52C1D" w:rsidRPr="00F52C1D" w:rsidRDefault="00F52C1D" w:rsidP="00F52C1D">
      <w:pPr>
        <w:pStyle w:val="PlainText"/>
        <w:rPr>
          <w:rFonts w:cs="Courier New"/>
        </w:rPr>
      </w:pPr>
      <w:r w:rsidRPr="00F52C1D">
        <w:rPr>
          <w:rFonts w:cs="Courier New"/>
        </w:rPr>
        <w:t>\end{figure}</w:t>
      </w:r>
    </w:p>
    <w:p w14:paraId="106C19F1" w14:textId="77777777" w:rsidR="00F52C1D" w:rsidRPr="00F52C1D" w:rsidRDefault="00F52C1D" w:rsidP="00F52C1D">
      <w:pPr>
        <w:pStyle w:val="PlainText"/>
        <w:rPr>
          <w:rFonts w:cs="Courier New"/>
        </w:rPr>
      </w:pPr>
    </w:p>
    <w:p w14:paraId="1E2BDB2A" w14:textId="77777777" w:rsidR="00F52C1D" w:rsidRPr="00F52C1D" w:rsidRDefault="00F52C1D" w:rsidP="00F52C1D">
      <w:pPr>
        <w:pStyle w:val="PlainText"/>
        <w:rPr>
          <w:rFonts w:cs="Courier New"/>
        </w:rPr>
      </w:pPr>
      <w:r w:rsidRPr="00F52C1D">
        <w:rPr>
          <w:rFonts w:cs="Courier New"/>
        </w:rPr>
        <w:t>\begin{figure}</w:t>
      </w:r>
    </w:p>
    <w:p w14:paraId="13839EF8" w14:textId="77777777" w:rsidR="00F52C1D" w:rsidRPr="00F52C1D" w:rsidRDefault="00F52C1D" w:rsidP="00F52C1D">
      <w:pPr>
        <w:pStyle w:val="PlainText"/>
        <w:rPr>
          <w:rFonts w:cs="Courier New"/>
        </w:rPr>
      </w:pPr>
      <w:r w:rsidRPr="00F52C1D">
        <w:rPr>
          <w:rFonts w:cs="Courier New"/>
        </w:rPr>
        <w:tab/>
        <w:t>\centering</w:t>
      </w:r>
    </w:p>
    <w:p w14:paraId="3B765939" w14:textId="77777777" w:rsidR="00F52C1D" w:rsidRPr="00F52C1D" w:rsidRDefault="00F52C1D" w:rsidP="00F52C1D">
      <w:pPr>
        <w:pStyle w:val="PlainText"/>
        <w:rPr>
          <w:rFonts w:cs="Courier New"/>
        </w:rPr>
      </w:pPr>
      <w:r w:rsidRPr="00F52C1D">
        <w:rPr>
          <w:rFonts w:cs="Courier New"/>
        </w:rPr>
        <w:tab/>
        <w:t>\includegraphics[width=0.85\textwidth,keepaspectratio=true,page=2]{tikxinputgeneration.pdf}</w:t>
      </w:r>
    </w:p>
    <w:p w14:paraId="4649C456" w14:textId="77777777" w:rsidR="00F52C1D" w:rsidRPr="00F52C1D" w:rsidRDefault="00F52C1D" w:rsidP="00F52C1D">
      <w:pPr>
        <w:pStyle w:val="PlainText"/>
        <w:rPr>
          <w:rFonts w:cs="Courier New"/>
        </w:rPr>
      </w:pPr>
      <w:r w:rsidRPr="00F52C1D">
        <w:rPr>
          <w:rFonts w:cs="Courier New"/>
        </w:rPr>
        <w:tab/>
        <w:t>\vspace{.2in}</w:t>
      </w:r>
    </w:p>
    <w:p w14:paraId="16FDEEE9" w14:textId="77777777" w:rsidR="00F52C1D" w:rsidRPr="00F52C1D" w:rsidRDefault="00F52C1D" w:rsidP="00F52C1D">
      <w:pPr>
        <w:pStyle w:val="PlainText"/>
        <w:rPr>
          <w:rFonts w:cs="Courier New"/>
        </w:rPr>
      </w:pPr>
      <w:r w:rsidRPr="00F52C1D">
        <w:rPr>
          <w:rFonts w:cs="Courier New"/>
        </w:rPr>
        <w:tab/>
      </w:r>
    </w:p>
    <w:p w14:paraId="26C3280E" w14:textId="4703D0A8" w:rsidR="00F52C1D" w:rsidRPr="00F52C1D" w:rsidRDefault="00F52C1D" w:rsidP="00F52C1D">
      <w:pPr>
        <w:pStyle w:val="PlainText"/>
        <w:rPr>
          <w:rFonts w:cs="Courier New"/>
        </w:rPr>
      </w:pPr>
      <w:r w:rsidRPr="00F52C1D">
        <w:rPr>
          <w:rFonts w:cs="Courier New"/>
        </w:rPr>
        <w:tab/>
        <w:t xml:space="preserve">\caption{Flow </w:t>
      </w:r>
      <w:del w:id="8" w:author="Author">
        <w:r w:rsidR="002015C9">
          <w:delText>Chart of Input</w:delText>
        </w:r>
      </w:del>
      <w:ins w:id="9" w:author="Author">
        <w:r w:rsidRPr="00F52C1D">
          <w:rPr>
            <w:rFonts w:cs="Courier New"/>
          </w:rPr>
          <w:t>chart for input</w:t>
        </w:r>
      </w:ins>
      <w:r w:rsidRPr="00F52C1D">
        <w:rPr>
          <w:rFonts w:cs="Courier New"/>
        </w:rPr>
        <w:t xml:space="preserve"> generation </w:t>
      </w:r>
      <w:del w:id="10" w:author="Author">
        <w:r w:rsidR="002015C9">
          <w:delText>continues</w:delText>
        </w:r>
      </w:del>
      <w:ins w:id="11" w:author="Author">
        <w:r w:rsidRPr="00F52C1D">
          <w:rPr>
            <w:rFonts w:cs="Courier New"/>
          </w:rPr>
          <w:t>(continued</w:t>
        </w:r>
      </w:ins>
      <w:r w:rsidRPr="00F52C1D">
        <w:rPr>
          <w:rFonts w:cs="Courier New"/>
        </w:rPr>
        <w:t xml:space="preserve"> from \cref{fig:tikxinputgeneration</w:t>
      </w:r>
      <w:del w:id="12" w:author="Author">
        <w:r w:rsidR="002015C9">
          <w:delText>}}</w:delText>
        </w:r>
      </w:del>
      <w:ins w:id="13" w:author="Author">
        <w:r w:rsidRPr="00F52C1D">
          <w:rPr>
            <w:rFonts w:cs="Courier New"/>
          </w:rPr>
          <w:t>}).}</w:t>
        </w:r>
      </w:ins>
    </w:p>
    <w:p w14:paraId="27E45889" w14:textId="77777777" w:rsidR="00F52C1D" w:rsidRPr="00F52C1D" w:rsidRDefault="00F52C1D" w:rsidP="00F52C1D">
      <w:pPr>
        <w:pStyle w:val="PlainText"/>
        <w:rPr>
          <w:rFonts w:cs="Courier New"/>
        </w:rPr>
      </w:pPr>
      <w:r w:rsidRPr="00F52C1D">
        <w:rPr>
          <w:rFonts w:cs="Courier New"/>
        </w:rPr>
        <w:tab/>
        <w:t>\label{fig:tikxinputgeneration2}</w:t>
      </w:r>
    </w:p>
    <w:p w14:paraId="7E254320" w14:textId="77777777" w:rsidR="00F52C1D" w:rsidRPr="00F52C1D" w:rsidRDefault="00F52C1D" w:rsidP="00F52C1D">
      <w:pPr>
        <w:pStyle w:val="PlainText"/>
        <w:rPr>
          <w:rFonts w:cs="Courier New"/>
        </w:rPr>
      </w:pPr>
      <w:r w:rsidRPr="00F52C1D">
        <w:rPr>
          <w:rFonts w:cs="Courier New"/>
        </w:rPr>
        <w:t>\end{figure}</w:t>
      </w:r>
    </w:p>
    <w:p w14:paraId="768D2E23" w14:textId="3C5F8DF5" w:rsidR="00F52C1D" w:rsidRPr="00F52C1D" w:rsidRDefault="002015C9" w:rsidP="00F52C1D">
      <w:pPr>
        <w:pStyle w:val="PlainText"/>
        <w:rPr>
          <w:rFonts w:cs="Courier New"/>
        </w:rPr>
      </w:pPr>
      <w:del w:id="14" w:author="Author">
        <w:r>
          <w:delText>To</w:delText>
        </w:r>
      </w:del>
      <w:ins w:id="15" w:author="Author">
        <w:r w:rsidR="00F52C1D" w:rsidRPr="00F52C1D">
          <w:rPr>
            <w:rFonts w:cs="Courier New"/>
          </w:rPr>
          <w:t>We want to</w:t>
        </w:r>
      </w:ins>
      <w:r w:rsidR="00F52C1D" w:rsidRPr="00F52C1D">
        <w:rPr>
          <w:rFonts w:cs="Courier New"/>
        </w:rPr>
        <w:t xml:space="preserve"> calculate </w:t>
      </w:r>
      <w:ins w:id="16" w:author="Author">
        <w:r w:rsidR="00F52C1D" w:rsidRPr="00F52C1D">
          <w:rPr>
            <w:rFonts w:cs="Courier New"/>
          </w:rPr>
          <w:t xml:space="preserve">the </w:t>
        </w:r>
      </w:ins>
      <w:r w:rsidR="00F52C1D" w:rsidRPr="00F52C1D">
        <w:rPr>
          <w:rFonts w:cs="Courier New"/>
        </w:rPr>
        <w:t xml:space="preserve">JND of </w:t>
      </w:r>
      <w:ins w:id="17" w:author="Author">
        <w:r w:rsidR="00F52C1D" w:rsidRPr="00F52C1D">
          <w:rPr>
            <w:rFonts w:cs="Courier New"/>
          </w:rPr>
          <w:t xml:space="preserve">the </w:t>
        </w:r>
      </w:ins>
      <w:r w:rsidR="00F52C1D" w:rsidRPr="00F52C1D">
        <w:rPr>
          <w:rFonts w:cs="Courier New"/>
        </w:rPr>
        <w:t xml:space="preserve">signal </w:t>
      </w:r>
      <w:ins w:id="18" w:author="Author">
        <w:r w:rsidR="00F52C1D" w:rsidRPr="00F52C1D">
          <w:rPr>
            <w:rFonts w:cs="Courier New"/>
          </w:rPr>
          <w:t xml:space="preserve">for </w:t>
        </w:r>
      </w:ins>
      <w:r w:rsidR="00F52C1D" w:rsidRPr="00F52C1D">
        <w:rPr>
          <w:rFonts w:cs="Courier New"/>
        </w:rPr>
        <w:t xml:space="preserve">either </w:t>
      </w:r>
      <w:ins w:id="19" w:author="Author">
        <w:r w:rsidR="00F52C1D" w:rsidRPr="00F52C1D">
          <w:rPr>
            <w:rFonts w:cs="Courier New"/>
          </w:rPr>
          <w:t xml:space="preserve">a </w:t>
        </w:r>
      </w:ins>
      <w:r w:rsidR="00F52C1D" w:rsidRPr="00F52C1D">
        <w:rPr>
          <w:rFonts w:cs="Courier New"/>
        </w:rPr>
        <w:t xml:space="preserve">pure tone or </w:t>
      </w:r>
      <w:del w:id="20" w:author="Author">
        <w:r>
          <w:delText>\</w:delText>
        </w:r>
      </w:del>
      <w:ins w:id="21" w:author="Author">
        <w:r w:rsidR="00F52C1D" w:rsidRPr="00F52C1D">
          <w:rPr>
            <w:rFonts w:cs="Courier New"/>
          </w:rPr>
          <w:t xml:space="preserve">a </w:t>
        </w:r>
      </w:ins>
      <w:r w:rsidR="00F52C1D" w:rsidRPr="00F52C1D">
        <w:rPr>
          <w:rFonts w:cs="Courier New"/>
        </w:rPr>
        <w:t xml:space="preserve">recorded </w:t>
      </w:r>
      <w:ins w:id="22" w:author="Author">
        <w:r w:rsidR="00F52C1D" w:rsidRPr="00F52C1D">
          <w:rPr>
            <w:rFonts w:cs="Courier New"/>
          </w:rPr>
          <w:t xml:space="preserve">signal, </w:t>
        </w:r>
      </w:ins>
      <w:r w:rsidR="00F52C1D" w:rsidRPr="00F52C1D">
        <w:rPr>
          <w:rFonts w:cs="Courier New"/>
        </w:rPr>
        <w:t xml:space="preserve">as </w:t>
      </w:r>
      <w:del w:id="23" w:author="Author">
        <w:r>
          <w:delText>show at</w:delText>
        </w:r>
      </w:del>
      <w:ins w:id="24" w:author="Author">
        <w:r w:rsidR="00F52C1D" w:rsidRPr="00F52C1D">
          <w:rPr>
            <w:rFonts w:cs="Courier New"/>
          </w:rPr>
          <w:t>explained in</w:t>
        </w:r>
      </w:ins>
      <w:r w:rsidR="00F52C1D" w:rsidRPr="00F52C1D">
        <w:rPr>
          <w:rFonts w:cs="Courier New"/>
        </w:rPr>
        <w:t xml:space="preserve"> \cref{subpar:jnd-types</w:t>
      </w:r>
      <w:del w:id="25" w:author="Author">
        <w:r>
          <w:delText xml:space="preserve">}.\\ </w:delText>
        </w:r>
      </w:del>
      <w:ins w:id="26" w:author="Author">
        <w:r w:rsidR="00F52C1D" w:rsidRPr="00F52C1D">
          <w:rPr>
            <w:rFonts w:cs="Courier New"/>
          </w:rPr>
          <w:t>}.</w:t>
        </w:r>
      </w:ins>
    </w:p>
    <w:p w14:paraId="212FFD29" w14:textId="7A62CF85" w:rsidR="00F52C1D" w:rsidRPr="00F52C1D" w:rsidRDefault="00F52C1D" w:rsidP="00F52C1D">
      <w:pPr>
        <w:pStyle w:val="PlainText"/>
        <w:rPr>
          <w:rFonts w:cs="Courier New"/>
        </w:rPr>
      </w:pPr>
      <w:r w:rsidRPr="00F52C1D">
        <w:rPr>
          <w:rFonts w:cs="Courier New"/>
        </w:rPr>
        <w:t xml:space="preserve">We need to measure </w:t>
      </w:r>
      <w:ins w:id="27" w:author="Author">
        <w:r w:rsidRPr="00F52C1D">
          <w:rPr>
            <w:rFonts w:cs="Courier New"/>
          </w:rPr>
          <w:t xml:space="preserve">the </w:t>
        </w:r>
      </w:ins>
      <w:r w:rsidRPr="00F52C1D">
        <w:rPr>
          <w:rFonts w:cs="Courier New"/>
        </w:rPr>
        <w:t xml:space="preserve">JND for multiple $\dlalpha$, </w:t>
      </w:r>
      <w:ins w:id="28" w:author="Author">
        <w:r w:rsidRPr="00F52C1D">
          <w:rPr>
            <w:rFonts w:cs="Courier New"/>
          </w:rPr>
          <w:t xml:space="preserve">so </w:t>
        </w:r>
      </w:ins>
      <w:r w:rsidRPr="00F52C1D">
        <w:rPr>
          <w:rFonts w:cs="Courier New"/>
        </w:rPr>
        <w:t xml:space="preserve">we define </w:t>
      </w:r>
      <w:ins w:id="29" w:author="Author">
        <w:r w:rsidRPr="00F52C1D">
          <w:rPr>
            <w:rFonts w:cs="Courier New"/>
          </w:rPr>
          <w:t xml:space="preserve">a </w:t>
        </w:r>
      </w:ins>
      <w:r w:rsidRPr="00F52C1D">
        <w:rPr>
          <w:rFonts w:cs="Courier New"/>
        </w:rPr>
        <w:t xml:space="preserve">set of </w:t>
      </w:r>
      <w:del w:id="30" w:author="Author">
        <w:r w:rsidR="002015C9">
          <w:delText>power instances</w:delText>
        </w:r>
      </w:del>
      <w:ins w:id="31" w:author="Author">
        <w:r w:rsidRPr="00F52C1D">
          <w:rPr>
            <w:rFonts w:cs="Courier New"/>
          </w:rPr>
          <w:t>powers</w:t>
        </w:r>
      </w:ins>
      <w:r w:rsidRPr="00F52C1D">
        <w:rPr>
          <w:rFonts w:cs="Courier New"/>
        </w:rPr>
        <w:t xml:space="preserve"> in dB</w:t>
      </w:r>
      <w:ins w:id="32" w:author="Author">
        <w:r w:rsidRPr="00F52C1D">
          <w:rPr>
            <w:rFonts w:cs="Courier New"/>
          </w:rPr>
          <w:t>:</w:t>
        </w:r>
      </w:ins>
      <w:r w:rsidRPr="00F52C1D">
        <w:rPr>
          <w:rFonts w:cs="Courier New"/>
        </w:rPr>
        <w:t xml:space="preserve"> $\dalpha[0],\dalpha[1], \dots, \dlalpha</w:t>
      </w:r>
      <w:del w:id="33" w:author="Author">
        <w:r w:rsidR="002015C9">
          <w:delText>$</w:delText>
        </w:r>
      </w:del>
      <w:ins w:id="34" w:author="Author">
        <w:r w:rsidRPr="00F52C1D">
          <w:rPr>
            <w:rFonts w:cs="Courier New"/>
          </w:rPr>
          <w:t>$,</w:t>
        </w:r>
      </w:ins>
      <w:r w:rsidRPr="00F52C1D">
        <w:rPr>
          <w:rFonts w:cs="Courier New"/>
        </w:rPr>
        <w:t xml:space="preserve"> with </w:t>
      </w:r>
    </w:p>
    <w:p w14:paraId="3BC01DC6" w14:textId="77777777" w:rsidR="002015C9" w:rsidRDefault="002015C9" w:rsidP="002015C9">
      <w:pPr>
        <w:rPr>
          <w:del w:id="35" w:author="Author"/>
        </w:rPr>
      </w:pPr>
    </w:p>
    <w:p w14:paraId="490FDEE4" w14:textId="77777777" w:rsidR="00F52C1D" w:rsidRPr="00F52C1D" w:rsidRDefault="00F52C1D" w:rsidP="00F52C1D">
      <w:pPr>
        <w:pStyle w:val="PlainText"/>
        <w:rPr>
          <w:rFonts w:cs="Courier New"/>
        </w:rPr>
      </w:pPr>
      <w:r w:rsidRPr="00F52C1D">
        <w:rPr>
          <w:rFonts w:cs="Courier New"/>
        </w:rPr>
        <w:t>\begin{equation}</w:t>
      </w:r>
    </w:p>
    <w:p w14:paraId="00E6B83C" w14:textId="77777777" w:rsidR="00F52C1D" w:rsidRPr="00F52C1D" w:rsidRDefault="00F52C1D" w:rsidP="00F52C1D">
      <w:pPr>
        <w:pStyle w:val="PlainText"/>
        <w:rPr>
          <w:rFonts w:cs="Courier New"/>
        </w:rPr>
      </w:pPr>
      <w:r w:rsidRPr="00F52C1D">
        <w:rPr>
          <w:rFonts w:cs="Courier New"/>
        </w:rPr>
        <w:t>\label{eq:delta-alpha-level}</w:t>
      </w:r>
    </w:p>
    <w:p w14:paraId="2E367C63" w14:textId="77777777" w:rsidR="00F52C1D" w:rsidRPr="00F52C1D" w:rsidRDefault="00F52C1D" w:rsidP="00F52C1D">
      <w:pPr>
        <w:pStyle w:val="PlainText"/>
        <w:rPr>
          <w:rFonts w:cs="Courier New"/>
        </w:rPr>
      </w:pPr>
      <w:r w:rsidRPr="00F52C1D">
        <w:rPr>
          <w:rFonts w:cs="Courier New"/>
        </w:rPr>
        <w:t>\dlalpha = \dalpha[0] + SL \cdot dBJump</w:t>
      </w:r>
    </w:p>
    <w:p w14:paraId="7B4EAA58" w14:textId="77777777" w:rsidR="00F52C1D" w:rsidRPr="00F52C1D" w:rsidRDefault="00F52C1D" w:rsidP="00F52C1D">
      <w:pPr>
        <w:pStyle w:val="PlainText"/>
        <w:rPr>
          <w:rFonts w:cs="Courier New"/>
        </w:rPr>
      </w:pPr>
      <w:r w:rsidRPr="00F52C1D">
        <w:rPr>
          <w:rFonts w:cs="Courier New"/>
        </w:rPr>
        <w:t>\end{equation}</w:t>
      </w:r>
    </w:p>
    <w:p w14:paraId="54430387" w14:textId="77777777" w:rsidR="002015C9" w:rsidRDefault="002015C9" w:rsidP="002015C9">
      <w:pPr>
        <w:rPr>
          <w:del w:id="36" w:author="Author"/>
        </w:rPr>
      </w:pPr>
    </w:p>
    <w:p w14:paraId="13E9E925" w14:textId="58AE6F08" w:rsidR="00F52C1D" w:rsidRPr="00F52C1D" w:rsidRDefault="00F52C1D" w:rsidP="00F52C1D">
      <w:pPr>
        <w:pStyle w:val="PlainText"/>
        <w:rPr>
          <w:rFonts w:cs="Courier New"/>
        </w:rPr>
      </w:pPr>
      <w:r w:rsidRPr="00F52C1D">
        <w:rPr>
          <w:rFonts w:cs="Courier New"/>
        </w:rPr>
        <w:t xml:space="preserve">The series of $\dlalpha$ can be </w:t>
      </w:r>
      <w:del w:id="37" w:author="Author">
        <w:r w:rsidR="002015C9">
          <w:delText>decided</w:delText>
        </w:r>
      </w:del>
      <w:ins w:id="38" w:author="Author">
        <w:r w:rsidRPr="00F52C1D">
          <w:rPr>
            <w:rFonts w:cs="Courier New"/>
          </w:rPr>
          <w:t>determined</w:t>
        </w:r>
      </w:ins>
      <w:r w:rsidRPr="00F52C1D">
        <w:rPr>
          <w:rFonts w:cs="Courier New"/>
        </w:rPr>
        <w:t xml:space="preserve"> at </w:t>
      </w:r>
      <w:ins w:id="39" w:author="Author">
        <w:r w:rsidRPr="00F52C1D">
          <w:rPr>
            <w:rFonts w:cs="Courier New"/>
          </w:rPr>
          <w:t xml:space="preserve">the </w:t>
        </w:r>
      </w:ins>
      <w:r w:rsidRPr="00F52C1D">
        <w:rPr>
          <w:rFonts w:cs="Courier New"/>
        </w:rPr>
        <w:t xml:space="preserve">input level </w:t>
      </w:r>
      <w:del w:id="40" w:author="Author">
        <w:r w:rsidR="002015C9">
          <w:delText>allow</w:delText>
        </w:r>
      </w:del>
      <w:ins w:id="41" w:author="Author">
        <w:r w:rsidRPr="00F52C1D">
          <w:rPr>
            <w:rFonts w:cs="Courier New"/>
          </w:rPr>
          <w:t>to</w:t>
        </w:r>
      </w:ins>
      <w:r w:rsidRPr="00F52C1D">
        <w:rPr>
          <w:rFonts w:cs="Courier New"/>
        </w:rPr>
        <w:t xml:space="preserve"> search for $\JND$ at different resolutions. </w:t>
      </w:r>
      <w:del w:id="42" w:author="Author">
        <w:r w:rsidR="002015C9">
          <w:delText>testing</w:delText>
        </w:r>
      </w:del>
      <w:ins w:id="43" w:author="Author">
        <w:r w:rsidRPr="00F52C1D">
          <w:rPr>
            <w:rFonts w:cs="Courier New"/>
          </w:rPr>
          <w:t>Testing</w:t>
        </w:r>
      </w:ins>
      <w:r w:rsidRPr="00F52C1D">
        <w:rPr>
          <w:rFonts w:cs="Courier New"/>
        </w:rPr>
        <w:t xml:space="preserve"> can be done on </w:t>
      </w:r>
      <w:ins w:id="44" w:author="Author">
        <w:r w:rsidRPr="00F52C1D">
          <w:rPr>
            <w:rFonts w:cs="Courier New"/>
          </w:rPr>
          <w:t xml:space="preserve">the following signals: </w:t>
        </w:r>
      </w:ins>
    </w:p>
    <w:p w14:paraId="0FA1F335" w14:textId="77777777" w:rsidR="00F52C1D" w:rsidRPr="00F52C1D" w:rsidRDefault="00F52C1D" w:rsidP="00F52C1D">
      <w:pPr>
        <w:pStyle w:val="PlainText"/>
        <w:rPr>
          <w:rFonts w:cs="Courier New"/>
        </w:rPr>
      </w:pPr>
      <w:r w:rsidRPr="00F52C1D">
        <w:rPr>
          <w:rFonts w:cs="Courier New"/>
        </w:rPr>
        <w:t>\begin{itemize}</w:t>
      </w:r>
    </w:p>
    <w:p w14:paraId="52FBE5A9" w14:textId="340EB38F" w:rsidR="00F52C1D" w:rsidRPr="00F52C1D" w:rsidRDefault="00F52C1D" w:rsidP="00F52C1D">
      <w:pPr>
        <w:pStyle w:val="PlainText"/>
        <w:rPr>
          <w:rFonts w:cs="Courier New"/>
        </w:rPr>
      </w:pPr>
      <w:r w:rsidRPr="00F52C1D">
        <w:rPr>
          <w:rFonts w:cs="Courier New"/>
        </w:rPr>
        <w:tab/>
        <w:t>\item{</w:t>
      </w:r>
      <w:del w:id="45" w:author="Author">
        <w:r w:rsidR="002015C9">
          <w:delText>pure</w:delText>
        </w:r>
      </w:del>
      <w:ins w:id="46" w:author="Author">
        <w:r w:rsidRPr="00F52C1D">
          <w:rPr>
            <w:rFonts w:cs="Courier New"/>
          </w:rPr>
          <w:t>Pure</w:t>
        </w:r>
      </w:ins>
      <w:r w:rsidRPr="00F52C1D">
        <w:rPr>
          <w:rFonts w:cs="Courier New"/>
        </w:rPr>
        <w:t xml:space="preserve"> tone</w:t>
      </w:r>
      <w:del w:id="47" w:author="Author">
        <w:r w:rsidR="002015C9">
          <w:delText>} -</w:delText>
        </w:r>
      </w:del>
      <w:ins w:id="48" w:author="Author">
        <w:r w:rsidRPr="00F52C1D">
          <w:rPr>
            <w:rFonts w:cs="Courier New"/>
          </w:rPr>
          <w:t>:}  A</w:t>
        </w:r>
      </w:ins>
      <w:r w:rsidRPr="00F52C1D">
        <w:rPr>
          <w:rFonts w:cs="Courier New"/>
        </w:rPr>
        <w:t xml:space="preserve"> pure tone is </w:t>
      </w:r>
      <w:ins w:id="49" w:author="Author">
        <w:r w:rsidRPr="00F52C1D">
          <w:rPr>
            <w:rFonts w:cs="Courier New"/>
          </w:rPr>
          <w:t xml:space="preserve">a </w:t>
        </w:r>
      </w:ins>
      <w:r w:rsidRPr="00F52C1D">
        <w:rPr>
          <w:rFonts w:cs="Courier New"/>
        </w:rPr>
        <w:t xml:space="preserve">cosine signal and </w:t>
      </w:r>
      <w:del w:id="50" w:author="Author">
        <w:r w:rsidR="002015C9">
          <w:delText>can be</w:delText>
        </w:r>
      </w:del>
      <w:ins w:id="51" w:author="Author">
        <w:r w:rsidRPr="00F52C1D">
          <w:rPr>
            <w:rFonts w:cs="Courier New"/>
          </w:rPr>
          <w:t>is</w:t>
        </w:r>
      </w:ins>
      <w:r w:rsidRPr="00F52C1D">
        <w:rPr>
          <w:rFonts w:cs="Courier New"/>
        </w:rPr>
        <w:t xml:space="preserve"> defined by its frequency, its amplitude (</w:t>
      </w:r>
      <w:del w:id="52" w:author="Author">
        <w:r w:rsidR="002015C9">
          <w:delText>noted as</w:delText>
        </w:r>
      </w:del>
      <w:ins w:id="53" w:author="Author">
        <w:r w:rsidRPr="00F52C1D">
          <w:rPr>
            <w:rFonts w:cs="Courier New"/>
          </w:rPr>
          <w:t>denoted</w:t>
        </w:r>
      </w:ins>
      <w:r w:rsidRPr="00F52C1D">
        <w:rPr>
          <w:rFonts w:cs="Courier New"/>
        </w:rPr>
        <w:t xml:space="preserve"> SL </w:t>
      </w:r>
      <w:del w:id="54" w:author="Author">
        <w:r w:rsidR="002015C9">
          <w:delText xml:space="preserve">- </w:delText>
        </w:r>
      </w:del>
      <w:ins w:id="55" w:author="Author">
        <w:r w:rsidRPr="00F52C1D">
          <w:rPr>
            <w:rFonts w:cs="Courier New"/>
          </w:rPr>
          <w:t>for ``</w:t>
        </w:r>
      </w:ins>
      <w:r w:rsidRPr="00F52C1D">
        <w:rPr>
          <w:rFonts w:cs="Courier New"/>
        </w:rPr>
        <w:t xml:space="preserve">signal </w:t>
      </w:r>
      <w:del w:id="56" w:author="Author">
        <w:r w:rsidR="002015C9">
          <w:delText>level)</w:delText>
        </w:r>
      </w:del>
      <w:ins w:id="57" w:author="Author">
        <w:r w:rsidRPr="00F52C1D">
          <w:rPr>
            <w:rFonts w:cs="Courier New"/>
          </w:rPr>
          <w:t>level’’),</w:t>
        </w:r>
      </w:ins>
      <w:r w:rsidRPr="00F52C1D">
        <w:rPr>
          <w:rFonts w:cs="Courier New"/>
        </w:rPr>
        <w:t xml:space="preserve"> and </w:t>
      </w:r>
      <w:ins w:id="58" w:author="Author">
        <w:r w:rsidRPr="00F52C1D">
          <w:rPr>
            <w:rFonts w:cs="Courier New"/>
          </w:rPr>
          <w:t xml:space="preserve">its </w:t>
        </w:r>
      </w:ins>
      <w:r w:rsidRPr="00F52C1D">
        <w:rPr>
          <w:rFonts w:cs="Courier New"/>
        </w:rPr>
        <w:t>length</w:t>
      </w:r>
      <w:ins w:id="59" w:author="Author">
        <w:r w:rsidRPr="00F52C1D">
          <w:rPr>
            <w:rFonts w:cs="Courier New"/>
          </w:rPr>
          <w:t>.</w:t>
        </w:r>
      </w:ins>
    </w:p>
    <w:p w14:paraId="24A66115" w14:textId="4F7F1F3C" w:rsidR="00F52C1D" w:rsidRPr="00F52C1D" w:rsidRDefault="00F52C1D" w:rsidP="00F52C1D">
      <w:pPr>
        <w:pStyle w:val="PlainText"/>
        <w:rPr>
          <w:rFonts w:cs="Courier New"/>
        </w:rPr>
      </w:pPr>
      <w:r w:rsidRPr="00F52C1D">
        <w:rPr>
          <w:rFonts w:cs="Courier New"/>
        </w:rPr>
        <w:tab/>
        <w:t>\item</w:t>
      </w:r>
      <w:del w:id="60" w:author="Author">
        <w:r w:rsidR="002015C9">
          <w:delText>{\</w:delText>
        </w:r>
      </w:del>
      <w:ins w:id="61" w:author="Author">
        <w:r w:rsidRPr="00F52C1D">
          <w:rPr>
            <w:rFonts w:cs="Courier New"/>
          </w:rPr>
          <w:t xml:space="preserve">{Recorded:}  A </w:t>
        </w:r>
      </w:ins>
      <w:r w:rsidRPr="00F52C1D">
        <w:rPr>
          <w:rFonts w:cs="Courier New"/>
        </w:rPr>
        <w:t>recorded</w:t>
      </w:r>
      <w:del w:id="62" w:author="Author">
        <w:r w:rsidR="002015C9">
          <w:delText>} -</w:delText>
        </w:r>
      </w:del>
      <w:ins w:id="63" w:author="Author">
        <w:r w:rsidRPr="00F52C1D">
          <w:rPr>
            <w:rFonts w:cs="Courier New"/>
          </w:rPr>
          <w:t xml:space="preserve"> signal</w:t>
        </w:r>
      </w:ins>
      <w:r w:rsidRPr="00F52C1D">
        <w:rPr>
          <w:rFonts w:cs="Courier New"/>
        </w:rPr>
        <w:t xml:space="preserve"> can be any signal</w:t>
      </w:r>
      <w:ins w:id="64" w:author="Author">
        <w:r w:rsidRPr="00F52C1D">
          <w:rPr>
            <w:rFonts w:cs="Courier New"/>
          </w:rPr>
          <w:t>.</w:t>
        </w:r>
      </w:ins>
    </w:p>
    <w:p w14:paraId="1DE7308F" w14:textId="77777777" w:rsidR="00F52C1D" w:rsidRPr="00F52C1D" w:rsidRDefault="00F52C1D" w:rsidP="00F52C1D">
      <w:pPr>
        <w:pStyle w:val="PlainText"/>
        <w:rPr>
          <w:rFonts w:cs="Courier New"/>
        </w:rPr>
      </w:pPr>
      <w:r w:rsidRPr="00F52C1D">
        <w:rPr>
          <w:rFonts w:cs="Courier New"/>
        </w:rPr>
        <w:t>\end{itemize}</w:t>
      </w:r>
    </w:p>
    <w:p w14:paraId="493E8DD4" w14:textId="08FED651" w:rsidR="00F52C1D" w:rsidRPr="00F52C1D" w:rsidRDefault="002015C9" w:rsidP="00F52C1D">
      <w:pPr>
        <w:pStyle w:val="PlainText"/>
        <w:rPr>
          <w:rFonts w:cs="Courier New"/>
        </w:rPr>
      </w:pPr>
      <w:del w:id="65" w:author="Author">
        <w:r>
          <w:delText>since</w:delText>
        </w:r>
      </w:del>
      <w:ins w:id="66" w:author="Author">
        <w:r w:rsidR="00F52C1D" w:rsidRPr="00F52C1D">
          <w:rPr>
            <w:rFonts w:cs="Courier New"/>
          </w:rPr>
          <w:t>Because</w:t>
        </w:r>
      </w:ins>
      <w:r w:rsidR="00F52C1D" w:rsidRPr="00F52C1D">
        <w:rPr>
          <w:rFonts w:cs="Courier New"/>
        </w:rPr>
        <w:t xml:space="preserve"> $\stalpha$ is </w:t>
      </w:r>
      <w:ins w:id="67" w:author="Author">
        <w:r w:rsidR="00F52C1D" w:rsidRPr="00F52C1D">
          <w:rPr>
            <w:rFonts w:cs="Courier New"/>
          </w:rPr>
          <w:t xml:space="preserve">a </w:t>
        </w:r>
      </w:ins>
      <w:r w:rsidR="00F52C1D" w:rsidRPr="00F52C1D">
        <w:rPr>
          <w:rFonts w:cs="Courier New"/>
        </w:rPr>
        <w:t>noise amplitude</w:t>
      </w:r>
      <w:del w:id="68" w:author="Author">
        <w:r>
          <w:delText>,\</w:delText>
        </w:r>
      </w:del>
      <w:ins w:id="69" w:author="Author">
        <w:r w:rsidR="00F52C1D" w:rsidRPr="00F52C1D">
          <w:rPr>
            <w:rFonts w:cs="Courier New"/>
          </w:rPr>
          <w:t>, \</w:t>
        </w:r>
      </w:ins>
      <w:r w:rsidR="00F52C1D" w:rsidRPr="00F52C1D">
        <w:rPr>
          <w:rFonts w:cs="Courier New"/>
        </w:rPr>
        <w:t xml:space="preserve">cref{eq:crlb-approx} requires </w:t>
      </w:r>
      <w:del w:id="70" w:author="Author">
        <w:r>
          <w:delText>Auditory Nerve</w:delText>
        </w:r>
      </w:del>
      <w:ins w:id="71" w:author="Author">
        <w:r w:rsidR="00F52C1D" w:rsidRPr="00F52C1D">
          <w:rPr>
            <w:rFonts w:cs="Courier New"/>
          </w:rPr>
          <w:t>an AN</w:t>
        </w:r>
      </w:ins>
      <w:r w:rsidR="00F52C1D" w:rsidRPr="00F52C1D">
        <w:rPr>
          <w:rFonts w:cs="Courier New"/>
        </w:rPr>
        <w:t xml:space="preserve"> response to $s(t,\stalpha</w:t>
      </w:r>
      <w:del w:id="72" w:author="Author">
        <w:r>
          <w:delText>)$, we implemented 3</w:delText>
        </w:r>
      </w:del>
      <w:ins w:id="73" w:author="Author">
        <w:r w:rsidR="00F52C1D" w:rsidRPr="00F52C1D">
          <w:rPr>
            <w:rFonts w:cs="Courier New"/>
          </w:rPr>
          <w:t>)$. We thus implement three</w:t>
        </w:r>
      </w:ins>
      <w:r w:rsidR="00F52C1D" w:rsidRPr="00F52C1D">
        <w:rPr>
          <w:rFonts w:cs="Courier New"/>
        </w:rPr>
        <w:t xml:space="preserve"> types of noise</w:t>
      </w:r>
      <w:ins w:id="74" w:author="Author">
        <w:r w:rsidR="00F52C1D" w:rsidRPr="00F52C1D">
          <w:rPr>
            <w:rFonts w:cs="Courier New"/>
          </w:rPr>
          <w:t>:</w:t>
        </w:r>
      </w:ins>
    </w:p>
    <w:p w14:paraId="7FD3DA79" w14:textId="77777777" w:rsidR="00F52C1D" w:rsidRPr="00F52C1D" w:rsidRDefault="00F52C1D" w:rsidP="00F52C1D">
      <w:pPr>
        <w:pStyle w:val="PlainText"/>
        <w:rPr>
          <w:rFonts w:cs="Courier New"/>
        </w:rPr>
      </w:pPr>
      <w:r w:rsidRPr="00F52C1D">
        <w:rPr>
          <w:rFonts w:cs="Courier New"/>
        </w:rPr>
        <w:t>\begin{itemize}</w:t>
      </w:r>
    </w:p>
    <w:p w14:paraId="7D7159B3" w14:textId="000F77E9" w:rsidR="00F52C1D" w:rsidRPr="00F52C1D" w:rsidRDefault="00F52C1D" w:rsidP="00F52C1D">
      <w:pPr>
        <w:pStyle w:val="PlainText"/>
        <w:rPr>
          <w:rFonts w:cs="Courier New"/>
        </w:rPr>
      </w:pPr>
      <w:r w:rsidRPr="00F52C1D">
        <w:rPr>
          <w:rFonts w:cs="Courier New"/>
        </w:rPr>
        <w:tab/>
        <w:t>\item{Quiet</w:t>
      </w:r>
      <w:del w:id="75" w:author="Author">
        <w:r w:rsidR="002015C9">
          <w:delText>} -</w:delText>
        </w:r>
      </w:del>
      <w:ins w:id="76" w:author="Author">
        <w:r w:rsidRPr="00F52C1D">
          <w:rPr>
            <w:rFonts w:cs="Courier New"/>
          </w:rPr>
          <w:t>:}</w:t>
        </w:r>
      </w:ins>
      <w:r w:rsidRPr="00F52C1D">
        <w:rPr>
          <w:rFonts w:cs="Courier New"/>
        </w:rPr>
        <w:t xml:space="preserve"> $n_{UF}(t) = 0$ for every $0\leq t \leq F_s </w:t>
      </w:r>
      <w:del w:id="77" w:author="Author">
        <w:r w:rsidR="002015C9">
          <w:delText>\cdot</w:delText>
        </w:r>
      </w:del>
      <w:r w:rsidRPr="00F52C1D">
        <w:rPr>
          <w:rFonts w:cs="Courier New"/>
        </w:rPr>
        <w:t xml:space="preserve"> T</w:t>
      </w:r>
      <w:del w:id="78" w:author="Author">
        <w:r w:rsidR="002015C9">
          <w:delText>$</w:delText>
        </w:r>
      </w:del>
      <w:ins w:id="79" w:author="Author">
        <w:r w:rsidRPr="00F52C1D">
          <w:rPr>
            <w:rFonts w:cs="Courier New"/>
          </w:rPr>
          <w:t>$.</w:t>
        </w:r>
      </w:ins>
    </w:p>
    <w:p w14:paraId="008B3113" w14:textId="0A1F9673" w:rsidR="00F52C1D" w:rsidRPr="00F52C1D" w:rsidRDefault="00F52C1D" w:rsidP="00F52C1D">
      <w:pPr>
        <w:pStyle w:val="PlainText"/>
        <w:rPr>
          <w:rFonts w:cs="Courier New"/>
        </w:rPr>
      </w:pPr>
      <w:r w:rsidRPr="00F52C1D">
        <w:rPr>
          <w:rFonts w:cs="Courier New"/>
        </w:rPr>
        <w:tab/>
        <w:t xml:space="preserve">\item{White </w:t>
      </w:r>
      <w:del w:id="80" w:author="Author">
        <w:r w:rsidR="002015C9">
          <w:delText>Noise} -</w:delText>
        </w:r>
      </w:del>
      <w:ins w:id="81" w:author="Author">
        <w:r w:rsidRPr="00F52C1D">
          <w:rPr>
            <w:rFonts w:cs="Courier New"/>
          </w:rPr>
          <w:t xml:space="preserve">noise:} </w:t>
        </w:r>
      </w:ins>
      <w:r w:rsidRPr="00F52C1D">
        <w:rPr>
          <w:rFonts w:cs="Courier New"/>
        </w:rPr>
        <w:t xml:space="preserve"> $n_{UF}(t) = \cN(0,1)$ for every $0\leq t \leq F_s </w:t>
      </w:r>
      <w:del w:id="82" w:author="Author">
        <w:r w:rsidR="002015C9">
          <w:delText>\cdot</w:delText>
        </w:r>
      </w:del>
      <w:r w:rsidRPr="00F52C1D">
        <w:rPr>
          <w:rFonts w:cs="Courier New"/>
        </w:rPr>
        <w:t xml:space="preserve"> T$ </w:t>
      </w:r>
      <w:ins w:id="83" w:author="Author">
        <w:r w:rsidRPr="00F52C1D">
          <w:rPr>
            <w:rFonts w:cs="Courier New"/>
          </w:rPr>
          <w:t>(</w:t>
        </w:r>
      </w:ins>
      <w:r w:rsidRPr="00F52C1D">
        <w:rPr>
          <w:rFonts w:cs="Courier New"/>
        </w:rPr>
        <w:t xml:space="preserve">UF </w:t>
      </w:r>
      <w:del w:id="84" w:author="Author">
        <w:r w:rsidR="002015C9">
          <w:delText>is unfiltered</w:delText>
        </w:r>
      </w:del>
      <w:ins w:id="85" w:author="Author">
        <w:r w:rsidRPr="00F52C1D">
          <w:rPr>
            <w:rFonts w:cs="Courier New"/>
          </w:rPr>
          <w:t>denotes ``unfiltered’’).</w:t>
        </w:r>
      </w:ins>
    </w:p>
    <w:p w14:paraId="76E661EB" w14:textId="634D50CE" w:rsidR="00F52C1D" w:rsidRPr="00F52C1D" w:rsidRDefault="00F52C1D" w:rsidP="00F52C1D">
      <w:pPr>
        <w:pStyle w:val="PlainText"/>
        <w:rPr>
          <w:rFonts w:cs="Courier New"/>
        </w:rPr>
      </w:pPr>
      <w:r w:rsidRPr="00F52C1D">
        <w:rPr>
          <w:rFonts w:cs="Courier New"/>
        </w:rPr>
        <w:lastRenderedPageBreak/>
        <w:tab/>
        <w:t>\item{Recorded noise</w:t>
      </w:r>
      <w:del w:id="86" w:author="Author">
        <w:r w:rsidR="002015C9">
          <w:delText>} -</w:delText>
        </w:r>
      </w:del>
      <w:ins w:id="87" w:author="Author">
        <w:r w:rsidRPr="00F52C1D">
          <w:rPr>
            <w:rFonts w:cs="Courier New"/>
          </w:rPr>
          <w:t xml:space="preserve">:} </w:t>
        </w:r>
      </w:ins>
      <w:r w:rsidRPr="00F52C1D">
        <w:rPr>
          <w:rFonts w:cs="Courier New"/>
        </w:rPr>
        <w:t xml:space="preserve"> can be any noise </w:t>
      </w:r>
      <w:del w:id="88" w:author="Author">
        <w:r w:rsidR="002015C9">
          <w:delText>at</w:delText>
        </w:r>
      </w:del>
      <w:ins w:id="89" w:author="Author">
        <w:r w:rsidRPr="00F52C1D">
          <w:rPr>
            <w:rFonts w:cs="Courier New"/>
          </w:rPr>
          <w:t>with</w:t>
        </w:r>
      </w:ins>
      <w:r w:rsidRPr="00F52C1D">
        <w:rPr>
          <w:rFonts w:cs="Courier New"/>
        </w:rPr>
        <w:t xml:space="preserve"> length </w:t>
      </w:r>
      <w:del w:id="90" w:author="Author">
        <w:r w:rsidR="002015C9">
          <w:delText xml:space="preserve">of </w:delText>
        </w:r>
      </w:del>
      <w:r w:rsidRPr="00F52C1D">
        <w:rPr>
          <w:rFonts w:cs="Courier New"/>
        </w:rPr>
        <w:t>$M\leq F_s</w:t>
      </w:r>
      <w:del w:id="91" w:author="Author">
        <w:r w:rsidR="002015C9">
          <w:delText>\cdot</w:delText>
        </w:r>
      </w:del>
      <w:r w:rsidRPr="00F52C1D">
        <w:rPr>
          <w:rFonts w:cs="Courier New"/>
        </w:rPr>
        <w:t xml:space="preserve"> T</w:t>
      </w:r>
      <w:del w:id="92" w:author="Author">
        <w:r w:rsidR="002015C9">
          <w:delText>$, if</w:delText>
        </w:r>
      </w:del>
      <w:ins w:id="93" w:author="Author">
        <w:r w:rsidRPr="00F52C1D">
          <w:rPr>
            <w:rFonts w:cs="Courier New"/>
          </w:rPr>
          <w:t>$. If</w:t>
        </w:r>
      </w:ins>
      <w:r w:rsidRPr="00F52C1D">
        <w:rPr>
          <w:rFonts w:cs="Courier New"/>
        </w:rPr>
        <w:t xml:space="preserve"> $M &lt; F_s</w:t>
      </w:r>
      <w:del w:id="94" w:author="Author">
        <w:r w:rsidR="002015C9">
          <w:delText>\cdot</w:delText>
        </w:r>
      </w:del>
      <w:r w:rsidRPr="00F52C1D">
        <w:rPr>
          <w:rFonts w:cs="Courier New"/>
        </w:rPr>
        <w:t xml:space="preserve"> T$ </w:t>
      </w:r>
      <w:del w:id="95" w:author="Author">
        <w:r w:rsidR="002015C9">
          <w:delText>than</w:delText>
        </w:r>
      </w:del>
      <w:ins w:id="96" w:author="Author">
        <w:r w:rsidRPr="00F52C1D">
          <w:rPr>
            <w:rFonts w:cs="Courier New"/>
          </w:rPr>
          <w:t>then</w:t>
        </w:r>
      </w:ins>
      <w:r w:rsidRPr="00F52C1D">
        <w:rPr>
          <w:rFonts w:cs="Courier New"/>
        </w:rPr>
        <w:t xml:space="preserve"> $n_{UF}(t) = 0</w:t>
      </w:r>
      <w:del w:id="97" w:author="Author">
        <w:r w:rsidR="002015C9">
          <w:delText>,</w:delText>
        </w:r>
      </w:del>
      <w:ins w:id="98" w:author="Author">
        <w:r w:rsidRPr="00F52C1D">
          <w:rPr>
            <w:rFonts w:cs="Courier New"/>
          </w:rPr>
          <w:t>$ and $</w:t>
        </w:r>
      </w:ins>
      <w:r w:rsidRPr="00F52C1D">
        <w:rPr>
          <w:rFonts w:cs="Courier New"/>
        </w:rPr>
        <w:t>M\leq t \leq F_s</w:t>
      </w:r>
      <w:del w:id="99" w:author="Author">
        <w:r w:rsidR="002015C9">
          <w:delText>\cdot</w:delText>
        </w:r>
      </w:del>
      <w:r w:rsidRPr="00F52C1D">
        <w:rPr>
          <w:rFonts w:cs="Courier New"/>
        </w:rPr>
        <w:t xml:space="preserve"> T</w:t>
      </w:r>
      <w:del w:id="100" w:author="Author">
        <w:r w:rsidR="002015C9">
          <w:delText xml:space="preserve">$ </w:delText>
        </w:r>
      </w:del>
      <w:ins w:id="101" w:author="Author">
        <w:r w:rsidRPr="00F52C1D">
          <w:rPr>
            <w:rFonts w:cs="Courier New"/>
          </w:rPr>
          <w:t>$.</w:t>
        </w:r>
      </w:ins>
    </w:p>
    <w:p w14:paraId="7F47612A" w14:textId="6D75A158" w:rsidR="00F52C1D" w:rsidRPr="00F52C1D" w:rsidRDefault="00F52C1D" w:rsidP="00F52C1D">
      <w:pPr>
        <w:pStyle w:val="PlainText"/>
        <w:rPr>
          <w:rFonts w:cs="Courier New"/>
        </w:rPr>
      </w:pPr>
      <w:r w:rsidRPr="00F52C1D">
        <w:rPr>
          <w:rFonts w:cs="Courier New"/>
        </w:rPr>
        <w:tab/>
        <w:t>\item{Filtered</w:t>
      </w:r>
      <w:del w:id="102" w:author="Author">
        <w:r w:rsidR="002015C9">
          <w:delText>} -</w:delText>
        </w:r>
      </w:del>
      <w:ins w:id="103" w:author="Author">
        <w:r w:rsidRPr="00F52C1D">
          <w:rPr>
            <w:rFonts w:cs="Courier New"/>
          </w:rPr>
          <w:t xml:space="preserve">:} </w:t>
        </w:r>
      </w:ins>
      <w:r w:rsidRPr="00F52C1D">
        <w:rPr>
          <w:rFonts w:cs="Courier New"/>
        </w:rPr>
        <w:t xml:space="preserve"> takes white noise or </w:t>
      </w:r>
      <w:del w:id="104" w:author="Author">
        <w:r w:rsidR="002015C9">
          <w:delText>\</w:delText>
        </w:r>
      </w:del>
      <w:ins w:id="105" w:author="Author">
        <w:r w:rsidRPr="00F52C1D">
          <w:rPr>
            <w:rFonts w:cs="Courier New"/>
          </w:rPr>
          <w:t xml:space="preserve">a </w:t>
        </w:r>
      </w:ins>
      <w:r w:rsidRPr="00F52C1D">
        <w:rPr>
          <w:rFonts w:cs="Courier New"/>
        </w:rPr>
        <w:t xml:space="preserve">recorded </w:t>
      </w:r>
      <w:ins w:id="106" w:author="Author">
        <w:r w:rsidRPr="00F52C1D">
          <w:rPr>
            <w:rFonts w:cs="Courier New"/>
          </w:rPr>
          <w:t xml:space="preserve">signal </w:t>
        </w:r>
      </w:ins>
      <w:r w:rsidRPr="00F52C1D">
        <w:rPr>
          <w:rFonts w:cs="Courier New"/>
        </w:rPr>
        <w:t xml:space="preserve">and </w:t>
      </w:r>
      <w:del w:id="107" w:author="Author">
        <w:r w:rsidR="002015C9">
          <w:delText>pass them trough</w:delText>
        </w:r>
      </w:del>
      <w:ins w:id="108" w:author="Author">
        <w:r w:rsidRPr="00F52C1D">
          <w:rPr>
            <w:rFonts w:cs="Courier New"/>
          </w:rPr>
          <w:t>passes it through a</w:t>
        </w:r>
      </w:ins>
      <w:r w:rsidRPr="00F52C1D">
        <w:rPr>
          <w:rFonts w:cs="Courier New"/>
        </w:rPr>
        <w:t xml:space="preserve"> linear filter</w:t>
      </w:r>
      <w:ins w:id="109" w:author="Author">
        <w:r w:rsidRPr="00F52C1D">
          <w:rPr>
            <w:rFonts w:cs="Courier New"/>
          </w:rPr>
          <w:t>.</w:t>
        </w:r>
      </w:ins>
    </w:p>
    <w:p w14:paraId="70678A1B" w14:textId="77777777" w:rsidR="00F52C1D" w:rsidRPr="00F52C1D" w:rsidRDefault="00F52C1D" w:rsidP="00F52C1D">
      <w:pPr>
        <w:pStyle w:val="PlainText"/>
        <w:rPr>
          <w:rFonts w:cs="Courier New"/>
        </w:rPr>
      </w:pPr>
      <w:r w:rsidRPr="00F52C1D">
        <w:rPr>
          <w:rFonts w:cs="Courier New"/>
        </w:rPr>
        <w:t>\end{itemize}</w:t>
      </w:r>
    </w:p>
    <w:p w14:paraId="4F2A25C5" w14:textId="3C5A207A" w:rsidR="00F52C1D" w:rsidRPr="00F52C1D" w:rsidRDefault="002015C9" w:rsidP="00F52C1D">
      <w:pPr>
        <w:pStyle w:val="PlainText"/>
        <w:rPr>
          <w:rFonts w:cs="Courier New"/>
        </w:rPr>
      </w:pPr>
      <w:del w:id="110" w:author="Author">
        <w:r>
          <w:delText>if</w:delText>
        </w:r>
      </w:del>
      <w:ins w:id="111" w:author="Author">
        <w:r w:rsidR="00F52C1D" w:rsidRPr="00F52C1D">
          <w:rPr>
            <w:rFonts w:cs="Courier New"/>
          </w:rPr>
          <w:t>If</w:t>
        </w:r>
      </w:ins>
      <w:r w:rsidR="00F52C1D" w:rsidRPr="00F52C1D">
        <w:rPr>
          <w:rFonts w:cs="Courier New"/>
        </w:rPr>
        <w:t xml:space="preserve"> filter noise </w:t>
      </w:r>
      <w:del w:id="112" w:author="Author">
        <w:r>
          <w:delText>isn't</w:delText>
        </w:r>
      </w:del>
      <w:ins w:id="113" w:author="Author">
        <w:r w:rsidR="00F52C1D" w:rsidRPr="00F52C1D">
          <w:rPr>
            <w:rFonts w:cs="Courier New"/>
          </w:rPr>
          <w:t>is not</w:t>
        </w:r>
      </w:ins>
      <w:r w:rsidR="00F52C1D" w:rsidRPr="00F52C1D">
        <w:rPr>
          <w:rFonts w:cs="Courier New"/>
        </w:rPr>
        <w:t xml:space="preserve"> used</w:t>
      </w:r>
      <w:ins w:id="114" w:author="Author">
        <w:r w:rsidR="00F52C1D" w:rsidRPr="00F52C1D">
          <w:rPr>
            <w:rFonts w:cs="Courier New"/>
          </w:rPr>
          <w:t>, then</w:t>
        </w:r>
      </w:ins>
      <w:r w:rsidR="00F52C1D" w:rsidRPr="00F52C1D">
        <w:rPr>
          <w:rFonts w:cs="Courier New"/>
        </w:rPr>
        <w:t xml:space="preserve"> $n(t) = n_{UF}(t)$</w:t>
      </w:r>
    </w:p>
    <w:p w14:paraId="1EF7C911" w14:textId="601C58B6" w:rsidR="00F52C1D" w:rsidRPr="00F52C1D" w:rsidRDefault="00F52C1D" w:rsidP="00F52C1D">
      <w:pPr>
        <w:pStyle w:val="PlainText"/>
        <w:rPr>
          <w:rFonts w:cs="Courier New"/>
        </w:rPr>
      </w:pPr>
      <w:r w:rsidRPr="00F52C1D">
        <w:rPr>
          <w:rFonts w:cs="Courier New"/>
        </w:rPr>
        <w:t xml:space="preserve">to solve \cref{eq:crlb-approx} for </w:t>
      </w:r>
      <w:ins w:id="115" w:author="Author">
        <w:r w:rsidRPr="00F52C1D">
          <w:rPr>
            <w:rFonts w:cs="Courier New"/>
          </w:rPr>
          <w:t xml:space="preserve">the </w:t>
        </w:r>
      </w:ins>
      <w:r w:rsidRPr="00F52C1D">
        <w:rPr>
          <w:rFonts w:cs="Courier New"/>
        </w:rPr>
        <w:t xml:space="preserve">array of </w:t>
      </w:r>
      <w:del w:id="116" w:author="Author">
        <w:r w:rsidR="002015C9">
          <w:delText xml:space="preserve"> Noise Levels amplitudes, NL, </w:delText>
        </w:r>
      </w:del>
      <w:ins w:id="117" w:author="Author">
        <w:r w:rsidRPr="00F52C1D">
          <w:rPr>
            <w:rFonts w:cs="Courier New"/>
          </w:rPr>
          <w:t>noise levels (NLs) and</w:t>
        </w:r>
      </w:ins>
      <w:r w:rsidRPr="00F52C1D">
        <w:rPr>
          <w:rFonts w:cs="Courier New"/>
        </w:rPr>
        <w:t xml:space="preserve"> gains $\stalpha_{1} \dots \stalpha_{NL</w:t>
      </w:r>
      <w:del w:id="118" w:author="Author">
        <w:r w:rsidR="002015C9">
          <w:delText>}$</w:delText>
        </w:r>
      </w:del>
      <w:ins w:id="119" w:author="Author">
        <w:r w:rsidRPr="00F52C1D">
          <w:rPr>
            <w:rFonts w:cs="Courier New"/>
          </w:rPr>
          <w:t>}$.</w:t>
        </w:r>
      </w:ins>
    </w:p>
    <w:p w14:paraId="22E94421" w14:textId="2A7850ED" w:rsidR="00F52C1D" w:rsidRPr="00F52C1D" w:rsidRDefault="002015C9" w:rsidP="00F52C1D">
      <w:pPr>
        <w:pStyle w:val="PlainText"/>
        <w:rPr>
          <w:rFonts w:cs="Courier New"/>
        </w:rPr>
      </w:pPr>
      <w:del w:id="120" w:author="Author">
        <w:r>
          <w:delText>therefore</w:delText>
        </w:r>
      </w:del>
      <w:ins w:id="121" w:author="Author">
        <w:r w:rsidR="00F52C1D" w:rsidRPr="00F52C1D">
          <w:rPr>
            <w:rFonts w:cs="Courier New"/>
          </w:rPr>
          <w:t>Therefore,</w:t>
        </w:r>
      </w:ins>
      <w:r w:rsidR="00F52C1D" w:rsidRPr="00F52C1D">
        <w:rPr>
          <w:rFonts w:cs="Courier New"/>
        </w:rPr>
        <w:t xml:space="preserve"> we wish to calculate </w:t>
      </w:r>
      <w:del w:id="122" w:author="Author">
        <w:r>
          <w:delText xml:space="preserve">IR to </w:delText>
        </w:r>
      </w:del>
      <w:r w:rsidR="00F52C1D" w:rsidRPr="00F52C1D">
        <w:rPr>
          <w:rFonts w:cs="Courier New"/>
        </w:rPr>
        <w:t>$\underline{S</w:t>
      </w:r>
      <w:del w:id="123" w:author="Author">
        <w:r>
          <w:delText>}$</w:delText>
        </w:r>
      </w:del>
      <w:ins w:id="124" w:author="Author">
        <w:r w:rsidR="00F52C1D" w:rsidRPr="00F52C1D">
          <w:rPr>
            <w:rFonts w:cs="Courier New"/>
          </w:rPr>
          <w:t>}$:</w:t>
        </w:r>
      </w:ins>
    </w:p>
    <w:p w14:paraId="69E76D3E" w14:textId="77777777" w:rsidR="00F52C1D" w:rsidRPr="00F52C1D" w:rsidRDefault="00F52C1D" w:rsidP="00F52C1D">
      <w:pPr>
        <w:pStyle w:val="PlainText"/>
        <w:rPr>
          <w:rFonts w:cs="Courier New"/>
        </w:rPr>
      </w:pPr>
      <w:r w:rsidRPr="00F52C1D">
        <w:rPr>
          <w:rFonts w:cs="Courier New"/>
        </w:rPr>
        <w:t>\begin{gather} \label{eq:signal-matrix}</w:t>
      </w:r>
    </w:p>
    <w:p w14:paraId="6E56D9C2" w14:textId="77777777" w:rsidR="00F52C1D" w:rsidRPr="00F52C1D" w:rsidRDefault="00F52C1D" w:rsidP="00F52C1D">
      <w:pPr>
        <w:pStyle w:val="PlainText"/>
        <w:rPr>
          <w:rFonts w:cs="Courier New"/>
        </w:rPr>
      </w:pPr>
      <w:r w:rsidRPr="00F52C1D">
        <w:rPr>
          <w:rFonts w:cs="Courier New"/>
        </w:rPr>
        <w:t xml:space="preserve">\underline{S} = </w:t>
      </w:r>
    </w:p>
    <w:p w14:paraId="14ECD972" w14:textId="77777777" w:rsidR="00F52C1D" w:rsidRPr="00F52C1D" w:rsidRDefault="00F52C1D" w:rsidP="00F52C1D">
      <w:pPr>
        <w:pStyle w:val="PlainText"/>
        <w:rPr>
          <w:rFonts w:cs="Courier New"/>
        </w:rPr>
      </w:pPr>
      <w:r w:rsidRPr="00F52C1D">
        <w:rPr>
          <w:rFonts w:cs="Courier New"/>
        </w:rPr>
        <w:t>\begin{Bmatrix}</w:t>
      </w:r>
    </w:p>
    <w:p w14:paraId="5D5EA887" w14:textId="77777777" w:rsidR="00F52C1D" w:rsidRPr="00F52C1D" w:rsidRDefault="00F52C1D" w:rsidP="00F52C1D">
      <w:pPr>
        <w:pStyle w:val="PlainText"/>
        <w:rPr>
          <w:rFonts w:cs="Courier New"/>
        </w:rPr>
      </w:pPr>
      <w:r w:rsidRPr="00F52C1D">
        <w:rPr>
          <w:rFonts w:cs="Courier New"/>
        </w:rPr>
        <w:tab/>
        <w:t>s(t,\stalpha_{1}+\dalpha[0])  &amp; \dots  &amp; s(t,\stalpha_{1}+\dalpha[SL])  &amp; s(t,\stalpha_{1}) \\</w:t>
      </w:r>
    </w:p>
    <w:p w14:paraId="13743324" w14:textId="77777777" w:rsidR="00F52C1D" w:rsidRPr="00F52C1D" w:rsidRDefault="00F52C1D" w:rsidP="00F52C1D">
      <w:pPr>
        <w:pStyle w:val="PlainText"/>
        <w:rPr>
          <w:rFonts w:cs="Courier New"/>
        </w:rPr>
      </w:pPr>
      <w:r w:rsidRPr="00F52C1D">
        <w:rPr>
          <w:rFonts w:cs="Courier New"/>
        </w:rPr>
        <w:tab/>
        <w:t xml:space="preserve">\vdots </w:t>
      </w:r>
      <w:r w:rsidRPr="00F52C1D">
        <w:rPr>
          <w:rFonts w:cs="Courier New"/>
        </w:rPr>
        <w:tab/>
      </w:r>
      <w:r w:rsidRPr="00F52C1D">
        <w:rPr>
          <w:rFonts w:cs="Courier New"/>
        </w:rPr>
        <w:tab/>
      </w:r>
      <w:r w:rsidRPr="00F52C1D">
        <w:rPr>
          <w:rFonts w:cs="Courier New"/>
        </w:rPr>
        <w:tab/>
      </w:r>
      <w:r w:rsidRPr="00F52C1D">
        <w:rPr>
          <w:rFonts w:cs="Courier New"/>
        </w:rPr>
        <w:tab/>
      </w:r>
      <w:r w:rsidRPr="00F52C1D">
        <w:rPr>
          <w:rFonts w:cs="Courier New"/>
        </w:rPr>
        <w:tab/>
      </w:r>
      <w:r w:rsidRPr="00F52C1D">
        <w:rPr>
          <w:rFonts w:cs="Courier New"/>
        </w:rPr>
        <w:tab/>
        <w:t xml:space="preserve">  &amp; \ddots &amp; \vdots</w:t>
      </w:r>
      <w:r w:rsidRPr="00F52C1D">
        <w:rPr>
          <w:rFonts w:cs="Courier New"/>
        </w:rPr>
        <w:tab/>
        <w:t xml:space="preserve"> </w:t>
      </w:r>
      <w:r w:rsidRPr="00F52C1D">
        <w:rPr>
          <w:rFonts w:cs="Courier New"/>
        </w:rPr>
        <w:tab/>
      </w:r>
      <w:r w:rsidRPr="00F52C1D">
        <w:rPr>
          <w:rFonts w:cs="Courier New"/>
        </w:rPr>
        <w:tab/>
      </w:r>
      <w:r w:rsidRPr="00F52C1D">
        <w:rPr>
          <w:rFonts w:cs="Courier New"/>
        </w:rPr>
        <w:tab/>
      </w:r>
      <w:r w:rsidRPr="00F52C1D">
        <w:rPr>
          <w:rFonts w:cs="Courier New"/>
        </w:rPr>
        <w:tab/>
      </w:r>
      <w:r w:rsidRPr="00F52C1D">
        <w:rPr>
          <w:rFonts w:cs="Courier New"/>
        </w:rPr>
        <w:tab/>
      </w:r>
      <w:r w:rsidRPr="00F52C1D">
        <w:rPr>
          <w:rFonts w:cs="Courier New"/>
        </w:rPr>
        <w:tab/>
        <w:t>&amp; \vdots \\</w:t>
      </w:r>
    </w:p>
    <w:p w14:paraId="6BDA955C" w14:textId="77777777" w:rsidR="00F52C1D" w:rsidRPr="00F52C1D" w:rsidRDefault="00F52C1D" w:rsidP="00F52C1D">
      <w:pPr>
        <w:pStyle w:val="PlainText"/>
        <w:rPr>
          <w:rFonts w:cs="Courier New"/>
        </w:rPr>
      </w:pPr>
      <w:r w:rsidRPr="00F52C1D">
        <w:rPr>
          <w:rFonts w:cs="Courier New"/>
        </w:rPr>
        <w:tab/>
        <w:t>s(t,\stalpha_{NL}+\dalpha[0]) &amp; \dots  &amp; s(t,\stalpha_{NL}+\dalpha[SL]) &amp; s(t,\stalpha_{NL})</w:t>
      </w:r>
    </w:p>
    <w:p w14:paraId="3BA0EDD9" w14:textId="64C559DB" w:rsidR="00F52C1D" w:rsidRPr="00F52C1D" w:rsidRDefault="00F52C1D" w:rsidP="00F52C1D">
      <w:pPr>
        <w:pStyle w:val="PlainText"/>
        <w:rPr>
          <w:rFonts w:cs="Courier New"/>
        </w:rPr>
      </w:pPr>
      <w:r w:rsidRPr="00F52C1D">
        <w:rPr>
          <w:rFonts w:cs="Courier New"/>
        </w:rPr>
        <w:t>\end{Bmatrix</w:t>
      </w:r>
      <w:del w:id="125" w:author="Author">
        <w:r w:rsidR="002015C9">
          <w:delText>}</w:delText>
        </w:r>
      </w:del>
      <w:ins w:id="126" w:author="Author">
        <w:r w:rsidRPr="00F52C1D">
          <w:rPr>
            <w:rFonts w:cs="Courier New"/>
          </w:rPr>
          <w:t>}.</w:t>
        </w:r>
      </w:ins>
    </w:p>
    <w:p w14:paraId="27D1683D" w14:textId="77777777" w:rsidR="00F52C1D" w:rsidRPr="00F52C1D" w:rsidRDefault="00F52C1D" w:rsidP="00F52C1D">
      <w:pPr>
        <w:pStyle w:val="PlainText"/>
        <w:rPr>
          <w:rFonts w:cs="Courier New"/>
        </w:rPr>
      </w:pPr>
      <w:r w:rsidRPr="00F52C1D">
        <w:rPr>
          <w:rFonts w:cs="Courier New"/>
        </w:rPr>
        <w:t>\end{gather}</w:t>
      </w:r>
    </w:p>
    <w:p w14:paraId="2798ADCD" w14:textId="77777777" w:rsidR="00F52C1D" w:rsidRPr="00F52C1D" w:rsidRDefault="00F52C1D" w:rsidP="00F52C1D">
      <w:pPr>
        <w:pStyle w:val="PlainText"/>
        <w:rPr>
          <w:ins w:id="127" w:author="Author"/>
          <w:rFonts w:cs="Courier New"/>
        </w:rPr>
      </w:pPr>
    </w:p>
    <w:p w14:paraId="27504972" w14:textId="77777777" w:rsidR="00F52C1D" w:rsidRPr="00F52C1D" w:rsidRDefault="00F52C1D" w:rsidP="00F52C1D">
      <w:pPr>
        <w:pStyle w:val="PlainText"/>
        <w:rPr>
          <w:ins w:id="128" w:author="Author"/>
          <w:rFonts w:cs="Courier New"/>
        </w:rPr>
      </w:pPr>
      <w:r w:rsidRPr="00F52C1D">
        <w:rPr>
          <w:rFonts w:cs="Courier New"/>
        </w:rPr>
        <w:t xml:space="preserve">\subsection{Normalization} </w:t>
      </w:r>
    </w:p>
    <w:p w14:paraId="4E1E6830" w14:textId="77777777" w:rsidR="00F52C1D" w:rsidRPr="00F52C1D" w:rsidRDefault="00F52C1D" w:rsidP="00F52C1D">
      <w:pPr>
        <w:pStyle w:val="PlainText"/>
        <w:rPr>
          <w:rFonts w:cs="Courier New"/>
        </w:rPr>
      </w:pPr>
      <w:r w:rsidRPr="00F52C1D">
        <w:rPr>
          <w:rFonts w:cs="Courier New"/>
        </w:rPr>
        <w:t>\label{subsection:normalization}</w:t>
      </w:r>
    </w:p>
    <w:p w14:paraId="7F8FE81A" w14:textId="19B495A9" w:rsidR="00F52C1D" w:rsidRPr="00F52C1D" w:rsidRDefault="002015C9" w:rsidP="00F52C1D">
      <w:pPr>
        <w:pStyle w:val="PlainText"/>
        <w:rPr>
          <w:rFonts w:cs="Courier New"/>
        </w:rPr>
      </w:pPr>
      <w:del w:id="129" w:author="Author">
        <w:r>
          <w:delText>as</w:delText>
        </w:r>
      </w:del>
      <w:ins w:id="130" w:author="Author">
        <w:r w:rsidR="00F52C1D" w:rsidRPr="00F52C1D">
          <w:rPr>
            <w:rFonts w:cs="Courier New"/>
          </w:rPr>
          <w:t>As</w:t>
        </w:r>
      </w:ins>
      <w:r w:rsidR="00F52C1D" w:rsidRPr="00F52C1D">
        <w:rPr>
          <w:rFonts w:cs="Courier New"/>
        </w:rPr>
        <w:t xml:space="preserve"> shown by \cite{odedst2017</w:t>
      </w:r>
      <w:del w:id="131" w:author="Author">
        <w:r>
          <w:delText>}</w:delText>
        </w:r>
      </w:del>
      <w:ins w:id="132" w:author="Author">
        <w:r w:rsidR="00F52C1D" w:rsidRPr="00F52C1D">
          <w:rPr>
            <w:rFonts w:cs="Courier New"/>
          </w:rPr>
          <w:t>},</w:t>
        </w:r>
      </w:ins>
      <w:r w:rsidR="00F52C1D" w:rsidRPr="00F52C1D">
        <w:rPr>
          <w:rFonts w:cs="Courier New"/>
        </w:rPr>
        <w:t xml:space="preserve"> multiple </w:t>
      </w:r>
      <w:del w:id="133" w:author="Author">
        <w:r>
          <w:delText>Signal Pressure Level (</w:delText>
        </w:r>
      </w:del>
      <w:commentRangeStart w:id="134"/>
      <w:r w:rsidR="00F52C1D" w:rsidRPr="00F52C1D">
        <w:rPr>
          <w:rFonts w:cs="Courier New"/>
        </w:rPr>
        <w:t>SPL</w:t>
      </w:r>
      <w:del w:id="135" w:author="Author">
        <w:r>
          <w:delText xml:space="preserve">) </w:delText>
        </w:r>
      </w:del>
      <w:ins w:id="136" w:author="Author">
        <w:r w:rsidR="00F52C1D" w:rsidRPr="00F52C1D">
          <w:rPr>
            <w:rFonts w:cs="Courier New"/>
          </w:rPr>
          <w:t xml:space="preserve"> </w:t>
        </w:r>
        <w:commentRangeEnd w:id="134"/>
        <w:r w:rsidR="00B65DCC">
          <w:rPr>
            <w:rStyle w:val="CommentReference"/>
            <w:rFonts w:ascii="Times New Roman" w:eastAsiaTheme="minorHAnsi" w:hAnsi="Times New Roman"/>
          </w:rPr>
          <w:commentReference w:id="134"/>
        </w:r>
      </w:ins>
      <w:r w:rsidR="00F52C1D" w:rsidRPr="00F52C1D">
        <w:rPr>
          <w:rFonts w:cs="Courier New"/>
        </w:rPr>
        <w:t xml:space="preserve">reference levels </w:t>
      </w:r>
      <w:del w:id="137" w:author="Author">
        <w:r>
          <w:delText>needed</w:delText>
        </w:r>
      </w:del>
      <w:ins w:id="138" w:author="Author">
        <w:r w:rsidR="00F52C1D" w:rsidRPr="00F52C1D">
          <w:rPr>
            <w:rFonts w:cs="Courier New"/>
          </w:rPr>
          <w:t>need</w:t>
        </w:r>
      </w:ins>
      <w:r w:rsidR="00F52C1D" w:rsidRPr="00F52C1D">
        <w:rPr>
          <w:rFonts w:cs="Courier New"/>
        </w:rPr>
        <w:t xml:space="preserve"> to be tested </w:t>
      </w:r>
      <w:del w:id="139" w:author="Author">
        <w:r>
          <w:delText xml:space="preserve">in order </w:delText>
        </w:r>
      </w:del>
      <w:r w:rsidR="00F52C1D" w:rsidRPr="00F52C1D">
        <w:rPr>
          <w:rFonts w:cs="Courier New"/>
        </w:rPr>
        <w:t xml:space="preserve">to </w:t>
      </w:r>
      <w:del w:id="140" w:author="Author">
        <w:r>
          <w:delText>find numerical approximation to much</w:delText>
        </w:r>
      </w:del>
      <w:ins w:id="141" w:author="Author">
        <w:r w:rsidR="00F52C1D" w:rsidRPr="00F52C1D">
          <w:rPr>
            <w:rFonts w:cs="Courier New"/>
          </w:rPr>
          <w:t>numerically approximate the</w:t>
        </w:r>
      </w:ins>
      <w:r w:rsidR="00F52C1D" w:rsidRPr="00F52C1D">
        <w:rPr>
          <w:rFonts w:cs="Courier New"/>
        </w:rPr>
        <w:t xml:space="preserve"> experimental results </w:t>
      </w:r>
      <w:del w:id="142" w:author="Author">
        <w:r>
          <w:delText>at</w:delText>
        </w:r>
      </w:del>
      <w:ins w:id="143" w:author="Author">
        <w:r w:rsidR="00F52C1D" w:rsidRPr="00F52C1D">
          <w:rPr>
            <w:rFonts w:cs="Courier New"/>
          </w:rPr>
          <w:t>in</w:t>
        </w:r>
      </w:ins>
      <w:r w:rsidR="00F52C1D" w:rsidRPr="00F52C1D">
        <w:rPr>
          <w:rFonts w:cs="Courier New"/>
        </w:rPr>
        <w:t xml:space="preserve"> \cite{experimentalists}. </w:t>
      </w:r>
    </w:p>
    <w:p w14:paraId="4EC83883" w14:textId="4CEAF6CC" w:rsidR="00F52C1D" w:rsidRPr="00F52C1D" w:rsidRDefault="002015C9" w:rsidP="00F52C1D">
      <w:pPr>
        <w:pStyle w:val="PlainText"/>
        <w:rPr>
          <w:rFonts w:cs="Courier New"/>
        </w:rPr>
      </w:pPr>
      <w:del w:id="144" w:author="Author">
        <w:r>
          <w:delText>if</w:delText>
        </w:r>
      </w:del>
      <w:ins w:id="145" w:author="Author">
        <w:r w:rsidR="00F52C1D" w:rsidRPr="00F52C1D">
          <w:rPr>
            <w:rFonts w:cs="Courier New"/>
          </w:rPr>
          <w:t>If a</w:t>
        </w:r>
      </w:ins>
      <w:r w:rsidR="00F52C1D" w:rsidRPr="00F52C1D">
        <w:rPr>
          <w:rFonts w:cs="Courier New"/>
        </w:rPr>
        <w:t xml:space="preserve"> noise </w:t>
      </w:r>
      <w:ins w:id="146" w:author="Author">
        <w:r w:rsidR="00F52C1D" w:rsidRPr="00F52C1D">
          <w:rPr>
            <w:rFonts w:cs="Courier New"/>
          </w:rPr>
          <w:t xml:space="preserve">is </w:t>
        </w:r>
      </w:ins>
      <w:r w:rsidR="00F52C1D" w:rsidRPr="00F52C1D">
        <w:rPr>
          <w:rFonts w:cs="Courier New"/>
        </w:rPr>
        <w:t>filtered</w:t>
      </w:r>
      <w:del w:id="147" w:author="Author">
        <w:r>
          <w:delText xml:space="preserve"> is present</w:delText>
        </w:r>
      </w:del>
      <w:r w:rsidR="00F52C1D" w:rsidRPr="00F52C1D">
        <w:rPr>
          <w:rFonts w:cs="Courier New"/>
        </w:rPr>
        <w:t xml:space="preserve">, </w:t>
      </w:r>
    </w:p>
    <w:p w14:paraId="722CD839" w14:textId="77777777" w:rsidR="00F52C1D" w:rsidRPr="00F52C1D" w:rsidRDefault="00F52C1D" w:rsidP="00F52C1D">
      <w:pPr>
        <w:pStyle w:val="PlainText"/>
        <w:rPr>
          <w:rFonts w:cs="Courier New"/>
        </w:rPr>
      </w:pPr>
      <w:r w:rsidRPr="00F52C1D">
        <w:rPr>
          <w:rFonts w:cs="Courier New"/>
        </w:rPr>
        <w:t>\begin{equation*} \label{eg:noise-filter}</w:t>
      </w:r>
    </w:p>
    <w:p w14:paraId="3D6FEC5B" w14:textId="77777777" w:rsidR="00F52C1D" w:rsidRPr="00F52C1D" w:rsidRDefault="00F52C1D" w:rsidP="00F52C1D">
      <w:pPr>
        <w:pStyle w:val="PlainText"/>
        <w:rPr>
          <w:rFonts w:cs="Courier New"/>
        </w:rPr>
      </w:pPr>
      <w:r w:rsidRPr="00F52C1D">
        <w:rPr>
          <w:rFonts w:cs="Courier New"/>
        </w:rPr>
        <w:t>\begin{aligned}</w:t>
      </w:r>
    </w:p>
    <w:p w14:paraId="09CB3D3F" w14:textId="439B963D" w:rsidR="00F52C1D" w:rsidRPr="00F52C1D" w:rsidRDefault="00F52C1D" w:rsidP="00F52C1D">
      <w:pPr>
        <w:pStyle w:val="PlainText"/>
        <w:rPr>
          <w:rFonts w:cs="Courier New"/>
        </w:rPr>
      </w:pPr>
      <w:r w:rsidRPr="00F52C1D">
        <w:rPr>
          <w:rFonts w:cs="Courier New"/>
        </w:rPr>
        <w:t>H_{Noise~Filter}(z) &amp; = &amp; \frac{\sum_{j=0}^{hn_1}b_j</w:t>
      </w:r>
      <w:del w:id="148" w:author="Author">
        <w:r w:rsidR="002015C9">
          <w:delText>\cdot</w:delText>
        </w:r>
      </w:del>
      <w:r w:rsidRPr="00F52C1D">
        <w:rPr>
          <w:rFonts w:cs="Courier New"/>
        </w:rPr>
        <w:t xml:space="preserve"> z^{-j}}{\sum_{j=0}^{hn_2}a_k</w:t>
      </w:r>
      <w:del w:id="149" w:author="Author">
        <w:r w:rsidR="002015C9">
          <w:delText>\cdot</w:delText>
        </w:r>
      </w:del>
      <w:r w:rsidRPr="00F52C1D">
        <w:rPr>
          <w:rFonts w:cs="Courier New"/>
        </w:rPr>
        <w:t xml:space="preserve"> z^{-k</w:t>
      </w:r>
      <w:del w:id="150" w:author="Author">
        <w:r w:rsidR="002015C9">
          <w:delText>}}\\</w:delText>
        </w:r>
      </w:del>
      <w:ins w:id="151" w:author="Author">
        <w:r w:rsidRPr="00F52C1D">
          <w:rPr>
            <w:rFonts w:cs="Courier New"/>
          </w:rPr>
          <w:t>}},\\</w:t>
        </w:r>
      </w:ins>
    </w:p>
    <w:p w14:paraId="54F959BA" w14:textId="42DF6D17" w:rsidR="00F52C1D" w:rsidRPr="00F52C1D" w:rsidRDefault="00F52C1D" w:rsidP="00F52C1D">
      <w:pPr>
        <w:pStyle w:val="PlainText"/>
        <w:rPr>
          <w:rFonts w:cs="Courier New"/>
        </w:rPr>
      </w:pPr>
      <w:r w:rsidRPr="00F52C1D">
        <w:rPr>
          <w:rFonts w:cs="Courier New"/>
        </w:rPr>
        <w:t>h_{Noise~Filter}(t) &amp; = &amp; \mathcal{F}^{-1}\{H_{Noise~Filter}(z</w:t>
      </w:r>
      <w:del w:id="152" w:author="Author">
        <w:r w:rsidR="002015C9">
          <w:delText>)\}\\</w:delText>
        </w:r>
      </w:del>
      <w:ins w:id="153" w:author="Author">
        <w:r w:rsidRPr="00F52C1D">
          <w:rPr>
            <w:rFonts w:cs="Courier New"/>
          </w:rPr>
          <w:t>)\},\\</w:t>
        </w:r>
      </w:ins>
    </w:p>
    <w:p w14:paraId="7CF4051D" w14:textId="1068D769" w:rsidR="00F52C1D" w:rsidRPr="00F52C1D" w:rsidRDefault="00F52C1D" w:rsidP="00F52C1D">
      <w:pPr>
        <w:pStyle w:val="PlainText"/>
        <w:rPr>
          <w:rFonts w:cs="Courier New"/>
        </w:rPr>
      </w:pPr>
      <w:r w:rsidRPr="00F52C1D">
        <w:rPr>
          <w:rFonts w:cs="Courier New"/>
        </w:rPr>
        <w:t xml:space="preserve">n(t) </w:t>
      </w:r>
      <w:r w:rsidRPr="00F52C1D">
        <w:rPr>
          <w:rFonts w:cs="Courier New"/>
        </w:rPr>
        <w:tab/>
      </w:r>
      <w:r w:rsidRPr="00F52C1D">
        <w:rPr>
          <w:rFonts w:cs="Courier New"/>
        </w:rPr>
        <w:tab/>
      </w:r>
      <w:r w:rsidRPr="00F52C1D">
        <w:rPr>
          <w:rFonts w:cs="Courier New"/>
        </w:rPr>
        <w:tab/>
      </w:r>
      <w:r w:rsidRPr="00F52C1D">
        <w:rPr>
          <w:rFonts w:cs="Courier New"/>
        </w:rPr>
        <w:tab/>
        <w:t>&amp; = &amp; h_{Noise~Filter}(t) \conv n_{UF}(t</w:t>
      </w:r>
      <w:del w:id="154" w:author="Author">
        <w:r w:rsidR="002015C9">
          <w:delText>)</w:delText>
        </w:r>
      </w:del>
      <w:ins w:id="155" w:author="Author">
        <w:r w:rsidRPr="00F52C1D">
          <w:rPr>
            <w:rFonts w:cs="Courier New"/>
          </w:rPr>
          <w:t>).</w:t>
        </w:r>
      </w:ins>
    </w:p>
    <w:p w14:paraId="387533DB" w14:textId="77777777" w:rsidR="00F52C1D" w:rsidRPr="00F52C1D" w:rsidRDefault="00F52C1D" w:rsidP="00F52C1D">
      <w:pPr>
        <w:pStyle w:val="PlainText"/>
        <w:rPr>
          <w:rFonts w:cs="Courier New"/>
        </w:rPr>
      </w:pPr>
      <w:r w:rsidRPr="00F52C1D">
        <w:rPr>
          <w:rFonts w:cs="Courier New"/>
        </w:rPr>
        <w:t>\end{aligned}</w:t>
      </w:r>
    </w:p>
    <w:p w14:paraId="035317E1" w14:textId="77777777" w:rsidR="00F52C1D" w:rsidRPr="00F52C1D" w:rsidRDefault="00F52C1D" w:rsidP="00F52C1D">
      <w:pPr>
        <w:pStyle w:val="PlainText"/>
        <w:rPr>
          <w:rFonts w:cs="Courier New"/>
        </w:rPr>
      </w:pPr>
      <w:r w:rsidRPr="00F52C1D">
        <w:rPr>
          <w:rFonts w:cs="Courier New"/>
        </w:rPr>
        <w:t>\end{equation*}</w:t>
      </w:r>
    </w:p>
    <w:p w14:paraId="211C98A2" w14:textId="77777777" w:rsidR="002015C9" w:rsidRDefault="002015C9" w:rsidP="002015C9">
      <w:pPr>
        <w:rPr>
          <w:del w:id="156" w:author="Author"/>
        </w:rPr>
      </w:pPr>
    </w:p>
    <w:p w14:paraId="61184F3F" w14:textId="77777777" w:rsidR="002015C9" w:rsidRDefault="002015C9" w:rsidP="002015C9">
      <w:pPr>
        <w:rPr>
          <w:del w:id="157" w:author="Author"/>
        </w:rPr>
      </w:pPr>
    </w:p>
    <w:p w14:paraId="25C7B283" w14:textId="2747888D" w:rsidR="00F52C1D" w:rsidRPr="00F52C1D" w:rsidRDefault="002015C9" w:rsidP="00F52C1D">
      <w:pPr>
        <w:pStyle w:val="PlainText"/>
        <w:rPr>
          <w:rFonts w:cs="Courier New"/>
        </w:rPr>
      </w:pPr>
      <w:del w:id="158" w:author="Author">
        <w:r>
          <w:delText>different</w:delText>
        </w:r>
      </w:del>
      <w:ins w:id="159" w:author="Author">
        <w:r w:rsidR="00F52C1D" w:rsidRPr="00F52C1D">
          <w:rPr>
            <w:rFonts w:cs="Courier New"/>
          </w:rPr>
          <w:t>Different</w:t>
        </w:r>
      </w:ins>
      <w:r w:rsidR="00F52C1D" w:rsidRPr="00F52C1D">
        <w:rPr>
          <w:rFonts w:cs="Courier New"/>
        </w:rPr>
        <w:t xml:space="preserve"> normalization methods are tested for signal $f$ or noise $n$, </w:t>
      </w:r>
      <w:del w:id="160" w:author="Author">
        <w:r>
          <w:delText>denoted as</w:delText>
        </w:r>
      </w:del>
      <w:ins w:id="161" w:author="Author">
        <w:r w:rsidR="00F52C1D" w:rsidRPr="00F52C1D">
          <w:rPr>
            <w:rFonts w:cs="Courier New"/>
          </w:rPr>
          <w:t>which we denote</w:t>
        </w:r>
      </w:ins>
      <w:r w:rsidR="00F52C1D" w:rsidRPr="00F52C1D">
        <w:rPr>
          <w:rFonts w:cs="Courier New"/>
        </w:rPr>
        <w:t xml:space="preserve"> $\signaltonormalize$ with time length </w:t>
      </w:r>
      <w:del w:id="162" w:author="Author">
        <w:r>
          <w:delText xml:space="preserve">of </w:delText>
        </w:r>
      </w:del>
      <w:r w:rsidR="00F52C1D" w:rsidRPr="00F52C1D">
        <w:rPr>
          <w:rFonts w:cs="Courier New"/>
        </w:rPr>
        <w:t xml:space="preserve">$T$. </w:t>
      </w:r>
      <w:ins w:id="163" w:author="Author">
        <w:r w:rsidR="00F52C1D" w:rsidRPr="00F52C1D">
          <w:rPr>
            <w:rFonts w:cs="Courier New"/>
          </w:rPr>
          <w:t xml:space="preserve">The </w:t>
        </w:r>
      </w:ins>
      <w:r w:rsidR="00F52C1D" w:rsidRPr="00F52C1D">
        <w:rPr>
          <w:rFonts w:cs="Courier New"/>
        </w:rPr>
        <w:t xml:space="preserve">process </w:t>
      </w:r>
      <w:del w:id="164" w:author="Author">
        <w:r>
          <w:delText>will be</w:delText>
        </w:r>
      </w:del>
      <w:ins w:id="165" w:author="Author">
        <w:r w:rsidR="00F52C1D" w:rsidRPr="00F52C1D">
          <w:rPr>
            <w:rFonts w:cs="Courier New"/>
          </w:rPr>
          <w:t>is</w:t>
        </w:r>
      </w:ins>
      <w:r w:rsidR="00F52C1D" w:rsidRPr="00F52C1D">
        <w:rPr>
          <w:rFonts w:cs="Courier New"/>
        </w:rPr>
        <w:t xml:space="preserve"> defined as $\signaltonormalize_{Base~Input}(t) = NormalizeInput</w:t>
      </w:r>
      <w:ins w:id="166" w:author="Author">
        <w:r w:rsidR="00F52C1D" w:rsidRPr="00F52C1D">
          <w:rPr>
            <w:rFonts w:cs="Courier New"/>
          </w:rPr>
          <w:t>\bm</w:t>
        </w:r>
      </w:ins>
      <w:r w:rsidR="00F52C1D" w:rsidRPr="00F52C1D">
        <w:rPr>
          <w:rFonts w:cs="Courier New"/>
        </w:rPr>
        <w:t>(\signaltonormalize(t</w:t>
      </w:r>
      <w:del w:id="167" w:author="Author">
        <w:r>
          <w:delText>))$</w:delText>
        </w:r>
      </w:del>
      <w:ins w:id="168" w:author="Author">
        <w:r w:rsidR="00F52C1D" w:rsidRPr="00F52C1D">
          <w:rPr>
            <w:rFonts w:cs="Courier New"/>
          </w:rPr>
          <w:t>)\bm)$:</w:t>
        </w:r>
      </w:ins>
    </w:p>
    <w:p w14:paraId="7917FFAA" w14:textId="77777777" w:rsidR="00F52C1D" w:rsidRPr="00F52C1D" w:rsidRDefault="00F52C1D" w:rsidP="00F52C1D">
      <w:pPr>
        <w:pStyle w:val="PlainText"/>
        <w:rPr>
          <w:rFonts w:cs="Courier New"/>
        </w:rPr>
      </w:pPr>
      <w:r w:rsidRPr="00F52C1D">
        <w:rPr>
          <w:rFonts w:cs="Courier New"/>
        </w:rPr>
        <w:t>\begin{itemize}</w:t>
      </w:r>
    </w:p>
    <w:p w14:paraId="28B816D1" w14:textId="2DD15AAA" w:rsidR="00F52C1D" w:rsidRPr="00F52C1D" w:rsidRDefault="00F52C1D" w:rsidP="00F52C1D">
      <w:pPr>
        <w:pStyle w:val="PlainText"/>
        <w:rPr>
          <w:rFonts w:cs="Courier New"/>
        </w:rPr>
      </w:pPr>
      <w:r w:rsidRPr="00F52C1D">
        <w:rPr>
          <w:rFonts w:cs="Courier New"/>
        </w:rPr>
        <w:tab/>
        <w:t xml:space="preserve">\item </w:t>
      </w:r>
      <w:del w:id="169" w:author="Author">
        <w:r w:rsidR="002015C9">
          <w:delText>normalize</w:delText>
        </w:r>
      </w:del>
      <w:ins w:id="170" w:author="Author">
        <w:r w:rsidRPr="00F52C1D">
          <w:rPr>
            <w:rFonts w:cs="Courier New"/>
          </w:rPr>
          <w:t>Normalizing</w:t>
        </w:r>
      </w:ins>
      <w:r w:rsidRPr="00F52C1D">
        <w:rPr>
          <w:rFonts w:cs="Courier New"/>
        </w:rPr>
        <w:t xml:space="preserve"> by power</w:t>
      </w:r>
      <w:del w:id="171" w:author="Author">
        <w:r w:rsidR="002015C9">
          <w:delText>, getting</w:delText>
        </w:r>
      </w:del>
      <w:ins w:id="172" w:author="Author">
        <w:r w:rsidRPr="00F52C1D">
          <w:rPr>
            <w:rFonts w:cs="Courier New"/>
          </w:rPr>
          <w:t xml:space="preserve"> gives</w:t>
        </w:r>
      </w:ins>
      <w:r w:rsidRPr="00F52C1D">
        <w:rPr>
          <w:rFonts w:cs="Courier New"/>
        </w:rPr>
        <w:t xml:space="preserve"> $\inv{T}\</w:t>
      </w:r>
      <w:del w:id="173" w:author="Author">
        <w:r w:rsidR="002015C9">
          <w:delText>cdot\</w:delText>
        </w:r>
      </w:del>
      <w:r w:rsidRPr="00F52C1D">
        <w:rPr>
          <w:rFonts w:cs="Courier New"/>
        </w:rPr>
        <w:t xml:space="preserve">int_{0}^{T}\signaltonormalize^2(t)\mathrm{d}t$ with $\signaltonormalize(t)$ </w:t>
      </w:r>
      <w:del w:id="174" w:author="Author">
        <w:r w:rsidR="002015C9">
          <w:delText>is</w:delText>
        </w:r>
      </w:del>
      <w:ins w:id="175" w:author="Author">
        <w:r w:rsidRPr="00F52C1D">
          <w:rPr>
            <w:rFonts w:cs="Courier New"/>
          </w:rPr>
          <w:t>being</w:t>
        </w:r>
      </w:ins>
      <w:r w:rsidRPr="00F52C1D">
        <w:rPr>
          <w:rFonts w:cs="Courier New"/>
        </w:rPr>
        <w:t xml:space="preserve"> the </w:t>
      </w:r>
      <w:del w:id="176" w:author="Author">
        <w:r w:rsidR="002015C9">
          <w:delText xml:space="preserve">un </w:delText>
        </w:r>
      </w:del>
      <w:ins w:id="177" w:author="Author">
        <w:r w:rsidRPr="00F52C1D">
          <w:rPr>
            <w:rFonts w:cs="Courier New"/>
          </w:rPr>
          <w:t>non-</w:t>
        </w:r>
      </w:ins>
      <w:r w:rsidRPr="00F52C1D">
        <w:rPr>
          <w:rFonts w:cs="Courier New"/>
        </w:rPr>
        <w:t>normalized signal pressure over time</w:t>
      </w:r>
      <w:del w:id="178" w:author="Author">
        <w:r w:rsidR="002015C9">
          <w:delText xml:space="preserve"> the</w:delText>
        </w:r>
      </w:del>
      <w:ins w:id="179" w:author="Author">
        <w:r w:rsidRPr="00F52C1D">
          <w:rPr>
            <w:rFonts w:cs="Courier New"/>
          </w:rPr>
          <w:t>. The</w:t>
        </w:r>
      </w:ins>
      <w:r w:rsidRPr="00F52C1D">
        <w:rPr>
          <w:rFonts w:cs="Courier New"/>
        </w:rPr>
        <w:t xml:space="preserve"> input function is</w:t>
      </w:r>
    </w:p>
    <w:p w14:paraId="395025B8" w14:textId="77777777" w:rsidR="00F52C1D" w:rsidRPr="00F52C1D" w:rsidRDefault="00F52C1D" w:rsidP="00F52C1D">
      <w:pPr>
        <w:pStyle w:val="PlainText"/>
        <w:rPr>
          <w:rFonts w:cs="Courier New"/>
        </w:rPr>
      </w:pPr>
      <w:r w:rsidRPr="00F52C1D">
        <w:rPr>
          <w:rFonts w:cs="Courier New"/>
        </w:rPr>
        <w:tab/>
        <w:t>\begin{equation*} \label{eg:normalize-power}</w:t>
      </w:r>
    </w:p>
    <w:p w14:paraId="52C3DCDC" w14:textId="77777777" w:rsidR="00F52C1D" w:rsidRPr="00F52C1D" w:rsidRDefault="00F52C1D" w:rsidP="00F52C1D">
      <w:pPr>
        <w:pStyle w:val="PlainText"/>
        <w:rPr>
          <w:rFonts w:cs="Courier New"/>
        </w:rPr>
      </w:pPr>
      <w:r w:rsidRPr="00F52C1D">
        <w:rPr>
          <w:rFonts w:cs="Courier New"/>
        </w:rPr>
        <w:tab/>
        <w:t>\begin{aligned}</w:t>
      </w:r>
    </w:p>
    <w:p w14:paraId="3EFCB5AB" w14:textId="52EF5866" w:rsidR="00F52C1D" w:rsidRPr="00F52C1D" w:rsidRDefault="00F52C1D" w:rsidP="00F52C1D">
      <w:pPr>
        <w:pStyle w:val="PlainText"/>
        <w:rPr>
          <w:rFonts w:cs="Courier New"/>
        </w:rPr>
      </w:pPr>
      <w:r w:rsidRPr="00F52C1D">
        <w:rPr>
          <w:rFonts w:cs="Courier New"/>
        </w:rPr>
        <w:tab/>
        <w:t>\signaltonormalize_{Base~Input}(t) = \inv{\left(\inv{T}\cdot\int_{0}^{T}\signaltonormalize^2(t)\mathrm{d}t\right</w:t>
      </w:r>
      <w:del w:id="180" w:author="Author">
        <w:r w:rsidR="002015C9">
          <w:delText>)}\cdot</w:delText>
        </w:r>
      </w:del>
      <w:ins w:id="181" w:author="Author">
        <w:r w:rsidRPr="00F52C1D">
          <w:rPr>
            <w:rFonts w:cs="Courier New"/>
          </w:rPr>
          <w:t>)}</w:t>
        </w:r>
      </w:ins>
      <w:r w:rsidRPr="00F52C1D">
        <w:rPr>
          <w:rFonts w:cs="Courier New"/>
        </w:rPr>
        <w:t xml:space="preserve"> \signaltonormalize(t</w:t>
      </w:r>
      <w:del w:id="182" w:author="Author">
        <w:r w:rsidR="002015C9">
          <w:delText>)</w:delText>
        </w:r>
      </w:del>
      <w:ins w:id="183" w:author="Author">
        <w:r w:rsidRPr="00F52C1D">
          <w:rPr>
            <w:rFonts w:cs="Courier New"/>
          </w:rPr>
          <w:t>).</w:t>
        </w:r>
      </w:ins>
    </w:p>
    <w:p w14:paraId="7FD2417A" w14:textId="77777777" w:rsidR="00F52C1D" w:rsidRPr="00F52C1D" w:rsidRDefault="00F52C1D" w:rsidP="00F52C1D">
      <w:pPr>
        <w:pStyle w:val="PlainText"/>
        <w:rPr>
          <w:rFonts w:cs="Courier New"/>
        </w:rPr>
      </w:pPr>
      <w:r w:rsidRPr="00F52C1D">
        <w:rPr>
          <w:rFonts w:cs="Courier New"/>
        </w:rPr>
        <w:tab/>
        <w:t>\end{aligned}</w:t>
      </w:r>
    </w:p>
    <w:p w14:paraId="4026D5CA" w14:textId="77777777" w:rsidR="00F52C1D" w:rsidRPr="00F52C1D" w:rsidRDefault="00F52C1D" w:rsidP="00F52C1D">
      <w:pPr>
        <w:pStyle w:val="PlainText"/>
        <w:rPr>
          <w:rFonts w:cs="Courier New"/>
        </w:rPr>
      </w:pPr>
      <w:r w:rsidRPr="00F52C1D">
        <w:rPr>
          <w:rFonts w:cs="Courier New"/>
        </w:rPr>
        <w:tab/>
        <w:t>\end{equation*}</w:t>
      </w:r>
    </w:p>
    <w:p w14:paraId="2CE47296" w14:textId="4DC1E5C5" w:rsidR="00F52C1D" w:rsidRPr="00F52C1D" w:rsidRDefault="00F52C1D" w:rsidP="00F52C1D">
      <w:pPr>
        <w:pStyle w:val="PlainText"/>
        <w:rPr>
          <w:rFonts w:cs="Courier New"/>
        </w:rPr>
      </w:pPr>
      <w:r w:rsidRPr="00F52C1D">
        <w:rPr>
          <w:rFonts w:cs="Courier New"/>
        </w:rPr>
        <w:lastRenderedPageBreak/>
        <w:tab/>
        <w:t xml:space="preserve">\item </w:t>
      </w:r>
      <w:del w:id="184" w:author="Author">
        <w:r w:rsidR="002015C9">
          <w:delText>normalize</w:delText>
        </w:r>
      </w:del>
      <w:ins w:id="185" w:author="Author">
        <w:r w:rsidRPr="00F52C1D">
          <w:rPr>
            <w:rFonts w:cs="Courier New"/>
          </w:rPr>
          <w:t>Normalize</w:t>
        </w:r>
      </w:ins>
      <w:r w:rsidRPr="00F52C1D">
        <w:rPr>
          <w:rFonts w:cs="Courier New"/>
        </w:rPr>
        <w:t xml:space="preserve"> by energy</w:t>
      </w:r>
      <w:del w:id="186" w:author="Author">
        <w:r w:rsidR="002015C9">
          <w:delText>,</w:delText>
        </w:r>
      </w:del>
      <w:ins w:id="187" w:author="Author">
        <w:r w:rsidRPr="00F52C1D">
          <w:rPr>
            <w:rFonts w:cs="Courier New"/>
          </w:rPr>
          <w:t>:</w:t>
        </w:r>
      </w:ins>
      <w:r w:rsidRPr="00F52C1D">
        <w:rPr>
          <w:rFonts w:cs="Courier New"/>
        </w:rPr>
        <w:t xml:space="preserve"> to </w:t>
      </w:r>
      <w:del w:id="188" w:author="Author">
        <w:r w:rsidR="002015C9">
          <w:delText>testing</w:delText>
        </w:r>
      </w:del>
      <w:ins w:id="189" w:author="Author">
        <w:r w:rsidRPr="00F52C1D">
          <w:rPr>
            <w:rFonts w:cs="Courier New"/>
          </w:rPr>
          <w:t>test</w:t>
        </w:r>
      </w:ins>
      <w:r w:rsidRPr="00F52C1D">
        <w:rPr>
          <w:rFonts w:cs="Courier New"/>
        </w:rPr>
        <w:t xml:space="preserve"> various signals at </w:t>
      </w:r>
      <w:ins w:id="190" w:author="Author">
        <w:r w:rsidRPr="00F52C1D">
          <w:rPr>
            <w:rFonts w:cs="Courier New"/>
          </w:rPr>
          <w:t xml:space="preserve">the </w:t>
        </w:r>
      </w:ins>
      <w:r w:rsidRPr="00F52C1D">
        <w:rPr>
          <w:rFonts w:cs="Courier New"/>
        </w:rPr>
        <w:t xml:space="preserve">same strength, division </w:t>
      </w:r>
      <w:del w:id="191" w:author="Author">
        <w:r w:rsidR="002015C9">
          <w:delText>will be done on summary</w:delText>
        </w:r>
      </w:del>
      <w:ins w:id="192" w:author="Author">
        <w:r w:rsidRPr="00F52C1D">
          <w:rPr>
            <w:rFonts w:cs="Courier New"/>
          </w:rPr>
          <w:t>is applied to the sum</w:t>
        </w:r>
      </w:ins>
      <w:r w:rsidRPr="00F52C1D">
        <w:rPr>
          <w:rFonts w:cs="Courier New"/>
        </w:rPr>
        <w:t xml:space="preserve"> of </w:t>
      </w:r>
      <w:ins w:id="193" w:author="Author">
        <w:r w:rsidRPr="00F52C1D">
          <w:rPr>
            <w:rFonts w:cs="Courier New"/>
          </w:rPr>
          <w:t xml:space="preserve">the </w:t>
        </w:r>
      </w:ins>
      <w:r w:rsidRPr="00F52C1D">
        <w:rPr>
          <w:rFonts w:cs="Courier New"/>
        </w:rPr>
        <w:t>signal energy</w:t>
      </w:r>
      <w:del w:id="194" w:author="Author">
        <w:r w:rsidR="002015C9">
          <w:delText>.</w:delText>
        </w:r>
      </w:del>
      <w:ins w:id="195" w:author="Author">
        <w:r w:rsidRPr="00F52C1D">
          <w:rPr>
            <w:rFonts w:cs="Courier New"/>
          </w:rPr>
          <w:t>:</w:t>
        </w:r>
      </w:ins>
    </w:p>
    <w:p w14:paraId="530CB3EA" w14:textId="77777777" w:rsidR="00F52C1D" w:rsidRPr="00F52C1D" w:rsidRDefault="00F52C1D" w:rsidP="00F52C1D">
      <w:pPr>
        <w:pStyle w:val="PlainText"/>
        <w:rPr>
          <w:rFonts w:cs="Courier New"/>
        </w:rPr>
      </w:pPr>
      <w:r w:rsidRPr="00F52C1D">
        <w:rPr>
          <w:rFonts w:cs="Courier New"/>
        </w:rPr>
        <w:tab/>
        <w:t>\begin{equation*} \label{eg:normalize-energy}</w:t>
      </w:r>
    </w:p>
    <w:p w14:paraId="295F0687" w14:textId="77777777" w:rsidR="00F52C1D" w:rsidRPr="00F52C1D" w:rsidRDefault="00F52C1D" w:rsidP="00F52C1D">
      <w:pPr>
        <w:pStyle w:val="PlainText"/>
        <w:rPr>
          <w:rFonts w:cs="Courier New"/>
        </w:rPr>
      </w:pPr>
      <w:r w:rsidRPr="00F52C1D">
        <w:rPr>
          <w:rFonts w:cs="Courier New"/>
        </w:rPr>
        <w:tab/>
        <w:t>\begin{aligned}</w:t>
      </w:r>
    </w:p>
    <w:p w14:paraId="3D8A3FCF" w14:textId="536FA5DD" w:rsidR="00F52C1D" w:rsidRPr="00F52C1D" w:rsidRDefault="00F52C1D" w:rsidP="00F52C1D">
      <w:pPr>
        <w:pStyle w:val="PlainText"/>
        <w:rPr>
          <w:rFonts w:cs="Courier New"/>
        </w:rPr>
      </w:pPr>
      <w:r w:rsidRPr="00F52C1D">
        <w:rPr>
          <w:rFonts w:cs="Courier New"/>
        </w:rPr>
        <w:tab/>
        <w:t>\signaltonormalize_{Base~Input}(t) = \inv{\left(\int_{0}^{T}\signaltonormalize^2(t)\mathrm{d}t\right</w:t>
      </w:r>
      <w:del w:id="196" w:author="Author">
        <w:r w:rsidR="002015C9">
          <w:delText>)}\cdot</w:delText>
        </w:r>
      </w:del>
      <w:ins w:id="197" w:author="Author">
        <w:r w:rsidRPr="00F52C1D">
          <w:rPr>
            <w:rFonts w:cs="Courier New"/>
          </w:rPr>
          <w:t>)}</w:t>
        </w:r>
      </w:ins>
      <w:r w:rsidRPr="00F52C1D">
        <w:rPr>
          <w:rFonts w:cs="Courier New"/>
        </w:rPr>
        <w:t xml:space="preserve"> \signaltonormalize(t</w:t>
      </w:r>
      <w:del w:id="198" w:author="Author">
        <w:r w:rsidR="002015C9">
          <w:delText>)</w:delText>
        </w:r>
      </w:del>
      <w:ins w:id="199" w:author="Author">
        <w:r w:rsidRPr="00F52C1D">
          <w:rPr>
            <w:rFonts w:cs="Courier New"/>
          </w:rPr>
          <w:t>).</w:t>
        </w:r>
      </w:ins>
    </w:p>
    <w:p w14:paraId="7BBECF13" w14:textId="77777777" w:rsidR="00F52C1D" w:rsidRPr="00F52C1D" w:rsidRDefault="00F52C1D" w:rsidP="00F52C1D">
      <w:pPr>
        <w:pStyle w:val="PlainText"/>
        <w:rPr>
          <w:rFonts w:cs="Courier New"/>
        </w:rPr>
      </w:pPr>
      <w:r w:rsidRPr="00F52C1D">
        <w:rPr>
          <w:rFonts w:cs="Courier New"/>
        </w:rPr>
        <w:tab/>
        <w:t>\end{aligned}</w:t>
      </w:r>
    </w:p>
    <w:p w14:paraId="621AF4CD" w14:textId="77777777" w:rsidR="00F52C1D" w:rsidRPr="00F52C1D" w:rsidRDefault="00F52C1D" w:rsidP="00F52C1D">
      <w:pPr>
        <w:pStyle w:val="PlainText"/>
        <w:rPr>
          <w:rFonts w:cs="Courier New"/>
        </w:rPr>
      </w:pPr>
      <w:r w:rsidRPr="00F52C1D">
        <w:rPr>
          <w:rFonts w:cs="Courier New"/>
        </w:rPr>
        <w:tab/>
        <w:t>\end{equation*}</w:t>
      </w:r>
    </w:p>
    <w:p w14:paraId="3F2E41B3" w14:textId="476E75CA" w:rsidR="00F52C1D" w:rsidRPr="00F52C1D" w:rsidRDefault="00F52C1D" w:rsidP="00F52C1D">
      <w:pPr>
        <w:pStyle w:val="PlainText"/>
        <w:rPr>
          <w:rFonts w:cs="Courier New"/>
        </w:rPr>
      </w:pPr>
      <w:r w:rsidRPr="00F52C1D">
        <w:rPr>
          <w:rFonts w:cs="Courier New"/>
        </w:rPr>
        <w:tab/>
        <w:t xml:space="preserve">\item </w:t>
      </w:r>
      <w:del w:id="200" w:author="Author">
        <w:r w:rsidR="002015C9">
          <w:delText>skip</w:delText>
        </w:r>
      </w:del>
      <w:ins w:id="201" w:author="Author">
        <w:r w:rsidRPr="00F52C1D">
          <w:rPr>
            <w:rFonts w:cs="Courier New"/>
          </w:rPr>
          <w:t>Skip</w:t>
        </w:r>
      </w:ins>
      <w:r w:rsidRPr="00F52C1D">
        <w:rPr>
          <w:rFonts w:cs="Courier New"/>
        </w:rPr>
        <w:t xml:space="preserve"> normalization for </w:t>
      </w:r>
      <w:del w:id="202" w:author="Author">
        <w:r w:rsidR="002015C9">
          <w:delText>experiments</w:delText>
        </w:r>
      </w:del>
      <w:ins w:id="203" w:author="Author">
        <w:r w:rsidRPr="00F52C1D">
          <w:rPr>
            <w:rFonts w:cs="Courier New"/>
          </w:rPr>
          <w:t>experimental</w:t>
        </w:r>
      </w:ins>
      <w:r w:rsidRPr="00F52C1D">
        <w:rPr>
          <w:rFonts w:cs="Courier New"/>
        </w:rPr>
        <w:t xml:space="preserve"> values </w:t>
      </w:r>
      <w:del w:id="204" w:author="Author">
        <w:r w:rsidR="002015C9">
          <w:delText>decided</w:delText>
        </w:r>
      </w:del>
      <w:ins w:id="205" w:author="Author">
        <w:r w:rsidRPr="00F52C1D">
          <w:rPr>
            <w:rFonts w:cs="Courier New"/>
          </w:rPr>
          <w:t>determined</w:t>
        </w:r>
      </w:ins>
      <w:r w:rsidRPr="00F52C1D">
        <w:rPr>
          <w:rFonts w:cs="Courier New"/>
        </w:rPr>
        <w:t xml:space="preserve"> outside the program</w:t>
      </w:r>
      <w:ins w:id="206" w:author="Author">
        <w:r w:rsidRPr="00F52C1D">
          <w:rPr>
            <w:rFonts w:cs="Courier New"/>
          </w:rPr>
          <w:t>:</w:t>
        </w:r>
      </w:ins>
    </w:p>
    <w:p w14:paraId="6C9B5913" w14:textId="77777777" w:rsidR="00F52C1D" w:rsidRPr="00F52C1D" w:rsidRDefault="00F52C1D" w:rsidP="00F52C1D">
      <w:pPr>
        <w:pStyle w:val="PlainText"/>
        <w:rPr>
          <w:rFonts w:cs="Courier New"/>
        </w:rPr>
      </w:pPr>
      <w:r w:rsidRPr="00F52C1D">
        <w:rPr>
          <w:rFonts w:cs="Courier New"/>
        </w:rPr>
        <w:tab/>
        <w:t>\begin{equation*} \label{eg:un-normalize}</w:t>
      </w:r>
    </w:p>
    <w:p w14:paraId="1EB52112" w14:textId="77777777" w:rsidR="00F52C1D" w:rsidRPr="00F52C1D" w:rsidRDefault="00F52C1D" w:rsidP="00F52C1D">
      <w:pPr>
        <w:pStyle w:val="PlainText"/>
        <w:rPr>
          <w:rFonts w:cs="Courier New"/>
        </w:rPr>
      </w:pPr>
      <w:r w:rsidRPr="00F52C1D">
        <w:rPr>
          <w:rFonts w:cs="Courier New"/>
        </w:rPr>
        <w:tab/>
        <w:t>\begin{aligned}</w:t>
      </w:r>
    </w:p>
    <w:p w14:paraId="25C26A0F" w14:textId="73A9908F" w:rsidR="00F52C1D" w:rsidRPr="00F52C1D" w:rsidRDefault="00F52C1D" w:rsidP="00F52C1D">
      <w:pPr>
        <w:pStyle w:val="PlainText"/>
        <w:rPr>
          <w:rFonts w:cs="Courier New"/>
        </w:rPr>
      </w:pPr>
      <w:r w:rsidRPr="00F52C1D">
        <w:rPr>
          <w:rFonts w:cs="Courier New"/>
        </w:rPr>
        <w:tab/>
        <w:t>\signaltonormalize_{Base~Input}(t) = \signaltonormalize(t</w:t>
      </w:r>
      <w:del w:id="207" w:author="Author">
        <w:r w:rsidR="002015C9">
          <w:delText>)</w:delText>
        </w:r>
      </w:del>
      <w:ins w:id="208" w:author="Author">
        <w:r w:rsidRPr="00F52C1D">
          <w:rPr>
            <w:rFonts w:cs="Courier New"/>
          </w:rPr>
          <w:t>).</w:t>
        </w:r>
      </w:ins>
    </w:p>
    <w:p w14:paraId="2E6B95F8" w14:textId="77777777" w:rsidR="00F52C1D" w:rsidRPr="00F52C1D" w:rsidRDefault="00F52C1D" w:rsidP="00F52C1D">
      <w:pPr>
        <w:pStyle w:val="PlainText"/>
        <w:rPr>
          <w:rFonts w:cs="Courier New"/>
        </w:rPr>
      </w:pPr>
      <w:r w:rsidRPr="00F52C1D">
        <w:rPr>
          <w:rFonts w:cs="Courier New"/>
        </w:rPr>
        <w:tab/>
        <w:t>\end{aligned}</w:t>
      </w:r>
    </w:p>
    <w:p w14:paraId="706520BC" w14:textId="77777777" w:rsidR="00F52C1D" w:rsidRPr="00F52C1D" w:rsidRDefault="00F52C1D" w:rsidP="00F52C1D">
      <w:pPr>
        <w:pStyle w:val="PlainText"/>
        <w:rPr>
          <w:rFonts w:cs="Courier New"/>
        </w:rPr>
      </w:pPr>
      <w:r w:rsidRPr="00F52C1D">
        <w:rPr>
          <w:rFonts w:cs="Courier New"/>
        </w:rPr>
        <w:tab/>
        <w:t>\end{equation*}</w:t>
      </w:r>
    </w:p>
    <w:p w14:paraId="72A5BDBC" w14:textId="5CFB7150" w:rsidR="00F52C1D" w:rsidRPr="00F52C1D" w:rsidRDefault="00F52C1D" w:rsidP="00F52C1D">
      <w:pPr>
        <w:pStyle w:val="PlainText"/>
        <w:rPr>
          <w:rFonts w:cs="Courier New"/>
        </w:rPr>
      </w:pPr>
      <w:r w:rsidRPr="00F52C1D">
        <w:rPr>
          <w:rFonts w:cs="Courier New"/>
        </w:rPr>
        <w:tab/>
        <w:t xml:space="preserve">\item </w:t>
      </w:r>
      <w:del w:id="209" w:author="Author">
        <w:r w:rsidR="002015C9">
          <w:delText>normalize</w:delText>
        </w:r>
      </w:del>
      <w:ins w:id="210" w:author="Author">
        <w:r w:rsidRPr="00F52C1D">
          <w:rPr>
            <w:rFonts w:cs="Courier New"/>
          </w:rPr>
          <w:t>Normalize</w:t>
        </w:r>
      </w:ins>
      <w:r w:rsidRPr="00F52C1D">
        <w:rPr>
          <w:rFonts w:cs="Courier New"/>
        </w:rPr>
        <w:t xml:space="preserve"> for power </w:t>
      </w:r>
      <w:del w:id="211" w:author="Author">
        <w:r w:rsidR="002015C9">
          <w:delText>of</w:delText>
        </w:r>
      </w:del>
      <w:ins w:id="212" w:author="Author">
        <w:r w:rsidRPr="00F52C1D">
          <w:rPr>
            <w:rFonts w:cs="Courier New"/>
          </w:rPr>
          <w:t>over</w:t>
        </w:r>
      </w:ins>
      <w:r w:rsidRPr="00F52C1D">
        <w:rPr>
          <w:rFonts w:cs="Courier New"/>
        </w:rPr>
        <w:t xml:space="preserve"> different </w:t>
      </w:r>
      <w:del w:id="213" w:author="Author">
        <w:r w:rsidR="002015C9">
          <w:delText>length, since</w:delText>
        </w:r>
      </w:del>
      <w:ins w:id="214" w:author="Author">
        <w:r w:rsidRPr="00F52C1D">
          <w:rPr>
            <w:rFonts w:cs="Courier New"/>
          </w:rPr>
          <w:t>lengths, because the</w:t>
        </w:r>
      </w:ins>
      <w:r w:rsidRPr="00F52C1D">
        <w:rPr>
          <w:rFonts w:cs="Courier New"/>
        </w:rPr>
        <w:t xml:space="preserve"> signal period effects </w:t>
      </w:r>
      <w:ins w:id="215" w:author="Author">
        <w:r w:rsidRPr="00F52C1D">
          <w:rPr>
            <w:rFonts w:cs="Courier New"/>
          </w:rPr>
          <w:t xml:space="preserve">the </w:t>
        </w:r>
      </w:ins>
      <w:r w:rsidRPr="00F52C1D">
        <w:rPr>
          <w:rFonts w:cs="Courier New"/>
        </w:rPr>
        <w:t>JND</w:t>
      </w:r>
      <w:del w:id="216" w:author="Author">
        <w:r w:rsidR="002015C9">
          <w:delText>, this</w:delText>
        </w:r>
      </w:del>
      <w:ins w:id="217" w:author="Author">
        <w:r w:rsidRPr="00F52C1D">
          <w:rPr>
            <w:rFonts w:cs="Courier New"/>
          </w:rPr>
          <w:t>. This</w:t>
        </w:r>
      </w:ins>
      <w:r w:rsidRPr="00F52C1D">
        <w:rPr>
          <w:rFonts w:cs="Courier New"/>
        </w:rPr>
        <w:t xml:space="preserve"> allows </w:t>
      </w:r>
      <w:ins w:id="218" w:author="Author">
        <w:r w:rsidRPr="00F52C1D">
          <w:rPr>
            <w:rFonts w:cs="Courier New"/>
          </w:rPr>
          <w:t xml:space="preserve">us </w:t>
        </w:r>
      </w:ins>
      <w:r w:rsidRPr="00F52C1D">
        <w:rPr>
          <w:rFonts w:cs="Courier New"/>
        </w:rPr>
        <w:t xml:space="preserve">to test if short signals </w:t>
      </w:r>
      <w:del w:id="219" w:author="Author">
        <w:r w:rsidR="002015C9">
          <w:delText xml:space="preserve">with </w:delText>
        </w:r>
      </w:del>
      <w:ins w:id="220" w:author="Author">
        <w:r w:rsidRPr="00F52C1D">
          <w:rPr>
            <w:rFonts w:cs="Courier New"/>
          </w:rPr>
          <w:t>(</w:t>
        </w:r>
      </w:ins>
      <w:r w:rsidRPr="00F52C1D">
        <w:rPr>
          <w:rFonts w:cs="Courier New"/>
        </w:rPr>
        <w:t>period $T_s</w:t>
      </w:r>
      <w:del w:id="221" w:author="Author">
        <w:r w:rsidR="002015C9">
          <w:delText>$</w:delText>
        </w:r>
      </w:del>
      <w:ins w:id="222" w:author="Author">
        <w:r w:rsidRPr="00F52C1D">
          <w:rPr>
            <w:rFonts w:cs="Courier New"/>
          </w:rPr>
          <w:t>$)</w:t>
        </w:r>
      </w:ins>
      <w:r w:rsidRPr="00F52C1D">
        <w:rPr>
          <w:rFonts w:cs="Courier New"/>
        </w:rPr>
        <w:t xml:space="preserve"> with</w:t>
      </w:r>
      <w:ins w:id="223" w:author="Author">
        <w:r w:rsidRPr="00F52C1D">
          <w:rPr>
            <w:rFonts w:cs="Courier New"/>
          </w:rPr>
          <w:t xml:space="preserve"> the</w:t>
        </w:r>
      </w:ins>
      <w:r w:rsidRPr="00F52C1D">
        <w:rPr>
          <w:rFonts w:cs="Courier New"/>
        </w:rPr>
        <w:t xml:space="preserve"> same energy as long signals</w:t>
      </w:r>
      <w:del w:id="224" w:author="Author">
        <w:r w:rsidR="002015C9">
          <w:delText xml:space="preserve">, </w:delText>
        </w:r>
      </w:del>
      <w:ins w:id="225" w:author="Author">
        <w:r w:rsidRPr="00F52C1D">
          <w:rPr>
            <w:rFonts w:cs="Courier New"/>
          </w:rPr>
          <w:t xml:space="preserve"> (</w:t>
        </w:r>
      </w:ins>
      <w:r w:rsidRPr="00F52C1D">
        <w:rPr>
          <w:rFonts w:cs="Courier New"/>
        </w:rPr>
        <w:t>period $T_l</w:t>
      </w:r>
      <w:del w:id="226" w:author="Author">
        <w:r w:rsidR="002015C9">
          <w:delText>$</w:delText>
        </w:r>
      </w:del>
      <w:ins w:id="227" w:author="Author">
        <w:r w:rsidRPr="00F52C1D">
          <w:rPr>
            <w:rFonts w:cs="Courier New"/>
          </w:rPr>
          <w:t>$)</w:t>
        </w:r>
      </w:ins>
      <w:r w:rsidRPr="00F52C1D">
        <w:rPr>
          <w:rFonts w:cs="Courier New"/>
        </w:rPr>
        <w:t xml:space="preserve"> will have </w:t>
      </w:r>
      <w:ins w:id="228" w:author="Author">
        <w:r w:rsidRPr="00F52C1D">
          <w:rPr>
            <w:rFonts w:cs="Courier New"/>
          </w:rPr>
          <w:t xml:space="preserve">the </w:t>
        </w:r>
      </w:ins>
      <w:r w:rsidRPr="00F52C1D">
        <w:rPr>
          <w:rFonts w:cs="Courier New"/>
        </w:rPr>
        <w:t>same JND</w:t>
      </w:r>
      <w:del w:id="229" w:author="Author">
        <w:r w:rsidR="002015C9">
          <w:delText>.</w:delText>
        </w:r>
      </w:del>
      <w:ins w:id="230" w:author="Author">
        <w:r w:rsidRPr="00F52C1D">
          <w:rPr>
            <w:rFonts w:cs="Courier New"/>
          </w:rPr>
          <w:t>:</w:t>
        </w:r>
      </w:ins>
    </w:p>
    <w:p w14:paraId="5B6CD5A6" w14:textId="77777777" w:rsidR="00F52C1D" w:rsidRPr="00F52C1D" w:rsidRDefault="00F52C1D" w:rsidP="00F52C1D">
      <w:pPr>
        <w:pStyle w:val="PlainText"/>
        <w:rPr>
          <w:rFonts w:cs="Courier New"/>
        </w:rPr>
      </w:pPr>
      <w:r w:rsidRPr="00F52C1D">
        <w:rPr>
          <w:rFonts w:cs="Courier New"/>
        </w:rPr>
        <w:tab/>
        <w:t>\begin{equation*} \label{eg:normalize-diffrent-period}</w:t>
      </w:r>
    </w:p>
    <w:p w14:paraId="794D20FC" w14:textId="77777777" w:rsidR="00F52C1D" w:rsidRPr="00F52C1D" w:rsidRDefault="00F52C1D" w:rsidP="00F52C1D">
      <w:pPr>
        <w:pStyle w:val="PlainText"/>
        <w:rPr>
          <w:rFonts w:cs="Courier New"/>
        </w:rPr>
      </w:pPr>
      <w:r w:rsidRPr="00F52C1D">
        <w:rPr>
          <w:rFonts w:cs="Courier New"/>
        </w:rPr>
        <w:tab/>
        <w:t>\begin{aligned}</w:t>
      </w:r>
    </w:p>
    <w:p w14:paraId="1EF76207" w14:textId="159E28EC" w:rsidR="00F52C1D" w:rsidRPr="00F52C1D" w:rsidRDefault="00F52C1D" w:rsidP="00F52C1D">
      <w:pPr>
        <w:pStyle w:val="PlainText"/>
        <w:rPr>
          <w:rFonts w:cs="Courier New"/>
        </w:rPr>
      </w:pPr>
      <w:r w:rsidRPr="00F52C1D">
        <w:rPr>
          <w:rFonts w:cs="Courier New"/>
        </w:rPr>
        <w:tab/>
        <w:t>\signaltonormalize_{Base~Input}(t) = \inv{\left(\inv{T}\cdot\int_{0}^{T}\signaltonormalize^2(t)\mathrm{d}t\right</w:t>
      </w:r>
      <w:del w:id="231" w:author="Author">
        <w:r w:rsidR="002015C9">
          <w:delText>)}\cdot</w:delText>
        </w:r>
      </w:del>
      <w:ins w:id="232" w:author="Author">
        <w:r w:rsidRPr="00F52C1D">
          <w:rPr>
            <w:rFonts w:cs="Courier New"/>
          </w:rPr>
          <w:t>)}</w:t>
        </w:r>
      </w:ins>
      <w:r w:rsidRPr="00F52C1D">
        <w:rPr>
          <w:rFonts w:cs="Courier New"/>
        </w:rPr>
        <w:t xml:space="preserve"> \signaltonormalize(t</w:t>
      </w:r>
      <w:del w:id="233" w:author="Author">
        <w:r w:rsidR="002015C9">
          <w:delText>)</w:delText>
        </w:r>
      </w:del>
      <w:ins w:id="234" w:author="Author">
        <w:r w:rsidRPr="00F52C1D">
          <w:rPr>
            <w:rFonts w:cs="Courier New"/>
          </w:rPr>
          <w:t>).</w:t>
        </w:r>
      </w:ins>
    </w:p>
    <w:p w14:paraId="13787166" w14:textId="77777777" w:rsidR="00F52C1D" w:rsidRPr="00F52C1D" w:rsidRDefault="00F52C1D" w:rsidP="00F52C1D">
      <w:pPr>
        <w:pStyle w:val="PlainText"/>
        <w:rPr>
          <w:rFonts w:cs="Courier New"/>
        </w:rPr>
      </w:pPr>
      <w:r w:rsidRPr="00F52C1D">
        <w:rPr>
          <w:rFonts w:cs="Courier New"/>
        </w:rPr>
        <w:tab/>
        <w:t>\end{aligned}</w:t>
      </w:r>
    </w:p>
    <w:p w14:paraId="0EA31B24" w14:textId="77777777" w:rsidR="00F52C1D" w:rsidRPr="00F52C1D" w:rsidRDefault="00F52C1D" w:rsidP="00F52C1D">
      <w:pPr>
        <w:pStyle w:val="PlainText"/>
        <w:rPr>
          <w:rFonts w:cs="Courier New"/>
        </w:rPr>
      </w:pPr>
      <w:r w:rsidRPr="00F52C1D">
        <w:rPr>
          <w:rFonts w:cs="Courier New"/>
        </w:rPr>
        <w:tab/>
        <w:t>\end{equation*}</w:t>
      </w:r>
    </w:p>
    <w:p w14:paraId="2254F9B0" w14:textId="77777777" w:rsidR="00F52C1D" w:rsidRPr="00F52C1D" w:rsidRDefault="00F52C1D" w:rsidP="00F52C1D">
      <w:pPr>
        <w:pStyle w:val="PlainText"/>
        <w:rPr>
          <w:rFonts w:cs="Courier New"/>
        </w:rPr>
      </w:pPr>
      <w:r w:rsidRPr="00F52C1D">
        <w:rPr>
          <w:rFonts w:cs="Courier New"/>
        </w:rPr>
        <w:t>\end{itemize}</w:t>
      </w:r>
    </w:p>
    <w:p w14:paraId="30FBA4F6" w14:textId="675BE18B" w:rsidR="00F52C1D" w:rsidRPr="00F52C1D" w:rsidRDefault="002015C9" w:rsidP="00F52C1D">
      <w:pPr>
        <w:pStyle w:val="PlainText"/>
        <w:rPr>
          <w:rFonts w:cs="Courier New"/>
        </w:rPr>
      </w:pPr>
      <w:del w:id="235" w:author="Author">
        <w:r>
          <w:delText>as</w:delText>
        </w:r>
      </w:del>
      <w:ins w:id="236" w:author="Author">
        <w:r w:rsidR="00F52C1D" w:rsidRPr="00F52C1D">
          <w:rPr>
            <w:rFonts w:cs="Courier New"/>
          </w:rPr>
          <w:t>As</w:t>
        </w:r>
      </w:ins>
      <w:r w:rsidR="00F52C1D" w:rsidRPr="00F52C1D">
        <w:rPr>
          <w:rFonts w:cs="Courier New"/>
        </w:rPr>
        <w:t xml:space="preserve"> shown </w:t>
      </w:r>
      <w:del w:id="237" w:author="Author">
        <w:r>
          <w:delText>at</w:delText>
        </w:r>
      </w:del>
      <w:ins w:id="238" w:author="Author">
        <w:r w:rsidR="00F52C1D" w:rsidRPr="00F52C1D">
          <w:rPr>
            <w:rFonts w:cs="Courier New"/>
          </w:rPr>
          <w:t>in</w:t>
        </w:r>
      </w:ins>
      <w:r w:rsidR="00F52C1D" w:rsidRPr="00F52C1D">
        <w:rPr>
          <w:rFonts w:cs="Courier New"/>
        </w:rPr>
        <w:t xml:space="preserve"> \cref{subpar:jnd-types}, we need to calculate </w:t>
      </w:r>
      <w:ins w:id="239" w:author="Author">
        <w:r w:rsidR="00F52C1D" w:rsidRPr="00F52C1D">
          <w:rPr>
            <w:rFonts w:cs="Courier New"/>
          </w:rPr>
          <w:t xml:space="preserve">the </w:t>
        </w:r>
      </w:ins>
      <w:r w:rsidR="00F52C1D" w:rsidRPr="00F52C1D">
        <w:rPr>
          <w:rFonts w:cs="Courier New"/>
        </w:rPr>
        <w:t xml:space="preserve">signal for </w:t>
      </w:r>
      <w:ins w:id="240" w:author="Author">
        <w:r w:rsidR="00F52C1D" w:rsidRPr="00F52C1D">
          <w:rPr>
            <w:rFonts w:cs="Courier New"/>
          </w:rPr>
          <w:t xml:space="preserve">the </w:t>
        </w:r>
      </w:ins>
      <w:r w:rsidR="00F52C1D" w:rsidRPr="00F52C1D">
        <w:rPr>
          <w:rFonts w:cs="Courier New"/>
        </w:rPr>
        <w:t>range of $\dlalpha</w:t>
      </w:r>
      <w:del w:id="241" w:author="Author">
        <w:r>
          <w:delText>$ hence</w:delText>
        </w:r>
      </w:del>
      <w:ins w:id="242" w:author="Author">
        <w:r w:rsidR="00F52C1D" w:rsidRPr="00F52C1D">
          <w:rPr>
            <w:rFonts w:cs="Courier New"/>
          </w:rPr>
          <w:t>$, so</w:t>
        </w:r>
      </w:ins>
      <w:r w:rsidR="00F52C1D" w:rsidRPr="00F52C1D">
        <w:rPr>
          <w:rFonts w:cs="Courier New"/>
        </w:rPr>
        <w:t xml:space="preserve"> the </w:t>
      </w:r>
      <w:del w:id="243" w:author="Author">
        <w:r>
          <w:delText>equation is</w:delText>
        </w:r>
      </w:del>
      <w:ins w:id="244" w:author="Author">
        <w:r w:rsidR="00F52C1D" w:rsidRPr="00F52C1D">
          <w:rPr>
            <w:rFonts w:cs="Courier New"/>
          </w:rPr>
          <w:t>equations are</w:t>
        </w:r>
      </w:ins>
    </w:p>
    <w:p w14:paraId="40F44AE8" w14:textId="77777777" w:rsidR="00F52C1D" w:rsidRPr="00F52C1D" w:rsidRDefault="00F52C1D" w:rsidP="00F52C1D">
      <w:pPr>
        <w:pStyle w:val="PlainText"/>
        <w:rPr>
          <w:rFonts w:cs="Courier New"/>
        </w:rPr>
      </w:pPr>
      <w:r w:rsidRPr="00F52C1D">
        <w:rPr>
          <w:rFonts w:cs="Courier New"/>
        </w:rPr>
        <w:t>\begin{eqnarray} \label{eg:pre-hearing-aid-signal}</w:t>
      </w:r>
    </w:p>
    <w:p w14:paraId="76EA8271" w14:textId="33A1D857" w:rsidR="00F52C1D" w:rsidRPr="00F52C1D" w:rsidRDefault="00F52C1D" w:rsidP="00F52C1D">
      <w:pPr>
        <w:pStyle w:val="PlainText"/>
        <w:rPr>
          <w:rFonts w:cs="Courier New"/>
        </w:rPr>
      </w:pPr>
      <w:r w:rsidRPr="00F52C1D">
        <w:rPr>
          <w:rFonts w:cs="Courier New"/>
        </w:rPr>
        <w:t xml:space="preserve">f_{SL}(t) </w:t>
      </w:r>
      <w:r w:rsidRPr="00F52C1D">
        <w:rPr>
          <w:rFonts w:cs="Courier New"/>
        </w:rPr>
        <w:tab/>
      </w:r>
      <w:r w:rsidRPr="00F52C1D">
        <w:rPr>
          <w:rFonts w:cs="Courier New"/>
        </w:rPr>
        <w:tab/>
      </w:r>
      <w:r w:rsidRPr="00F52C1D">
        <w:rPr>
          <w:rFonts w:cs="Courier New"/>
        </w:rPr>
        <w:tab/>
      </w:r>
      <w:r w:rsidRPr="00F52C1D">
        <w:rPr>
          <w:rFonts w:cs="Courier New"/>
        </w:rPr>
        <w:tab/>
      </w:r>
      <w:r w:rsidRPr="00F52C1D">
        <w:rPr>
          <w:rFonts w:cs="Courier New"/>
        </w:rPr>
        <w:tab/>
        <w:t xml:space="preserve">  </w:t>
      </w:r>
      <w:r w:rsidRPr="00F52C1D">
        <w:rPr>
          <w:rFonts w:cs="Courier New"/>
        </w:rPr>
        <w:tab/>
        <w:t xml:space="preserve">  &amp; = &amp; SPL_{ref</w:t>
      </w:r>
      <w:del w:id="245" w:author="Author">
        <w:r w:rsidR="002015C9">
          <w:delText>}\cdot</w:delText>
        </w:r>
      </w:del>
      <w:ins w:id="246" w:author="Author">
        <w:r w:rsidRPr="00F52C1D">
          <w:rPr>
            <w:rFonts w:cs="Courier New"/>
          </w:rPr>
          <w:t>}</w:t>
        </w:r>
      </w:ins>
      <w:r w:rsidRPr="00F52C1D">
        <w:rPr>
          <w:rFonts w:cs="Courier New"/>
        </w:rPr>
        <w:t xml:space="preserve"> 10^{\frac{\dlalpha}{20</w:t>
      </w:r>
      <w:del w:id="247" w:author="Author">
        <w:r w:rsidR="002015C9">
          <w:delText>}}\cdot</w:delText>
        </w:r>
      </w:del>
      <w:ins w:id="248" w:author="Author">
        <w:r w:rsidRPr="00F52C1D">
          <w:rPr>
            <w:rFonts w:cs="Courier New"/>
          </w:rPr>
          <w:t>}}</w:t>
        </w:r>
      </w:ins>
      <w:r w:rsidRPr="00F52C1D">
        <w:rPr>
          <w:rFonts w:cs="Courier New"/>
        </w:rPr>
        <w:t xml:space="preserve"> f_{Base~Input}(t</w:t>
      </w:r>
      <w:del w:id="249" w:author="Author">
        <w:r w:rsidR="002015C9">
          <w:delText>)</w:delText>
        </w:r>
      </w:del>
      <w:ins w:id="250" w:author="Author">
        <w:r w:rsidRPr="00F52C1D">
          <w:rPr>
            <w:rFonts w:cs="Courier New"/>
          </w:rPr>
          <w:t>),</w:t>
        </w:r>
      </w:ins>
      <w:r w:rsidRPr="00F52C1D">
        <w:rPr>
          <w:rFonts w:cs="Courier New"/>
        </w:rPr>
        <w:t xml:space="preserve"> \\</w:t>
      </w:r>
    </w:p>
    <w:p w14:paraId="1D9B12ED" w14:textId="4E1F4107" w:rsidR="00F52C1D" w:rsidRPr="00F52C1D" w:rsidRDefault="00F52C1D" w:rsidP="00F52C1D">
      <w:pPr>
        <w:pStyle w:val="PlainText"/>
        <w:rPr>
          <w:rFonts w:cs="Courier New"/>
        </w:rPr>
      </w:pPr>
      <w:r w:rsidRPr="00F52C1D">
        <w:rPr>
          <w:rFonts w:cs="Courier New"/>
        </w:rPr>
        <w:t>n_{NL}(t)</w:t>
      </w:r>
      <w:r w:rsidRPr="00F52C1D">
        <w:rPr>
          <w:rFonts w:cs="Courier New"/>
        </w:rPr>
        <w:tab/>
      </w:r>
      <w:r w:rsidRPr="00F52C1D">
        <w:rPr>
          <w:rFonts w:cs="Courier New"/>
        </w:rPr>
        <w:tab/>
      </w:r>
      <w:r w:rsidRPr="00F52C1D">
        <w:rPr>
          <w:rFonts w:cs="Courier New"/>
        </w:rPr>
        <w:tab/>
      </w:r>
      <w:r w:rsidRPr="00F52C1D">
        <w:rPr>
          <w:rFonts w:cs="Courier New"/>
        </w:rPr>
        <w:tab/>
      </w:r>
      <w:r w:rsidRPr="00F52C1D">
        <w:rPr>
          <w:rFonts w:cs="Courier New"/>
        </w:rPr>
        <w:tab/>
      </w:r>
      <w:r w:rsidRPr="00F52C1D">
        <w:rPr>
          <w:rFonts w:cs="Courier New"/>
        </w:rPr>
        <w:tab/>
        <w:t xml:space="preserve">  &amp; = &amp; SPL_{ref</w:t>
      </w:r>
      <w:del w:id="251" w:author="Author">
        <w:r w:rsidR="002015C9">
          <w:delText>}\cdot</w:delText>
        </w:r>
      </w:del>
      <w:ins w:id="252" w:author="Author">
        <w:r w:rsidRPr="00F52C1D">
          <w:rPr>
            <w:rFonts w:cs="Courier New"/>
          </w:rPr>
          <w:t>}</w:t>
        </w:r>
      </w:ins>
      <w:r w:rsidRPr="00F52C1D">
        <w:rPr>
          <w:rFonts w:cs="Courier New"/>
        </w:rPr>
        <w:t xml:space="preserve"> 10^{\frac{\stalpha_{NL}}{20</w:t>
      </w:r>
      <w:del w:id="253" w:author="Author">
        <w:r w:rsidR="002015C9">
          <w:delText>}}\cdot</w:delText>
        </w:r>
      </w:del>
      <w:ins w:id="254" w:author="Author">
        <w:r w:rsidRPr="00F52C1D">
          <w:rPr>
            <w:rFonts w:cs="Courier New"/>
          </w:rPr>
          <w:t>}}</w:t>
        </w:r>
      </w:ins>
      <w:r w:rsidRPr="00F52C1D">
        <w:rPr>
          <w:rFonts w:cs="Courier New"/>
        </w:rPr>
        <w:t xml:space="preserve"> n_{Base~Input}(t</w:t>
      </w:r>
      <w:del w:id="255" w:author="Author">
        <w:r w:rsidR="002015C9">
          <w:delText>)</w:delText>
        </w:r>
      </w:del>
      <w:ins w:id="256" w:author="Author">
        <w:r w:rsidRPr="00F52C1D">
          <w:rPr>
            <w:rFonts w:cs="Courier New"/>
          </w:rPr>
          <w:t>),</w:t>
        </w:r>
      </w:ins>
      <w:r w:rsidRPr="00F52C1D">
        <w:rPr>
          <w:rFonts w:cs="Courier New"/>
        </w:rPr>
        <w:t xml:space="preserve"> \\ </w:t>
      </w:r>
    </w:p>
    <w:p w14:paraId="6131DAE6" w14:textId="200E7BBE" w:rsidR="00F52C1D" w:rsidRPr="00F52C1D" w:rsidRDefault="00F52C1D" w:rsidP="00F52C1D">
      <w:pPr>
        <w:pStyle w:val="PlainText"/>
        <w:rPr>
          <w:rFonts w:cs="Courier New"/>
        </w:rPr>
      </w:pPr>
      <w:r w:rsidRPr="00F52C1D">
        <w:rPr>
          <w:rFonts w:cs="Courier New"/>
        </w:rPr>
        <w:t xml:space="preserve">s(t,\stalpha_{NL}) </w:t>
      </w:r>
      <w:r w:rsidRPr="00F52C1D">
        <w:rPr>
          <w:rFonts w:cs="Courier New"/>
        </w:rPr>
        <w:tab/>
      </w:r>
      <w:r w:rsidRPr="00F52C1D">
        <w:rPr>
          <w:rFonts w:cs="Courier New"/>
        </w:rPr>
        <w:tab/>
      </w:r>
      <w:r w:rsidRPr="00F52C1D">
        <w:rPr>
          <w:rFonts w:cs="Courier New"/>
        </w:rPr>
        <w:tab/>
      </w:r>
      <w:r w:rsidRPr="00F52C1D">
        <w:rPr>
          <w:rFonts w:cs="Courier New"/>
        </w:rPr>
        <w:tab/>
        <w:t xml:space="preserve">  &amp; = &amp; n_{NL}(t</w:t>
      </w:r>
      <w:del w:id="257" w:author="Author">
        <w:r w:rsidR="002015C9">
          <w:delText>)</w:delText>
        </w:r>
      </w:del>
      <w:ins w:id="258" w:author="Author">
        <w:r w:rsidRPr="00F52C1D">
          <w:rPr>
            <w:rFonts w:cs="Courier New"/>
          </w:rPr>
          <w:t>),</w:t>
        </w:r>
      </w:ins>
      <w:r w:rsidRPr="00F52C1D">
        <w:rPr>
          <w:rFonts w:cs="Courier New"/>
        </w:rPr>
        <w:t xml:space="preserve"> \\</w:t>
      </w:r>
    </w:p>
    <w:p w14:paraId="50A78A5D" w14:textId="66ADE576" w:rsidR="00F52C1D" w:rsidRPr="00F52C1D" w:rsidRDefault="00F52C1D" w:rsidP="00F52C1D">
      <w:pPr>
        <w:pStyle w:val="PlainText"/>
        <w:rPr>
          <w:rFonts w:cs="Courier New"/>
        </w:rPr>
      </w:pPr>
      <w:r w:rsidRPr="00F52C1D">
        <w:rPr>
          <w:rFonts w:cs="Courier New"/>
        </w:rPr>
        <w:t>s(t,\stalpha_{NL}+\dalpha[SL]) &amp; = &amp; n_{NL}(t) + f_{SL}(t</w:t>
      </w:r>
      <w:del w:id="259" w:author="Author">
        <w:r w:rsidR="002015C9">
          <w:delText>)</w:delText>
        </w:r>
      </w:del>
      <w:ins w:id="260" w:author="Author">
        <w:r w:rsidRPr="00F52C1D">
          <w:rPr>
            <w:rFonts w:cs="Courier New"/>
          </w:rPr>
          <w:t>).</w:t>
        </w:r>
      </w:ins>
    </w:p>
    <w:p w14:paraId="4673DF56" w14:textId="77777777" w:rsidR="00F52C1D" w:rsidRPr="00F52C1D" w:rsidRDefault="00F52C1D" w:rsidP="00F52C1D">
      <w:pPr>
        <w:pStyle w:val="PlainText"/>
        <w:rPr>
          <w:rFonts w:cs="Courier New"/>
        </w:rPr>
      </w:pPr>
      <w:r w:rsidRPr="00F52C1D">
        <w:rPr>
          <w:rFonts w:cs="Courier New"/>
        </w:rPr>
        <w:t>\end{eqnarray}</w:t>
      </w:r>
    </w:p>
    <w:p w14:paraId="664BC001" w14:textId="77777777" w:rsidR="00F52C1D" w:rsidRPr="00F52C1D" w:rsidRDefault="00F52C1D" w:rsidP="00F52C1D">
      <w:pPr>
        <w:pStyle w:val="PlainText"/>
        <w:rPr>
          <w:ins w:id="261" w:author="Author"/>
          <w:rFonts w:cs="Courier New"/>
        </w:rPr>
      </w:pPr>
      <w:ins w:id="262" w:author="Author">
        <w:r w:rsidRPr="00F52C1D">
          <w:rPr>
            <w:rFonts w:cs="Courier New"/>
          </w:rPr>
          <w:t xml:space="preserve">$SPL_{ref}$ (\cref{tab:Lambda-parameters}) is the pressure level at 0 dB SPL. </w:t>
        </w:r>
      </w:ins>
    </w:p>
    <w:p w14:paraId="0311D76F" w14:textId="77777777" w:rsidR="00F52C1D" w:rsidRPr="00F52C1D" w:rsidRDefault="00F52C1D" w:rsidP="00F52C1D">
      <w:pPr>
        <w:pStyle w:val="PlainText"/>
        <w:rPr>
          <w:rFonts w:cs="Courier New"/>
        </w:rPr>
      </w:pPr>
    </w:p>
    <w:p w14:paraId="5E827478" w14:textId="77777777" w:rsidR="00F52C1D" w:rsidRPr="00F52C1D" w:rsidRDefault="00F52C1D" w:rsidP="00F52C1D">
      <w:pPr>
        <w:pStyle w:val="PlainText"/>
        <w:rPr>
          <w:rFonts w:cs="Courier New"/>
        </w:rPr>
      </w:pPr>
      <w:r w:rsidRPr="00F52C1D">
        <w:rPr>
          <w:rFonts w:cs="Courier New"/>
        </w:rPr>
        <w:t>\begin{figure}</w:t>
      </w:r>
    </w:p>
    <w:p w14:paraId="4DBB13CF" w14:textId="77777777" w:rsidR="00F52C1D" w:rsidRPr="00F52C1D" w:rsidRDefault="00F52C1D" w:rsidP="00F52C1D">
      <w:pPr>
        <w:pStyle w:val="PlainText"/>
        <w:rPr>
          <w:rFonts w:cs="Courier New"/>
        </w:rPr>
      </w:pPr>
      <w:r w:rsidRPr="00F52C1D">
        <w:rPr>
          <w:rFonts w:cs="Courier New"/>
        </w:rPr>
        <w:tab/>
        <w:t>\centering</w:t>
      </w:r>
    </w:p>
    <w:p w14:paraId="1CF3D27B" w14:textId="77777777" w:rsidR="00F52C1D" w:rsidRPr="00F52C1D" w:rsidRDefault="00F52C1D" w:rsidP="00F52C1D">
      <w:pPr>
        <w:pStyle w:val="PlainText"/>
        <w:rPr>
          <w:rFonts w:cs="Courier New"/>
        </w:rPr>
      </w:pPr>
      <w:r w:rsidRPr="00F52C1D">
        <w:rPr>
          <w:rFonts w:cs="Courier New"/>
        </w:rPr>
        <w:tab/>
        <w:t>\includegraphics[width=1.0\textwidth,keepaspectratio=true]{figs/Input_Signal}</w:t>
      </w:r>
    </w:p>
    <w:p w14:paraId="50DE69D6" w14:textId="77777777" w:rsidR="00F52C1D" w:rsidRPr="00F52C1D" w:rsidRDefault="00F52C1D" w:rsidP="00F52C1D">
      <w:pPr>
        <w:pStyle w:val="PlainText"/>
        <w:rPr>
          <w:rFonts w:cs="Courier New"/>
        </w:rPr>
      </w:pPr>
      <w:r w:rsidRPr="00F52C1D">
        <w:rPr>
          <w:rFonts w:cs="Courier New"/>
        </w:rPr>
        <w:tab/>
        <w:t>\vspace{.2in}</w:t>
      </w:r>
    </w:p>
    <w:p w14:paraId="7F8F1692" w14:textId="77777777" w:rsidR="00F52C1D" w:rsidRPr="00F52C1D" w:rsidRDefault="00F52C1D" w:rsidP="00F52C1D">
      <w:pPr>
        <w:pStyle w:val="PlainText"/>
        <w:rPr>
          <w:rFonts w:cs="Courier New"/>
        </w:rPr>
      </w:pPr>
      <w:r w:rsidRPr="00F52C1D">
        <w:rPr>
          <w:rFonts w:cs="Courier New"/>
        </w:rPr>
        <w:tab/>
      </w:r>
    </w:p>
    <w:p w14:paraId="2F61EB75" w14:textId="2C1485AE" w:rsidR="00F52C1D" w:rsidRPr="00F52C1D" w:rsidRDefault="00F52C1D" w:rsidP="00F52C1D">
      <w:pPr>
        <w:pStyle w:val="PlainText"/>
        <w:rPr>
          <w:rFonts w:cs="Courier New"/>
        </w:rPr>
      </w:pPr>
      <w:r w:rsidRPr="00F52C1D">
        <w:rPr>
          <w:rFonts w:cs="Courier New"/>
        </w:rPr>
        <w:tab/>
        <w:t xml:space="preserve">\caption{Example for </w:t>
      </w:r>
      <w:ins w:id="263" w:author="Author">
        <w:r w:rsidRPr="00F52C1D">
          <w:rPr>
            <w:rFonts w:cs="Courier New"/>
          </w:rPr>
          <w:t xml:space="preserve">implementation of </w:t>
        </w:r>
      </w:ins>
      <w:r w:rsidRPr="00F52C1D">
        <w:rPr>
          <w:rFonts w:cs="Courier New"/>
        </w:rPr>
        <w:t>\cref{eq:signal-matrix</w:t>
      </w:r>
      <w:del w:id="264" w:author="Author">
        <w:r w:rsidR="002015C9">
          <w:delText>} implementation.</w:delText>
        </w:r>
      </w:del>
      <w:ins w:id="265" w:author="Author">
        <w:r w:rsidRPr="00F52C1D">
          <w:rPr>
            <w:rFonts w:cs="Courier New"/>
          </w:rPr>
          <w:t xml:space="preserve">}. </w:t>
        </w:r>
      </w:ins>
      <w:r w:rsidRPr="00F52C1D">
        <w:rPr>
          <w:rFonts w:cs="Courier New"/>
        </w:rPr>
        <w:t xml:space="preserve">Generated </w:t>
      </w:r>
      <w:del w:id="266" w:author="Author">
        <w:r w:rsidR="002015C9">
          <w:delText>Input</w:delText>
        </w:r>
      </w:del>
      <w:ins w:id="267" w:author="Author">
        <w:r w:rsidRPr="00F52C1D">
          <w:rPr>
            <w:rFonts w:cs="Courier New"/>
          </w:rPr>
          <w:t>input</w:t>
        </w:r>
      </w:ins>
      <w:r w:rsidRPr="00F52C1D">
        <w:rPr>
          <w:rFonts w:cs="Courier New"/>
        </w:rPr>
        <w:t xml:space="preserve"> for $\dalpha[SL]$ </w:t>
      </w:r>
      <w:del w:id="268" w:author="Author">
        <w:r w:rsidR="002015C9">
          <w:delText>as 40dB</w:delText>
        </w:r>
      </w:del>
      <w:ins w:id="269" w:author="Author">
        <w:r w:rsidRPr="00F52C1D">
          <w:rPr>
            <w:rFonts w:cs="Courier New"/>
          </w:rPr>
          <w:t>at 40</w:t>
        </w:r>
      </w:ins>
      <w:r w:rsidRPr="00F52C1D">
        <w:rPr>
          <w:rFonts w:cs="Courier New"/>
        </w:rPr>
        <w:t xml:space="preserve"> and </w:t>
      </w:r>
      <w:del w:id="270" w:author="Author">
        <w:r w:rsidR="002015C9">
          <w:delText>50dB</w:delText>
        </w:r>
      </w:del>
      <w:ins w:id="271" w:author="Author">
        <w:r w:rsidRPr="00F52C1D">
          <w:rPr>
            <w:rFonts w:cs="Courier New"/>
          </w:rPr>
          <w:t>50 dB</w:t>
        </w:r>
      </w:ins>
      <w:r w:rsidRPr="00F52C1D">
        <w:rPr>
          <w:rFonts w:cs="Courier New"/>
        </w:rPr>
        <w:t xml:space="preserve"> SPL and $\stalpha_{NL}$ </w:t>
      </w:r>
      <w:del w:id="272" w:author="Author">
        <w:r w:rsidR="002015C9">
          <w:delText>of</w:delText>
        </w:r>
      </w:del>
      <w:ins w:id="273" w:author="Author">
        <w:r w:rsidRPr="00F52C1D">
          <w:rPr>
            <w:rFonts w:cs="Courier New"/>
          </w:rPr>
          <w:t>for</w:t>
        </w:r>
      </w:ins>
      <w:r w:rsidRPr="00F52C1D">
        <w:rPr>
          <w:rFonts w:cs="Courier New"/>
        </w:rPr>
        <w:t xml:space="preserve"> 0 (</w:t>
      </w:r>
      <w:del w:id="274" w:author="Author">
        <w:r w:rsidR="002015C9">
          <w:delText>Noiseless), Pure</w:delText>
        </w:r>
      </w:del>
      <w:ins w:id="275" w:author="Author">
        <w:r w:rsidRPr="00F52C1D">
          <w:rPr>
            <w:rFonts w:cs="Courier New"/>
          </w:rPr>
          <w:t>noiseless) and pure</w:t>
        </w:r>
      </w:ins>
      <w:r w:rsidRPr="00F52C1D">
        <w:rPr>
          <w:rFonts w:cs="Courier New"/>
        </w:rPr>
        <w:t xml:space="preserve"> tones at frequencies of 0.5, 1</w:t>
      </w:r>
      <w:ins w:id="276" w:author="Author">
        <w:r w:rsidRPr="00F52C1D">
          <w:rPr>
            <w:rFonts w:cs="Courier New"/>
          </w:rPr>
          <w:t>,</w:t>
        </w:r>
      </w:ins>
      <w:r w:rsidRPr="00F52C1D">
        <w:rPr>
          <w:rFonts w:cs="Courier New"/>
        </w:rPr>
        <w:t xml:space="preserve"> and 4 </w:t>
      </w:r>
      <w:del w:id="277" w:author="Author">
        <w:r w:rsidR="002015C9">
          <w:delText>K Hz.   }</w:delText>
        </w:r>
      </w:del>
      <w:ins w:id="278" w:author="Author">
        <w:r w:rsidRPr="00F52C1D">
          <w:rPr>
            <w:rFonts w:cs="Courier New"/>
          </w:rPr>
          <w:t>kHz.}</w:t>
        </w:r>
      </w:ins>
    </w:p>
    <w:p w14:paraId="5A92AA1D" w14:textId="77777777" w:rsidR="00F52C1D" w:rsidRPr="00F52C1D" w:rsidRDefault="00F52C1D" w:rsidP="00F52C1D">
      <w:pPr>
        <w:pStyle w:val="PlainText"/>
        <w:rPr>
          <w:rFonts w:cs="Courier New"/>
        </w:rPr>
      </w:pPr>
      <w:r w:rsidRPr="00F52C1D">
        <w:rPr>
          <w:rFonts w:cs="Courier New"/>
        </w:rPr>
        <w:tab/>
        <w:t>\label{fig:input_signal}</w:t>
      </w:r>
    </w:p>
    <w:p w14:paraId="479506BB" w14:textId="77777777" w:rsidR="00F52C1D" w:rsidRPr="00F52C1D" w:rsidRDefault="00F52C1D" w:rsidP="00F52C1D">
      <w:pPr>
        <w:pStyle w:val="PlainText"/>
        <w:rPr>
          <w:rFonts w:cs="Courier New"/>
        </w:rPr>
      </w:pPr>
      <w:r w:rsidRPr="00F52C1D">
        <w:rPr>
          <w:rFonts w:cs="Courier New"/>
        </w:rPr>
        <w:t>\end{figure}</w:t>
      </w:r>
    </w:p>
    <w:p w14:paraId="3B3018DD" w14:textId="77777777" w:rsidR="00F52C1D" w:rsidRPr="00F52C1D" w:rsidRDefault="00F52C1D" w:rsidP="00F52C1D">
      <w:pPr>
        <w:pStyle w:val="PlainText"/>
        <w:rPr>
          <w:rFonts w:cs="Courier New"/>
        </w:rPr>
      </w:pPr>
    </w:p>
    <w:p w14:paraId="2A59331D" w14:textId="77777777" w:rsidR="002015C9" w:rsidRDefault="002015C9" w:rsidP="002015C9">
      <w:pPr>
        <w:rPr>
          <w:del w:id="279" w:author="Author"/>
        </w:rPr>
      </w:pPr>
      <w:del w:id="280" w:author="Author">
        <w:r>
          <w:delText xml:space="preserve">$SPL_{ref}$,\cref{tab:Lambda-parameters}, is the pressure level at $0dB$ SPL. </w:delText>
        </w:r>
      </w:del>
    </w:p>
    <w:p w14:paraId="3F36A376" w14:textId="77777777" w:rsidR="00F52C1D" w:rsidRPr="00F52C1D" w:rsidRDefault="00F52C1D" w:rsidP="00F52C1D">
      <w:pPr>
        <w:pStyle w:val="PlainText"/>
        <w:rPr>
          <w:rFonts w:cs="Courier New"/>
        </w:rPr>
      </w:pPr>
    </w:p>
    <w:p w14:paraId="2E29C328" w14:textId="77777777" w:rsidR="00F52C1D" w:rsidRPr="00F52C1D" w:rsidRDefault="00F52C1D" w:rsidP="00F52C1D">
      <w:pPr>
        <w:pStyle w:val="PlainText"/>
        <w:rPr>
          <w:rFonts w:cs="Courier New"/>
        </w:rPr>
      </w:pPr>
    </w:p>
    <w:p w14:paraId="13308E7B" w14:textId="77777777" w:rsidR="00F52C1D" w:rsidRPr="00F52C1D" w:rsidRDefault="00F52C1D" w:rsidP="00F52C1D">
      <w:pPr>
        <w:pStyle w:val="PlainText"/>
        <w:rPr>
          <w:rFonts w:cs="Courier New"/>
        </w:rPr>
      </w:pPr>
    </w:p>
    <w:p w14:paraId="48D6B9F5" w14:textId="3B0A9D47" w:rsidR="00F52C1D" w:rsidRPr="00F52C1D" w:rsidRDefault="00F52C1D" w:rsidP="00F52C1D">
      <w:pPr>
        <w:pStyle w:val="PlainText"/>
        <w:rPr>
          <w:rFonts w:cs="Courier New"/>
        </w:rPr>
      </w:pPr>
      <w:r w:rsidRPr="00F52C1D">
        <w:rPr>
          <w:rFonts w:cs="Courier New"/>
        </w:rPr>
        <w:t xml:space="preserve">\section{Optimizing </w:t>
      </w:r>
      <w:del w:id="281" w:author="Author">
        <w:r w:rsidR="002015C9">
          <w:delText>For</w:delText>
        </w:r>
      </w:del>
      <w:ins w:id="282" w:author="Author">
        <w:r w:rsidRPr="00F52C1D">
          <w:rPr>
            <w:rFonts w:cs="Courier New"/>
          </w:rPr>
          <w:t>for</w:t>
        </w:r>
      </w:ins>
      <w:r w:rsidRPr="00F52C1D">
        <w:rPr>
          <w:rFonts w:cs="Courier New"/>
        </w:rPr>
        <w:t xml:space="preserve"> Kepler Architecture}</w:t>
      </w:r>
    </w:p>
    <w:p w14:paraId="70A8CB76" w14:textId="77777777" w:rsidR="00F52C1D" w:rsidRPr="00F52C1D" w:rsidRDefault="00F52C1D" w:rsidP="00F52C1D">
      <w:pPr>
        <w:pStyle w:val="PlainText"/>
        <w:rPr>
          <w:rFonts w:cs="Courier New"/>
        </w:rPr>
      </w:pPr>
      <w:r w:rsidRPr="00F52C1D">
        <w:rPr>
          <w:rFonts w:cs="Courier New"/>
        </w:rPr>
        <w:t>\label{sec:optimizing-for-kepler}</w:t>
      </w:r>
    </w:p>
    <w:p w14:paraId="16925772" w14:textId="34E53B5B" w:rsidR="00F52C1D" w:rsidRPr="00F52C1D" w:rsidRDefault="00F52C1D" w:rsidP="00F52C1D">
      <w:pPr>
        <w:pStyle w:val="PlainText"/>
        <w:rPr>
          <w:rFonts w:cs="Courier New"/>
        </w:rPr>
      </w:pPr>
      <w:r w:rsidRPr="00F52C1D">
        <w:rPr>
          <w:rFonts w:cs="Courier New"/>
        </w:rPr>
        <w:t xml:space="preserve">Our project was developed from </w:t>
      </w:r>
      <w:ins w:id="283" w:author="Author">
        <w:r w:rsidRPr="00F52C1D">
          <w:rPr>
            <w:rFonts w:cs="Courier New"/>
          </w:rPr>
          <w:t xml:space="preserve">the work of </w:t>
        </w:r>
      </w:ins>
      <w:r w:rsidRPr="00F52C1D">
        <w:rPr>
          <w:rFonts w:cs="Courier New"/>
        </w:rPr>
        <w:t>\citealt{Saboddoron20131215</w:t>
      </w:r>
      <w:del w:id="284" w:author="Author">
        <w:r w:rsidR="002015C9">
          <w:delText>} work,</w:delText>
        </w:r>
      </w:del>
      <w:ins w:id="285" w:author="Author">
        <w:r w:rsidRPr="00F52C1D">
          <w:rPr>
            <w:rFonts w:cs="Courier New"/>
          </w:rPr>
          <w:t>},</w:t>
        </w:r>
      </w:ins>
      <w:r w:rsidRPr="00F52C1D">
        <w:rPr>
          <w:rFonts w:cs="Courier New"/>
        </w:rPr>
        <w:t xml:space="preserve"> which was implemented on </w:t>
      </w:r>
      <w:ins w:id="286" w:author="Author">
        <w:r w:rsidRPr="00F52C1D">
          <w:rPr>
            <w:rFonts w:cs="Courier New"/>
          </w:rPr>
          <w:t xml:space="preserve">a </w:t>
        </w:r>
      </w:ins>
      <w:r w:rsidRPr="00F52C1D">
        <w:rPr>
          <w:rFonts w:cs="Courier New"/>
        </w:rPr>
        <w:t>GTX590, CC 2.0</w:t>
      </w:r>
      <w:del w:id="287" w:author="Author">
        <w:r w:rsidR="002015C9">
          <w:delText>, its</w:delText>
        </w:r>
      </w:del>
      <w:ins w:id="288" w:author="Author">
        <w:r w:rsidRPr="00F52C1D">
          <w:rPr>
            <w:rFonts w:cs="Courier New"/>
          </w:rPr>
          <w:t>. Its</w:t>
        </w:r>
      </w:ins>
      <w:r w:rsidRPr="00F52C1D">
        <w:rPr>
          <w:rFonts w:cs="Courier New"/>
        </w:rPr>
        <w:t xml:space="preserve"> architecture includes </w:t>
      </w:r>
      <w:del w:id="289" w:author="Author">
        <w:r w:rsidR="002015C9">
          <w:delText>32K</w:delText>
        </w:r>
      </w:del>
      <w:ins w:id="290" w:author="Author">
        <w:r w:rsidRPr="00F52C1D">
          <w:rPr>
            <w:rFonts w:cs="Courier New"/>
          </w:rPr>
          <w:t>32 K</w:t>
        </w:r>
      </w:ins>
      <w:r w:rsidRPr="00F52C1D">
        <w:rPr>
          <w:rFonts w:cs="Courier New"/>
        </w:rPr>
        <w:t xml:space="preserve"> registers per </w:t>
      </w:r>
      <w:commentRangeStart w:id="291"/>
      <w:r w:rsidRPr="00F52C1D">
        <w:rPr>
          <w:rFonts w:cs="Courier New"/>
        </w:rPr>
        <w:t xml:space="preserve">SM </w:t>
      </w:r>
      <w:commentRangeEnd w:id="291"/>
      <w:r w:rsidR="00B65DCC">
        <w:rPr>
          <w:rStyle w:val="CommentReference"/>
          <w:rFonts w:ascii="Times New Roman" w:eastAsiaTheme="minorHAnsi" w:hAnsi="Times New Roman"/>
        </w:rPr>
        <w:commentReference w:id="291"/>
      </w:r>
      <w:r w:rsidRPr="00F52C1D">
        <w:rPr>
          <w:rFonts w:cs="Courier New"/>
        </w:rPr>
        <w:t>\cref{sec:gpu_architecture_generations</w:t>
      </w:r>
      <w:del w:id="292" w:author="Author">
        <w:r w:rsidR="002015C9">
          <w:delText>},</w:delText>
        </w:r>
      </w:del>
      <w:ins w:id="293" w:author="Author">
        <w:r w:rsidRPr="00F52C1D">
          <w:rPr>
            <w:rFonts w:cs="Courier New"/>
          </w:rPr>
          <w:t>}</w:t>
        </w:r>
      </w:ins>
      <w:r w:rsidRPr="00F52C1D">
        <w:rPr>
          <w:rFonts w:cs="Courier New"/>
        </w:rPr>
        <w:t xml:space="preserve"> to prevent </w:t>
      </w:r>
      <w:del w:id="294" w:author="Author">
        <w:r w:rsidR="002015C9">
          <w:delText>Tail End</w:delText>
        </w:r>
      </w:del>
      <w:ins w:id="295" w:author="Author">
        <w:r w:rsidRPr="00F52C1D">
          <w:rPr>
            <w:rFonts w:cs="Courier New"/>
          </w:rPr>
          <w:t>the tail-end</w:t>
        </w:r>
      </w:ins>
      <w:r w:rsidRPr="00F52C1D">
        <w:rPr>
          <w:rFonts w:cs="Courier New"/>
        </w:rPr>
        <w:t xml:space="preserve"> effect described </w:t>
      </w:r>
      <w:del w:id="296" w:author="Author">
        <w:r w:rsidR="002015C9">
          <w:delText>at</w:delText>
        </w:r>
      </w:del>
      <w:ins w:id="297" w:author="Author">
        <w:r w:rsidRPr="00F52C1D">
          <w:rPr>
            <w:rFonts w:cs="Courier New"/>
          </w:rPr>
          <w:t>in</w:t>
        </w:r>
      </w:ins>
      <w:r w:rsidRPr="00F52C1D">
        <w:rPr>
          <w:rFonts w:cs="Courier New"/>
        </w:rPr>
        <w:t xml:space="preserve"> \ref{itm:achieved-occupancy}. </w:t>
      </w:r>
      <w:del w:id="298" w:author="Author">
        <w:r w:rsidR="002015C9">
          <w:delText>BM velocity</w:delText>
        </w:r>
      </w:del>
      <w:ins w:id="299" w:author="Author">
        <w:r w:rsidRPr="00F52C1D">
          <w:rPr>
            <w:rFonts w:cs="Courier New"/>
          </w:rPr>
          <w:t>The BMV</w:t>
        </w:r>
      </w:ins>
      <w:r w:rsidRPr="00F52C1D">
        <w:rPr>
          <w:rFonts w:cs="Courier New"/>
        </w:rPr>
        <w:t xml:space="preserve"> calculation kernel </w:t>
      </w:r>
      <w:ins w:id="300" w:author="Author">
        <w:r w:rsidRPr="00F52C1D">
          <w:rPr>
            <w:rFonts w:cs="Courier New"/>
          </w:rPr>
          <w:t xml:space="preserve">is </w:t>
        </w:r>
      </w:ins>
      <w:r w:rsidRPr="00F52C1D">
        <w:rPr>
          <w:rFonts w:cs="Courier New"/>
        </w:rPr>
        <w:t xml:space="preserve">limited to </w:t>
      </w:r>
      <w:del w:id="301" w:author="Author">
        <w:r w:rsidR="002015C9">
          <w:delText>2</w:delText>
        </w:r>
      </w:del>
      <w:ins w:id="302" w:author="Author">
        <w:r w:rsidR="00A461CE" w:rsidRPr="00F52C1D">
          <w:rPr>
            <w:rFonts w:cs="Courier New"/>
          </w:rPr>
          <w:t>two</w:t>
        </w:r>
      </w:ins>
      <w:r w:rsidRPr="00F52C1D">
        <w:rPr>
          <w:rFonts w:cs="Courier New"/>
        </w:rPr>
        <w:t xml:space="preserve"> blocks per SM, </w:t>
      </w:r>
      <w:del w:id="303" w:author="Author">
        <w:r w:rsidR="002015C9">
          <w:delText>this</w:delText>
        </w:r>
      </w:del>
      <w:ins w:id="304" w:author="Author">
        <w:r w:rsidRPr="00F52C1D">
          <w:rPr>
            <w:rFonts w:cs="Courier New"/>
          </w:rPr>
          <w:t>which</w:t>
        </w:r>
      </w:ins>
      <w:r w:rsidRPr="00F52C1D">
        <w:rPr>
          <w:rFonts w:cs="Courier New"/>
        </w:rPr>
        <w:t xml:space="preserve"> gives 512 threads with 63 registers, 31.</w:t>
      </w:r>
      <w:del w:id="305" w:author="Author">
        <w:r w:rsidR="002015C9">
          <w:delText>5K</w:delText>
        </w:r>
      </w:del>
      <w:ins w:id="306" w:author="Author">
        <w:r w:rsidRPr="00F52C1D">
          <w:rPr>
            <w:rFonts w:cs="Courier New"/>
          </w:rPr>
          <w:t>5 K</w:t>
        </w:r>
      </w:ins>
      <w:r w:rsidRPr="00F52C1D">
        <w:rPr>
          <w:rFonts w:cs="Courier New"/>
        </w:rPr>
        <w:t xml:space="preserve"> per SM, full capacity. </w:t>
      </w:r>
      <w:ins w:id="307" w:author="Author">
        <w:r w:rsidRPr="00F52C1D">
          <w:rPr>
            <w:rFonts w:cs="Courier New"/>
          </w:rPr>
          <w:t xml:space="preserve">The </w:t>
        </w:r>
      </w:ins>
      <w:r w:rsidRPr="00F52C1D">
        <w:rPr>
          <w:rFonts w:cs="Courier New"/>
        </w:rPr>
        <w:t xml:space="preserve">improvements factors for each configuration </w:t>
      </w:r>
      <w:del w:id="308" w:author="Author">
        <w:r w:rsidR="002015C9">
          <w:delText>shown at</w:delText>
        </w:r>
      </w:del>
      <w:ins w:id="309" w:author="Author">
        <w:r w:rsidRPr="00F52C1D">
          <w:rPr>
            <w:rFonts w:cs="Courier New"/>
          </w:rPr>
          <w:t>are given in</w:t>
        </w:r>
      </w:ins>
      <w:r w:rsidRPr="00F52C1D">
        <w:rPr>
          <w:rFonts w:cs="Courier New"/>
        </w:rPr>
        <w:t xml:space="preserve"> \cref{fig:nvidia-pascal-comparable-run} and </w:t>
      </w:r>
      <w:ins w:id="310" w:author="Author">
        <w:r w:rsidRPr="00F52C1D">
          <w:rPr>
            <w:rFonts w:cs="Courier New"/>
          </w:rPr>
          <w:t xml:space="preserve">the </w:t>
        </w:r>
      </w:ins>
      <w:r w:rsidRPr="00F52C1D">
        <w:rPr>
          <w:rFonts w:cs="Courier New"/>
        </w:rPr>
        <w:t xml:space="preserve">registers needed per thread </w:t>
      </w:r>
      <w:del w:id="311" w:author="Author">
        <w:r w:rsidR="002015C9">
          <w:delText>at</w:delText>
        </w:r>
      </w:del>
      <w:ins w:id="312" w:author="Author">
        <w:r w:rsidRPr="00F52C1D">
          <w:rPr>
            <w:rFonts w:cs="Courier New"/>
          </w:rPr>
          <w:t xml:space="preserve">are given in </w:t>
        </w:r>
      </w:ins>
      <w:r w:rsidRPr="00F52C1D">
        <w:rPr>
          <w:rFonts w:cs="Courier New"/>
        </w:rPr>
        <w:t xml:space="preserve"> \cref{fig:nvidia-kepler-register-requirements}. </w:t>
      </w:r>
    </w:p>
    <w:p w14:paraId="07316159" w14:textId="77777777" w:rsidR="00F52C1D" w:rsidRPr="00F52C1D" w:rsidRDefault="00F52C1D" w:rsidP="00F52C1D">
      <w:pPr>
        <w:pStyle w:val="PlainText"/>
        <w:rPr>
          <w:rFonts w:cs="Courier New"/>
        </w:rPr>
      </w:pPr>
      <w:r w:rsidRPr="00F52C1D">
        <w:rPr>
          <w:rFonts w:cs="Courier New"/>
        </w:rPr>
        <w:t>\begin{enumerate}</w:t>
      </w:r>
    </w:p>
    <w:p w14:paraId="0C7037E7" w14:textId="1F1B80A7" w:rsidR="00F52C1D" w:rsidRPr="00F52C1D" w:rsidRDefault="00F52C1D" w:rsidP="00F52C1D">
      <w:pPr>
        <w:pStyle w:val="PlainText"/>
        <w:rPr>
          <w:rFonts w:cs="Courier New"/>
        </w:rPr>
      </w:pPr>
      <w:r w:rsidRPr="00F52C1D">
        <w:rPr>
          <w:rFonts w:cs="Courier New"/>
        </w:rPr>
        <w:tab/>
        <w:t xml:space="preserve">\item[M1] Kepler, CC 3.0 has </w:t>
      </w:r>
      <w:del w:id="313" w:author="Author">
        <w:r w:rsidR="002015C9">
          <w:delText>64K</w:delText>
        </w:r>
      </w:del>
      <w:ins w:id="314" w:author="Author">
        <w:r w:rsidRPr="00F52C1D">
          <w:rPr>
            <w:rFonts w:cs="Courier New"/>
          </w:rPr>
          <w:t>64 K</w:t>
        </w:r>
      </w:ins>
      <w:r w:rsidRPr="00F52C1D">
        <w:rPr>
          <w:rFonts w:cs="Courier New"/>
        </w:rPr>
        <w:t xml:space="preserve"> registers</w:t>
      </w:r>
      <w:r w:rsidR="00B65DCC">
        <w:rPr>
          <w:rFonts w:cs="Courier New"/>
        </w:rPr>
        <w:t xml:space="preserve">, </w:t>
      </w:r>
      <w:ins w:id="315" w:author="Author">
        <w:r w:rsidR="00B65DCC">
          <w:rPr>
            <w:rFonts w:cs="Courier New"/>
          </w:rPr>
          <w:t xml:space="preserve">which is </w:t>
        </w:r>
      </w:ins>
      <w:r w:rsidR="00B65DCC">
        <w:rPr>
          <w:rFonts w:cs="Courier New"/>
        </w:rPr>
        <w:t xml:space="preserve">twice the </w:t>
      </w:r>
      <w:del w:id="316" w:author="Author">
        <w:r w:rsidR="002015C9">
          <w:delText xml:space="preserve">amount. this will allow </w:delText>
        </w:r>
      </w:del>
      <w:ins w:id="317" w:author="Author">
        <w:r w:rsidR="00B65DCC">
          <w:rPr>
            <w:rFonts w:cs="Courier New"/>
          </w:rPr>
          <w:t xml:space="preserve">number </w:t>
        </w:r>
        <w:commentRangeStart w:id="318"/>
        <w:r w:rsidR="00B65DCC">
          <w:rPr>
            <w:rFonts w:cs="Courier New"/>
          </w:rPr>
          <w:t>of registers</w:t>
        </w:r>
        <w:commentRangeEnd w:id="318"/>
        <w:r w:rsidR="00B65DCC">
          <w:rPr>
            <w:rStyle w:val="CommentReference"/>
            <w:rFonts w:ascii="Times New Roman" w:eastAsiaTheme="minorHAnsi" w:hAnsi="Times New Roman"/>
          </w:rPr>
          <w:commentReference w:id="318"/>
        </w:r>
        <w:r w:rsidRPr="00F52C1D">
          <w:rPr>
            <w:rFonts w:cs="Courier New"/>
          </w:rPr>
          <w:t xml:space="preserve">. This allows </w:t>
        </w:r>
      </w:ins>
      <w:r w:rsidRPr="00F52C1D">
        <w:rPr>
          <w:rFonts w:cs="Courier New"/>
        </w:rPr>
        <w:t xml:space="preserve">4 blocks to run on </w:t>
      </w:r>
      <w:ins w:id="319" w:author="Author">
        <w:r w:rsidRPr="00F52C1D">
          <w:rPr>
            <w:rFonts w:cs="Courier New"/>
          </w:rPr>
          <w:t xml:space="preserve">each </w:t>
        </w:r>
      </w:ins>
      <w:r w:rsidRPr="00F52C1D">
        <w:rPr>
          <w:rFonts w:cs="Courier New"/>
        </w:rPr>
        <w:t xml:space="preserve">SM without </w:t>
      </w:r>
      <w:del w:id="320" w:author="Author">
        <w:r w:rsidR="002015C9">
          <w:delText>register</w:delText>
        </w:r>
      </w:del>
      <w:ins w:id="321" w:author="Author">
        <w:r w:rsidRPr="00F52C1D">
          <w:rPr>
            <w:rFonts w:cs="Courier New"/>
          </w:rPr>
          <w:t>registers</w:t>
        </w:r>
      </w:ins>
      <w:r w:rsidRPr="00F52C1D">
        <w:rPr>
          <w:rFonts w:cs="Courier New"/>
        </w:rPr>
        <w:t xml:space="preserve"> spilling</w:t>
      </w:r>
      <w:ins w:id="322" w:author="Author">
        <w:r w:rsidRPr="00F52C1D">
          <w:rPr>
            <w:rFonts w:cs="Courier New"/>
          </w:rPr>
          <w:t>,</w:t>
        </w:r>
      </w:ins>
      <w:r w:rsidRPr="00F52C1D">
        <w:rPr>
          <w:rFonts w:cs="Courier New"/>
        </w:rPr>
        <w:t xml:space="preserve"> as shown by \cref{sec:occupancy-calculator}. Kepler </w:t>
      </w:r>
      <w:del w:id="323" w:author="Author">
        <w:r w:rsidR="002015C9">
          <w:delText>use</w:delText>
        </w:r>
      </w:del>
      <w:ins w:id="324" w:author="Author">
        <w:r w:rsidRPr="00F52C1D">
          <w:rPr>
            <w:rFonts w:cs="Courier New"/>
          </w:rPr>
          <w:t>uses</w:t>
        </w:r>
      </w:ins>
      <w:r w:rsidRPr="00F52C1D">
        <w:rPr>
          <w:rFonts w:cs="Courier New"/>
        </w:rPr>
        <w:t xml:space="preserve"> the L1 </w:t>
      </w:r>
      <w:del w:id="325" w:author="Author">
        <w:r w:rsidR="002015C9">
          <w:delText>Cache</w:delText>
        </w:r>
      </w:del>
      <w:ins w:id="326" w:author="Author">
        <w:r w:rsidRPr="00F52C1D">
          <w:rPr>
            <w:rFonts w:cs="Courier New"/>
          </w:rPr>
          <w:t>cache</w:t>
        </w:r>
      </w:ins>
      <w:r w:rsidRPr="00F52C1D">
        <w:rPr>
          <w:rFonts w:cs="Courier New"/>
        </w:rPr>
        <w:t xml:space="preserve"> for temporary register spilling \cite[G.4.1]{NVIDIA_Programming_guide} and </w:t>
      </w:r>
      <w:ins w:id="327" w:author="Author">
        <w:r w:rsidRPr="00F52C1D">
          <w:rPr>
            <w:rFonts w:cs="Courier New"/>
          </w:rPr>
          <w:t xml:space="preserve">is </w:t>
        </w:r>
      </w:ins>
      <w:r w:rsidRPr="00F52C1D">
        <w:rPr>
          <w:rFonts w:cs="Courier New"/>
        </w:rPr>
        <w:t xml:space="preserve">configurable between cache and </w:t>
      </w:r>
      <w:commentRangeStart w:id="328"/>
      <w:r w:rsidRPr="00F52C1D">
        <w:rPr>
          <w:rFonts w:cs="Courier New"/>
        </w:rPr>
        <w:t>SHM</w:t>
      </w:r>
      <w:commentRangeEnd w:id="328"/>
      <w:del w:id="329" w:author="Author">
        <w:r w:rsidR="002015C9">
          <w:delText>. optimizing for</w:delText>
        </w:r>
      </w:del>
      <w:ins w:id="330" w:author="Author">
        <w:r w:rsidR="00B65DCC">
          <w:rPr>
            <w:rStyle w:val="CommentReference"/>
            <w:rFonts w:ascii="Times New Roman" w:eastAsiaTheme="minorHAnsi" w:hAnsi="Times New Roman"/>
          </w:rPr>
          <w:commentReference w:id="328"/>
        </w:r>
        <w:r w:rsidRPr="00F52C1D">
          <w:rPr>
            <w:rFonts w:cs="Courier New"/>
          </w:rPr>
          <w:t>. Optimizing the</w:t>
        </w:r>
      </w:ins>
      <w:r w:rsidRPr="00F52C1D">
        <w:rPr>
          <w:rFonts w:cs="Courier New"/>
        </w:rPr>
        <w:t xml:space="preserve"> cache </w:t>
      </w:r>
      <w:del w:id="331" w:author="Author">
        <w:r w:rsidR="002015C9">
          <w:delText>require</w:delText>
        </w:r>
      </w:del>
      <w:ins w:id="332" w:author="Author">
        <w:r w:rsidRPr="00F52C1D">
          <w:rPr>
            <w:rFonts w:cs="Courier New"/>
          </w:rPr>
          <w:t>requires</w:t>
        </w:r>
      </w:ins>
      <w:r w:rsidRPr="00F52C1D">
        <w:rPr>
          <w:rFonts w:cs="Courier New"/>
        </w:rPr>
        <w:t xml:space="preserve"> reducing </w:t>
      </w:r>
      <w:ins w:id="333" w:author="Author">
        <w:r w:rsidRPr="00F52C1D">
          <w:rPr>
            <w:rFonts w:cs="Courier New"/>
          </w:rPr>
          <w:t xml:space="preserve">the </w:t>
        </w:r>
      </w:ins>
      <w:r w:rsidRPr="00F52C1D">
        <w:rPr>
          <w:rFonts w:cs="Courier New"/>
        </w:rPr>
        <w:t xml:space="preserve">SHM use to </w:t>
      </w:r>
      <w:del w:id="334" w:author="Author">
        <w:r w:rsidR="002015C9">
          <w:delText>16kB</w:delText>
        </w:r>
      </w:del>
      <w:ins w:id="335" w:author="Author">
        <w:r w:rsidRPr="00F52C1D">
          <w:rPr>
            <w:rFonts w:cs="Courier New"/>
          </w:rPr>
          <w:t>16 KB</w:t>
        </w:r>
      </w:ins>
      <w:r w:rsidRPr="00F52C1D">
        <w:rPr>
          <w:rFonts w:cs="Courier New"/>
        </w:rPr>
        <w:t xml:space="preserve"> per SM</w:t>
      </w:r>
      <w:del w:id="336" w:author="Author">
        <w:r w:rsidR="002015C9">
          <w:delText>,</w:delText>
        </w:r>
      </w:del>
      <w:ins w:id="337" w:author="Author">
        <w:r w:rsidRPr="00F52C1D">
          <w:rPr>
            <w:rFonts w:cs="Courier New"/>
          </w:rPr>
          <w:t>;</w:t>
        </w:r>
      </w:ins>
      <w:r w:rsidRPr="00F52C1D">
        <w:rPr>
          <w:rFonts w:cs="Courier New"/>
        </w:rPr>
        <w:t xml:space="preserve"> increasing </w:t>
      </w:r>
      <w:ins w:id="338" w:author="Author">
        <w:r w:rsidRPr="00F52C1D">
          <w:rPr>
            <w:rFonts w:cs="Courier New"/>
          </w:rPr>
          <w:t xml:space="preserve">the </w:t>
        </w:r>
      </w:ins>
      <w:r w:rsidRPr="00F52C1D">
        <w:rPr>
          <w:rFonts w:cs="Courier New"/>
        </w:rPr>
        <w:t xml:space="preserve">occupancy to </w:t>
      </w:r>
      <w:del w:id="339" w:author="Author">
        <w:r w:rsidR="002015C9">
          <w:delText>5</w:delText>
        </w:r>
      </w:del>
      <w:ins w:id="340" w:author="Author">
        <w:r w:rsidR="00A461CE" w:rsidRPr="00F52C1D">
          <w:rPr>
            <w:rFonts w:cs="Courier New"/>
          </w:rPr>
          <w:t>five</w:t>
        </w:r>
      </w:ins>
      <w:r w:rsidRPr="00F52C1D">
        <w:rPr>
          <w:rFonts w:cs="Courier New"/>
        </w:rPr>
        <w:t xml:space="preserve"> blocks allows 3.</w:t>
      </w:r>
      <w:del w:id="341" w:author="Author">
        <w:r w:rsidR="002015C9">
          <w:delText>2KB.</w:delText>
        </w:r>
      </w:del>
      <w:ins w:id="342" w:author="Author">
        <w:r w:rsidRPr="00F52C1D">
          <w:rPr>
            <w:rFonts w:cs="Courier New"/>
          </w:rPr>
          <w:t>2 KB. The</w:t>
        </w:r>
      </w:ins>
      <w:r w:rsidRPr="00F52C1D">
        <w:rPr>
          <w:rFonts w:cs="Courier New"/>
        </w:rPr>
        <w:t xml:space="preserve"> original program required </w:t>
      </w:r>
      <w:del w:id="343" w:author="Author">
        <w:r w:rsidR="002015C9">
          <w:delText>11KB</w:delText>
        </w:r>
      </w:del>
      <w:ins w:id="344" w:author="Author">
        <w:r w:rsidRPr="00F52C1D">
          <w:rPr>
            <w:rFonts w:cs="Courier New"/>
          </w:rPr>
          <w:t>11 KB of</w:t>
        </w:r>
      </w:ins>
      <w:r w:rsidRPr="00F52C1D">
        <w:rPr>
          <w:rFonts w:cs="Courier New"/>
        </w:rPr>
        <w:t xml:space="preserve"> shared memory, even under 4 blocks. </w:t>
      </w:r>
    </w:p>
    <w:p w14:paraId="481D3E9B" w14:textId="15E94A88" w:rsidR="00F52C1D" w:rsidRPr="00F52C1D" w:rsidRDefault="00F52C1D" w:rsidP="00F52C1D">
      <w:pPr>
        <w:pStyle w:val="PlainText"/>
        <w:rPr>
          <w:rFonts w:cs="Courier New"/>
        </w:rPr>
      </w:pPr>
      <w:r w:rsidRPr="00F52C1D">
        <w:rPr>
          <w:rFonts w:cs="Courier New"/>
        </w:rPr>
        <w:tab/>
        <w:t xml:space="preserve">\item[M2] </w:t>
      </w:r>
      <w:del w:id="345" w:author="Author">
        <w:r w:rsidR="002015C9">
          <w:delText>Cache</w:delText>
        </w:r>
      </w:del>
      <w:ins w:id="346" w:author="Author">
        <w:r w:rsidRPr="00F52C1D">
          <w:rPr>
            <w:rFonts w:cs="Courier New"/>
          </w:rPr>
          <w:t>The cache</w:t>
        </w:r>
      </w:ins>
      <w:r w:rsidRPr="00F52C1D">
        <w:rPr>
          <w:rFonts w:cs="Courier New"/>
        </w:rPr>
        <w:t xml:space="preserve"> would have </w:t>
      </w:r>
      <w:del w:id="347" w:author="Author">
        <w:r w:rsidR="002015C9">
          <w:delText>3KB</w:delText>
        </w:r>
      </w:del>
      <w:ins w:id="348" w:author="Author">
        <w:r w:rsidRPr="00F52C1D">
          <w:rPr>
            <w:rFonts w:cs="Courier New"/>
          </w:rPr>
          <w:t>3 KB</w:t>
        </w:r>
      </w:ins>
      <w:r w:rsidRPr="00F52C1D">
        <w:rPr>
          <w:rFonts w:cs="Courier New"/>
        </w:rPr>
        <w:t xml:space="preserve"> per block and would have </w:t>
      </w:r>
      <w:del w:id="349" w:author="Author">
        <w:r w:rsidR="002015C9">
          <w:delText>problem to contain</w:delText>
        </w:r>
      </w:del>
      <w:ins w:id="350" w:author="Author">
        <w:r w:rsidRPr="00F52C1D">
          <w:rPr>
            <w:rFonts w:cs="Courier New"/>
          </w:rPr>
          <w:t>difficulty containing</w:t>
        </w:r>
      </w:ins>
      <w:r w:rsidRPr="00F52C1D">
        <w:rPr>
          <w:rFonts w:cs="Courier New"/>
        </w:rPr>
        <w:t xml:space="preserve"> temporary register spills. </w:t>
      </w:r>
      <w:del w:id="351" w:author="Author">
        <w:r w:rsidR="002015C9">
          <w:delText>examining</w:delText>
        </w:r>
      </w:del>
      <w:ins w:id="352" w:author="Author">
        <w:r w:rsidRPr="00F52C1D">
          <w:rPr>
            <w:rFonts w:cs="Courier New"/>
          </w:rPr>
          <w:t>Examining</w:t>
        </w:r>
      </w:ins>
      <w:r w:rsidRPr="00F52C1D">
        <w:rPr>
          <w:rFonts w:cs="Courier New"/>
        </w:rPr>
        <w:t xml:space="preserve"> \cref{eq:pressure-parallel-estimation}, $\underline{A</w:t>
      </w:r>
      <w:del w:id="353" w:author="Author">
        <w:r w:rsidR="002015C9">
          <w:delText>}$</w:delText>
        </w:r>
      </w:del>
      <w:ins w:id="354" w:author="Author">
        <w:r w:rsidRPr="00F52C1D">
          <w:rPr>
            <w:rFonts w:cs="Courier New"/>
          </w:rPr>
          <w:t>}$,</w:t>
        </w:r>
      </w:ins>
      <w:r w:rsidRPr="00F52C1D">
        <w:rPr>
          <w:rFonts w:cs="Courier New"/>
        </w:rPr>
        <w:t xml:space="preserve"> and $P(X_n,t</w:t>
      </w:r>
      <w:del w:id="355" w:author="Author">
        <w:r w:rsidR="002015C9">
          <w:delText>)$, by</w:delText>
        </w:r>
      </w:del>
      <w:ins w:id="356" w:author="Author">
        <w:r w:rsidRPr="00F52C1D">
          <w:rPr>
            <w:rFonts w:cs="Courier New"/>
          </w:rPr>
          <w:t>)$ and</w:t>
        </w:r>
      </w:ins>
      <w:r w:rsidRPr="00F52C1D">
        <w:rPr>
          <w:rFonts w:cs="Courier New"/>
        </w:rPr>
        <w:t xml:space="preserve"> denoting </w:t>
      </w:r>
      <w:del w:id="357" w:author="Author">
        <w:r w:rsidR="002015C9">
          <w:delText>$P(x_N,t)=0$</w:delText>
        </w:r>
      </w:del>
      <w:ins w:id="358" w:author="Author">
        <w:r w:rsidRPr="00F52C1D">
          <w:rPr>
            <w:rFonts w:cs="Courier New"/>
          </w:rPr>
          <w:t>the</w:t>
        </w:r>
      </w:ins>
      <w:r w:rsidRPr="00F52C1D">
        <w:rPr>
          <w:rFonts w:cs="Courier New"/>
        </w:rPr>
        <w:t xml:space="preserve"> boundary condition \cref{eq:discrete-pressure-zero</w:t>
      </w:r>
      <w:del w:id="359" w:author="Author">
        <w:r w:rsidR="002015C9">
          <w:delText>},</w:delText>
        </w:r>
      </w:del>
      <w:ins w:id="360" w:author="Author">
        <w:r w:rsidRPr="00F52C1D">
          <w:rPr>
            <w:rFonts w:cs="Courier New"/>
          </w:rPr>
          <w:t>}by $P(x_N,t)=0$,</w:t>
        </w:r>
      </w:ins>
      <w:r w:rsidRPr="00F52C1D">
        <w:rPr>
          <w:rFonts w:cs="Courier New"/>
        </w:rPr>
        <w:t xml:space="preserve"> we can change all values of $\underline{A}_u$ to </w:t>
      </w:r>
      <w:del w:id="361" w:author="Author">
        <w:r w:rsidR="002015C9">
          <w:delText>1</w:delText>
        </w:r>
      </w:del>
      <w:ins w:id="362" w:author="Author">
        <w:r w:rsidRPr="00F52C1D">
          <w:rPr>
            <w:rFonts w:cs="Courier New"/>
          </w:rPr>
          <w:t>unity</w:t>
        </w:r>
      </w:ins>
      <w:r w:rsidRPr="00F52C1D">
        <w:rPr>
          <w:rFonts w:cs="Courier New"/>
        </w:rPr>
        <w:t xml:space="preserve"> and ignore it completely,</w:t>
      </w:r>
      <w:del w:id="363" w:author="Author">
        <w:r w:rsidR="002015C9">
          <w:delText xml:space="preserve">this saves 1028B. the </w:delText>
        </w:r>
      </w:del>
      <w:ins w:id="364" w:author="Author">
        <w:r w:rsidRPr="00F52C1D">
          <w:rPr>
            <w:rFonts w:cs="Courier New"/>
          </w:rPr>
          <w:t xml:space="preserve"> thereby saving 1028 B. The quantity </w:t>
        </w:r>
      </w:ins>
      <w:r w:rsidRPr="00F52C1D">
        <w:rPr>
          <w:rFonts w:cs="Courier New"/>
        </w:rPr>
        <w:t xml:space="preserve">$\underline{A}_l$ can be </w:t>
      </w:r>
      <w:ins w:id="365" w:author="Author">
        <w:r w:rsidRPr="00F52C1D">
          <w:rPr>
            <w:rFonts w:cs="Courier New"/>
          </w:rPr>
          <w:t xml:space="preserve">thus be </w:t>
        </w:r>
      </w:ins>
      <w:r w:rsidRPr="00F52C1D">
        <w:rPr>
          <w:rFonts w:cs="Courier New"/>
        </w:rPr>
        <w:t xml:space="preserve">replaced by </w:t>
      </w:r>
      <w:ins w:id="366" w:author="Author">
        <w:r w:rsidRPr="00F52C1D">
          <w:rPr>
            <w:rFonts w:cs="Courier New"/>
          </w:rPr>
          <w:t xml:space="preserve">the </w:t>
        </w:r>
      </w:ins>
      <w:r w:rsidRPr="00F52C1D">
        <w:rPr>
          <w:rFonts w:cs="Courier New"/>
        </w:rPr>
        <w:t xml:space="preserve">formula $n&lt;N-1$, </w:t>
      </w:r>
      <w:del w:id="367" w:author="Author">
        <w:r w:rsidR="002015C9">
          <w:delText>reduce</w:delText>
        </w:r>
      </w:del>
      <w:ins w:id="368" w:author="Author">
        <w:r w:rsidRPr="00F52C1D">
          <w:rPr>
            <w:rFonts w:cs="Courier New"/>
          </w:rPr>
          <w:t>which removes</w:t>
        </w:r>
      </w:ins>
      <w:r w:rsidRPr="00F52C1D">
        <w:rPr>
          <w:rFonts w:cs="Courier New"/>
        </w:rPr>
        <w:t xml:space="preserve"> another </w:t>
      </w:r>
      <w:del w:id="369" w:author="Author">
        <w:r w:rsidR="002015C9">
          <w:delText>1028B</w:delText>
        </w:r>
      </w:del>
      <w:ins w:id="370" w:author="Author">
        <w:r w:rsidRPr="00F52C1D">
          <w:rPr>
            <w:rFonts w:cs="Courier New"/>
          </w:rPr>
          <w:t>1028 B</w:t>
        </w:r>
      </w:ins>
      <w:r w:rsidRPr="00F52C1D">
        <w:rPr>
          <w:rFonts w:cs="Courier New"/>
        </w:rPr>
        <w:t xml:space="preserve"> of SHM. </w:t>
      </w:r>
      <w:del w:id="371" w:author="Author">
        <w:r w:rsidR="002015C9">
          <w:delText>the</w:delText>
        </w:r>
      </w:del>
      <w:ins w:id="372" w:author="Author">
        <w:r w:rsidRPr="00F52C1D">
          <w:rPr>
            <w:rFonts w:cs="Courier New"/>
          </w:rPr>
          <w:t>The</w:t>
        </w:r>
      </w:ins>
      <w:r w:rsidRPr="00F52C1D">
        <w:rPr>
          <w:rFonts w:cs="Courier New"/>
        </w:rPr>
        <w:t xml:space="preserve"> kernel needs to synchronize </w:t>
      </w:r>
      <w:ins w:id="373" w:author="Author">
        <w:r w:rsidRPr="00F52C1D">
          <w:rPr>
            <w:rFonts w:cs="Courier New"/>
          </w:rPr>
          <w:t xml:space="preserve">the </w:t>
        </w:r>
      </w:ins>
      <w:r w:rsidRPr="00F52C1D">
        <w:rPr>
          <w:rFonts w:cs="Courier New"/>
        </w:rPr>
        <w:t xml:space="preserve">memory fence </w:t>
      </w:r>
      <w:del w:id="374" w:author="Author">
        <w:r w:rsidR="002015C9">
          <w:delText>3</w:delText>
        </w:r>
      </w:del>
      <w:ins w:id="375" w:author="Author">
        <w:r w:rsidRPr="00F52C1D">
          <w:rPr>
            <w:rFonts w:cs="Courier New"/>
          </w:rPr>
          <w:t>of three</w:t>
        </w:r>
      </w:ins>
      <w:r w:rsidRPr="00F52C1D">
        <w:rPr>
          <w:rFonts w:cs="Courier New"/>
        </w:rPr>
        <w:t xml:space="preserve"> arrays in SHM, </w:t>
      </w:r>
      <w:ins w:id="376" w:author="Author">
        <w:r w:rsidRPr="00F52C1D">
          <w:rPr>
            <w:rFonts w:cs="Courier New"/>
          </w:rPr>
          <w:t xml:space="preserve">so </w:t>
        </w:r>
      </w:ins>
      <w:r w:rsidRPr="00F52C1D">
        <w:rPr>
          <w:rFonts w:cs="Courier New"/>
        </w:rPr>
        <w:t>$P$</w:t>
      </w:r>
      <w:ins w:id="377" w:author="Author">
        <w:r w:rsidRPr="00F52C1D">
          <w:rPr>
            <w:rFonts w:cs="Courier New"/>
          </w:rPr>
          <w:t xml:space="preserve"> is used</w:t>
        </w:r>
      </w:ins>
      <w:r w:rsidRPr="00F52C1D">
        <w:rPr>
          <w:rFonts w:cs="Courier New"/>
        </w:rPr>
        <w:t xml:space="preserve"> to calculate $P^{(j)}$ from $P^{(j-1)}$, $|f(y(t+\deltat),t+\deltat) - f(y(t),t)|$ from \cref{eq:lifchitz-condition} </w:t>
      </w:r>
      <w:ins w:id="378" w:author="Author">
        <w:r w:rsidRPr="00F52C1D">
          <w:rPr>
            <w:rFonts w:cs="Courier New"/>
          </w:rPr>
          <w:t xml:space="preserve">is used </w:t>
        </w:r>
      </w:ins>
      <w:r w:rsidRPr="00F52C1D">
        <w:rPr>
          <w:rFonts w:cs="Courier New"/>
        </w:rPr>
        <w:t xml:space="preserve">to calculate </w:t>
      </w:r>
      <w:ins w:id="379" w:author="Author">
        <w:r w:rsidRPr="00F52C1D">
          <w:rPr>
            <w:rFonts w:cs="Courier New"/>
          </w:rPr>
          <w:t xml:space="preserve">the </w:t>
        </w:r>
      </w:ins>
      <w:r w:rsidRPr="00F52C1D">
        <w:rPr>
          <w:rFonts w:cs="Courier New"/>
        </w:rPr>
        <w:t>maximum value</w:t>
      </w:r>
      <w:ins w:id="380" w:author="Author">
        <w:r w:rsidRPr="00F52C1D">
          <w:rPr>
            <w:rFonts w:cs="Courier New"/>
          </w:rPr>
          <w:t>,</w:t>
        </w:r>
      </w:ins>
      <w:r w:rsidRPr="00F52C1D">
        <w:rPr>
          <w:rFonts w:cs="Courier New"/>
        </w:rPr>
        <w:t xml:space="preserve"> and</w:t>
      </w:r>
      <w:ins w:id="381" w:author="Author">
        <w:r w:rsidRPr="00F52C1D">
          <w:rPr>
            <w:rFonts w:cs="Courier New"/>
          </w:rPr>
          <w:t xml:space="preserve"> the</w:t>
        </w:r>
      </w:ins>
      <w:r w:rsidRPr="00F52C1D">
        <w:rPr>
          <w:rFonts w:cs="Courier New"/>
        </w:rPr>
        <w:t xml:space="preserve"> third parameter </w:t>
      </w:r>
      <w:del w:id="382" w:author="Author">
        <w:r w:rsidR="002015C9">
          <w:delText>can be seen at</w:delText>
        </w:r>
      </w:del>
      <w:ins w:id="383" w:author="Author">
        <w:r w:rsidRPr="00F52C1D">
          <w:rPr>
            <w:rFonts w:cs="Courier New"/>
          </w:rPr>
          <w:t>is available from</w:t>
        </w:r>
      </w:ins>
      <w:r w:rsidRPr="00F52C1D">
        <w:rPr>
          <w:rFonts w:cs="Courier New"/>
        </w:rPr>
        <w:t xml:space="preserve"> \citealt{Barzelay2011</w:t>
      </w:r>
      <w:del w:id="384" w:author="Author">
        <w:r w:rsidR="002015C9">
          <w:delText>}(Pg.~</w:delText>
        </w:r>
      </w:del>
      <w:ins w:id="385" w:author="Author">
        <w:r w:rsidRPr="00F52C1D">
          <w:rPr>
            <w:rFonts w:cs="Courier New"/>
          </w:rPr>
          <w:t xml:space="preserve">} (p. </w:t>
        </w:r>
      </w:ins>
      <w:r w:rsidRPr="00F52C1D">
        <w:rPr>
          <w:rFonts w:cs="Courier New"/>
        </w:rPr>
        <w:t>37</w:t>
      </w:r>
      <w:del w:id="386" w:author="Author">
        <w:r w:rsidR="002015C9">
          <w:delText>)</w:delText>
        </w:r>
      </w:del>
      <w:ins w:id="387" w:author="Author">
        <w:r w:rsidRPr="00F52C1D">
          <w:rPr>
            <w:rFonts w:cs="Courier New"/>
          </w:rPr>
          <w:t>):</w:t>
        </w:r>
      </w:ins>
    </w:p>
    <w:p w14:paraId="24F7A829" w14:textId="77777777" w:rsidR="00F52C1D" w:rsidRPr="00F52C1D" w:rsidRDefault="00F52C1D" w:rsidP="00F52C1D">
      <w:pPr>
        <w:pStyle w:val="PlainText"/>
        <w:rPr>
          <w:rFonts w:cs="Courier New"/>
        </w:rPr>
      </w:pPr>
      <w:r w:rsidRPr="00F52C1D">
        <w:rPr>
          <w:rFonts w:cs="Courier New"/>
        </w:rPr>
        <w:tab/>
        <w:t>\begin{equation}</w:t>
      </w:r>
    </w:p>
    <w:p w14:paraId="4BFAFD4B" w14:textId="77777777" w:rsidR="00F52C1D" w:rsidRPr="00F52C1D" w:rsidRDefault="00F52C1D" w:rsidP="00F52C1D">
      <w:pPr>
        <w:pStyle w:val="PlainText"/>
        <w:rPr>
          <w:rFonts w:cs="Courier New"/>
        </w:rPr>
      </w:pPr>
      <w:r w:rsidRPr="00F52C1D">
        <w:rPr>
          <w:rFonts w:cs="Courier New"/>
        </w:rPr>
        <w:tab/>
        <w:t>\label{eq:error-sum}</w:t>
      </w:r>
    </w:p>
    <w:p w14:paraId="76D3FC43" w14:textId="77777777" w:rsidR="00F52C1D" w:rsidRPr="00F52C1D" w:rsidRDefault="00F52C1D" w:rsidP="00F52C1D">
      <w:pPr>
        <w:pStyle w:val="PlainText"/>
        <w:rPr>
          <w:rFonts w:cs="Courier New"/>
        </w:rPr>
      </w:pPr>
      <w:r w:rsidRPr="00F52C1D">
        <w:rPr>
          <w:rFonts w:cs="Courier New"/>
        </w:rPr>
        <w:tab/>
        <w:t>e = \sum_{x_n}\|\dot{\xi}_{bm}^{(L)}(x_n,t_{n+1})-\dot{\xi}_{bm}^{(L-1)}(x_n,t_{n+1})\|_2</w:t>
      </w:r>
      <w:ins w:id="388" w:author="Author">
        <w:r w:rsidRPr="00F52C1D">
          <w:rPr>
            <w:rFonts w:cs="Courier New"/>
          </w:rPr>
          <w:t>,</w:t>
        </w:r>
      </w:ins>
    </w:p>
    <w:p w14:paraId="3D818443" w14:textId="77777777" w:rsidR="00F52C1D" w:rsidRPr="00F52C1D" w:rsidRDefault="00F52C1D" w:rsidP="00F52C1D">
      <w:pPr>
        <w:pStyle w:val="PlainText"/>
        <w:rPr>
          <w:rFonts w:cs="Courier New"/>
        </w:rPr>
      </w:pPr>
      <w:r w:rsidRPr="00F52C1D">
        <w:rPr>
          <w:rFonts w:cs="Courier New"/>
        </w:rPr>
        <w:tab/>
        <w:t>\end{equation}</w:t>
      </w:r>
    </w:p>
    <w:p w14:paraId="2CBBC3CD" w14:textId="1B08364A" w:rsidR="00F52C1D" w:rsidRPr="00F52C1D" w:rsidRDefault="002015C9" w:rsidP="00F52C1D">
      <w:pPr>
        <w:pStyle w:val="PlainText"/>
        <w:rPr>
          <w:rFonts w:cs="Courier New"/>
        </w:rPr>
      </w:pPr>
      <w:del w:id="389" w:author="Author">
        <w:r>
          <w:tab/>
        </w:r>
      </w:del>
      <w:r w:rsidR="00F52C1D" w:rsidRPr="00F52C1D">
        <w:rPr>
          <w:rFonts w:cs="Courier New"/>
        </w:rPr>
        <w:t xml:space="preserve">to calculate </w:t>
      </w:r>
      <w:del w:id="390" w:author="Author">
        <w:r>
          <w:delText xml:space="preserve">summary across </w:delText>
        </w:r>
      </w:del>
      <w:ins w:id="391" w:author="Author">
        <w:r w:rsidR="00F52C1D" w:rsidRPr="00F52C1D">
          <w:rPr>
            <w:rFonts w:cs="Courier New"/>
          </w:rPr>
          <w:t xml:space="preserve">the sum over the </w:t>
        </w:r>
      </w:ins>
      <w:r w:rsidR="00F52C1D" w:rsidRPr="00F52C1D">
        <w:rPr>
          <w:rFonts w:cs="Courier New"/>
        </w:rPr>
        <w:t xml:space="preserve">dimension </w:t>
      </w:r>
      <w:ins w:id="392" w:author="Author">
        <w:r w:rsidR="00F52C1D" w:rsidRPr="00F52C1D">
          <w:rPr>
            <w:rFonts w:cs="Courier New"/>
          </w:rPr>
          <w:t>$</w:t>
        </w:r>
      </w:ins>
      <w:r w:rsidR="00F52C1D" w:rsidRPr="00F52C1D">
        <w:rPr>
          <w:rFonts w:cs="Courier New"/>
        </w:rPr>
        <w:t>x</w:t>
      </w:r>
      <w:del w:id="393" w:author="Author">
        <w:r>
          <w:delText>. the remain</w:delText>
        </w:r>
      </w:del>
      <w:ins w:id="394" w:author="Author">
        <w:r w:rsidR="00F52C1D" w:rsidRPr="00F52C1D">
          <w:rPr>
            <w:rFonts w:cs="Courier New"/>
          </w:rPr>
          <w:t>$. The remaining</w:t>
        </w:r>
      </w:ins>
      <w:r w:rsidR="00F52C1D" w:rsidRPr="00F52C1D">
        <w:rPr>
          <w:rFonts w:cs="Courier New"/>
        </w:rPr>
        <w:t xml:space="preserve"> SHM representing $\dot{\xi}^{(L)}$,  $\xi^{(L)}$, $P_{TM}$, </w:t>
      </w:r>
      <w:ins w:id="395" w:author="Author">
        <w:r w:rsidR="00F52C1D" w:rsidRPr="00F52C1D">
          <w:rPr>
            <w:rFonts w:cs="Courier New"/>
          </w:rPr>
          <w:t xml:space="preserve">and </w:t>
        </w:r>
      </w:ins>
      <w:r w:rsidR="00F52C1D" w:rsidRPr="00F52C1D">
        <w:rPr>
          <w:rFonts w:cs="Courier New"/>
        </w:rPr>
        <w:t xml:space="preserve">$K_{bm}$ from \cref{tab:Lambda-parameters} are replaced by registers. </w:t>
      </w:r>
      <w:ins w:id="396" w:author="Author">
        <w:r w:rsidR="00F52C1D" w:rsidRPr="00F52C1D">
          <w:rPr>
            <w:rFonts w:cs="Courier New"/>
          </w:rPr>
          <w:t xml:space="preserve">The </w:t>
        </w:r>
      </w:ins>
      <w:r w:rsidR="00F52C1D" w:rsidRPr="00F52C1D">
        <w:rPr>
          <w:rFonts w:cs="Courier New"/>
        </w:rPr>
        <w:t>last parameter stored</w:t>
      </w:r>
      <w:ins w:id="397" w:author="Author">
        <w:r w:rsidR="00F52C1D" w:rsidRPr="00F52C1D">
          <w:rPr>
            <w:rFonts w:cs="Courier New"/>
          </w:rPr>
          <w:t>,</w:t>
        </w:r>
      </w:ins>
      <w:r w:rsidR="00F52C1D" w:rsidRPr="00F52C1D">
        <w:rPr>
          <w:rFonts w:cs="Courier New"/>
        </w:rPr>
        <w:t xml:space="preserve"> $\dfrac{L </w:t>
      </w:r>
      <w:del w:id="398" w:author="Author">
        <w:r>
          <w:delText>\cdot</w:delText>
        </w:r>
      </w:del>
      <w:r w:rsidR="00F52C1D" w:rsidRPr="00F52C1D">
        <w:rPr>
          <w:rFonts w:cs="Courier New"/>
        </w:rPr>
        <w:t xml:space="preserve"> \deltat}{2</w:t>
      </w:r>
      <w:del w:id="399" w:author="Author">
        <w:r>
          <w:delText>}$ need</w:delText>
        </w:r>
      </w:del>
      <w:ins w:id="400" w:author="Author">
        <w:r w:rsidR="00F52C1D" w:rsidRPr="00F52C1D">
          <w:rPr>
            <w:rFonts w:cs="Courier New"/>
          </w:rPr>
          <w:t>}$, needs</w:t>
        </w:r>
      </w:ins>
      <w:r w:rsidR="00F52C1D" w:rsidRPr="00F52C1D">
        <w:rPr>
          <w:rFonts w:cs="Courier New"/>
        </w:rPr>
        <w:t xml:space="preserve"> to </w:t>
      </w:r>
      <w:del w:id="401" w:author="Author">
        <w:r>
          <w:delText>test</w:delText>
        </w:r>
      </w:del>
      <w:ins w:id="402" w:author="Author">
        <w:r w:rsidR="00F52C1D" w:rsidRPr="00F52C1D">
          <w:rPr>
            <w:rFonts w:cs="Courier New"/>
          </w:rPr>
          <w:t>be tested</w:t>
        </w:r>
      </w:ins>
      <w:r w:rsidR="00F52C1D" w:rsidRPr="00F52C1D">
        <w:rPr>
          <w:rFonts w:cs="Courier New"/>
        </w:rPr>
        <w:t xml:space="preserve"> between threads </w:t>
      </w:r>
      <w:del w:id="403" w:author="Author">
        <w:r>
          <w:delText>is</w:delText>
        </w:r>
      </w:del>
      <w:ins w:id="404" w:author="Author">
        <w:r w:rsidR="00F52C1D" w:rsidRPr="00F52C1D">
          <w:rPr>
            <w:rFonts w:cs="Courier New"/>
          </w:rPr>
          <w:t>so</w:t>
        </w:r>
      </w:ins>
      <w:r w:rsidR="00F52C1D" w:rsidRPr="00F52C1D">
        <w:rPr>
          <w:rFonts w:cs="Courier New"/>
        </w:rPr>
        <w:t xml:space="preserve"> that $\max_{x_N}\dfrac{L </w:t>
      </w:r>
      <w:del w:id="405" w:author="Author">
        <w:r>
          <w:delText>\cdot</w:delText>
        </w:r>
      </w:del>
      <w:r w:rsidR="00F52C1D" w:rsidRPr="00F52C1D">
        <w:rPr>
          <w:rFonts w:cs="Courier New"/>
        </w:rPr>
        <w:t xml:space="preserve"> \deltat}{2} &gt; 1</w:t>
      </w:r>
      <w:del w:id="406" w:author="Author">
        <w:r>
          <w:delText>$,</w:delText>
        </w:r>
      </w:del>
      <w:ins w:id="407" w:author="Author">
        <w:r w:rsidR="00F52C1D" w:rsidRPr="00F52C1D">
          <w:rPr>
            <w:rFonts w:cs="Courier New"/>
          </w:rPr>
          <w:t>$.</w:t>
        </w:r>
      </w:ins>
      <w:r w:rsidR="00F52C1D" w:rsidRPr="00F52C1D">
        <w:rPr>
          <w:rFonts w:cs="Courier New"/>
        </w:rPr>
        <w:t xml:space="preserve"> \cref{sec:cochlear_model_solution_initial_condition} </w:t>
      </w:r>
      <w:del w:id="408" w:author="Author">
        <w:r>
          <w:delText>replaced</w:delText>
        </w:r>
      </w:del>
      <w:ins w:id="409" w:author="Author">
        <w:r w:rsidR="00F52C1D" w:rsidRPr="00F52C1D">
          <w:rPr>
            <w:rFonts w:cs="Courier New"/>
          </w:rPr>
          <w:t>replaces it</w:t>
        </w:r>
      </w:ins>
      <w:r w:rsidR="00F52C1D" w:rsidRPr="00F52C1D">
        <w:rPr>
          <w:rFonts w:cs="Courier New"/>
        </w:rPr>
        <w:t xml:space="preserve"> by </w:t>
      </w:r>
      <w:ins w:id="410" w:author="Author">
        <w:r w:rsidR="00F52C1D" w:rsidRPr="00F52C1D">
          <w:rPr>
            <w:rFonts w:cs="Courier New"/>
          </w:rPr>
          <w:t xml:space="preserve">a </w:t>
        </w:r>
      </w:ins>
      <w:r w:rsidR="00F52C1D" w:rsidRPr="00F52C1D">
        <w:rPr>
          <w:rFonts w:cs="Courier New"/>
        </w:rPr>
        <w:t xml:space="preserve">register </w:t>
      </w:r>
      <w:ins w:id="411" w:author="Author">
        <w:r w:rsidR="00F52C1D" w:rsidRPr="00F52C1D">
          <w:rPr>
            <w:rFonts w:cs="Courier New"/>
          </w:rPr>
          <w:t xml:space="preserve">value </w:t>
        </w:r>
      </w:ins>
      <w:r w:rsidR="00F52C1D" w:rsidRPr="00F52C1D">
        <w:rPr>
          <w:rFonts w:cs="Courier New"/>
        </w:rPr>
        <w:t xml:space="preserve">and </w:t>
      </w:r>
      <w:del w:id="412" w:author="Author">
        <w:r>
          <w:delText>using</w:delText>
        </w:r>
      </w:del>
      <w:ins w:id="413" w:author="Author">
        <w:r w:rsidR="00F52C1D" w:rsidRPr="00F52C1D">
          <w:rPr>
            <w:rFonts w:cs="Courier New"/>
          </w:rPr>
          <w:t>uses</w:t>
        </w:r>
      </w:ins>
      <w:r w:rsidR="00F52C1D" w:rsidRPr="00F52C1D">
        <w:rPr>
          <w:rFonts w:cs="Courier New"/>
        </w:rPr>
        <w:t xml:space="preserve"> $\_\_syncthreads\_or$ </w:t>
      </w:r>
      <w:del w:id="414" w:author="Author">
        <w:r>
          <w:delText xml:space="preserve">allow </w:delText>
        </w:r>
      </w:del>
      <w:r w:rsidR="00F52C1D" w:rsidRPr="00F52C1D">
        <w:rPr>
          <w:rFonts w:cs="Courier New"/>
        </w:rPr>
        <w:t xml:space="preserve">to synchronize </w:t>
      </w:r>
      <w:del w:id="415" w:author="Author">
        <w:r>
          <w:delText xml:space="preserve">test </w:delText>
        </w:r>
      </w:del>
      <w:r w:rsidR="00F52C1D" w:rsidRPr="00F52C1D">
        <w:rPr>
          <w:rFonts w:cs="Courier New"/>
        </w:rPr>
        <w:t xml:space="preserve">between the block threads without using SHM. </w:t>
      </w:r>
      <w:del w:id="416" w:author="Author">
        <w:r>
          <w:delText>while</w:delText>
        </w:r>
      </w:del>
      <w:ins w:id="417" w:author="Author">
        <w:r w:rsidR="00F52C1D" w:rsidRPr="00F52C1D">
          <w:rPr>
            <w:rFonts w:cs="Courier New"/>
          </w:rPr>
          <w:t>Although</w:t>
        </w:r>
      </w:ins>
      <w:r w:rsidR="00F52C1D" w:rsidRPr="00F52C1D">
        <w:rPr>
          <w:rFonts w:cs="Courier New"/>
        </w:rPr>
        <w:t xml:space="preserve"> this </w:t>
      </w:r>
      <w:del w:id="418" w:author="Author">
        <w:r>
          <w:delText xml:space="preserve">increase </w:delText>
        </w:r>
      </w:del>
      <w:ins w:id="419" w:author="Author">
        <w:r w:rsidR="00F52C1D" w:rsidRPr="00F52C1D">
          <w:rPr>
            <w:rFonts w:cs="Courier New"/>
          </w:rPr>
          <w:t xml:space="preserve">increases the </w:t>
        </w:r>
      </w:ins>
      <w:r w:rsidR="00F52C1D" w:rsidRPr="00F52C1D">
        <w:rPr>
          <w:rFonts w:cs="Courier New"/>
        </w:rPr>
        <w:t xml:space="preserve">register pressure to 62 per thread, </w:t>
      </w:r>
      <w:ins w:id="420" w:author="Author">
        <w:r w:rsidR="00F52C1D" w:rsidRPr="00F52C1D">
          <w:rPr>
            <w:rFonts w:cs="Courier New"/>
          </w:rPr>
          <w:t xml:space="preserve">the </w:t>
        </w:r>
      </w:ins>
      <w:r w:rsidR="00F52C1D" w:rsidRPr="00F52C1D">
        <w:rPr>
          <w:rFonts w:cs="Courier New"/>
        </w:rPr>
        <w:t xml:space="preserve">effect is minimal </w:t>
      </w:r>
      <w:del w:id="421" w:author="Author">
        <w:r>
          <w:delText xml:space="preserve">due to </w:delText>
        </w:r>
      </w:del>
      <w:ins w:id="422" w:author="Author">
        <w:r w:rsidR="00F52C1D" w:rsidRPr="00F52C1D">
          <w:rPr>
            <w:rFonts w:cs="Courier New"/>
          </w:rPr>
          <w:t xml:space="preserve">because of the </w:t>
        </w:r>
      </w:ins>
      <w:r w:rsidR="00F52C1D" w:rsidRPr="00F52C1D">
        <w:rPr>
          <w:rFonts w:cs="Courier New"/>
        </w:rPr>
        <w:t xml:space="preserve">requirement of copying the SHM to register before using the value. </w:t>
      </w:r>
      <w:del w:id="423" w:author="Author">
        <w:r>
          <w:delText>this</w:delText>
        </w:r>
      </w:del>
      <w:ins w:id="424" w:author="Author">
        <w:r w:rsidR="00F52C1D" w:rsidRPr="00F52C1D">
          <w:rPr>
            <w:rFonts w:cs="Courier New"/>
          </w:rPr>
          <w:t>This</w:t>
        </w:r>
      </w:ins>
      <w:r w:rsidR="00F52C1D" w:rsidRPr="00F52C1D">
        <w:rPr>
          <w:rFonts w:cs="Courier New"/>
        </w:rPr>
        <w:t xml:space="preserve"> also </w:t>
      </w:r>
      <w:del w:id="425" w:author="Author">
        <w:r>
          <w:delText>reduce usage</w:delText>
        </w:r>
      </w:del>
      <w:ins w:id="426" w:author="Author">
        <w:r w:rsidR="00F52C1D" w:rsidRPr="00F52C1D">
          <w:rPr>
            <w:rFonts w:cs="Courier New"/>
          </w:rPr>
          <w:t>reduces the use</w:t>
        </w:r>
      </w:ins>
      <w:r w:rsidR="00F52C1D" w:rsidRPr="00F52C1D">
        <w:rPr>
          <w:rFonts w:cs="Courier New"/>
        </w:rPr>
        <w:t xml:space="preserve"> of </w:t>
      </w:r>
      <w:ins w:id="427" w:author="Author">
        <w:r w:rsidR="00F52C1D" w:rsidRPr="00F52C1D">
          <w:rPr>
            <w:rFonts w:cs="Courier New"/>
          </w:rPr>
          <w:t xml:space="preserve">the </w:t>
        </w:r>
      </w:ins>
      <w:r w:rsidR="00F52C1D" w:rsidRPr="00F52C1D">
        <w:rPr>
          <w:rFonts w:cs="Courier New"/>
        </w:rPr>
        <w:t>SHM to less than 3.</w:t>
      </w:r>
      <w:del w:id="428" w:author="Author">
        <w:r>
          <w:delText>2KB</w:delText>
        </w:r>
      </w:del>
      <w:ins w:id="429" w:author="Author">
        <w:r w:rsidR="00F52C1D" w:rsidRPr="00F52C1D">
          <w:rPr>
            <w:rFonts w:cs="Courier New"/>
          </w:rPr>
          <w:t>2 KB</w:t>
        </w:r>
      </w:ins>
      <w:r w:rsidR="00F52C1D" w:rsidRPr="00F52C1D">
        <w:rPr>
          <w:rFonts w:cs="Courier New"/>
        </w:rPr>
        <w:t xml:space="preserve"> per block </w:t>
      </w:r>
      <w:del w:id="430" w:author="Author">
        <w:r>
          <w:delText>allow</w:delText>
        </w:r>
      </w:del>
      <w:ins w:id="431" w:author="Author">
        <w:r w:rsidR="00F52C1D" w:rsidRPr="00F52C1D">
          <w:rPr>
            <w:rFonts w:cs="Courier New"/>
          </w:rPr>
          <w:t>and allows</w:t>
        </w:r>
      </w:ins>
      <w:r w:rsidR="00F52C1D" w:rsidRPr="00F52C1D">
        <w:rPr>
          <w:rFonts w:cs="Courier New"/>
        </w:rPr>
        <w:t xml:space="preserve"> us </w:t>
      </w:r>
      <w:del w:id="432" w:author="Author">
        <w:r>
          <w:delText>5</w:delText>
        </w:r>
      </w:del>
      <w:ins w:id="433" w:author="Author">
        <w:r w:rsidR="00A461CE" w:rsidRPr="00F52C1D">
          <w:rPr>
            <w:rFonts w:cs="Courier New"/>
          </w:rPr>
          <w:t>five</w:t>
        </w:r>
      </w:ins>
      <w:r w:rsidR="00F52C1D" w:rsidRPr="00F52C1D">
        <w:rPr>
          <w:rFonts w:cs="Courier New"/>
        </w:rPr>
        <w:t xml:space="preserve"> blocks. </w:t>
      </w:r>
    </w:p>
    <w:p w14:paraId="3A53518F" w14:textId="19B78675" w:rsidR="00F52C1D" w:rsidRPr="00F52C1D" w:rsidRDefault="00F52C1D" w:rsidP="00F52C1D">
      <w:pPr>
        <w:pStyle w:val="PlainText"/>
        <w:rPr>
          <w:rFonts w:cs="Courier New"/>
        </w:rPr>
      </w:pPr>
      <w:r w:rsidRPr="00F52C1D">
        <w:rPr>
          <w:rFonts w:cs="Courier New"/>
        </w:rPr>
        <w:tab/>
        <w:t xml:space="preserve">\item[M3] Many of the operations require </w:t>
      </w:r>
      <w:del w:id="434" w:author="Author">
        <w:r w:rsidR="002015C9">
          <w:delText>arithmetics of</w:delText>
        </w:r>
      </w:del>
      <w:ins w:id="435" w:author="Author">
        <w:r w:rsidRPr="00F52C1D">
          <w:rPr>
            <w:rFonts w:cs="Courier New"/>
          </w:rPr>
          <w:t>arithmetic operations on</w:t>
        </w:r>
      </w:ins>
      <w:r w:rsidRPr="00F52C1D">
        <w:rPr>
          <w:rFonts w:cs="Courier New"/>
        </w:rPr>
        <w:t xml:space="preserve"> the same constants</w:t>
      </w:r>
      <w:del w:id="436" w:author="Author">
        <w:r w:rsidR="002015C9">
          <w:delText>,</w:delText>
        </w:r>
      </w:del>
      <w:ins w:id="437" w:author="Author">
        <w:r w:rsidRPr="00F52C1D">
          <w:rPr>
            <w:rFonts w:cs="Courier New"/>
          </w:rPr>
          <w:t>. The</w:t>
        </w:r>
      </w:ins>
      <w:r w:rsidRPr="00F52C1D">
        <w:rPr>
          <w:rFonts w:cs="Courier New"/>
        </w:rPr>
        <w:t xml:space="preserve"> Kepler </w:t>
      </w:r>
      <w:del w:id="438" w:author="Author">
        <w:r w:rsidR="002015C9">
          <w:delText>Architecture allow</w:delText>
        </w:r>
      </w:del>
      <w:ins w:id="439" w:author="Author">
        <w:r w:rsidRPr="00F52C1D">
          <w:rPr>
            <w:rFonts w:cs="Courier New"/>
          </w:rPr>
          <w:t>architecture allows</w:t>
        </w:r>
      </w:ins>
      <w:r w:rsidRPr="00F52C1D">
        <w:rPr>
          <w:rFonts w:cs="Courier New"/>
        </w:rPr>
        <w:t xml:space="preserve"> fast access to </w:t>
      </w:r>
      <w:del w:id="440" w:author="Author">
        <w:r w:rsidR="002015C9">
          <w:delText>Constant</w:delText>
        </w:r>
      </w:del>
      <w:ins w:id="441" w:author="Author">
        <w:r w:rsidRPr="00F52C1D">
          <w:rPr>
            <w:rFonts w:cs="Courier New"/>
          </w:rPr>
          <w:t>constant</w:t>
        </w:r>
      </w:ins>
      <w:r w:rsidRPr="00F52C1D">
        <w:rPr>
          <w:rFonts w:cs="Courier New"/>
        </w:rPr>
        <w:t xml:space="preserve"> memory \cref{memorytypes} with </w:t>
      </w:r>
      <w:del w:id="442" w:author="Author">
        <w:r w:rsidR="002015C9">
          <w:delText>64KB, this allow</w:delText>
        </w:r>
      </w:del>
      <w:ins w:id="443" w:author="Author">
        <w:r w:rsidRPr="00F52C1D">
          <w:rPr>
            <w:rFonts w:cs="Courier New"/>
          </w:rPr>
          <w:t>64 KB, which allows</w:t>
        </w:r>
      </w:ins>
      <w:r w:rsidRPr="00F52C1D">
        <w:rPr>
          <w:rFonts w:cs="Courier New"/>
        </w:rPr>
        <w:t xml:space="preserve"> us to replace most of those calculations with constants, thus </w:t>
      </w:r>
      <w:ins w:id="444" w:author="Author">
        <w:r w:rsidRPr="00F52C1D">
          <w:rPr>
            <w:rFonts w:cs="Courier New"/>
          </w:rPr>
          <w:t xml:space="preserve">reducing </w:t>
        </w:r>
      </w:ins>
      <w:r w:rsidRPr="00F52C1D">
        <w:rPr>
          <w:rFonts w:cs="Courier New"/>
        </w:rPr>
        <w:t xml:space="preserve">both </w:t>
      </w:r>
      <w:del w:id="445" w:author="Author">
        <w:r w:rsidR="002015C9">
          <w:delText>reduce</w:delText>
        </w:r>
      </w:del>
      <w:ins w:id="446" w:author="Author">
        <w:r w:rsidRPr="00F52C1D">
          <w:rPr>
            <w:rFonts w:cs="Courier New"/>
          </w:rPr>
          <w:t>the</w:t>
        </w:r>
      </w:ins>
      <w:r w:rsidRPr="00F52C1D">
        <w:rPr>
          <w:rFonts w:cs="Courier New"/>
        </w:rPr>
        <w:t xml:space="preserve"> unnecessary </w:t>
      </w:r>
      <w:del w:id="447" w:author="Author">
        <w:r w:rsidR="002015C9">
          <w:delText>arithmetics</w:delText>
        </w:r>
      </w:del>
      <w:ins w:id="448" w:author="Author">
        <w:r w:rsidRPr="00F52C1D">
          <w:rPr>
            <w:rFonts w:cs="Courier New"/>
          </w:rPr>
          <w:t xml:space="preserve">arithmetic </w:t>
        </w:r>
        <w:r w:rsidRPr="00F52C1D">
          <w:rPr>
            <w:rFonts w:cs="Courier New"/>
          </w:rPr>
          <w:lastRenderedPageBreak/>
          <w:t>operations</w:t>
        </w:r>
      </w:ins>
      <w:r w:rsidRPr="00F52C1D">
        <w:rPr>
          <w:rFonts w:cs="Courier New"/>
        </w:rPr>
        <w:t xml:space="preserve"> and </w:t>
      </w:r>
      <w:del w:id="449" w:author="Author">
        <w:r w:rsidR="002015C9">
          <w:delText>lower</w:delText>
        </w:r>
      </w:del>
      <w:ins w:id="450" w:author="Author">
        <w:r w:rsidRPr="00F52C1D">
          <w:rPr>
            <w:rFonts w:cs="Courier New"/>
          </w:rPr>
          <w:t>lowering the</w:t>
        </w:r>
      </w:ins>
      <w:r w:rsidRPr="00F52C1D">
        <w:rPr>
          <w:rFonts w:cs="Courier New"/>
        </w:rPr>
        <w:t xml:space="preserve"> register pressure to 58. </w:t>
      </w:r>
      <w:del w:id="451" w:author="Author">
        <w:r w:rsidR="002015C9">
          <w:delText>the</w:delText>
        </w:r>
      </w:del>
      <w:ins w:id="452" w:author="Author">
        <w:r w:rsidRPr="00F52C1D">
          <w:rPr>
            <w:rFonts w:cs="Courier New"/>
          </w:rPr>
          <w:t>The</w:t>
        </w:r>
      </w:ins>
      <w:r w:rsidRPr="00F52C1D">
        <w:rPr>
          <w:rFonts w:cs="Courier New"/>
        </w:rPr>
        <w:t xml:space="preserve"> calculation </w:t>
      </w:r>
      <w:del w:id="453" w:author="Author">
        <w:r w:rsidR="002015C9">
          <w:delText>replaced are</w:delText>
        </w:r>
      </w:del>
      <w:ins w:id="454" w:author="Author">
        <w:r w:rsidRPr="00F52C1D">
          <w:rPr>
            <w:rFonts w:cs="Courier New"/>
          </w:rPr>
          <w:t>replaces</w:t>
        </w:r>
      </w:ins>
      <w:r w:rsidRPr="00F52C1D">
        <w:rPr>
          <w:rFonts w:cs="Courier New"/>
        </w:rPr>
        <w:t xml:space="preserve"> $\alpha_s/\alpha_l$, $\deltax^2</w:t>
      </w:r>
      <w:del w:id="455" w:author="Author">
        <w:r w:rsidR="002015C9">
          <w:delText>$,$\</w:delText>
        </w:r>
      </w:del>
      <w:ins w:id="456" w:author="Author">
        <w:r w:rsidRPr="00F52C1D">
          <w:rPr>
            <w:rFonts w:cs="Courier New"/>
          </w:rPr>
          <w:t>$, and $\</w:t>
        </w:r>
      </w:ins>
      <w:r w:rsidRPr="00F52C1D">
        <w:rPr>
          <w:rFonts w:cs="Courier New"/>
        </w:rPr>
        <w:t xml:space="preserve">deltax </w:t>
      </w:r>
      <w:del w:id="457" w:author="Author">
        <w:r w:rsidR="002015C9">
          <w:delText>\cdot</w:delText>
        </w:r>
      </w:del>
      <w:r w:rsidRPr="00F52C1D">
        <w:rPr>
          <w:rFonts w:cs="Courier New"/>
        </w:rPr>
        <w:t xml:space="preserve"> \sigma_{ow} \</w:t>
      </w:r>
      <w:del w:id="458" w:author="Author">
        <w:r w:rsidR="002015C9">
          <w:delText>cdot \</w:delText>
        </w:r>
      </w:del>
      <w:r w:rsidRPr="00F52C1D">
        <w:rPr>
          <w:rFonts w:cs="Courier New"/>
        </w:rPr>
        <w:t xml:space="preserve">gamma_{ow}$. </w:t>
      </w:r>
      <w:del w:id="459" w:author="Author">
        <w:r w:rsidR="002015C9">
          <w:delText>we</w:delText>
        </w:r>
      </w:del>
      <w:ins w:id="460" w:author="Author">
        <w:r w:rsidRPr="00F52C1D">
          <w:rPr>
            <w:rFonts w:cs="Courier New"/>
          </w:rPr>
          <w:t>We</w:t>
        </w:r>
      </w:ins>
      <w:r w:rsidRPr="00F52C1D">
        <w:rPr>
          <w:rFonts w:cs="Courier New"/>
        </w:rPr>
        <w:t xml:space="preserve"> also </w:t>
      </w:r>
      <w:del w:id="461" w:author="Author">
        <w:r w:rsidR="002015C9">
          <w:delText>remove</w:delText>
        </w:r>
      </w:del>
      <w:ins w:id="462" w:author="Author">
        <w:r w:rsidRPr="00F52C1D">
          <w:rPr>
            <w:rFonts w:cs="Courier New"/>
          </w:rPr>
          <w:t>removed</w:t>
        </w:r>
      </w:ins>
      <w:r w:rsidRPr="00F52C1D">
        <w:rPr>
          <w:rFonts w:cs="Courier New"/>
        </w:rPr>
        <w:t xml:space="preserve"> previous tests of linearity that were </w:t>
      </w:r>
      <w:del w:id="463" w:author="Author">
        <w:r w:rsidR="002015C9">
          <w:delText xml:space="preserve">set </w:delText>
        </w:r>
      </w:del>
      <w:r w:rsidRPr="00F52C1D">
        <w:rPr>
          <w:rFonts w:cs="Courier New"/>
        </w:rPr>
        <w:t xml:space="preserve">already </w:t>
      </w:r>
      <w:ins w:id="464" w:author="Author">
        <w:r w:rsidRPr="00F52C1D">
          <w:rPr>
            <w:rFonts w:cs="Courier New"/>
          </w:rPr>
          <w:t xml:space="preserve">set </w:t>
        </w:r>
      </w:ins>
      <w:r w:rsidRPr="00F52C1D">
        <w:rPr>
          <w:rFonts w:cs="Courier New"/>
        </w:rPr>
        <w:t xml:space="preserve">and added </w:t>
      </w:r>
      <w:commentRangeStart w:id="465"/>
      <w:r w:rsidRPr="00F52C1D">
        <w:rPr>
          <w:rFonts w:cs="Courier New"/>
        </w:rPr>
        <w:t>u</w:t>
      </w:r>
      <w:r w:rsidR="00B65DCC">
        <w:rPr>
          <w:rFonts w:cs="Courier New"/>
        </w:rPr>
        <w:t xml:space="preserve">nnecessary </w:t>
      </w:r>
      <w:r w:rsidRPr="00F52C1D">
        <w:rPr>
          <w:rFonts w:cs="Courier New"/>
        </w:rPr>
        <w:t xml:space="preserve">commands </w:t>
      </w:r>
      <w:commentRangeEnd w:id="465"/>
      <w:r w:rsidR="00B65DCC">
        <w:rPr>
          <w:rStyle w:val="CommentReference"/>
          <w:rFonts w:ascii="Times New Roman" w:eastAsiaTheme="minorHAnsi" w:hAnsi="Times New Roman"/>
        </w:rPr>
        <w:commentReference w:id="465"/>
      </w:r>
      <w:r w:rsidRPr="00F52C1D">
        <w:rPr>
          <w:rFonts w:cs="Courier New"/>
        </w:rPr>
        <w:t xml:space="preserve">to the code. </w:t>
      </w:r>
    </w:p>
    <w:p w14:paraId="296CBCBB" w14:textId="5D348895" w:rsidR="00F52C1D" w:rsidRPr="00F52C1D" w:rsidRDefault="00F52C1D" w:rsidP="00F52C1D">
      <w:pPr>
        <w:pStyle w:val="PlainText"/>
        <w:rPr>
          <w:rFonts w:cs="Courier New"/>
        </w:rPr>
      </w:pPr>
      <w:r w:rsidRPr="00F52C1D">
        <w:rPr>
          <w:rFonts w:cs="Courier New"/>
        </w:rPr>
        <w:tab/>
        <w:t xml:space="preserve">\item[M4] </w:t>
      </w:r>
      <w:del w:id="466" w:author="Author">
        <w:r w:rsidR="002015C9">
          <w:delText>we note</w:delText>
        </w:r>
      </w:del>
      <w:commentRangeStart w:id="467"/>
      <w:ins w:id="468" w:author="Author">
        <w:r w:rsidRPr="00F52C1D">
          <w:rPr>
            <w:rFonts w:cs="Courier New"/>
          </w:rPr>
          <w:t>Note</w:t>
        </w:r>
      </w:ins>
      <w:r w:rsidRPr="00F52C1D">
        <w:rPr>
          <w:rFonts w:cs="Courier New"/>
        </w:rPr>
        <w:t xml:space="preserve"> that </w:t>
      </w:r>
      <w:del w:id="469" w:author="Author">
        <w:r w:rsidR="002015C9">
          <w:delText>Oval</w:delText>
        </w:r>
      </w:del>
      <w:ins w:id="470" w:author="Author">
        <w:r w:rsidRPr="00F52C1D">
          <w:rPr>
            <w:rFonts w:cs="Courier New"/>
          </w:rPr>
          <w:t>the oval</w:t>
        </w:r>
      </w:ins>
      <w:r w:rsidRPr="00F52C1D">
        <w:rPr>
          <w:rFonts w:cs="Courier New"/>
        </w:rPr>
        <w:t xml:space="preserve"> window parameter </w:t>
      </w:r>
      <w:ins w:id="471" w:author="Author">
        <w:r w:rsidRPr="00F52C1D">
          <w:rPr>
            <w:rFonts w:cs="Courier New"/>
          </w:rPr>
          <w:t>$Y_0$</w:t>
        </w:r>
        <w:commentRangeEnd w:id="467"/>
        <w:r w:rsidR="002B313C">
          <w:rPr>
            <w:rStyle w:val="CommentReference"/>
            <w:rFonts w:ascii="Times New Roman" w:eastAsiaTheme="minorHAnsi" w:hAnsi="Times New Roman"/>
          </w:rPr>
          <w:commentReference w:id="467"/>
        </w:r>
        <w:r w:rsidRPr="00F52C1D">
          <w:rPr>
            <w:rFonts w:cs="Courier New"/>
          </w:rPr>
          <w:t xml:space="preserve"> used </w:t>
        </w:r>
      </w:ins>
      <w:r w:rsidRPr="00F52C1D">
        <w:rPr>
          <w:rFonts w:cs="Courier New"/>
        </w:rPr>
        <w:t>to calculate (\cref{eq:pressure-depends-on-time-isolate</w:t>
      </w:r>
      <w:del w:id="472" w:author="Author">
        <w:r w:rsidR="002015C9">
          <w:delText>},$Y_0$)</w:delText>
        </w:r>
      </w:del>
      <w:ins w:id="473" w:author="Author">
        <w:r w:rsidRPr="00F52C1D">
          <w:rPr>
            <w:rFonts w:cs="Courier New"/>
          </w:rPr>
          <w:t>}</w:t>
        </w:r>
      </w:ins>
      <w:r w:rsidRPr="00F52C1D">
        <w:rPr>
          <w:rFonts w:cs="Courier New"/>
        </w:rPr>
        <w:t xml:space="preserve"> </w:t>
      </w:r>
    </w:p>
    <w:p w14:paraId="4B912D59" w14:textId="49A22D36" w:rsidR="00F52C1D" w:rsidRPr="00F52C1D" w:rsidRDefault="002015C9" w:rsidP="00F52C1D">
      <w:pPr>
        <w:pStyle w:val="PlainText"/>
        <w:rPr>
          <w:rFonts w:cs="Courier New"/>
        </w:rPr>
      </w:pPr>
      <w:del w:id="474" w:author="Author">
        <w:r>
          <w:tab/>
          <w:delText>require</w:delText>
        </w:r>
      </w:del>
      <w:ins w:id="475" w:author="Author">
        <w:r w:rsidR="00F52C1D" w:rsidRPr="00F52C1D">
          <w:rPr>
            <w:rFonts w:cs="Courier New"/>
          </w:rPr>
          <w:t>requires</w:t>
        </w:r>
      </w:ins>
      <w:r w:rsidR="00F52C1D" w:rsidRPr="00F52C1D">
        <w:rPr>
          <w:rFonts w:cs="Courier New"/>
        </w:rPr>
        <w:t xml:space="preserve"> $\xi_{OW}^{(L)}$, $\dot{\xi}_{OW}^{(L)}$, $\ddot{\xi}_{OW}^{(L)}$, $\xi_{OW}^{(L-1)}$, $\dot{\xi}_{OW}^{(L-1)}$, </w:t>
      </w:r>
      <w:ins w:id="476" w:author="Author">
        <w:r w:rsidR="00F52C1D" w:rsidRPr="00F52C1D">
          <w:rPr>
            <w:rFonts w:cs="Courier New"/>
          </w:rPr>
          <w:t xml:space="preserve">and </w:t>
        </w:r>
      </w:ins>
      <w:r w:rsidR="00F52C1D" w:rsidRPr="00F52C1D">
        <w:rPr>
          <w:rFonts w:cs="Courier New"/>
        </w:rPr>
        <w:t>$\ddot{\xi}_</w:t>
      </w:r>
      <w:r w:rsidR="00A461CE">
        <w:rPr>
          <w:rFonts w:cs="Courier New"/>
        </w:rPr>
        <w:t xml:space="preserve">{OW}^{(L-1)}$. </w:t>
      </w:r>
      <w:del w:id="477" w:author="Author">
        <w:r>
          <w:delText>this calculations applied</w:delText>
        </w:r>
      </w:del>
      <w:ins w:id="478" w:author="Author">
        <w:r w:rsidR="00A461CE">
          <w:rPr>
            <w:rFonts w:cs="Courier New"/>
          </w:rPr>
          <w:t>This calculation</w:t>
        </w:r>
        <w:r w:rsidR="00F52C1D" w:rsidRPr="00F52C1D">
          <w:rPr>
            <w:rFonts w:cs="Courier New"/>
          </w:rPr>
          <w:t xml:space="preserve"> applies</w:t>
        </w:r>
      </w:ins>
      <w:r w:rsidR="00F52C1D" w:rsidRPr="00F52C1D">
        <w:rPr>
          <w:rFonts w:cs="Courier New"/>
        </w:rPr>
        <w:t xml:space="preserve"> only to thread 0</w:t>
      </w:r>
      <w:ins w:id="479" w:author="Author">
        <w:r w:rsidR="00F52C1D" w:rsidRPr="00F52C1D">
          <w:rPr>
            <w:rFonts w:cs="Courier New"/>
          </w:rPr>
          <w:t>,</w:t>
        </w:r>
      </w:ins>
      <w:r w:rsidR="00F52C1D" w:rsidRPr="00F52C1D">
        <w:rPr>
          <w:rFonts w:cs="Courier New"/>
        </w:rPr>
        <w:t xml:space="preserve"> which </w:t>
      </w:r>
      <w:del w:id="480" w:author="Author">
        <w:r>
          <w:delText>handle</w:delText>
        </w:r>
      </w:del>
      <w:ins w:id="481" w:author="Author">
        <w:r w:rsidR="00F52C1D" w:rsidRPr="00F52C1D">
          <w:rPr>
            <w:rFonts w:cs="Courier New"/>
          </w:rPr>
          <w:t>handles</w:t>
        </w:r>
      </w:ins>
      <w:r w:rsidR="00F52C1D" w:rsidRPr="00F52C1D">
        <w:rPr>
          <w:rFonts w:cs="Courier New"/>
        </w:rPr>
        <w:t xml:space="preserve"> the oval window boundary condition calculation and takes only 24 </w:t>
      </w:r>
      <w:del w:id="482" w:author="Author">
        <w:r>
          <w:delText>Bytes,</w:delText>
        </w:r>
      </w:del>
      <w:ins w:id="483" w:author="Author">
        <w:r w:rsidR="00F52C1D" w:rsidRPr="00F52C1D">
          <w:rPr>
            <w:rFonts w:cs="Courier New"/>
          </w:rPr>
          <w:t xml:space="preserve">B. The </w:t>
        </w:r>
      </w:ins>
      <w:r w:rsidR="00F52C1D" w:rsidRPr="00F52C1D">
        <w:rPr>
          <w:rFonts w:cs="Courier New"/>
        </w:rPr>
        <w:t xml:space="preserve">CUDA compiler </w:t>
      </w:r>
      <w:del w:id="484" w:author="Author">
        <w:r>
          <w:delText>optimizing registers</w:delText>
        </w:r>
      </w:del>
      <w:ins w:id="485" w:author="Author">
        <w:r w:rsidR="00F52C1D" w:rsidRPr="00F52C1D">
          <w:rPr>
            <w:rFonts w:cs="Courier New"/>
          </w:rPr>
          <w:t>optimizes the register</w:t>
        </w:r>
      </w:ins>
      <w:r w:rsidR="00F52C1D" w:rsidRPr="00F52C1D">
        <w:rPr>
          <w:rFonts w:cs="Courier New"/>
        </w:rPr>
        <w:t xml:space="preserve"> allocation to satisfy </w:t>
      </w:r>
      <w:ins w:id="486" w:author="Author">
        <w:r w:rsidR="00F52C1D" w:rsidRPr="00F52C1D">
          <w:rPr>
            <w:rFonts w:cs="Courier New"/>
          </w:rPr>
          <w:t xml:space="preserve">the </w:t>
        </w:r>
      </w:ins>
      <w:r w:rsidR="00F52C1D" w:rsidRPr="00F52C1D">
        <w:rPr>
          <w:rFonts w:cs="Courier New"/>
        </w:rPr>
        <w:t>executive branch</w:t>
      </w:r>
      <w:del w:id="487" w:author="Author">
        <w:r>
          <w:delText>,</w:delText>
        </w:r>
      </w:del>
      <w:ins w:id="488" w:author="Author">
        <w:r w:rsidR="00F52C1D" w:rsidRPr="00F52C1D">
          <w:rPr>
            <w:rFonts w:cs="Courier New"/>
          </w:rPr>
          <w:t>;</w:t>
        </w:r>
      </w:ins>
      <w:r w:rsidR="00F52C1D" w:rsidRPr="00F52C1D">
        <w:rPr>
          <w:rFonts w:cs="Courier New"/>
        </w:rPr>
        <w:t xml:space="preserve"> if needed</w:t>
      </w:r>
      <w:del w:id="489" w:author="Author">
        <w:r>
          <w:delText xml:space="preserve"> in another</w:delText>
        </w:r>
      </w:del>
      <w:ins w:id="490" w:author="Author">
        <w:r w:rsidR="00F52C1D" w:rsidRPr="00F52C1D">
          <w:rPr>
            <w:rFonts w:cs="Courier New"/>
          </w:rPr>
          <w:t>, other</w:t>
        </w:r>
      </w:ins>
      <w:r w:rsidR="00F52C1D" w:rsidRPr="00F52C1D">
        <w:rPr>
          <w:rFonts w:cs="Courier New"/>
        </w:rPr>
        <w:t xml:space="preserve"> registers will be used for different functions on separate branches. </w:t>
      </w:r>
      <w:del w:id="491" w:author="Author">
        <w:r>
          <w:delText>this reduce</w:delText>
        </w:r>
      </w:del>
      <w:ins w:id="492" w:author="Author">
        <w:r w:rsidR="00F52C1D" w:rsidRPr="00F52C1D">
          <w:rPr>
            <w:rFonts w:cs="Courier New"/>
          </w:rPr>
          <w:t>This reduces the</w:t>
        </w:r>
      </w:ins>
      <w:r w:rsidR="00F52C1D" w:rsidRPr="00F52C1D">
        <w:rPr>
          <w:rFonts w:cs="Courier New"/>
        </w:rPr>
        <w:t xml:space="preserve"> registers used per thread to 54. </w:t>
      </w:r>
    </w:p>
    <w:p w14:paraId="1B8579E3" w14:textId="295B7F0A" w:rsidR="00F52C1D" w:rsidRPr="00F52C1D" w:rsidRDefault="00F52C1D" w:rsidP="00F52C1D">
      <w:pPr>
        <w:pStyle w:val="PlainText"/>
        <w:rPr>
          <w:rFonts w:cs="Courier New"/>
        </w:rPr>
      </w:pPr>
      <w:r w:rsidRPr="00F52C1D">
        <w:rPr>
          <w:rFonts w:cs="Courier New"/>
        </w:rPr>
        <w:tab/>
        <w:t xml:space="preserve">\item[M5] CUDA </w:t>
      </w:r>
      <w:del w:id="493" w:author="Author">
        <w:r w:rsidR="002015C9">
          <w:delText>fused</w:delText>
        </w:r>
      </w:del>
      <w:ins w:id="494" w:author="Author">
        <w:r w:rsidRPr="00F52C1D">
          <w:rPr>
            <w:rFonts w:cs="Courier New"/>
          </w:rPr>
          <w:t>fuses the</w:t>
        </w:r>
      </w:ins>
      <w:r w:rsidRPr="00F52C1D">
        <w:rPr>
          <w:rFonts w:cs="Courier New"/>
        </w:rPr>
        <w:t xml:space="preserve"> multiply-add command</w:t>
      </w:r>
      <w:ins w:id="495" w:author="Author">
        <w:r w:rsidRPr="00F52C1D">
          <w:rPr>
            <w:rFonts w:cs="Courier New"/>
          </w:rPr>
          <w:t>, which</w:t>
        </w:r>
      </w:ins>
      <w:r w:rsidRPr="00F52C1D">
        <w:rPr>
          <w:rFonts w:cs="Courier New"/>
        </w:rPr>
        <w:t xml:space="preserve"> allows both operations without passing </w:t>
      </w:r>
      <w:del w:id="496" w:author="Author">
        <w:r w:rsidR="002015C9">
          <w:delText>trough</w:delText>
        </w:r>
      </w:del>
      <w:ins w:id="497" w:author="Author">
        <w:r w:rsidRPr="00F52C1D">
          <w:rPr>
            <w:rFonts w:cs="Courier New"/>
          </w:rPr>
          <w:t>through</w:t>
        </w:r>
      </w:ins>
      <w:r w:rsidRPr="00F52C1D">
        <w:rPr>
          <w:rFonts w:cs="Courier New"/>
        </w:rPr>
        <w:t xml:space="preserve"> the registers.</w:t>
      </w:r>
      <w:del w:id="498" w:author="Author">
        <w:r w:rsidR="002015C9">
          <w:delText>by fusing</w:delText>
        </w:r>
      </w:del>
      <w:ins w:id="499" w:author="Author">
        <w:r w:rsidRPr="00F52C1D">
          <w:rPr>
            <w:rFonts w:cs="Courier New"/>
          </w:rPr>
          <w:t xml:space="preserve"> Fusing</w:t>
        </w:r>
      </w:ins>
      <w:r w:rsidRPr="00F52C1D">
        <w:rPr>
          <w:rFonts w:cs="Courier New"/>
        </w:rPr>
        <w:t xml:space="preserve"> all possible multiply-</w:t>
      </w:r>
      <w:del w:id="500" w:author="Author">
        <w:r w:rsidR="002015C9">
          <w:delText xml:space="preserve">adds this reduce </w:delText>
        </w:r>
      </w:del>
      <w:ins w:id="501" w:author="Author">
        <w:r w:rsidRPr="00F52C1D">
          <w:rPr>
            <w:rFonts w:cs="Courier New"/>
          </w:rPr>
          <w:t xml:space="preserve">add commands reduces the </w:t>
        </w:r>
      </w:ins>
      <w:r w:rsidRPr="00F52C1D">
        <w:rPr>
          <w:rFonts w:cs="Courier New"/>
        </w:rPr>
        <w:t xml:space="preserve">registers used per thread to 51. </w:t>
      </w:r>
    </w:p>
    <w:p w14:paraId="6AA1C909" w14:textId="27FE1A0A" w:rsidR="00F52C1D" w:rsidRPr="00F52C1D" w:rsidRDefault="00F52C1D" w:rsidP="00F52C1D">
      <w:pPr>
        <w:pStyle w:val="PlainText"/>
        <w:rPr>
          <w:rFonts w:cs="Courier New"/>
        </w:rPr>
      </w:pPr>
      <w:r w:rsidRPr="00F52C1D">
        <w:rPr>
          <w:rFonts w:cs="Courier New"/>
        </w:rPr>
        <w:tab/>
        <w:t xml:space="preserve">\item[M6] </w:t>
      </w:r>
      <w:del w:id="502" w:author="Author">
        <w:r w:rsidR="002015C9">
          <w:delText>by</w:delText>
        </w:r>
      </w:del>
      <w:ins w:id="503" w:author="Author">
        <w:r w:rsidRPr="00F52C1D">
          <w:rPr>
            <w:rFonts w:cs="Courier New"/>
          </w:rPr>
          <w:t>By</w:t>
        </w:r>
      </w:ins>
      <w:r w:rsidRPr="00F52C1D">
        <w:rPr>
          <w:rFonts w:cs="Courier New"/>
        </w:rPr>
        <w:t xml:space="preserve"> setting </w:t>
      </w:r>
      <w:ins w:id="504" w:author="Author">
        <w:r w:rsidRPr="00F52C1D">
          <w:rPr>
            <w:rFonts w:cs="Courier New"/>
          </w:rPr>
          <w:t xml:space="preserve">the </w:t>
        </w:r>
      </w:ins>
      <w:r w:rsidRPr="00F52C1D">
        <w:rPr>
          <w:rFonts w:cs="Courier New"/>
        </w:rPr>
        <w:t>launch</w:t>
      </w:r>
      <w:del w:id="505" w:author="Author">
        <w:r w:rsidR="002015C9">
          <w:delText xml:space="preserve"> bounds</w:delText>
        </w:r>
      </w:del>
      <w:ins w:id="506" w:author="Author">
        <w:r w:rsidRPr="00F52C1D">
          <w:rPr>
            <w:rFonts w:cs="Courier New"/>
          </w:rPr>
          <w:t>-bou</w:t>
        </w:r>
        <w:r w:rsidR="00A461CE">
          <w:rPr>
            <w:rFonts w:cs="Courier New"/>
          </w:rPr>
          <w:t>nd</w:t>
        </w:r>
      </w:ins>
      <w:r w:rsidR="00A461CE">
        <w:rPr>
          <w:rFonts w:cs="Courier New"/>
        </w:rPr>
        <w:t xml:space="preserve"> maximum number of blocks to </w:t>
      </w:r>
      <w:del w:id="507" w:author="Author">
        <w:r w:rsidR="002015C9">
          <w:delText>5</w:delText>
        </w:r>
      </w:del>
      <w:ins w:id="508" w:author="Author">
        <w:r w:rsidR="00A461CE">
          <w:rPr>
            <w:rFonts w:cs="Courier New"/>
          </w:rPr>
          <w:t>five</w:t>
        </w:r>
        <w:r w:rsidRPr="00F52C1D">
          <w:rPr>
            <w:rFonts w:cs="Courier New"/>
          </w:rPr>
          <w:t>,</w:t>
        </w:r>
      </w:ins>
      <w:r w:rsidRPr="00F52C1D">
        <w:rPr>
          <w:rFonts w:cs="Courier New"/>
        </w:rPr>
        <w:t xml:space="preserve"> the compiler attempts to reduce register pressure t</w:t>
      </w:r>
      <w:r w:rsidR="00A461CE">
        <w:rPr>
          <w:rFonts w:cs="Courier New"/>
        </w:rPr>
        <w:t xml:space="preserve">o </w:t>
      </w:r>
      <w:ins w:id="509" w:author="Author">
        <w:r w:rsidR="00A461CE">
          <w:rPr>
            <w:rFonts w:cs="Courier New"/>
          </w:rPr>
          <w:t xml:space="preserve">allow a </w:t>
        </w:r>
      </w:ins>
      <w:r w:rsidR="00A461CE">
        <w:rPr>
          <w:rFonts w:cs="Courier New"/>
        </w:rPr>
        <w:t xml:space="preserve">maximum </w:t>
      </w:r>
      <w:del w:id="510" w:author="Author">
        <w:r w:rsidR="002015C9">
          <w:delText xml:space="preserve">that allows 5 blocks </w:delText>
        </w:r>
      </w:del>
      <w:r w:rsidR="00A461CE">
        <w:rPr>
          <w:rFonts w:cs="Courier New"/>
        </w:rPr>
        <w:t>occupancy</w:t>
      </w:r>
      <w:del w:id="511" w:author="Author">
        <w:r w:rsidR="002015C9">
          <w:delText>,</w:delText>
        </w:r>
      </w:del>
      <w:ins w:id="512" w:author="Author">
        <w:r w:rsidR="00A461CE">
          <w:rPr>
            <w:rFonts w:cs="Courier New"/>
          </w:rPr>
          <w:t xml:space="preserve"> of five</w:t>
        </w:r>
        <w:r w:rsidRPr="00F52C1D">
          <w:rPr>
            <w:rFonts w:cs="Courier New"/>
          </w:rPr>
          <w:t xml:space="preserve"> blocks, or</w:t>
        </w:r>
      </w:ins>
      <w:r w:rsidRPr="00F52C1D">
        <w:rPr>
          <w:rFonts w:cs="Courier New"/>
        </w:rPr>
        <w:t xml:space="preserve"> 48 in this case. </w:t>
      </w:r>
      <w:del w:id="513" w:author="Author">
        <w:r w:rsidR="002015C9">
          <w:delText>the</w:delText>
        </w:r>
      </w:del>
      <w:ins w:id="514" w:author="Author">
        <w:r w:rsidRPr="00F52C1D">
          <w:rPr>
            <w:rFonts w:cs="Courier New"/>
          </w:rPr>
          <w:t>The</w:t>
        </w:r>
      </w:ins>
      <w:r w:rsidRPr="00F52C1D">
        <w:rPr>
          <w:rFonts w:cs="Courier New"/>
        </w:rPr>
        <w:t xml:space="preserve"> other </w:t>
      </w:r>
      <w:del w:id="515" w:author="Author">
        <w:r w:rsidR="002015C9">
          <w:delText>6 spilled</w:delText>
        </w:r>
      </w:del>
      <w:ins w:id="516" w:author="Author">
        <w:r w:rsidR="00A461CE" w:rsidRPr="00F52C1D">
          <w:rPr>
            <w:rFonts w:cs="Courier New"/>
          </w:rPr>
          <w:t>six</w:t>
        </w:r>
        <w:r w:rsidRPr="00F52C1D">
          <w:rPr>
            <w:rFonts w:cs="Courier New"/>
          </w:rPr>
          <w:t xml:space="preserve"> registers spill</w:t>
        </w:r>
      </w:ins>
      <w:r w:rsidRPr="00F52C1D">
        <w:rPr>
          <w:rFonts w:cs="Courier New"/>
        </w:rPr>
        <w:t xml:space="preserve"> to </w:t>
      </w:r>
      <w:ins w:id="517" w:author="Author">
        <w:r w:rsidRPr="00F52C1D">
          <w:rPr>
            <w:rFonts w:cs="Courier New"/>
          </w:rPr>
          <w:t xml:space="preserve">the </w:t>
        </w:r>
      </w:ins>
      <w:r w:rsidRPr="00F52C1D">
        <w:rPr>
          <w:rFonts w:cs="Courier New"/>
        </w:rPr>
        <w:t>L1</w:t>
      </w:r>
      <w:del w:id="518" w:author="Author">
        <w:r w:rsidR="002015C9">
          <w:delText>.</w:delText>
        </w:r>
      </w:del>
      <w:ins w:id="519" w:author="Author">
        <w:r w:rsidRPr="00F52C1D">
          <w:rPr>
            <w:rFonts w:cs="Courier New"/>
          </w:rPr>
          <w:t xml:space="preserve"> cache. The</w:t>
        </w:r>
      </w:ins>
      <w:r w:rsidRPr="00F52C1D">
        <w:rPr>
          <w:rFonts w:cs="Courier New"/>
        </w:rPr>
        <w:t xml:space="preserve"> occupancy is $256 \</w:t>
      </w:r>
      <w:del w:id="520" w:author="Author">
        <w:r w:rsidR="002015C9">
          <w:delText>cdot</w:delText>
        </w:r>
      </w:del>
      <w:ins w:id="521" w:author="Author">
        <w:r w:rsidRPr="00F52C1D">
          <w:rPr>
            <w:rFonts w:cs="Courier New"/>
          </w:rPr>
          <w:t>times</w:t>
        </w:r>
      </w:ins>
      <w:r w:rsidRPr="00F52C1D">
        <w:rPr>
          <w:rFonts w:cs="Courier New"/>
        </w:rPr>
        <w:t xml:space="preserve"> 5 = 1280$ threads</w:t>
      </w:r>
      <w:ins w:id="522" w:author="Author">
        <w:r w:rsidRPr="00F52C1D">
          <w:rPr>
            <w:rFonts w:cs="Courier New"/>
          </w:rPr>
          <w:t>,</w:t>
        </w:r>
      </w:ins>
      <w:r w:rsidRPr="00F52C1D">
        <w:rPr>
          <w:rFonts w:cs="Courier New"/>
        </w:rPr>
        <w:t xml:space="preserve"> which </w:t>
      </w:r>
      <w:del w:id="523" w:author="Author">
        <w:r w:rsidR="002015C9">
          <w:delText>take</w:delText>
        </w:r>
      </w:del>
      <w:ins w:id="524" w:author="Author">
        <w:r w:rsidRPr="00F52C1D">
          <w:rPr>
            <w:rFonts w:cs="Courier New"/>
          </w:rPr>
          <w:t>takes</w:t>
        </w:r>
      </w:ins>
      <w:r w:rsidRPr="00F52C1D">
        <w:rPr>
          <w:rFonts w:cs="Courier New"/>
        </w:rPr>
        <w:t xml:space="preserve"> 7680 </w:t>
      </w:r>
      <w:del w:id="525" w:author="Author">
        <w:r w:rsidR="002015C9">
          <w:delText>Bytes</w:delText>
        </w:r>
      </w:del>
      <w:ins w:id="526" w:author="Author">
        <w:r w:rsidRPr="00F52C1D">
          <w:rPr>
            <w:rFonts w:cs="Courier New"/>
          </w:rPr>
          <w:t>B</w:t>
        </w:r>
      </w:ins>
      <w:r w:rsidRPr="00F52C1D">
        <w:rPr>
          <w:rFonts w:cs="Courier New"/>
        </w:rPr>
        <w:t xml:space="preserve"> in </w:t>
      </w:r>
      <w:ins w:id="527" w:author="Author">
        <w:r w:rsidRPr="00F52C1D">
          <w:rPr>
            <w:rFonts w:cs="Courier New"/>
          </w:rPr>
          <w:t xml:space="preserve">the </w:t>
        </w:r>
      </w:ins>
      <w:r w:rsidRPr="00F52C1D">
        <w:rPr>
          <w:rFonts w:cs="Courier New"/>
        </w:rPr>
        <w:t xml:space="preserve">L1 </w:t>
      </w:r>
      <w:del w:id="528" w:author="Author">
        <w:r w:rsidR="002015C9">
          <w:delText>by</w:delText>
        </w:r>
      </w:del>
      <w:ins w:id="529" w:author="Author">
        <w:r w:rsidRPr="00F52C1D">
          <w:rPr>
            <w:rFonts w:cs="Courier New"/>
          </w:rPr>
          <w:t>cache. By</w:t>
        </w:r>
      </w:ins>
      <w:r w:rsidRPr="00F52C1D">
        <w:rPr>
          <w:rFonts w:cs="Courier New"/>
        </w:rPr>
        <w:t xml:space="preserve"> increasing </w:t>
      </w:r>
      <w:ins w:id="530" w:author="Author">
        <w:r w:rsidRPr="00F52C1D">
          <w:rPr>
            <w:rFonts w:cs="Courier New"/>
          </w:rPr>
          <w:t xml:space="preserve">its </w:t>
        </w:r>
      </w:ins>
      <w:r w:rsidRPr="00F52C1D">
        <w:rPr>
          <w:rFonts w:cs="Courier New"/>
        </w:rPr>
        <w:t xml:space="preserve">capacity </w:t>
      </w:r>
      <w:del w:id="531" w:author="Author">
        <w:r w:rsidR="002015C9">
          <w:delText xml:space="preserve">of L1 </w:delText>
        </w:r>
      </w:del>
      <w:r w:rsidRPr="00F52C1D">
        <w:rPr>
          <w:rFonts w:cs="Courier New"/>
        </w:rPr>
        <w:t xml:space="preserve">to </w:t>
      </w:r>
      <w:del w:id="532" w:author="Author">
        <w:r w:rsidR="002015C9">
          <w:delText>48KB</w:delText>
        </w:r>
      </w:del>
      <w:ins w:id="533" w:author="Author">
        <w:r w:rsidRPr="00F52C1D">
          <w:rPr>
            <w:rFonts w:cs="Courier New"/>
          </w:rPr>
          <w:t>48 KB</w:t>
        </w:r>
      </w:ins>
      <w:r w:rsidRPr="00F52C1D">
        <w:rPr>
          <w:rFonts w:cs="Courier New"/>
        </w:rPr>
        <w:t xml:space="preserve"> we avoid round trips to </w:t>
      </w:r>
      <w:ins w:id="534" w:author="Author">
        <w:r w:rsidRPr="00F52C1D">
          <w:rPr>
            <w:rFonts w:cs="Courier New"/>
          </w:rPr>
          <w:t xml:space="preserve">the </w:t>
        </w:r>
      </w:ins>
      <w:r w:rsidRPr="00F52C1D">
        <w:rPr>
          <w:rFonts w:cs="Courier New"/>
        </w:rPr>
        <w:t xml:space="preserve">L2 </w:t>
      </w:r>
      <w:ins w:id="535" w:author="Author">
        <w:r w:rsidRPr="00F52C1D">
          <w:rPr>
            <w:rFonts w:cs="Courier New"/>
          </w:rPr>
          <w:t xml:space="preserve">cache </w:t>
        </w:r>
      </w:ins>
      <w:r w:rsidRPr="00F52C1D">
        <w:rPr>
          <w:rFonts w:cs="Courier New"/>
        </w:rPr>
        <w:t>due</w:t>
      </w:r>
      <w:r w:rsidR="00A461CE">
        <w:rPr>
          <w:rFonts w:cs="Courier New"/>
        </w:rPr>
        <w:t xml:space="preserve"> </w:t>
      </w:r>
      <w:del w:id="536" w:author="Author">
        <w:r w:rsidR="002015C9">
          <w:delText xml:space="preserve">Cache miss. 5 blocks </w:delText>
        </w:r>
      </w:del>
      <w:ins w:id="537" w:author="Author">
        <w:r w:rsidR="00A461CE">
          <w:rPr>
            <w:rFonts w:cs="Courier New"/>
          </w:rPr>
          <w:t xml:space="preserve">cache misses. An </w:t>
        </w:r>
      </w:ins>
      <w:r w:rsidR="00A461CE">
        <w:rPr>
          <w:rFonts w:cs="Courier New"/>
        </w:rPr>
        <w:t xml:space="preserve">occupancy </w:t>
      </w:r>
      <w:ins w:id="538" w:author="Author">
        <w:r w:rsidR="00A461CE">
          <w:rPr>
            <w:rFonts w:cs="Courier New"/>
          </w:rPr>
          <w:t>of five</w:t>
        </w:r>
        <w:r w:rsidRPr="00F52C1D">
          <w:rPr>
            <w:rFonts w:cs="Courier New"/>
          </w:rPr>
          <w:t xml:space="preserve"> blocks </w:t>
        </w:r>
      </w:ins>
      <w:r w:rsidRPr="00F52C1D">
        <w:rPr>
          <w:rFonts w:cs="Courier New"/>
        </w:rPr>
        <w:t xml:space="preserve">gives </w:t>
      </w:r>
      <w:del w:id="539" w:author="Author">
        <w:r w:rsidR="002015C9">
          <w:delText>on</w:delText>
        </w:r>
      </w:del>
      <w:ins w:id="540" w:author="Author">
        <w:r w:rsidRPr="00F52C1D">
          <w:rPr>
            <w:rFonts w:cs="Courier New"/>
          </w:rPr>
          <w:t>a</w:t>
        </w:r>
      </w:ins>
      <w:r w:rsidRPr="00F52C1D">
        <w:rPr>
          <w:rFonts w:cs="Courier New"/>
        </w:rPr>
        <w:t xml:space="preserve"> configuration of 7 frequencies, 10 levels of power ($\Delta \alpha$),</w:t>
      </w:r>
      <w:ins w:id="541" w:author="Author">
        <w:r w:rsidRPr="00F52C1D">
          <w:rPr>
            <w:rFonts w:cs="Courier New"/>
          </w:rPr>
          <w:t xml:space="preserve"> </w:t>
        </w:r>
      </w:ins>
      <w:r w:rsidRPr="00F52C1D">
        <w:rPr>
          <w:rFonts w:cs="Courier New"/>
        </w:rPr>
        <w:t xml:space="preserve">3 noise levels, 40 </w:t>
      </w:r>
      <w:del w:id="542" w:author="Author">
        <w:r w:rsidR="002015C9">
          <w:delText>m sec</w:delText>
        </w:r>
      </w:del>
      <w:ins w:id="543" w:author="Author">
        <w:r w:rsidRPr="00F52C1D">
          <w:rPr>
            <w:rFonts w:cs="Courier New"/>
          </w:rPr>
          <w:t>ms</w:t>
        </w:r>
      </w:ins>
      <w:r w:rsidRPr="00F52C1D">
        <w:rPr>
          <w:rFonts w:cs="Courier New"/>
        </w:rPr>
        <w:t xml:space="preserve"> for each input (20 </w:t>
      </w:r>
      <w:del w:id="544" w:author="Author">
        <w:r w:rsidR="002015C9">
          <w:delText>m sec</w:delText>
        </w:r>
      </w:del>
      <w:ins w:id="545" w:author="Author">
        <w:r w:rsidRPr="00F52C1D">
          <w:rPr>
            <w:rFonts w:cs="Courier New"/>
          </w:rPr>
          <w:t>ms</w:t>
        </w:r>
      </w:ins>
      <w:r w:rsidRPr="00F52C1D">
        <w:rPr>
          <w:rFonts w:cs="Courier New"/>
        </w:rPr>
        <w:t xml:space="preserve"> for each block interval</w:t>
      </w:r>
      <w:del w:id="546" w:author="Author">
        <w:r w:rsidR="002015C9">
          <w:delText>) +</w:delText>
        </w:r>
      </w:del>
      <w:ins w:id="547" w:author="Author">
        <w:r w:rsidRPr="00F52C1D">
          <w:rPr>
            <w:rFonts w:cs="Courier New"/>
          </w:rPr>
          <w:t>), plus a</w:t>
        </w:r>
      </w:ins>
      <w:r w:rsidRPr="00F52C1D">
        <w:rPr>
          <w:rFonts w:cs="Courier New"/>
        </w:rPr>
        <w:t xml:space="preserve"> reference for each noise </w:t>
      </w:r>
      <w:ins w:id="548" w:author="Author">
        <w:r w:rsidRPr="00F52C1D">
          <w:rPr>
            <w:rFonts w:cs="Courier New"/>
          </w:rPr>
          <w:t xml:space="preserve">of </w:t>
        </w:r>
      </w:ins>
      <w:r w:rsidRPr="00F52C1D">
        <w:rPr>
          <w:rFonts w:cs="Courier New"/>
        </w:rPr>
        <w:t>$3</w:t>
      </w:r>
      <w:del w:id="549" w:author="Author">
        <w:r w:rsidR="002015C9">
          <w:delText>*(</w:delText>
        </w:r>
      </w:del>
      <w:ins w:id="550" w:author="Author">
        <w:r w:rsidRPr="00F52C1D">
          <w:rPr>
            <w:rFonts w:cs="Courier New"/>
          </w:rPr>
          <w:t>\times(</w:t>
        </w:r>
      </w:ins>
      <w:r w:rsidRPr="00F52C1D">
        <w:rPr>
          <w:rFonts w:cs="Courier New"/>
        </w:rPr>
        <w:t>10</w:t>
      </w:r>
      <w:del w:id="551" w:author="Author">
        <w:r w:rsidR="002015C9">
          <w:delText>*7</w:delText>
        </w:r>
      </w:del>
      <w:ins w:id="552" w:author="Author">
        <w:r w:rsidRPr="00F52C1D">
          <w:rPr>
            <w:rFonts w:cs="Courier New"/>
          </w:rPr>
          <w:t>\times7</w:t>
        </w:r>
      </w:ins>
      <w:r w:rsidRPr="00F52C1D">
        <w:rPr>
          <w:rFonts w:cs="Courier New"/>
        </w:rPr>
        <w:t>+1</w:t>
      </w:r>
      <w:del w:id="553" w:author="Author">
        <w:r w:rsidR="002015C9">
          <w:delText>)*2</w:delText>
        </w:r>
      </w:del>
      <w:ins w:id="554" w:author="Author">
        <w:r w:rsidRPr="00F52C1D">
          <w:rPr>
            <w:rFonts w:cs="Courier New"/>
          </w:rPr>
          <w:t>)\times2</w:t>
        </w:r>
      </w:ins>
      <w:r w:rsidRPr="00F52C1D">
        <w:rPr>
          <w:rFonts w:cs="Courier New"/>
        </w:rPr>
        <w:t xml:space="preserve">=426$ </w:t>
      </w:r>
      <w:del w:id="555" w:author="Author">
        <w:r w:rsidR="002015C9">
          <w:delText>Blocks intervals.</w:delText>
        </w:r>
      </w:del>
      <w:ins w:id="556" w:author="Author">
        <w:r w:rsidRPr="00F52C1D">
          <w:rPr>
            <w:rFonts w:cs="Courier New"/>
          </w:rPr>
          <w:t>blocks. The</w:t>
        </w:r>
      </w:ins>
      <w:r w:rsidRPr="00F52C1D">
        <w:rPr>
          <w:rFonts w:cs="Courier New"/>
        </w:rPr>
        <w:t xml:space="preserve"> GTX 760 has 9 </w:t>
      </w:r>
      <w:del w:id="557" w:author="Author">
        <w:r w:rsidR="002015C9">
          <w:delText>SM,</w:delText>
        </w:r>
      </w:del>
      <w:ins w:id="558" w:author="Author">
        <w:r w:rsidRPr="00F52C1D">
          <w:rPr>
            <w:rFonts w:cs="Courier New"/>
          </w:rPr>
          <w:t>SMs, so</w:t>
        </w:r>
      </w:ins>
      <w:r w:rsidRPr="00F52C1D">
        <w:rPr>
          <w:rFonts w:cs="Courier New"/>
        </w:rPr>
        <w:t xml:space="preserve"> handling </w:t>
      </w:r>
      <w:ins w:id="559" w:author="Author">
        <w:r w:rsidRPr="00F52C1D">
          <w:rPr>
            <w:rFonts w:cs="Courier New"/>
          </w:rPr>
          <w:t xml:space="preserve">immediately </w:t>
        </w:r>
      </w:ins>
      <w:r w:rsidRPr="00F52C1D">
        <w:rPr>
          <w:rFonts w:cs="Courier New"/>
        </w:rPr>
        <w:t>improves from 36 to 45</w:t>
      </w:r>
      <w:del w:id="560" w:author="Author">
        <w:r w:rsidR="002015C9">
          <w:delText xml:space="preserve"> at once.</w:delText>
        </w:r>
      </w:del>
      <w:ins w:id="561" w:author="Author">
        <w:r w:rsidRPr="00F52C1D">
          <w:rPr>
            <w:rFonts w:cs="Courier New"/>
          </w:rPr>
          <w:t>. The</w:t>
        </w:r>
      </w:ins>
      <w:r w:rsidRPr="00F52C1D">
        <w:rPr>
          <w:rFonts w:cs="Courier New"/>
        </w:rPr>
        <w:t xml:space="preserve"> run time </w:t>
      </w:r>
      <w:del w:id="562" w:author="Author">
        <w:r w:rsidR="002015C9">
          <w:delText>change</w:delText>
        </w:r>
      </w:del>
      <w:ins w:id="563" w:author="Author">
        <w:r w:rsidRPr="00F52C1D">
          <w:rPr>
            <w:rFonts w:cs="Courier New"/>
          </w:rPr>
          <w:t>goes</w:t>
        </w:r>
      </w:ins>
      <w:r w:rsidRPr="00F52C1D">
        <w:rPr>
          <w:rFonts w:cs="Courier New"/>
        </w:rPr>
        <w:t xml:space="preserve"> from 6.08 to 5 </w:t>
      </w:r>
      <w:del w:id="564" w:author="Author">
        <w:r w:rsidR="002015C9">
          <w:delText>seconds,</w:delText>
        </w:r>
      </w:del>
      <w:ins w:id="565" w:author="Author">
        <w:r w:rsidRPr="00F52C1D">
          <w:rPr>
            <w:rFonts w:cs="Courier New"/>
          </w:rPr>
          <w:t>s, which is an improvement of</w:t>
        </w:r>
      </w:ins>
      <w:r w:rsidRPr="00F52C1D">
        <w:rPr>
          <w:rFonts w:cs="Courier New"/>
        </w:rPr>
        <w:t xml:space="preserve"> 21.5</w:t>
      </w:r>
      <w:del w:id="566" w:author="Author">
        <w:r w:rsidR="002015C9">
          <w:delText>\% improvements.</w:delText>
        </w:r>
      </w:del>
      <w:ins w:id="567" w:author="Author">
        <w:r w:rsidRPr="00F52C1D">
          <w:rPr>
            <w:rFonts w:cs="Courier New"/>
          </w:rPr>
          <w:t>\%.</w:t>
        </w:r>
      </w:ins>
    </w:p>
    <w:p w14:paraId="5BAA5AB9" w14:textId="77777777" w:rsidR="00F52C1D" w:rsidRPr="00F52C1D" w:rsidRDefault="00F52C1D" w:rsidP="00F52C1D">
      <w:pPr>
        <w:pStyle w:val="PlainText"/>
        <w:rPr>
          <w:rFonts w:cs="Courier New"/>
        </w:rPr>
      </w:pPr>
      <w:r w:rsidRPr="00F52C1D">
        <w:rPr>
          <w:rFonts w:cs="Courier New"/>
        </w:rPr>
        <w:t>\end{enumerate}</w:t>
      </w:r>
    </w:p>
    <w:p w14:paraId="31676019" w14:textId="77777777" w:rsidR="00F52C1D" w:rsidRPr="00F52C1D" w:rsidRDefault="00F52C1D" w:rsidP="00F52C1D">
      <w:pPr>
        <w:pStyle w:val="PlainText"/>
        <w:rPr>
          <w:rFonts w:cs="Courier New"/>
        </w:rPr>
      </w:pPr>
      <w:r w:rsidRPr="00F52C1D">
        <w:rPr>
          <w:rFonts w:cs="Courier New"/>
        </w:rPr>
        <w:t>\begin{figure}[ht]</w:t>
      </w:r>
    </w:p>
    <w:p w14:paraId="65DE6058" w14:textId="77777777" w:rsidR="00F52C1D" w:rsidRPr="00F52C1D" w:rsidRDefault="00F52C1D" w:rsidP="00F52C1D">
      <w:pPr>
        <w:pStyle w:val="PlainText"/>
        <w:rPr>
          <w:rFonts w:cs="Courier New"/>
        </w:rPr>
      </w:pPr>
      <w:r w:rsidRPr="00F52C1D">
        <w:rPr>
          <w:rFonts w:cs="Courier New"/>
        </w:rPr>
        <w:tab/>
        <w:t>\setlength{\subfigcapmargin}{.1in}</w:t>
      </w:r>
    </w:p>
    <w:p w14:paraId="1F22F1D4" w14:textId="77777777" w:rsidR="00F52C1D" w:rsidRPr="00F52C1D" w:rsidRDefault="00F52C1D" w:rsidP="00F52C1D">
      <w:pPr>
        <w:pStyle w:val="PlainText"/>
        <w:rPr>
          <w:rFonts w:cs="Courier New"/>
        </w:rPr>
      </w:pPr>
      <w:r w:rsidRPr="00F52C1D">
        <w:rPr>
          <w:rFonts w:cs="Courier New"/>
        </w:rPr>
        <w:tab/>
        <w:t>\centering</w:t>
      </w:r>
    </w:p>
    <w:p w14:paraId="1AA40E09" w14:textId="77777777" w:rsidR="00F52C1D" w:rsidRPr="00F52C1D" w:rsidRDefault="00F52C1D" w:rsidP="00F52C1D">
      <w:pPr>
        <w:pStyle w:val="PlainText"/>
        <w:rPr>
          <w:rFonts w:cs="Courier New"/>
        </w:rPr>
      </w:pPr>
      <w:r w:rsidRPr="00F52C1D">
        <w:rPr>
          <w:rFonts w:cs="Courier New"/>
        </w:rPr>
        <w:tab/>
        <w:t>\begin{tikzpicture}</w:t>
      </w:r>
    </w:p>
    <w:p w14:paraId="22BB35B4" w14:textId="77777777" w:rsidR="00F52C1D" w:rsidRPr="00F52C1D" w:rsidRDefault="00F52C1D" w:rsidP="00F52C1D">
      <w:pPr>
        <w:pStyle w:val="PlainText"/>
        <w:rPr>
          <w:rFonts w:cs="Courier New"/>
        </w:rPr>
      </w:pPr>
      <w:r w:rsidRPr="00F52C1D">
        <w:rPr>
          <w:rFonts w:cs="Courier New"/>
        </w:rPr>
        <w:tab/>
        <w:t>\begin{axis}[</w:t>
      </w:r>
    </w:p>
    <w:p w14:paraId="03080A58" w14:textId="77777777" w:rsidR="00F52C1D" w:rsidRPr="00F52C1D" w:rsidRDefault="00F52C1D" w:rsidP="00F52C1D">
      <w:pPr>
        <w:pStyle w:val="PlainText"/>
        <w:rPr>
          <w:rFonts w:cs="Courier New"/>
        </w:rPr>
      </w:pPr>
      <w:r w:rsidRPr="00F52C1D">
        <w:rPr>
          <w:rFonts w:cs="Courier New"/>
        </w:rPr>
        <w:tab/>
        <w:t>ybar =-2cm,</w:t>
      </w:r>
    </w:p>
    <w:p w14:paraId="66817E2D" w14:textId="77777777" w:rsidR="00F52C1D" w:rsidRPr="00F52C1D" w:rsidRDefault="00F52C1D" w:rsidP="00F52C1D">
      <w:pPr>
        <w:pStyle w:val="PlainText"/>
        <w:rPr>
          <w:rFonts w:cs="Courier New"/>
        </w:rPr>
      </w:pPr>
      <w:r w:rsidRPr="00F52C1D">
        <w:rPr>
          <w:rFonts w:cs="Courier New"/>
        </w:rPr>
        <w:tab/>
        <w:t>x axis line style = { opacity = 0 },</w:t>
      </w:r>
    </w:p>
    <w:p w14:paraId="10D264A3" w14:textId="77777777" w:rsidR="00F52C1D" w:rsidRPr="00F52C1D" w:rsidRDefault="00F52C1D" w:rsidP="00F52C1D">
      <w:pPr>
        <w:pStyle w:val="PlainText"/>
        <w:rPr>
          <w:rFonts w:cs="Courier New"/>
        </w:rPr>
      </w:pPr>
      <w:r w:rsidRPr="00F52C1D">
        <w:rPr>
          <w:rFonts w:cs="Courier New"/>
        </w:rPr>
        <w:tab/>
        <w:t>xticklabel style=</w:t>
      </w:r>
    </w:p>
    <w:p w14:paraId="726B74FD" w14:textId="77777777" w:rsidR="00F52C1D" w:rsidRPr="00F52C1D" w:rsidRDefault="00F52C1D" w:rsidP="00F52C1D">
      <w:pPr>
        <w:pStyle w:val="PlainText"/>
        <w:rPr>
          <w:rFonts w:cs="Courier New"/>
        </w:rPr>
      </w:pPr>
      <w:r w:rsidRPr="00F52C1D">
        <w:rPr>
          <w:rFonts w:cs="Courier New"/>
        </w:rPr>
        <w:tab/>
        <w:t>{align=center,text width = 5mm},</w:t>
      </w:r>
    </w:p>
    <w:p w14:paraId="1F73FB75" w14:textId="77777777" w:rsidR="00F52C1D" w:rsidRPr="00F52C1D" w:rsidRDefault="00F52C1D" w:rsidP="00F52C1D">
      <w:pPr>
        <w:pStyle w:val="PlainText"/>
        <w:rPr>
          <w:rFonts w:cs="Courier New"/>
        </w:rPr>
      </w:pPr>
      <w:r w:rsidRPr="00F52C1D">
        <w:rPr>
          <w:rFonts w:cs="Courier New"/>
        </w:rPr>
        <w:tab/>
        <w:t>axis y line       = none,</w:t>
      </w:r>
    </w:p>
    <w:p w14:paraId="3F828069" w14:textId="77777777" w:rsidR="00F52C1D" w:rsidRPr="00F52C1D" w:rsidRDefault="00F52C1D" w:rsidP="00F52C1D">
      <w:pPr>
        <w:pStyle w:val="PlainText"/>
        <w:rPr>
          <w:rFonts w:cs="Courier New"/>
        </w:rPr>
      </w:pPr>
      <w:r w:rsidRPr="00F52C1D">
        <w:rPr>
          <w:rFonts w:cs="Courier New"/>
        </w:rPr>
        <w:tab/>
        <w:t>tickwidth         = 0pt,</w:t>
      </w:r>
    </w:p>
    <w:p w14:paraId="0C850BDF" w14:textId="77777777" w:rsidR="00F52C1D" w:rsidRPr="00F52C1D" w:rsidRDefault="00F52C1D" w:rsidP="00F52C1D">
      <w:pPr>
        <w:pStyle w:val="PlainText"/>
        <w:rPr>
          <w:rFonts w:cs="Courier New"/>
        </w:rPr>
      </w:pPr>
      <w:r w:rsidRPr="00F52C1D">
        <w:rPr>
          <w:rFonts w:cs="Courier New"/>
        </w:rPr>
        <w:tab/>
        <w:t>enlarge y limits  = 0.8,</w:t>
      </w:r>
    </w:p>
    <w:p w14:paraId="672527AD" w14:textId="77777777" w:rsidR="00F52C1D" w:rsidRPr="00F52C1D" w:rsidRDefault="00F52C1D" w:rsidP="00F52C1D">
      <w:pPr>
        <w:pStyle w:val="PlainText"/>
        <w:rPr>
          <w:rFonts w:cs="Courier New"/>
        </w:rPr>
      </w:pPr>
      <w:r w:rsidRPr="00F52C1D">
        <w:rPr>
          <w:rFonts w:cs="Courier New"/>
        </w:rPr>
        <w:tab/>
        <w:t>symbolic x coords = {M1,M2,M3,M4,M5,M6},</w:t>
      </w:r>
    </w:p>
    <w:p w14:paraId="1770047F" w14:textId="77777777" w:rsidR="00F52C1D" w:rsidRPr="00F52C1D" w:rsidRDefault="00F52C1D" w:rsidP="00F52C1D">
      <w:pPr>
        <w:pStyle w:val="PlainText"/>
        <w:rPr>
          <w:rFonts w:cs="Courier New"/>
        </w:rPr>
      </w:pPr>
      <w:r w:rsidRPr="00F52C1D">
        <w:rPr>
          <w:rFonts w:cs="Courier New"/>
        </w:rPr>
        <w:tab/>
        <w:t>nodes near coords,</w:t>
      </w:r>
    </w:p>
    <w:p w14:paraId="3F693E26" w14:textId="77777777" w:rsidR="00F52C1D" w:rsidRPr="00F52C1D" w:rsidRDefault="00F52C1D" w:rsidP="00F52C1D">
      <w:pPr>
        <w:pStyle w:val="PlainText"/>
        <w:rPr>
          <w:rFonts w:cs="Courier New"/>
        </w:rPr>
      </w:pPr>
      <w:r w:rsidRPr="00F52C1D">
        <w:rPr>
          <w:rFonts w:cs="Courier New"/>
        </w:rPr>
        <w:tab/>
        <w:t>]</w:t>
      </w:r>
    </w:p>
    <w:p w14:paraId="4382129E" w14:textId="77777777" w:rsidR="00F52C1D" w:rsidRPr="00F52C1D" w:rsidRDefault="00F52C1D" w:rsidP="00F52C1D">
      <w:pPr>
        <w:pStyle w:val="PlainText"/>
        <w:rPr>
          <w:rFonts w:cs="Courier New"/>
        </w:rPr>
      </w:pPr>
      <w:r w:rsidRPr="00F52C1D">
        <w:rPr>
          <w:rFonts w:cs="Courier New"/>
        </w:rPr>
        <w:tab/>
        <w:t>\addplot coordinates { (M1,61) (M2,62) (M3,58) (M4,54) (M5,51) (M6,48) };</w:t>
      </w:r>
    </w:p>
    <w:p w14:paraId="701116EE" w14:textId="77777777" w:rsidR="00F52C1D" w:rsidRPr="00F52C1D" w:rsidRDefault="00F52C1D" w:rsidP="00F52C1D">
      <w:pPr>
        <w:pStyle w:val="PlainText"/>
        <w:rPr>
          <w:rFonts w:cs="Courier New"/>
        </w:rPr>
      </w:pPr>
      <w:r w:rsidRPr="00F52C1D">
        <w:rPr>
          <w:rFonts w:cs="Courier New"/>
        </w:rPr>
        <w:tab/>
        <w:t>\legend{Registers Usage per thread}</w:t>
      </w:r>
    </w:p>
    <w:p w14:paraId="5AA99900" w14:textId="77777777" w:rsidR="00F52C1D" w:rsidRPr="00F52C1D" w:rsidRDefault="00F52C1D" w:rsidP="00F52C1D">
      <w:pPr>
        <w:pStyle w:val="PlainText"/>
        <w:rPr>
          <w:rFonts w:cs="Courier New"/>
        </w:rPr>
      </w:pPr>
      <w:r w:rsidRPr="00F52C1D">
        <w:rPr>
          <w:rFonts w:cs="Courier New"/>
        </w:rPr>
        <w:tab/>
        <w:t>\end{axis}</w:t>
      </w:r>
    </w:p>
    <w:p w14:paraId="375F8E76" w14:textId="77777777" w:rsidR="00F52C1D" w:rsidRPr="00F52C1D" w:rsidRDefault="00F52C1D" w:rsidP="00F52C1D">
      <w:pPr>
        <w:pStyle w:val="PlainText"/>
        <w:rPr>
          <w:rFonts w:cs="Courier New"/>
        </w:rPr>
      </w:pPr>
      <w:r w:rsidRPr="00F52C1D">
        <w:rPr>
          <w:rFonts w:cs="Courier New"/>
        </w:rPr>
        <w:tab/>
        <w:t>\end{tikzpicture}</w:t>
      </w:r>
    </w:p>
    <w:p w14:paraId="67E90933" w14:textId="7764676D" w:rsidR="00F52C1D" w:rsidRPr="00F52C1D" w:rsidRDefault="00F52C1D" w:rsidP="00F52C1D">
      <w:pPr>
        <w:pStyle w:val="PlainText"/>
        <w:rPr>
          <w:rFonts w:cs="Courier New"/>
        </w:rPr>
      </w:pPr>
      <w:r w:rsidRPr="00F52C1D">
        <w:rPr>
          <w:rFonts w:cs="Courier New"/>
        </w:rPr>
        <w:tab/>
        <w:t xml:space="preserve">\caption{Comparison of Kepler </w:t>
      </w:r>
      <w:del w:id="568" w:author="Author">
        <w:r w:rsidR="002015C9">
          <w:delText>Register Per Thread Requirements</w:delText>
        </w:r>
      </w:del>
      <w:ins w:id="569" w:author="Author">
        <w:r w:rsidRPr="00F52C1D">
          <w:rPr>
            <w:rFonts w:cs="Courier New"/>
          </w:rPr>
          <w:t>registers per thread requirements</w:t>
        </w:r>
      </w:ins>
      <w:r w:rsidRPr="00F52C1D">
        <w:rPr>
          <w:rFonts w:cs="Courier New"/>
        </w:rPr>
        <w:t xml:space="preserve"> for implementations M1</w:t>
      </w:r>
      <w:del w:id="570" w:author="Author">
        <w:r w:rsidR="002015C9">
          <w:delText xml:space="preserve"> - </w:delText>
        </w:r>
      </w:del>
      <w:ins w:id="571" w:author="Author">
        <w:r w:rsidRPr="00F52C1D">
          <w:rPr>
            <w:rFonts w:cs="Courier New"/>
          </w:rPr>
          <w:t>--</w:t>
        </w:r>
      </w:ins>
      <w:r w:rsidRPr="00F52C1D">
        <w:rPr>
          <w:rFonts w:cs="Courier New"/>
        </w:rPr>
        <w:t>M6</w:t>
      </w:r>
      <w:ins w:id="572" w:author="Author">
        <w:r w:rsidRPr="00F52C1D">
          <w:rPr>
            <w:rFonts w:cs="Courier New"/>
          </w:rPr>
          <w:t>;</w:t>
        </w:r>
      </w:ins>
      <w:r w:rsidRPr="00F52C1D">
        <w:rPr>
          <w:rFonts w:cs="Courier New"/>
        </w:rPr>
        <w:t xml:space="preserve"> from \cref{sec:optimizing-for-kepler</w:t>
      </w:r>
      <w:del w:id="573" w:author="Author">
        <w:r w:rsidR="002015C9">
          <w:delText>}}</w:delText>
        </w:r>
      </w:del>
      <w:ins w:id="574" w:author="Author">
        <w:r w:rsidRPr="00F52C1D">
          <w:rPr>
            <w:rFonts w:cs="Courier New"/>
          </w:rPr>
          <w:t>}.}</w:t>
        </w:r>
      </w:ins>
    </w:p>
    <w:p w14:paraId="7212DC8A" w14:textId="77777777" w:rsidR="00F52C1D" w:rsidRPr="00F52C1D" w:rsidRDefault="00F52C1D" w:rsidP="00F52C1D">
      <w:pPr>
        <w:pStyle w:val="PlainText"/>
        <w:rPr>
          <w:rFonts w:cs="Courier New"/>
        </w:rPr>
      </w:pPr>
      <w:r w:rsidRPr="00F52C1D">
        <w:rPr>
          <w:rFonts w:cs="Courier New"/>
        </w:rPr>
        <w:tab/>
        <w:t>\label{fig:nvidia-kepler-register-requirements}</w:t>
      </w:r>
    </w:p>
    <w:p w14:paraId="58A3935E" w14:textId="77777777" w:rsidR="00F52C1D" w:rsidRPr="00F52C1D" w:rsidRDefault="00F52C1D" w:rsidP="00F52C1D">
      <w:pPr>
        <w:pStyle w:val="PlainText"/>
        <w:rPr>
          <w:rFonts w:cs="Courier New"/>
        </w:rPr>
      </w:pPr>
      <w:r w:rsidRPr="00F52C1D">
        <w:rPr>
          <w:rFonts w:cs="Courier New"/>
        </w:rPr>
        <w:t>\end{figure}</w:t>
      </w:r>
    </w:p>
    <w:p w14:paraId="165952F2" w14:textId="77777777" w:rsidR="00F52C1D" w:rsidRPr="00F52C1D" w:rsidRDefault="00F52C1D" w:rsidP="00F52C1D">
      <w:pPr>
        <w:pStyle w:val="PlainText"/>
        <w:rPr>
          <w:rFonts w:cs="Courier New"/>
        </w:rPr>
      </w:pPr>
    </w:p>
    <w:p w14:paraId="7BCFC090" w14:textId="77777777" w:rsidR="00F52C1D" w:rsidRPr="00F52C1D" w:rsidRDefault="00F52C1D" w:rsidP="00F52C1D">
      <w:pPr>
        <w:pStyle w:val="PlainText"/>
        <w:rPr>
          <w:rFonts w:cs="Courier New"/>
        </w:rPr>
      </w:pPr>
    </w:p>
    <w:p w14:paraId="6C1B4C6C" w14:textId="61E0C9F1" w:rsidR="00F52C1D" w:rsidRPr="00F52C1D" w:rsidRDefault="00F52C1D" w:rsidP="00F52C1D">
      <w:pPr>
        <w:pStyle w:val="PlainText"/>
        <w:rPr>
          <w:rFonts w:cs="Courier New"/>
        </w:rPr>
      </w:pPr>
      <w:r w:rsidRPr="00F52C1D">
        <w:rPr>
          <w:rFonts w:cs="Courier New"/>
        </w:rPr>
        <w:t xml:space="preserve">\section{Optimizing </w:t>
      </w:r>
      <w:del w:id="575" w:author="Author">
        <w:r w:rsidR="002015C9">
          <w:delText>For</w:delText>
        </w:r>
      </w:del>
      <w:ins w:id="576" w:author="Author">
        <w:r w:rsidRPr="00F52C1D">
          <w:rPr>
            <w:rFonts w:cs="Courier New"/>
          </w:rPr>
          <w:t>for</w:t>
        </w:r>
      </w:ins>
      <w:r w:rsidRPr="00F52C1D">
        <w:rPr>
          <w:rFonts w:cs="Courier New"/>
        </w:rPr>
        <w:t xml:space="preserve"> Pascal Architecture}</w:t>
      </w:r>
    </w:p>
    <w:p w14:paraId="6E4FABAA" w14:textId="77777777" w:rsidR="00F52C1D" w:rsidRPr="00F52C1D" w:rsidRDefault="00F52C1D" w:rsidP="00F52C1D">
      <w:pPr>
        <w:pStyle w:val="PlainText"/>
        <w:rPr>
          <w:rFonts w:cs="Courier New"/>
        </w:rPr>
      </w:pPr>
      <w:r w:rsidRPr="00F52C1D">
        <w:rPr>
          <w:rFonts w:cs="Courier New"/>
        </w:rPr>
        <w:t>\label{sec:optimizing-for-pascal}</w:t>
      </w:r>
    </w:p>
    <w:p w14:paraId="01799046" w14:textId="78787D7A" w:rsidR="00F52C1D" w:rsidRPr="00F52C1D" w:rsidRDefault="002015C9" w:rsidP="00F52C1D">
      <w:pPr>
        <w:pStyle w:val="PlainText"/>
        <w:rPr>
          <w:rFonts w:cs="Courier New"/>
        </w:rPr>
      </w:pPr>
      <w:del w:id="577" w:author="Author">
        <w:r>
          <w:delText>Main</w:delText>
        </w:r>
      </w:del>
      <w:ins w:id="578" w:author="Author">
        <w:r w:rsidR="00F52C1D" w:rsidRPr="00F52C1D">
          <w:rPr>
            <w:rFonts w:cs="Courier New"/>
          </w:rPr>
          <w:t>The main</w:t>
        </w:r>
      </w:ins>
      <w:r w:rsidR="00F52C1D" w:rsidRPr="00F52C1D">
        <w:rPr>
          <w:rFonts w:cs="Courier New"/>
        </w:rPr>
        <w:t xml:space="preserve"> GPU </w:t>
      </w:r>
      <w:del w:id="579" w:author="Author">
        <w:r>
          <w:delText>Structure changed</w:delText>
        </w:r>
      </w:del>
      <w:ins w:id="580" w:author="Author">
        <w:r w:rsidR="00F52C1D" w:rsidRPr="00F52C1D">
          <w:rPr>
            <w:rFonts w:cs="Courier New"/>
          </w:rPr>
          <w:t>structure changes</w:t>
        </w:r>
      </w:ins>
      <w:r w:rsidR="00F52C1D" w:rsidRPr="00F52C1D">
        <w:rPr>
          <w:rFonts w:cs="Courier New"/>
        </w:rPr>
        <w:t xml:space="preserve"> between Kepler \&amp; </w:t>
      </w:r>
      <w:ins w:id="581" w:author="Author">
        <w:r w:rsidR="00F52C1D" w:rsidRPr="00F52C1D">
          <w:rPr>
            <w:rFonts w:cs="Courier New"/>
          </w:rPr>
          <w:t xml:space="preserve">the </w:t>
        </w:r>
      </w:ins>
      <w:r w:rsidR="00F52C1D" w:rsidRPr="00F52C1D">
        <w:rPr>
          <w:rFonts w:cs="Courier New"/>
        </w:rPr>
        <w:t>Pascal</w:t>
      </w:r>
      <w:del w:id="582" w:author="Author">
        <w:r>
          <w:delText>/</w:delText>
        </w:r>
      </w:del>
      <w:ins w:id="583" w:author="Author">
        <w:r w:rsidR="00F52C1D" w:rsidRPr="00F52C1D">
          <w:rPr>
            <w:rFonts w:cs="Courier New"/>
          </w:rPr>
          <w:t xml:space="preserve"> or </w:t>
        </w:r>
      </w:ins>
      <w:r w:rsidR="00F52C1D" w:rsidRPr="00F52C1D">
        <w:rPr>
          <w:rFonts w:cs="Courier New"/>
        </w:rPr>
        <w:t xml:space="preserve">Maxwell </w:t>
      </w:r>
      <w:ins w:id="584" w:author="Author">
        <w:r w:rsidR="00F52C1D" w:rsidRPr="00F52C1D">
          <w:rPr>
            <w:rFonts w:cs="Courier New"/>
          </w:rPr>
          <w:t xml:space="preserve">architecture </w:t>
        </w:r>
      </w:ins>
      <w:r w:rsidR="00F52C1D" w:rsidRPr="00F52C1D">
        <w:rPr>
          <w:rFonts w:cs="Courier New"/>
        </w:rPr>
        <w:t xml:space="preserve">\cref{fig:nvidia-kepler-maxwell-comparison}. </w:t>
      </w:r>
      <w:del w:id="585" w:author="Author">
        <w:r>
          <w:delText>optimizations</w:delText>
        </w:r>
      </w:del>
      <w:ins w:id="586" w:author="Author">
        <w:r w:rsidR="00F52C1D" w:rsidRPr="00F52C1D">
          <w:rPr>
            <w:rFonts w:cs="Courier New"/>
          </w:rPr>
          <w:t>Optimizations</w:t>
        </w:r>
      </w:ins>
      <w:r w:rsidR="00F52C1D" w:rsidRPr="00F52C1D">
        <w:rPr>
          <w:rFonts w:cs="Courier New"/>
        </w:rPr>
        <w:t xml:space="preserve"> for higher occupancy </w:t>
      </w:r>
      <w:del w:id="587" w:author="Author">
        <w:r>
          <w:delText>did</w:delText>
        </w:r>
      </w:del>
      <w:ins w:id="588" w:author="Author">
        <w:r w:rsidR="00F52C1D" w:rsidRPr="00F52C1D">
          <w:rPr>
            <w:rFonts w:cs="Courier New"/>
          </w:rPr>
          <w:t>do</w:t>
        </w:r>
      </w:ins>
      <w:r w:rsidR="00F52C1D" w:rsidRPr="00F52C1D">
        <w:rPr>
          <w:rFonts w:cs="Courier New"/>
        </w:rPr>
        <w:t xml:space="preserve"> not </w:t>
      </w:r>
      <w:del w:id="589" w:author="Author">
        <w:r>
          <w:delText>give us</w:delText>
        </w:r>
      </w:del>
      <w:ins w:id="590" w:author="Author">
        <w:r w:rsidR="00F52C1D" w:rsidRPr="00F52C1D">
          <w:rPr>
            <w:rFonts w:cs="Courier New"/>
          </w:rPr>
          <w:t>result in</w:t>
        </w:r>
      </w:ins>
      <w:r w:rsidR="00F52C1D" w:rsidRPr="00F52C1D">
        <w:rPr>
          <w:rFonts w:cs="Courier New"/>
        </w:rPr>
        <w:t xml:space="preserve"> faster </w:t>
      </w:r>
      <w:del w:id="591" w:author="Author">
        <w:r>
          <w:delText>algorithm. due</w:delText>
        </w:r>
      </w:del>
      <w:ins w:id="592" w:author="Author">
        <w:r w:rsidR="00F52C1D" w:rsidRPr="00F52C1D">
          <w:rPr>
            <w:rFonts w:cs="Courier New"/>
          </w:rPr>
          <w:t>algorithms. Owing</w:t>
        </w:r>
      </w:ins>
      <w:r w:rsidR="00F52C1D" w:rsidRPr="00F52C1D">
        <w:rPr>
          <w:rFonts w:cs="Courier New"/>
        </w:rPr>
        <w:t xml:space="preserve"> to register </w:t>
      </w:r>
      <w:del w:id="593" w:author="Author">
        <w:r>
          <w:delText>spilling, on</w:delText>
        </w:r>
      </w:del>
      <w:ins w:id="594" w:author="Author">
        <w:r w:rsidR="00F52C1D" w:rsidRPr="00F52C1D">
          <w:rPr>
            <w:rFonts w:cs="Courier New"/>
          </w:rPr>
          <w:t>spills,</w:t>
        </w:r>
      </w:ins>
      <w:r w:rsidR="00F52C1D" w:rsidRPr="00F52C1D">
        <w:rPr>
          <w:rFonts w:cs="Courier New"/>
        </w:rPr>
        <w:t xml:space="preserve"> Pascal devices</w:t>
      </w:r>
      <w:del w:id="595" w:author="Author">
        <w:r>
          <w:delText>, it stored on</w:delText>
        </w:r>
      </w:del>
      <w:ins w:id="596" w:author="Author">
        <w:r w:rsidR="00F52C1D" w:rsidRPr="00F52C1D">
          <w:rPr>
            <w:rFonts w:cs="Courier New"/>
          </w:rPr>
          <w:t xml:space="preserve"> store in the</w:t>
        </w:r>
      </w:ins>
      <w:r w:rsidR="00F52C1D" w:rsidRPr="00F52C1D">
        <w:rPr>
          <w:rFonts w:cs="Courier New"/>
        </w:rPr>
        <w:t xml:space="preserve"> L2 </w:t>
      </w:r>
      <w:del w:id="597" w:author="Author">
        <w:r>
          <w:delText>Cache</w:delText>
        </w:r>
      </w:del>
      <w:ins w:id="598" w:author="Author">
        <w:r w:rsidR="00F52C1D" w:rsidRPr="00F52C1D">
          <w:rPr>
            <w:rFonts w:cs="Courier New"/>
          </w:rPr>
          <w:t>cache</w:t>
        </w:r>
      </w:ins>
      <w:r w:rsidR="00F52C1D" w:rsidRPr="00F52C1D">
        <w:rPr>
          <w:rFonts w:cs="Courier New"/>
        </w:rPr>
        <w:t xml:space="preserve"> as </w:t>
      </w:r>
      <w:del w:id="599" w:author="Author">
        <w:r>
          <w:delText>oppose</w:delText>
        </w:r>
      </w:del>
      <w:ins w:id="600" w:author="Author">
        <w:r w:rsidR="00F52C1D" w:rsidRPr="00F52C1D">
          <w:rPr>
            <w:rFonts w:cs="Courier New"/>
          </w:rPr>
          <w:t>opposed</w:t>
        </w:r>
      </w:ins>
      <w:r w:rsidR="00F52C1D" w:rsidRPr="00F52C1D">
        <w:rPr>
          <w:rFonts w:cs="Courier New"/>
        </w:rPr>
        <w:t xml:space="preserve"> to </w:t>
      </w:r>
      <w:ins w:id="601" w:author="Author">
        <w:r w:rsidR="00F52C1D" w:rsidRPr="00F52C1D">
          <w:rPr>
            <w:rFonts w:cs="Courier New"/>
          </w:rPr>
          <w:t xml:space="preserve">the </w:t>
        </w:r>
      </w:ins>
      <w:r w:rsidR="00F52C1D" w:rsidRPr="00F52C1D">
        <w:rPr>
          <w:rFonts w:cs="Courier New"/>
        </w:rPr>
        <w:t xml:space="preserve">L1 </w:t>
      </w:r>
      <w:del w:id="602" w:author="Author">
        <w:r>
          <w:delText>on</w:delText>
        </w:r>
      </w:del>
      <w:ins w:id="603" w:author="Author">
        <w:r w:rsidR="00F52C1D" w:rsidRPr="00F52C1D">
          <w:rPr>
            <w:rFonts w:cs="Courier New"/>
          </w:rPr>
          <w:t>cache in the</w:t>
        </w:r>
      </w:ins>
      <w:r w:rsidR="00F52C1D" w:rsidRPr="00F52C1D">
        <w:rPr>
          <w:rFonts w:cs="Courier New"/>
        </w:rPr>
        <w:t xml:space="preserve"> Kepler</w:t>
      </w:r>
      <w:del w:id="604" w:author="Author">
        <w:r>
          <w:delText>. we have</w:delText>
        </w:r>
      </w:del>
      <w:ins w:id="605" w:author="Author">
        <w:r w:rsidR="00F52C1D" w:rsidRPr="00F52C1D">
          <w:rPr>
            <w:rFonts w:cs="Courier New"/>
          </w:rPr>
          <w:t xml:space="preserve"> architecture. We</w:t>
        </w:r>
      </w:ins>
      <w:r w:rsidR="00F52C1D" w:rsidRPr="00F52C1D">
        <w:rPr>
          <w:rFonts w:cs="Courier New"/>
        </w:rPr>
        <w:t xml:space="preserve"> tested multiple algorithms to compare several convergence methods and division</w:t>
      </w:r>
      <w:del w:id="606" w:author="Author">
        <w:r>
          <w:delText>,</w:delText>
        </w:r>
      </w:del>
      <w:ins w:id="607" w:author="Author">
        <w:r w:rsidR="00F52C1D" w:rsidRPr="00F52C1D">
          <w:rPr>
            <w:rFonts w:cs="Courier New"/>
          </w:rPr>
          <w:t xml:space="preserve"> and find that</w:t>
        </w:r>
      </w:ins>
      <w:r w:rsidR="00F52C1D" w:rsidRPr="00F52C1D">
        <w:rPr>
          <w:rFonts w:cs="Courier New"/>
        </w:rPr>
        <w:t xml:space="preserve"> the large L2 cache allows </w:t>
      </w:r>
      <w:ins w:id="608" w:author="Author">
        <w:r w:rsidR="00F52C1D" w:rsidRPr="00F52C1D">
          <w:rPr>
            <w:rFonts w:cs="Courier New"/>
          </w:rPr>
          <w:t xml:space="preserve">us </w:t>
        </w:r>
      </w:ins>
      <w:r w:rsidR="00F52C1D" w:rsidRPr="00F52C1D">
        <w:rPr>
          <w:rFonts w:cs="Courier New"/>
        </w:rPr>
        <w:t xml:space="preserve">to compile with launch bounds of </w:t>
      </w:r>
      <w:del w:id="609" w:author="Author">
        <w:r>
          <w:delText>6</w:delText>
        </w:r>
      </w:del>
      <w:ins w:id="610" w:author="Author">
        <w:r w:rsidR="00A461CE" w:rsidRPr="00F52C1D">
          <w:rPr>
            <w:rFonts w:cs="Courier New"/>
          </w:rPr>
          <w:t>six</w:t>
        </w:r>
      </w:ins>
      <w:r w:rsidR="00F52C1D" w:rsidRPr="00F52C1D">
        <w:rPr>
          <w:rFonts w:cs="Courier New"/>
        </w:rPr>
        <w:t xml:space="preserve"> blocks per SM, </w:t>
      </w:r>
      <w:ins w:id="611" w:author="Author">
        <w:r w:rsidR="00F52C1D" w:rsidRPr="00F52C1D">
          <w:rPr>
            <w:rFonts w:cs="Courier New"/>
          </w:rPr>
          <w:t xml:space="preserve">with </w:t>
        </w:r>
      </w:ins>
      <w:r w:rsidR="00F52C1D" w:rsidRPr="00F52C1D">
        <w:rPr>
          <w:rFonts w:cs="Courier New"/>
        </w:rPr>
        <w:t xml:space="preserve">the register </w:t>
      </w:r>
      <w:del w:id="612" w:author="Author">
        <w:r>
          <w:delText xml:space="preserve">are </w:delText>
        </w:r>
      </w:del>
      <w:r w:rsidR="00F52C1D" w:rsidRPr="00F52C1D">
        <w:rPr>
          <w:rFonts w:cs="Courier New"/>
        </w:rPr>
        <w:t xml:space="preserve">spilling to cache. </w:t>
      </w:r>
      <w:del w:id="613" w:author="Author">
        <w:r>
          <w:delText>we</w:delText>
        </w:r>
      </w:del>
      <w:ins w:id="614" w:author="Author">
        <w:r w:rsidR="00F52C1D" w:rsidRPr="00F52C1D">
          <w:rPr>
            <w:rFonts w:cs="Courier New"/>
          </w:rPr>
          <w:t>We</w:t>
        </w:r>
      </w:ins>
      <w:r w:rsidR="00F52C1D" w:rsidRPr="00F52C1D">
        <w:rPr>
          <w:rFonts w:cs="Courier New"/>
        </w:rPr>
        <w:t xml:space="preserve"> use </w:t>
      </w:r>
      <w:ins w:id="615" w:author="Author">
        <w:r w:rsidR="00F52C1D" w:rsidRPr="00F52C1D">
          <w:rPr>
            <w:rFonts w:cs="Courier New"/>
          </w:rPr>
          <w:t xml:space="preserve">the </w:t>
        </w:r>
      </w:ins>
      <w:r w:rsidR="00F52C1D" w:rsidRPr="00F52C1D">
        <w:rPr>
          <w:rFonts w:cs="Courier New"/>
        </w:rPr>
        <w:t xml:space="preserve">GTX 1080 Ti </w:t>
      </w:r>
      <w:r w:rsidR="00A461CE">
        <w:rPr>
          <w:rFonts w:cs="Courier New"/>
        </w:rPr>
        <w:t>with 28 SM</w:t>
      </w:r>
      <w:del w:id="616" w:author="Author">
        <w:r>
          <w:delText>, we setup</w:delText>
        </w:r>
      </w:del>
      <w:ins w:id="617" w:author="Author">
        <w:r w:rsidR="00A461CE">
          <w:rPr>
            <w:rFonts w:cs="Courier New"/>
          </w:rPr>
          <w:t xml:space="preserve"> and set up</w:t>
        </w:r>
      </w:ins>
      <w:r w:rsidR="00A461CE">
        <w:rPr>
          <w:rFonts w:cs="Courier New"/>
        </w:rPr>
        <w:t xml:space="preserve"> a run of </w:t>
      </w:r>
      <w:del w:id="618" w:author="Author">
        <w:r>
          <w:delText>4</w:delText>
        </w:r>
      </w:del>
      <w:ins w:id="619" w:author="Author">
        <w:r w:rsidR="00A461CE">
          <w:rPr>
            <w:rFonts w:cs="Courier New"/>
          </w:rPr>
          <w:t>four</w:t>
        </w:r>
      </w:ins>
      <w:r w:rsidR="00F52C1D" w:rsidRPr="00F52C1D">
        <w:rPr>
          <w:rFonts w:cs="Courier New"/>
        </w:rPr>
        <w:t xml:space="preserve"> noise power levels</w:t>
      </w:r>
      <w:del w:id="620" w:author="Author">
        <w:r>
          <w:delText>(none,</w:delText>
        </w:r>
      </w:del>
      <w:ins w:id="621" w:author="Author">
        <w:r w:rsidR="00F52C1D" w:rsidRPr="00F52C1D">
          <w:rPr>
            <w:rFonts w:cs="Courier New"/>
          </w:rPr>
          <w:t xml:space="preserve"> (0, </w:t>
        </w:r>
      </w:ins>
      <w:r w:rsidR="00F52C1D" w:rsidRPr="00F52C1D">
        <w:rPr>
          <w:rFonts w:cs="Courier New"/>
        </w:rPr>
        <w:t>10,</w:t>
      </w:r>
      <w:ins w:id="622" w:author="Author">
        <w:r w:rsidR="00F52C1D" w:rsidRPr="00F52C1D">
          <w:rPr>
            <w:rFonts w:cs="Courier New"/>
          </w:rPr>
          <w:t xml:space="preserve"> </w:t>
        </w:r>
      </w:ins>
      <w:r w:rsidR="00F52C1D" w:rsidRPr="00F52C1D">
        <w:rPr>
          <w:rFonts w:cs="Courier New"/>
        </w:rPr>
        <w:t>15</w:t>
      </w:r>
      <w:ins w:id="623" w:author="Author">
        <w:r w:rsidR="00F52C1D" w:rsidRPr="00F52C1D">
          <w:rPr>
            <w:rFonts w:cs="Courier New"/>
          </w:rPr>
          <w:t>,</w:t>
        </w:r>
      </w:ins>
      <w:r w:rsidR="00F52C1D" w:rsidRPr="00F52C1D">
        <w:rPr>
          <w:rFonts w:cs="Courier New"/>
        </w:rPr>
        <w:t xml:space="preserve"> and </w:t>
      </w:r>
      <w:del w:id="624" w:author="Author">
        <w:r>
          <w:delText>20dB),</w:delText>
        </w:r>
      </w:del>
      <w:ins w:id="625" w:author="Author">
        <w:r w:rsidR="00F52C1D" w:rsidRPr="00F52C1D">
          <w:rPr>
            <w:rFonts w:cs="Courier New"/>
          </w:rPr>
          <w:t xml:space="preserve">20 dB) and </w:t>
        </w:r>
      </w:ins>
      <w:r w:rsidR="00F52C1D" w:rsidRPr="00F52C1D">
        <w:rPr>
          <w:rFonts w:cs="Courier New"/>
        </w:rPr>
        <w:t xml:space="preserve">25 </w:t>
      </w:r>
      <w:del w:id="626" w:author="Author">
        <w:r>
          <w:delText>signal's</w:delText>
        </w:r>
      </w:del>
      <w:ins w:id="627" w:author="Author">
        <w:r w:rsidR="00F52C1D" w:rsidRPr="00F52C1D">
          <w:rPr>
            <w:rFonts w:cs="Courier New"/>
          </w:rPr>
          <w:t>signa</w:t>
        </w:r>
        <w:r w:rsidR="00A461CE">
          <w:rPr>
            <w:rFonts w:cs="Courier New"/>
          </w:rPr>
          <w:t>ls</w:t>
        </w:r>
      </w:ins>
      <w:r w:rsidR="00A461CE">
        <w:rPr>
          <w:rFonts w:cs="Courier New"/>
        </w:rPr>
        <w:t xml:space="preserve"> (0</w:t>
      </w:r>
      <w:del w:id="628" w:author="Author">
        <w:r>
          <w:delText>-72dB</w:delText>
        </w:r>
      </w:del>
      <w:ins w:id="629" w:author="Author">
        <w:r w:rsidR="00A461CE">
          <w:rPr>
            <w:rFonts w:cs="Courier New"/>
          </w:rPr>
          <w:t>--72 dB</w:t>
        </w:r>
      </w:ins>
      <w:r w:rsidR="00A461CE">
        <w:rPr>
          <w:rFonts w:cs="Courier New"/>
        </w:rPr>
        <w:t xml:space="preserve"> by </w:t>
      </w:r>
      <w:del w:id="630" w:author="Author">
        <w:r>
          <w:delText>jumps</w:delText>
        </w:r>
      </w:del>
      <w:ins w:id="631" w:author="Author">
        <w:r w:rsidR="00A461CE">
          <w:rPr>
            <w:rFonts w:cs="Courier New"/>
          </w:rPr>
          <w:t>steps</w:t>
        </w:r>
      </w:ins>
      <w:r w:rsidR="00A461CE">
        <w:rPr>
          <w:rFonts w:cs="Courier New"/>
        </w:rPr>
        <w:t xml:space="preserve"> of 3) on </w:t>
      </w:r>
      <w:del w:id="632" w:author="Author">
        <w:r>
          <w:delText>7</w:delText>
        </w:r>
      </w:del>
      <w:ins w:id="633" w:author="Author">
        <w:r w:rsidR="00A461CE">
          <w:rPr>
            <w:rFonts w:cs="Courier New"/>
          </w:rPr>
          <w:t>seven</w:t>
        </w:r>
      </w:ins>
      <w:r w:rsidR="00F52C1D" w:rsidRPr="00F52C1D">
        <w:rPr>
          <w:rFonts w:cs="Courier New"/>
        </w:rPr>
        <w:t xml:space="preserve"> different frequencies with each interval set to </w:t>
      </w:r>
      <w:del w:id="634" w:author="Author">
        <w:r>
          <w:delText>$40ms$, thats</w:delText>
        </w:r>
      </w:del>
      <w:ins w:id="635" w:author="Author">
        <w:r w:rsidR="00F52C1D" w:rsidRPr="00F52C1D">
          <w:rPr>
            <w:rFonts w:cs="Courier New"/>
          </w:rPr>
          <w:t>40 ms, which makes</w:t>
        </w:r>
      </w:ins>
      <w:r w:rsidR="00F52C1D" w:rsidRPr="00F52C1D">
        <w:rPr>
          <w:rFonts w:cs="Courier New"/>
        </w:rPr>
        <w:t xml:space="preserve"> 1400 blocks on the entire card</w:t>
      </w:r>
      <w:del w:id="636" w:author="Author">
        <w:r>
          <w:delText>, this</w:delText>
        </w:r>
      </w:del>
      <w:ins w:id="637" w:author="Author">
        <w:r w:rsidR="00F52C1D" w:rsidRPr="00F52C1D">
          <w:rPr>
            <w:rFonts w:cs="Courier New"/>
          </w:rPr>
          <w:t>. This</w:t>
        </w:r>
      </w:ins>
      <w:r w:rsidR="00F52C1D" w:rsidRPr="00F52C1D">
        <w:rPr>
          <w:rFonts w:cs="Courier New"/>
        </w:rPr>
        <w:t xml:space="preserve"> gives 10 blocks per SM on </w:t>
      </w:r>
      <w:del w:id="638" w:author="Author">
        <w:r>
          <w:delText>5</w:delText>
        </w:r>
      </w:del>
      <w:ins w:id="639" w:author="Author">
        <w:r w:rsidR="00A461CE">
          <w:rPr>
            <w:rFonts w:cs="Courier New"/>
          </w:rPr>
          <w:t>five</w:t>
        </w:r>
      </w:ins>
      <w:r w:rsidR="00A461CE">
        <w:rPr>
          <w:rFonts w:cs="Courier New"/>
        </w:rPr>
        <w:t xml:space="preserve"> blocks. </w:t>
      </w:r>
      <w:del w:id="640" w:author="Author">
        <w:r>
          <w:delText>we compared</w:delText>
        </w:r>
      </w:del>
      <w:ins w:id="641" w:author="Author">
        <w:r w:rsidR="00A461CE">
          <w:rPr>
            <w:rFonts w:cs="Courier New"/>
          </w:rPr>
          <w:t>We compare</w:t>
        </w:r>
      </w:ins>
      <w:r w:rsidR="00A461CE">
        <w:rPr>
          <w:rFonts w:cs="Courier New"/>
        </w:rPr>
        <w:t xml:space="preserve"> the </w:t>
      </w:r>
      <w:del w:id="642" w:author="Author">
        <w:r>
          <w:delText>6</w:delText>
        </w:r>
      </w:del>
      <w:ins w:id="643" w:author="Author">
        <w:r w:rsidR="00A461CE">
          <w:rPr>
            <w:rFonts w:cs="Courier New"/>
          </w:rPr>
          <w:t>six</w:t>
        </w:r>
      </w:ins>
      <w:r w:rsidR="00F52C1D" w:rsidRPr="00F52C1D">
        <w:rPr>
          <w:rFonts w:cs="Courier New"/>
        </w:rPr>
        <w:t xml:space="preserve"> methods </w:t>
      </w:r>
      <w:del w:id="644" w:author="Author">
        <w:r>
          <w:delText>factor of</w:delText>
        </w:r>
      </w:del>
      <w:ins w:id="645" w:author="Author">
        <w:r w:rsidR="00F52C1D" w:rsidRPr="00F52C1D">
          <w:rPr>
            <w:rFonts w:cs="Courier New"/>
          </w:rPr>
          <w:t>for</w:t>
        </w:r>
      </w:ins>
      <w:r w:rsidR="00F52C1D" w:rsidRPr="00F52C1D">
        <w:rPr>
          <w:rFonts w:cs="Courier New"/>
        </w:rPr>
        <w:t xml:space="preserve"> speed</w:t>
      </w:r>
      <w:ins w:id="646" w:author="Author">
        <w:r w:rsidR="00F52C1D" w:rsidRPr="00F52C1D">
          <w:rPr>
            <w:rFonts w:cs="Courier New"/>
          </w:rPr>
          <w:t xml:space="preserve"> </w:t>
        </w:r>
      </w:ins>
      <w:r w:rsidR="00F52C1D" w:rsidRPr="00F52C1D">
        <w:rPr>
          <w:rFonts w:cs="Courier New"/>
        </w:rPr>
        <w:t xml:space="preserve">(normalized) and </w:t>
      </w:r>
      <w:del w:id="647" w:author="Author">
        <w:r>
          <w:delText>get</w:delText>
        </w:r>
      </w:del>
      <w:ins w:id="648" w:author="Author">
        <w:r w:rsidR="00F52C1D" w:rsidRPr="00F52C1D">
          <w:rPr>
            <w:rFonts w:cs="Courier New"/>
          </w:rPr>
          <w:t>find that,</w:t>
        </w:r>
      </w:ins>
    </w:p>
    <w:p w14:paraId="2FA0761E" w14:textId="77777777" w:rsidR="00F52C1D" w:rsidRPr="00F52C1D" w:rsidRDefault="00F52C1D" w:rsidP="00F52C1D">
      <w:pPr>
        <w:pStyle w:val="PlainText"/>
        <w:rPr>
          <w:rFonts w:cs="Courier New"/>
        </w:rPr>
      </w:pPr>
      <w:r w:rsidRPr="00F52C1D">
        <w:rPr>
          <w:rFonts w:cs="Courier New"/>
        </w:rPr>
        <w:t>\begin{figure}[ht]</w:t>
      </w:r>
    </w:p>
    <w:p w14:paraId="39E02894" w14:textId="77777777" w:rsidR="00F52C1D" w:rsidRPr="00F52C1D" w:rsidRDefault="00F52C1D" w:rsidP="00F52C1D">
      <w:pPr>
        <w:pStyle w:val="PlainText"/>
        <w:rPr>
          <w:rFonts w:cs="Courier New"/>
        </w:rPr>
      </w:pPr>
      <w:r w:rsidRPr="00F52C1D">
        <w:rPr>
          <w:rFonts w:cs="Courier New"/>
        </w:rPr>
        <w:tab/>
        <w:t>\setlength{\subfigcapmargin}{.1in}</w:t>
      </w:r>
    </w:p>
    <w:p w14:paraId="67818646" w14:textId="77777777" w:rsidR="00F52C1D" w:rsidRPr="00F52C1D" w:rsidRDefault="00F52C1D" w:rsidP="00F52C1D">
      <w:pPr>
        <w:pStyle w:val="PlainText"/>
        <w:rPr>
          <w:rFonts w:cs="Courier New"/>
        </w:rPr>
      </w:pPr>
      <w:r w:rsidRPr="00F52C1D">
        <w:rPr>
          <w:rFonts w:cs="Courier New"/>
        </w:rPr>
        <w:tab/>
        <w:t>\centering</w:t>
      </w:r>
    </w:p>
    <w:p w14:paraId="6F091F1E" w14:textId="77777777" w:rsidR="00F52C1D" w:rsidRPr="00F52C1D" w:rsidRDefault="00F52C1D" w:rsidP="00F52C1D">
      <w:pPr>
        <w:pStyle w:val="PlainText"/>
        <w:rPr>
          <w:rFonts w:cs="Courier New"/>
        </w:rPr>
      </w:pPr>
      <w:r w:rsidRPr="00F52C1D">
        <w:rPr>
          <w:rFonts w:cs="Courier New"/>
        </w:rPr>
        <w:tab/>
        <w:t>\begin{tikzpicture}</w:t>
      </w:r>
    </w:p>
    <w:p w14:paraId="4BFBAD1F" w14:textId="77777777" w:rsidR="00F52C1D" w:rsidRPr="00F52C1D" w:rsidRDefault="00F52C1D" w:rsidP="00F52C1D">
      <w:pPr>
        <w:pStyle w:val="PlainText"/>
        <w:rPr>
          <w:rFonts w:cs="Courier New"/>
        </w:rPr>
      </w:pPr>
      <w:r w:rsidRPr="00F52C1D">
        <w:rPr>
          <w:rFonts w:cs="Courier New"/>
        </w:rPr>
        <w:tab/>
        <w:t>\begin{axis}[</w:t>
      </w:r>
    </w:p>
    <w:p w14:paraId="112D5568" w14:textId="77777777" w:rsidR="00F52C1D" w:rsidRPr="00F52C1D" w:rsidRDefault="00F52C1D" w:rsidP="00F52C1D">
      <w:pPr>
        <w:pStyle w:val="PlainText"/>
        <w:rPr>
          <w:rFonts w:cs="Courier New"/>
        </w:rPr>
      </w:pPr>
      <w:r w:rsidRPr="00F52C1D">
        <w:rPr>
          <w:rFonts w:cs="Courier New"/>
        </w:rPr>
        <w:tab/>
        <w:t>ybar =-2cm,</w:t>
      </w:r>
    </w:p>
    <w:p w14:paraId="133233C7" w14:textId="77777777" w:rsidR="00F52C1D" w:rsidRPr="00F52C1D" w:rsidRDefault="00F52C1D" w:rsidP="00F52C1D">
      <w:pPr>
        <w:pStyle w:val="PlainText"/>
        <w:rPr>
          <w:rFonts w:cs="Courier New"/>
        </w:rPr>
      </w:pPr>
      <w:r w:rsidRPr="00F52C1D">
        <w:rPr>
          <w:rFonts w:cs="Courier New"/>
        </w:rPr>
        <w:tab/>
        <w:t>x axis line style = { opacity = 0 },</w:t>
      </w:r>
    </w:p>
    <w:p w14:paraId="07F9073A" w14:textId="77777777" w:rsidR="00F52C1D" w:rsidRPr="00F52C1D" w:rsidRDefault="00F52C1D" w:rsidP="00F52C1D">
      <w:pPr>
        <w:pStyle w:val="PlainText"/>
        <w:rPr>
          <w:rFonts w:cs="Courier New"/>
        </w:rPr>
      </w:pPr>
      <w:r w:rsidRPr="00F52C1D">
        <w:rPr>
          <w:rFonts w:cs="Courier New"/>
        </w:rPr>
        <w:tab/>
        <w:t>xticklabel style=</w:t>
      </w:r>
    </w:p>
    <w:p w14:paraId="7796FCCE" w14:textId="77777777" w:rsidR="00F52C1D" w:rsidRPr="00F52C1D" w:rsidRDefault="00F52C1D" w:rsidP="00F52C1D">
      <w:pPr>
        <w:pStyle w:val="PlainText"/>
        <w:rPr>
          <w:rFonts w:cs="Courier New"/>
        </w:rPr>
      </w:pPr>
      <w:r w:rsidRPr="00F52C1D">
        <w:rPr>
          <w:rFonts w:cs="Courier New"/>
        </w:rPr>
        <w:tab/>
        <w:t>{align=center,text width = 5mm},</w:t>
      </w:r>
    </w:p>
    <w:p w14:paraId="766D68A3" w14:textId="77777777" w:rsidR="00F52C1D" w:rsidRPr="00F52C1D" w:rsidRDefault="00F52C1D" w:rsidP="00F52C1D">
      <w:pPr>
        <w:pStyle w:val="PlainText"/>
        <w:rPr>
          <w:rFonts w:cs="Courier New"/>
        </w:rPr>
      </w:pPr>
      <w:r w:rsidRPr="00F52C1D">
        <w:rPr>
          <w:rFonts w:cs="Courier New"/>
        </w:rPr>
        <w:tab/>
        <w:t>axis y line       = none,</w:t>
      </w:r>
    </w:p>
    <w:p w14:paraId="5E543484" w14:textId="77777777" w:rsidR="00F52C1D" w:rsidRPr="00F52C1D" w:rsidRDefault="00F52C1D" w:rsidP="00F52C1D">
      <w:pPr>
        <w:pStyle w:val="PlainText"/>
        <w:rPr>
          <w:rFonts w:cs="Courier New"/>
        </w:rPr>
      </w:pPr>
      <w:r w:rsidRPr="00F52C1D">
        <w:rPr>
          <w:rFonts w:cs="Courier New"/>
        </w:rPr>
        <w:tab/>
        <w:t>tickwidth         = 0pt,</w:t>
      </w:r>
    </w:p>
    <w:p w14:paraId="5F6F9D2B" w14:textId="77777777" w:rsidR="00F52C1D" w:rsidRPr="00F52C1D" w:rsidRDefault="00F52C1D" w:rsidP="00F52C1D">
      <w:pPr>
        <w:pStyle w:val="PlainText"/>
        <w:rPr>
          <w:rFonts w:cs="Courier New"/>
        </w:rPr>
      </w:pPr>
      <w:r w:rsidRPr="00F52C1D">
        <w:rPr>
          <w:rFonts w:cs="Courier New"/>
        </w:rPr>
        <w:tab/>
        <w:t>enlarge y limits  = 0.8,</w:t>
      </w:r>
    </w:p>
    <w:p w14:paraId="57ED6611" w14:textId="77777777" w:rsidR="00F52C1D" w:rsidRPr="00F52C1D" w:rsidRDefault="00F52C1D" w:rsidP="00F52C1D">
      <w:pPr>
        <w:pStyle w:val="PlainText"/>
        <w:rPr>
          <w:rFonts w:cs="Courier New"/>
        </w:rPr>
      </w:pPr>
      <w:r w:rsidRPr="00F52C1D">
        <w:rPr>
          <w:rFonts w:cs="Courier New"/>
        </w:rPr>
        <w:tab/>
        <w:t>symbolic x coords = {M1,M2,M3,M4,M5,M6,M7},</w:t>
      </w:r>
    </w:p>
    <w:p w14:paraId="49718626" w14:textId="77777777" w:rsidR="00F52C1D" w:rsidRPr="00F52C1D" w:rsidRDefault="00F52C1D" w:rsidP="00F52C1D">
      <w:pPr>
        <w:pStyle w:val="PlainText"/>
        <w:rPr>
          <w:rFonts w:cs="Courier New"/>
        </w:rPr>
      </w:pPr>
      <w:r w:rsidRPr="00F52C1D">
        <w:rPr>
          <w:rFonts w:cs="Courier New"/>
        </w:rPr>
        <w:tab/>
        <w:t>nodes near coords,</w:t>
      </w:r>
    </w:p>
    <w:p w14:paraId="23342FD5" w14:textId="77777777" w:rsidR="00F52C1D" w:rsidRPr="00F52C1D" w:rsidRDefault="00F52C1D" w:rsidP="00F52C1D">
      <w:pPr>
        <w:pStyle w:val="PlainText"/>
        <w:rPr>
          <w:rFonts w:cs="Courier New"/>
        </w:rPr>
      </w:pPr>
      <w:r w:rsidRPr="00F52C1D">
        <w:rPr>
          <w:rFonts w:cs="Courier New"/>
        </w:rPr>
        <w:tab/>
        <w:t>]</w:t>
      </w:r>
    </w:p>
    <w:p w14:paraId="241BB18F" w14:textId="77777777" w:rsidR="00F52C1D" w:rsidRPr="00F52C1D" w:rsidRDefault="00F52C1D" w:rsidP="00F52C1D">
      <w:pPr>
        <w:pStyle w:val="PlainText"/>
        <w:rPr>
          <w:rFonts w:cs="Courier New"/>
        </w:rPr>
      </w:pPr>
      <w:r w:rsidRPr="00F52C1D">
        <w:rPr>
          <w:rFonts w:cs="Courier New"/>
        </w:rPr>
        <w:tab/>
        <w:t>\addplot coordinates { (M1,1) (M2,1.66) (M3,1.66) (M4,1.662) (M5,1.655) (M6,1.65) (M7,1.84) };</w:t>
      </w:r>
    </w:p>
    <w:p w14:paraId="557770BF" w14:textId="77777777" w:rsidR="00F52C1D" w:rsidRPr="00F52C1D" w:rsidRDefault="00F52C1D" w:rsidP="00F52C1D">
      <w:pPr>
        <w:pStyle w:val="PlainText"/>
        <w:rPr>
          <w:rFonts w:cs="Courier New"/>
        </w:rPr>
      </w:pPr>
      <w:r w:rsidRPr="00F52C1D">
        <w:rPr>
          <w:rFonts w:cs="Courier New"/>
        </w:rPr>
        <w:tab/>
        <w:t>\legend{Run Time Normalized Improvement}</w:t>
      </w:r>
    </w:p>
    <w:p w14:paraId="622D3942" w14:textId="77777777" w:rsidR="00F52C1D" w:rsidRPr="00F52C1D" w:rsidRDefault="00F52C1D" w:rsidP="00F52C1D">
      <w:pPr>
        <w:pStyle w:val="PlainText"/>
        <w:rPr>
          <w:rFonts w:cs="Courier New"/>
        </w:rPr>
      </w:pPr>
      <w:r w:rsidRPr="00F52C1D">
        <w:rPr>
          <w:rFonts w:cs="Courier New"/>
        </w:rPr>
        <w:tab/>
        <w:t>\end{axis}</w:t>
      </w:r>
    </w:p>
    <w:p w14:paraId="7BFA8C10" w14:textId="77777777" w:rsidR="00F52C1D" w:rsidRPr="00F52C1D" w:rsidRDefault="00F52C1D" w:rsidP="00F52C1D">
      <w:pPr>
        <w:pStyle w:val="PlainText"/>
        <w:rPr>
          <w:rFonts w:cs="Courier New"/>
        </w:rPr>
      </w:pPr>
      <w:r w:rsidRPr="00F52C1D">
        <w:rPr>
          <w:rFonts w:cs="Courier New"/>
        </w:rPr>
        <w:tab/>
        <w:t>\end{tikzpicture}</w:t>
      </w:r>
    </w:p>
    <w:p w14:paraId="55DC4204" w14:textId="77777777" w:rsidR="00F52C1D" w:rsidRPr="00F52C1D" w:rsidRDefault="00F52C1D" w:rsidP="00F52C1D">
      <w:pPr>
        <w:pStyle w:val="PlainText"/>
        <w:rPr>
          <w:rFonts w:cs="Courier New"/>
        </w:rPr>
      </w:pPr>
      <w:r w:rsidRPr="00F52C1D">
        <w:rPr>
          <w:rFonts w:cs="Courier New"/>
        </w:rPr>
        <w:tab/>
        <w:t>\caption{Comparison of Pascal Run times for different configurations, each number indicates $\frac{runtime(M1)}{runtime(Configuration)}$. for example, if M1 to 3.52 seconds M2 will take $\frac{3.52}{1.66}= 2~seconds$}</w:t>
      </w:r>
    </w:p>
    <w:p w14:paraId="7DDD6532" w14:textId="77777777" w:rsidR="00F52C1D" w:rsidRPr="00F52C1D" w:rsidRDefault="00F52C1D" w:rsidP="00F52C1D">
      <w:pPr>
        <w:pStyle w:val="PlainText"/>
        <w:rPr>
          <w:rFonts w:cs="Courier New"/>
        </w:rPr>
      </w:pPr>
      <w:r w:rsidRPr="00F52C1D">
        <w:rPr>
          <w:rFonts w:cs="Courier New"/>
        </w:rPr>
        <w:tab/>
        <w:t>\label{fig:nvidia-pascal-comparable-run}</w:t>
      </w:r>
    </w:p>
    <w:p w14:paraId="318035E3" w14:textId="77777777" w:rsidR="00F52C1D" w:rsidRPr="00F52C1D" w:rsidRDefault="00F52C1D" w:rsidP="00F52C1D">
      <w:pPr>
        <w:pStyle w:val="PlainText"/>
        <w:rPr>
          <w:rFonts w:cs="Courier New"/>
        </w:rPr>
      </w:pPr>
      <w:r w:rsidRPr="00F52C1D">
        <w:rPr>
          <w:rFonts w:cs="Courier New"/>
        </w:rPr>
        <w:t>\end{figure}</w:t>
      </w:r>
    </w:p>
    <w:p w14:paraId="1EA00F92" w14:textId="549E86BC" w:rsidR="00F52C1D" w:rsidRPr="00F52C1D" w:rsidRDefault="00A461CE" w:rsidP="00F52C1D">
      <w:pPr>
        <w:pStyle w:val="PlainText"/>
        <w:rPr>
          <w:rFonts w:cs="Courier New"/>
        </w:rPr>
      </w:pPr>
      <w:r>
        <w:rPr>
          <w:rFonts w:cs="Courier New"/>
        </w:rPr>
        <w:t xml:space="preserve">for the first </w:t>
      </w:r>
      <w:del w:id="649" w:author="Author">
        <w:r w:rsidR="002015C9">
          <w:delText>6</w:delText>
        </w:r>
      </w:del>
      <w:ins w:id="650" w:author="Author">
        <w:r>
          <w:rPr>
            <w:rFonts w:cs="Courier New"/>
          </w:rPr>
          <w:t>six</w:t>
        </w:r>
      </w:ins>
      <w:r w:rsidR="00F52C1D" w:rsidRPr="00F52C1D">
        <w:rPr>
          <w:rFonts w:cs="Courier New"/>
        </w:rPr>
        <w:t xml:space="preserve"> optimizations</w:t>
      </w:r>
      <w:ins w:id="651" w:author="Author">
        <w:r w:rsidR="00F52C1D" w:rsidRPr="00F52C1D">
          <w:rPr>
            <w:rFonts w:cs="Courier New"/>
          </w:rPr>
          <w:t>,</w:t>
        </w:r>
      </w:ins>
      <w:r w:rsidR="00F52C1D" w:rsidRPr="00F52C1D">
        <w:rPr>
          <w:rFonts w:cs="Courier New"/>
        </w:rPr>
        <w:t xml:space="preserve"> only M2 gives significant acceleration </w:t>
      </w:r>
      <w:del w:id="652" w:author="Author">
        <w:r w:rsidR="002015C9">
          <w:delText xml:space="preserve">of </w:delText>
        </w:r>
      </w:del>
      <w:ins w:id="653" w:author="Author">
        <w:r w:rsidR="00F52C1D" w:rsidRPr="00F52C1D">
          <w:rPr>
            <w:rFonts w:cs="Courier New"/>
          </w:rPr>
          <w:t>(</w:t>
        </w:r>
      </w:ins>
      <w:r w:rsidR="00F52C1D" w:rsidRPr="00F52C1D">
        <w:rPr>
          <w:rFonts w:cs="Courier New"/>
        </w:rPr>
        <w:t>66</w:t>
      </w:r>
      <w:del w:id="654" w:author="Author">
        <w:r w:rsidR="002015C9">
          <w:delText>\%.</w:delText>
        </w:r>
      </w:del>
      <w:ins w:id="655" w:author="Author">
        <w:r w:rsidR="00F52C1D" w:rsidRPr="00F52C1D">
          <w:rPr>
            <w:rFonts w:cs="Courier New"/>
          </w:rPr>
          <w:t>\%). The</w:t>
        </w:r>
      </w:ins>
      <w:r w:rsidR="00F52C1D" w:rsidRPr="00F52C1D">
        <w:rPr>
          <w:rFonts w:cs="Courier New"/>
        </w:rPr>
        <w:t xml:space="preserve"> CUDA 8 compiler </w:t>
      </w:r>
      <w:ins w:id="656" w:author="Author">
        <w:r w:rsidR="00F52C1D" w:rsidRPr="00F52C1D">
          <w:rPr>
            <w:rFonts w:cs="Courier New"/>
          </w:rPr>
          <w:t xml:space="preserve">was </w:t>
        </w:r>
      </w:ins>
      <w:r w:rsidR="00F52C1D" w:rsidRPr="00F52C1D">
        <w:rPr>
          <w:rFonts w:cs="Courier New"/>
        </w:rPr>
        <w:t xml:space="preserve">changed to standard </w:t>
      </w:r>
      <w:del w:id="657" w:author="Author">
        <w:r w:rsidR="002015C9">
          <w:delText xml:space="preserve">of </w:delText>
        </w:r>
      </w:del>
      <w:r w:rsidR="00F52C1D" w:rsidRPr="00F52C1D">
        <w:rPr>
          <w:rFonts w:cs="Courier New"/>
        </w:rPr>
        <w:t xml:space="preserve">C++ from C. </w:t>
      </w:r>
      <w:del w:id="658" w:author="Author">
        <w:r w:rsidR="002015C9">
          <w:delText>we</w:delText>
        </w:r>
      </w:del>
      <w:ins w:id="659" w:author="Author">
        <w:r w:rsidR="00F52C1D" w:rsidRPr="00F52C1D">
          <w:rPr>
            <w:rFonts w:cs="Courier New"/>
          </w:rPr>
          <w:t>We</w:t>
        </w:r>
      </w:ins>
      <w:r w:rsidR="00F52C1D" w:rsidRPr="00F52C1D">
        <w:rPr>
          <w:rFonts w:cs="Courier New"/>
        </w:rPr>
        <w:t xml:space="preserve"> combined </w:t>
      </w:r>
      <w:ins w:id="660" w:author="Author">
        <w:r w:rsidR="00F52C1D" w:rsidRPr="00F52C1D">
          <w:rPr>
            <w:rFonts w:cs="Courier New"/>
          </w:rPr>
          <w:t xml:space="preserve">the </w:t>
        </w:r>
      </w:ins>
      <w:r w:rsidR="00F52C1D" w:rsidRPr="00F52C1D">
        <w:rPr>
          <w:rFonts w:cs="Courier New"/>
        </w:rPr>
        <w:t xml:space="preserve">template functions with </w:t>
      </w:r>
      <w:ins w:id="661" w:author="Author">
        <w:r w:rsidR="00F52C1D" w:rsidRPr="00F52C1D">
          <w:rPr>
            <w:rFonts w:cs="Courier New"/>
          </w:rPr>
          <w:t xml:space="preserve">a </w:t>
        </w:r>
      </w:ins>
      <w:r w:rsidR="00F52C1D" w:rsidRPr="00F52C1D">
        <w:rPr>
          <w:rFonts w:cs="Courier New"/>
        </w:rPr>
        <w:t>warp shuffle to reduce synchronization</w:t>
      </w:r>
      <w:r>
        <w:rPr>
          <w:rFonts w:cs="Courier New"/>
        </w:rPr>
        <w:t xml:space="preserve">s. </w:t>
      </w:r>
      <w:del w:id="662" w:author="Author">
        <w:r w:rsidR="002015C9">
          <w:delText>as</w:delText>
        </w:r>
      </w:del>
      <w:ins w:id="663" w:author="Author">
        <w:r>
          <w:rPr>
            <w:rFonts w:cs="Courier New"/>
          </w:rPr>
          <w:t>As</w:t>
        </w:r>
      </w:ins>
      <w:r>
        <w:rPr>
          <w:rFonts w:cs="Courier New"/>
        </w:rPr>
        <w:t xml:space="preserve"> noted at M2, we </w:t>
      </w:r>
      <w:del w:id="664" w:author="Author">
        <w:r w:rsidR="002015C9">
          <w:delText>require 3</w:delText>
        </w:r>
      </w:del>
      <w:ins w:id="665" w:author="Author">
        <w:r>
          <w:rPr>
            <w:rFonts w:cs="Courier New"/>
          </w:rPr>
          <w:t>required three</w:t>
        </w:r>
      </w:ins>
      <w:r w:rsidR="00F52C1D" w:rsidRPr="00F52C1D">
        <w:rPr>
          <w:rFonts w:cs="Courier New"/>
        </w:rPr>
        <w:t xml:space="preserve"> aggregations to test (</w:t>
      </w:r>
      <w:ins w:id="666" w:author="Author">
        <w:r w:rsidR="00F52C1D" w:rsidRPr="00F52C1D">
          <w:rPr>
            <w:rFonts w:cs="Courier New"/>
          </w:rPr>
          <w:t xml:space="preserve">a </w:t>
        </w:r>
      </w:ins>
      <w:r w:rsidR="00F52C1D" w:rsidRPr="00F52C1D">
        <w:rPr>
          <w:rFonts w:cs="Courier New"/>
        </w:rPr>
        <w:t xml:space="preserve">maximum and </w:t>
      </w:r>
      <w:del w:id="667" w:author="Author">
        <w:r w:rsidR="002015C9">
          <w:delText>2</w:delText>
        </w:r>
      </w:del>
      <w:ins w:id="668" w:author="Author">
        <w:r>
          <w:rPr>
            <w:rFonts w:cs="Courier New"/>
          </w:rPr>
          <w:t>two</w:t>
        </w:r>
      </w:ins>
      <w:r w:rsidR="00F52C1D" w:rsidRPr="00F52C1D">
        <w:rPr>
          <w:rFonts w:cs="Courier New"/>
        </w:rPr>
        <w:t xml:space="preserve"> additions). </w:t>
      </w:r>
      <w:del w:id="669" w:author="Author">
        <w:r w:rsidR="002015C9">
          <w:delText>we use</w:delText>
        </w:r>
      </w:del>
      <w:ins w:id="670" w:author="Author">
        <w:r w:rsidR="00F52C1D" w:rsidRPr="00F52C1D">
          <w:rPr>
            <w:rFonts w:cs="Courier New"/>
          </w:rPr>
          <w:t>We used the</w:t>
        </w:r>
      </w:ins>
      <w:r w:rsidR="00F52C1D" w:rsidRPr="00F52C1D">
        <w:rPr>
          <w:rFonts w:cs="Courier New"/>
        </w:rPr>
        <w:t xml:space="preserve"> modified warpReduceSum algo</w:t>
      </w:r>
      <w:r>
        <w:rPr>
          <w:rFonts w:cs="Courier New"/>
        </w:rPr>
        <w:t xml:space="preserve">rithm with </w:t>
      </w:r>
      <w:ins w:id="671" w:author="Author">
        <w:r>
          <w:rPr>
            <w:rFonts w:cs="Courier New"/>
          </w:rPr>
          <w:t xml:space="preserve">the </w:t>
        </w:r>
      </w:ins>
      <w:r>
        <w:rPr>
          <w:rFonts w:cs="Courier New"/>
        </w:rPr>
        <w:t xml:space="preserve">template to get </w:t>
      </w:r>
      <w:del w:id="672" w:author="Author">
        <w:r w:rsidR="002015C9">
          <w:delText>3</w:delText>
        </w:r>
      </w:del>
      <w:ins w:id="673" w:author="Author">
        <w:r>
          <w:rPr>
            <w:rFonts w:cs="Courier New"/>
          </w:rPr>
          <w:t>three</w:t>
        </w:r>
      </w:ins>
      <w:r w:rsidR="00F52C1D" w:rsidRPr="00F52C1D">
        <w:rPr>
          <w:rFonts w:cs="Courier New"/>
        </w:rPr>
        <w:t xml:space="preserve"> accumulator </w:t>
      </w:r>
      <w:del w:id="674" w:author="Author">
        <w:r w:rsidR="002015C9">
          <w:delText>operate</w:delText>
        </w:r>
      </w:del>
      <w:ins w:id="675" w:author="Author">
        <w:r w:rsidR="00F52C1D" w:rsidRPr="00F52C1D">
          <w:rPr>
            <w:rFonts w:cs="Courier New"/>
          </w:rPr>
          <w:t>operations</w:t>
        </w:r>
      </w:ins>
      <w:r w:rsidR="00F52C1D" w:rsidRPr="00F52C1D">
        <w:rPr>
          <w:rFonts w:cs="Courier New"/>
        </w:rPr>
        <w:t xml:space="preserve"> on each value</w:t>
      </w:r>
      <w:ins w:id="676" w:author="Author">
        <w:r w:rsidR="00F52C1D" w:rsidRPr="00F52C1D">
          <w:rPr>
            <w:rFonts w:cs="Courier New"/>
          </w:rPr>
          <w:t xml:space="preserve"> and</w:t>
        </w:r>
      </w:ins>
      <w:r w:rsidR="00F52C1D" w:rsidRPr="00F52C1D">
        <w:rPr>
          <w:rFonts w:cs="Courier New"/>
        </w:rPr>
        <w:t>, with</w:t>
      </w:r>
      <w:r>
        <w:rPr>
          <w:rFonts w:cs="Courier New"/>
        </w:rPr>
        <w:t xml:space="preserve"> </w:t>
      </w:r>
      <w:ins w:id="677" w:author="Author">
        <w:r>
          <w:rPr>
            <w:rFonts w:cs="Courier New"/>
          </w:rPr>
          <w:t xml:space="preserve">a </w:t>
        </w:r>
      </w:ins>
      <w:r>
        <w:rPr>
          <w:rFonts w:cs="Courier New"/>
        </w:rPr>
        <w:t>block of 256</w:t>
      </w:r>
      <w:ins w:id="678" w:author="Author">
        <w:r>
          <w:rPr>
            <w:rFonts w:cs="Courier New"/>
          </w:rPr>
          <w:t>,</w:t>
        </w:r>
      </w:ins>
      <w:r>
        <w:rPr>
          <w:rFonts w:cs="Courier New"/>
        </w:rPr>
        <w:t xml:space="preserve"> we reduced to </w:t>
      </w:r>
      <w:del w:id="679" w:author="Author">
        <w:r w:rsidR="002015C9">
          <w:delText>8</w:delText>
        </w:r>
      </w:del>
      <w:ins w:id="680" w:author="Author">
        <w:r>
          <w:rPr>
            <w:rFonts w:cs="Courier New"/>
          </w:rPr>
          <w:t>eight</w:t>
        </w:r>
        <w:r w:rsidR="00F52C1D" w:rsidRPr="00F52C1D">
          <w:rPr>
            <w:rFonts w:cs="Courier New"/>
          </w:rPr>
          <w:t xml:space="preserve"> the</w:t>
        </w:r>
      </w:ins>
      <w:r w:rsidR="00F52C1D" w:rsidRPr="00F52C1D">
        <w:rPr>
          <w:rFonts w:cs="Courier New"/>
        </w:rPr>
        <w:t xml:space="preserve"> mid values for each function</w:t>
      </w:r>
      <w:del w:id="681" w:author="Author">
        <w:r w:rsidR="002015C9">
          <w:delText>, we run</w:delText>
        </w:r>
      </w:del>
      <w:ins w:id="682" w:author="Author">
        <w:r w:rsidR="00F52C1D" w:rsidRPr="00F52C1D">
          <w:rPr>
            <w:rFonts w:cs="Courier New"/>
          </w:rPr>
          <w:t>. We ran</w:t>
        </w:r>
      </w:ins>
      <w:r w:rsidR="00F52C1D" w:rsidRPr="00F52C1D">
        <w:rPr>
          <w:rFonts w:cs="Courier New"/>
        </w:rPr>
        <w:t xml:space="preserve"> single</w:t>
      </w:r>
      <w:del w:id="683" w:author="Author">
        <w:r w:rsidR="002015C9">
          <w:delText xml:space="preserve"> </w:delText>
        </w:r>
      </w:del>
      <w:ins w:id="684" w:author="Author">
        <w:r w:rsidR="00F52C1D" w:rsidRPr="00F52C1D">
          <w:rPr>
            <w:rFonts w:cs="Courier New"/>
          </w:rPr>
          <w:t>-</w:t>
        </w:r>
      </w:ins>
      <w:r w:rsidR="00F52C1D" w:rsidRPr="00F52C1D">
        <w:rPr>
          <w:rFonts w:cs="Courier New"/>
        </w:rPr>
        <w:t xml:space="preserve">thread synchronization and </w:t>
      </w:r>
      <w:del w:id="685" w:author="Author">
        <w:r w:rsidR="002015C9">
          <w:delText>take 3</w:delText>
        </w:r>
      </w:del>
      <w:ins w:id="686" w:author="Author">
        <w:r w:rsidR="00F52C1D" w:rsidRPr="00F52C1D">
          <w:rPr>
            <w:rFonts w:cs="Courier New"/>
          </w:rPr>
          <w:t xml:space="preserve">took </w:t>
        </w:r>
        <w:r>
          <w:rPr>
            <w:rFonts w:cs="Courier New"/>
          </w:rPr>
          <w:t>three</w:t>
        </w:r>
      </w:ins>
      <w:r w:rsidR="00F52C1D" w:rsidRPr="00F52C1D">
        <w:rPr>
          <w:rFonts w:cs="Courier New"/>
        </w:rPr>
        <w:t xml:space="preserve"> values for each of the lower threads and </w:t>
      </w:r>
      <w:del w:id="687" w:author="Author">
        <w:r w:rsidR="002015C9">
          <w:delText>run</w:delText>
        </w:r>
      </w:del>
      <w:ins w:id="688" w:author="Author">
        <w:r w:rsidR="00F52C1D" w:rsidRPr="00F52C1D">
          <w:rPr>
            <w:rFonts w:cs="Courier New"/>
          </w:rPr>
          <w:t>ran a</w:t>
        </w:r>
      </w:ins>
      <w:r w:rsidR="00F52C1D" w:rsidRPr="00F52C1D">
        <w:rPr>
          <w:rFonts w:cs="Courier New"/>
        </w:rPr>
        <w:t xml:space="preserve"> secon</w:t>
      </w:r>
      <w:r>
        <w:rPr>
          <w:rFonts w:cs="Courier New"/>
        </w:rPr>
        <w:t xml:space="preserve">d partial </w:t>
      </w:r>
      <w:del w:id="689" w:author="Author">
        <w:r w:rsidR="002015C9">
          <w:delText>summary</w:delText>
        </w:r>
      </w:del>
      <w:ins w:id="690" w:author="Author">
        <w:r>
          <w:rPr>
            <w:rFonts w:cs="Courier New"/>
          </w:rPr>
          <w:t>sum</w:t>
        </w:r>
      </w:ins>
      <w:r>
        <w:rPr>
          <w:rFonts w:cs="Courier New"/>
        </w:rPr>
        <w:t xml:space="preserve"> on the </w:t>
      </w:r>
      <w:del w:id="691" w:author="Author">
        <w:r w:rsidR="002015C9">
          <w:delText xml:space="preserve">remained 8. this gives another </w:delText>
        </w:r>
      </w:del>
      <w:ins w:id="692" w:author="Author">
        <w:r>
          <w:rPr>
            <w:rFonts w:cs="Courier New"/>
          </w:rPr>
          <w:t>remaining eight</w:t>
        </w:r>
        <w:r w:rsidR="00F52C1D" w:rsidRPr="00F52C1D">
          <w:rPr>
            <w:rFonts w:cs="Courier New"/>
          </w:rPr>
          <w:t xml:space="preserve"> threads. This reduced the </w:t>
        </w:r>
      </w:ins>
      <w:r w:rsidR="00F52C1D" w:rsidRPr="00F52C1D">
        <w:rPr>
          <w:rFonts w:cs="Courier New"/>
        </w:rPr>
        <w:t xml:space="preserve">run time </w:t>
      </w:r>
      <w:del w:id="693" w:author="Author">
        <w:r w:rsidR="002015C9">
          <w:delText xml:space="preserve">reduction </w:delText>
        </w:r>
      </w:del>
      <w:r w:rsidR="00F52C1D" w:rsidRPr="00F52C1D">
        <w:rPr>
          <w:rFonts w:cs="Courier New"/>
        </w:rPr>
        <w:t xml:space="preserve">by </w:t>
      </w:r>
      <w:ins w:id="694" w:author="Author">
        <w:r w:rsidR="00F52C1D" w:rsidRPr="00F52C1D">
          <w:rPr>
            <w:rFonts w:cs="Courier New"/>
          </w:rPr>
          <w:t xml:space="preserve">another </w:t>
        </w:r>
      </w:ins>
      <w:r w:rsidR="00F52C1D" w:rsidRPr="00F52C1D">
        <w:rPr>
          <w:rFonts w:cs="Courier New"/>
        </w:rPr>
        <w:t>10</w:t>
      </w:r>
      <w:del w:id="695" w:author="Author">
        <w:r w:rsidR="002015C9">
          <w:delText>\% to</w:delText>
        </w:r>
      </w:del>
      <w:ins w:id="696" w:author="Author">
        <w:r w:rsidR="00F52C1D" w:rsidRPr="00F52C1D">
          <w:rPr>
            <w:rFonts w:cs="Courier New"/>
          </w:rPr>
          <w:t>\%, giving a</w:t>
        </w:r>
      </w:ins>
      <w:r w:rsidR="00F52C1D" w:rsidRPr="00F52C1D">
        <w:rPr>
          <w:rFonts w:cs="Courier New"/>
        </w:rPr>
        <w:t xml:space="preserve"> total </w:t>
      </w:r>
      <w:ins w:id="697" w:author="Author">
        <w:r w:rsidR="00F52C1D" w:rsidRPr="00F52C1D">
          <w:rPr>
            <w:rFonts w:cs="Courier New"/>
          </w:rPr>
          <w:t xml:space="preserve">run-time </w:t>
        </w:r>
      </w:ins>
      <w:r w:rsidR="00F52C1D" w:rsidRPr="00F52C1D">
        <w:rPr>
          <w:rFonts w:cs="Courier New"/>
        </w:rPr>
        <w:t xml:space="preserve">improvement of </w:t>
      </w:r>
      <w:del w:id="698" w:author="Author">
        <w:r w:rsidR="002015C9">
          <w:delText xml:space="preserve">run time by </w:delText>
        </w:r>
      </w:del>
      <w:r w:rsidR="00F52C1D" w:rsidRPr="00F52C1D">
        <w:rPr>
          <w:rFonts w:cs="Courier New"/>
        </w:rPr>
        <w:t>84\%.</w:t>
      </w:r>
    </w:p>
    <w:p w14:paraId="7D82202A" w14:textId="77777777" w:rsidR="00F52C1D" w:rsidRPr="00F52C1D" w:rsidRDefault="00F52C1D" w:rsidP="00F52C1D">
      <w:pPr>
        <w:pStyle w:val="PlainText"/>
        <w:rPr>
          <w:rFonts w:cs="Courier New"/>
        </w:rPr>
      </w:pPr>
    </w:p>
    <w:p w14:paraId="0418DA15" w14:textId="60A3CA47" w:rsidR="00F52C1D" w:rsidRPr="00F52C1D" w:rsidRDefault="00F52C1D" w:rsidP="00F52C1D">
      <w:pPr>
        <w:pStyle w:val="PlainText"/>
        <w:rPr>
          <w:rFonts w:cs="Courier New"/>
        </w:rPr>
      </w:pPr>
      <w:r w:rsidRPr="00F52C1D">
        <w:rPr>
          <w:rFonts w:cs="Courier New"/>
        </w:rPr>
        <w:t xml:space="preserve">\section{Testing Congestion </w:t>
      </w:r>
      <w:del w:id="699" w:author="Author">
        <w:r w:rsidR="002015C9">
          <w:delText>With</w:delText>
        </w:r>
      </w:del>
      <w:ins w:id="700" w:author="Author">
        <w:r w:rsidRPr="00F52C1D">
          <w:rPr>
            <w:rFonts w:cs="Courier New"/>
          </w:rPr>
          <w:t>with</w:t>
        </w:r>
      </w:ins>
      <w:r w:rsidRPr="00F52C1D">
        <w:rPr>
          <w:rFonts w:cs="Courier New"/>
        </w:rPr>
        <w:t xml:space="preserve"> Nsight}</w:t>
      </w:r>
    </w:p>
    <w:p w14:paraId="4872FD9E" w14:textId="77777777" w:rsidR="00F52C1D" w:rsidRPr="00F52C1D" w:rsidRDefault="00F52C1D" w:rsidP="00F52C1D">
      <w:pPr>
        <w:pStyle w:val="PlainText"/>
        <w:rPr>
          <w:rFonts w:cs="Courier New"/>
        </w:rPr>
      </w:pPr>
      <w:r w:rsidRPr="00F52C1D">
        <w:rPr>
          <w:rFonts w:cs="Courier New"/>
        </w:rPr>
        <w:t>\label{sec:nsight-for-congestion}</w:t>
      </w:r>
    </w:p>
    <w:p w14:paraId="7E7873C1" w14:textId="5629029A" w:rsidR="00F52C1D" w:rsidRPr="00F52C1D" w:rsidRDefault="00F52C1D" w:rsidP="00F52C1D">
      <w:pPr>
        <w:pStyle w:val="PlainText"/>
        <w:rPr>
          <w:rFonts w:cs="Courier New"/>
        </w:rPr>
      </w:pPr>
      <w:r w:rsidRPr="00F52C1D">
        <w:rPr>
          <w:rFonts w:cs="Courier New"/>
        </w:rPr>
        <w:lastRenderedPageBreak/>
        <w:t xml:space="preserve">To test </w:t>
      </w:r>
      <w:ins w:id="701" w:author="Author">
        <w:r w:rsidRPr="00F52C1D">
          <w:rPr>
            <w:rFonts w:cs="Courier New"/>
          </w:rPr>
          <w:t xml:space="preserve">the </w:t>
        </w:r>
      </w:ins>
      <w:r w:rsidRPr="00F52C1D">
        <w:rPr>
          <w:rFonts w:cs="Courier New"/>
        </w:rPr>
        <w:t xml:space="preserve">critical bottlenecks when optimizing </w:t>
      </w:r>
      <w:del w:id="702" w:author="Author">
        <w:r w:rsidR="002015C9">
          <w:delText>at</w:delText>
        </w:r>
      </w:del>
      <w:ins w:id="703" w:author="Author">
        <w:r w:rsidRPr="00F52C1D">
          <w:rPr>
            <w:rFonts w:cs="Courier New"/>
          </w:rPr>
          <w:t>in</w:t>
        </w:r>
      </w:ins>
      <w:r w:rsidRPr="00F52C1D">
        <w:rPr>
          <w:rFonts w:cs="Courier New"/>
        </w:rPr>
        <w:t xml:space="preserve"> \ref{sec:optimizing-for-pascal</w:t>
      </w:r>
      <w:del w:id="704" w:author="Author">
        <w:r w:rsidR="002015C9">
          <w:delText>} ,for M5,M6 and M7.</w:delText>
        </w:r>
      </w:del>
      <w:ins w:id="705" w:author="Author">
        <w:r w:rsidRPr="00F52C1D">
          <w:rPr>
            <w:rFonts w:cs="Courier New"/>
          </w:rPr>
          <w:t>},</w:t>
        </w:r>
      </w:ins>
      <w:r w:rsidRPr="00F52C1D">
        <w:rPr>
          <w:rFonts w:cs="Courier New"/>
        </w:rPr>
        <w:t xml:space="preserve"> several criteria from \cref{sec:nvidia-nsight} </w:t>
      </w:r>
      <w:ins w:id="706" w:author="Author">
        <w:r w:rsidRPr="00F52C1D">
          <w:rPr>
            <w:rFonts w:cs="Courier New"/>
          </w:rPr>
          <w:t xml:space="preserve">were </w:t>
        </w:r>
      </w:ins>
      <w:r w:rsidRPr="00F52C1D">
        <w:rPr>
          <w:rFonts w:cs="Courier New"/>
        </w:rPr>
        <w:t xml:space="preserve">tested </w:t>
      </w:r>
      <w:del w:id="707" w:author="Author">
        <w:r w:rsidR="002015C9">
          <w:delText>include</w:delText>
        </w:r>
      </w:del>
      <w:ins w:id="708" w:author="Author">
        <w:r w:rsidRPr="00F52C1D">
          <w:rPr>
            <w:rFonts w:cs="Courier New"/>
          </w:rPr>
          <w:t>for M5--M7, including</w:t>
        </w:r>
      </w:ins>
      <w:r w:rsidRPr="00F52C1D">
        <w:rPr>
          <w:rFonts w:cs="Courier New"/>
        </w:rPr>
        <w:t xml:space="preserve"> \ref{itm:instructions-statistics</w:t>
      </w:r>
      <w:del w:id="709" w:author="Author">
        <w:r w:rsidR="002015C9">
          <w:delText>},\</w:delText>
        </w:r>
      </w:del>
      <w:ins w:id="710" w:author="Author">
        <w:r w:rsidRPr="00F52C1D">
          <w:rPr>
            <w:rFonts w:cs="Courier New"/>
          </w:rPr>
          <w:t>}, \</w:t>
        </w:r>
      </w:ins>
      <w:r w:rsidRPr="00F52C1D">
        <w:rPr>
          <w:rFonts w:cs="Courier New"/>
        </w:rPr>
        <w:t>ref{itm:issue-efficiency</w:t>
      </w:r>
      <w:del w:id="711" w:author="Author">
        <w:r w:rsidR="002015C9">
          <w:delText>}</w:delText>
        </w:r>
      </w:del>
      <w:ins w:id="712" w:author="Author">
        <w:r w:rsidRPr="00F52C1D">
          <w:rPr>
            <w:rFonts w:cs="Courier New"/>
          </w:rPr>
          <w:t>},</w:t>
        </w:r>
      </w:ins>
      <w:r w:rsidRPr="00F52C1D">
        <w:rPr>
          <w:rFonts w:cs="Courier New"/>
        </w:rPr>
        <w:t xml:space="preserve"> and total run time for the kernel as measured by Nsight</w:t>
      </w:r>
      <w:del w:id="713" w:author="Author">
        <w:r w:rsidR="002015C9">
          <w:delText xml:space="preserve">, since </w:delText>
        </w:r>
      </w:del>
      <w:ins w:id="714" w:author="Author">
        <w:r w:rsidRPr="00F52C1D">
          <w:rPr>
            <w:rFonts w:cs="Courier New"/>
          </w:rPr>
          <w:t xml:space="preserve">. Because the </w:t>
        </w:r>
      </w:ins>
      <w:r w:rsidRPr="00F52C1D">
        <w:rPr>
          <w:rFonts w:cs="Courier New"/>
        </w:rPr>
        <w:t>architecture counters are limited</w:t>
      </w:r>
      <w:ins w:id="715" w:author="Author">
        <w:r w:rsidRPr="00F52C1D">
          <w:rPr>
            <w:rFonts w:cs="Courier New"/>
          </w:rPr>
          <w:t>, the</w:t>
        </w:r>
      </w:ins>
      <w:r w:rsidRPr="00F52C1D">
        <w:rPr>
          <w:rFonts w:cs="Courier New"/>
        </w:rPr>
        <w:t xml:space="preserve"> Nsight configuration measured for noiseless input at 16</w:t>
      </w:r>
      <w:del w:id="716" w:author="Author">
        <w:r w:rsidR="002015C9">
          <w:delText xml:space="preserve"> - </w:delText>
        </w:r>
      </w:del>
      <w:ins w:id="717" w:author="Author">
        <w:r w:rsidRPr="00F52C1D">
          <w:rPr>
            <w:rFonts w:cs="Courier New"/>
          </w:rPr>
          <w:t>--</w:t>
        </w:r>
      </w:ins>
      <w:r w:rsidRPr="00F52C1D">
        <w:rPr>
          <w:rFonts w:cs="Courier New"/>
        </w:rPr>
        <w:t>20 levels of signals (</w:t>
      </w:r>
      <w:del w:id="718" w:author="Author">
        <w:r w:rsidR="002015C9">
          <w:delText>depends</w:delText>
        </w:r>
      </w:del>
      <w:ins w:id="719" w:author="Author">
        <w:r w:rsidRPr="00F52C1D">
          <w:rPr>
            <w:rFonts w:cs="Courier New"/>
          </w:rPr>
          <w:t>depending</w:t>
        </w:r>
      </w:ins>
      <w:r w:rsidRPr="00F52C1D">
        <w:rPr>
          <w:rFonts w:cs="Courier New"/>
        </w:rPr>
        <w:t xml:space="preserve"> on the maximum occupancy of the configuration) and </w:t>
      </w:r>
      <w:ins w:id="720" w:author="Author">
        <w:r w:rsidRPr="00F52C1D">
          <w:rPr>
            <w:rFonts w:cs="Courier New"/>
          </w:rPr>
          <w:t xml:space="preserve">at </w:t>
        </w:r>
      </w:ins>
      <w:r w:rsidRPr="00F52C1D">
        <w:rPr>
          <w:rFonts w:cs="Courier New"/>
        </w:rPr>
        <w:t xml:space="preserve">very short interval of </w:t>
      </w:r>
      <w:del w:id="721" w:author="Author">
        <w:r w:rsidR="002015C9">
          <w:delText>8ms. we</w:delText>
        </w:r>
      </w:del>
      <w:ins w:id="722" w:author="Author">
        <w:r w:rsidRPr="00F52C1D">
          <w:rPr>
            <w:rFonts w:cs="Courier New"/>
          </w:rPr>
          <w:t>8~ms. We</w:t>
        </w:r>
      </w:ins>
      <w:r w:rsidRPr="00F52C1D">
        <w:rPr>
          <w:rFonts w:cs="Courier New"/>
        </w:rPr>
        <w:t xml:space="preserve"> verified agains</w:t>
      </w:r>
      <w:r w:rsidR="00A461CE">
        <w:rPr>
          <w:rFonts w:cs="Courier New"/>
        </w:rPr>
        <w:t xml:space="preserve">t run time for standard run of </w:t>
      </w:r>
      <w:del w:id="723" w:author="Author">
        <w:r w:rsidR="002015C9">
          <w:delText>4</w:delText>
        </w:r>
      </w:del>
      <w:ins w:id="724" w:author="Author">
        <w:r w:rsidR="00A461CE">
          <w:rPr>
            <w:rFonts w:cs="Courier New"/>
          </w:rPr>
          <w:t>four</w:t>
        </w:r>
      </w:ins>
      <w:r w:rsidRPr="00F52C1D">
        <w:rPr>
          <w:rFonts w:cs="Courier New"/>
        </w:rPr>
        <w:t xml:space="preserve"> noise lev</w:t>
      </w:r>
      <w:r w:rsidR="00A461CE">
        <w:rPr>
          <w:rFonts w:cs="Courier New"/>
        </w:rPr>
        <w:t>els (</w:t>
      </w:r>
      <w:del w:id="725" w:author="Author">
        <w:r w:rsidR="002015C9">
          <w:delText>none,</w:delText>
        </w:r>
      </w:del>
      <w:ins w:id="726" w:author="Author">
        <w:r w:rsidR="00A461CE">
          <w:rPr>
            <w:rFonts w:cs="Courier New"/>
          </w:rPr>
          <w:t xml:space="preserve">0, </w:t>
        </w:r>
      </w:ins>
      <w:r w:rsidR="00A461CE">
        <w:rPr>
          <w:rFonts w:cs="Courier New"/>
        </w:rPr>
        <w:t>33,</w:t>
      </w:r>
      <w:ins w:id="727" w:author="Author">
        <w:r w:rsidR="00A461CE">
          <w:rPr>
            <w:rFonts w:cs="Courier New"/>
          </w:rPr>
          <w:t xml:space="preserve"> </w:t>
        </w:r>
      </w:ins>
      <w:r w:rsidR="00A461CE">
        <w:rPr>
          <w:rFonts w:cs="Courier New"/>
        </w:rPr>
        <w:t>43</w:t>
      </w:r>
      <w:ins w:id="728" w:author="Author">
        <w:r w:rsidR="00A461CE">
          <w:rPr>
            <w:rFonts w:cs="Courier New"/>
          </w:rPr>
          <w:t>,</w:t>
        </w:r>
      </w:ins>
      <w:r w:rsidR="00A461CE">
        <w:rPr>
          <w:rFonts w:cs="Courier New"/>
        </w:rPr>
        <w:t xml:space="preserve"> and </w:t>
      </w:r>
      <w:del w:id="729" w:author="Author">
        <w:r w:rsidR="002015C9">
          <w:delText>53dB</w:delText>
        </w:r>
      </w:del>
      <w:ins w:id="730" w:author="Author">
        <w:r w:rsidR="00A461CE">
          <w:rPr>
            <w:rFonts w:cs="Courier New"/>
          </w:rPr>
          <w:t>53 dB</w:t>
        </w:r>
      </w:ins>
      <w:r w:rsidR="00A461CE">
        <w:rPr>
          <w:rFonts w:cs="Courier New"/>
        </w:rPr>
        <w:t xml:space="preserve">) for </w:t>
      </w:r>
      <w:del w:id="731" w:author="Author">
        <w:r w:rsidR="002015C9">
          <w:delText>7</w:delText>
        </w:r>
      </w:del>
      <w:ins w:id="732" w:author="Author">
        <w:r w:rsidR="00A461CE">
          <w:rPr>
            <w:rFonts w:cs="Courier New"/>
          </w:rPr>
          <w:t>seven</w:t>
        </w:r>
      </w:ins>
      <w:r w:rsidRPr="00F52C1D">
        <w:rPr>
          <w:rFonts w:cs="Courier New"/>
        </w:rPr>
        <w:t xml:space="preserve"> frequencies and </w:t>
      </w:r>
      <w:del w:id="733" w:author="Author">
        <w:r w:rsidR="002015C9">
          <w:delText>10</w:delText>
        </w:r>
      </w:del>
      <w:ins w:id="734" w:author="Author">
        <w:r w:rsidR="00A461CE">
          <w:rPr>
            <w:rFonts w:cs="Courier New"/>
          </w:rPr>
          <w:t>ten</w:t>
        </w:r>
      </w:ins>
      <w:r w:rsidRPr="00F52C1D">
        <w:rPr>
          <w:rFonts w:cs="Courier New"/>
        </w:rPr>
        <w:t xml:space="preserve"> levels of $\delta \alpha$ (40</w:t>
      </w:r>
      <w:del w:id="735" w:author="Author">
        <w:r w:rsidR="002015C9">
          <w:delText xml:space="preserve"> </w:delText>
        </w:r>
      </w:del>
      <w:ins w:id="736" w:author="Author">
        <w:r w:rsidRPr="00F52C1D">
          <w:rPr>
            <w:rFonts w:cs="Courier New"/>
          </w:rPr>
          <w:t>~</w:t>
        </w:r>
      </w:ins>
      <w:r w:rsidRPr="00F52C1D">
        <w:rPr>
          <w:rFonts w:cs="Courier New"/>
        </w:rPr>
        <w:t>ms</w:t>
      </w:r>
      <w:del w:id="737" w:author="Author">
        <w:r w:rsidR="002015C9">
          <w:delText>),</w:delText>
        </w:r>
      </w:del>
      <w:ins w:id="738" w:author="Author">
        <w:r w:rsidRPr="00F52C1D">
          <w:rPr>
            <w:rFonts w:cs="Courier New"/>
          </w:rPr>
          <w:t>).</w:t>
        </w:r>
      </w:ins>
      <w:r w:rsidRPr="00F52C1D">
        <w:rPr>
          <w:rFonts w:cs="Courier New"/>
        </w:rPr>
        <w:t xml:space="preserve"> M8 is M6 with </w:t>
      </w:r>
      <w:ins w:id="739" w:author="Author">
        <w:r w:rsidRPr="00F52C1D">
          <w:rPr>
            <w:rFonts w:cs="Courier New"/>
          </w:rPr>
          <w:t xml:space="preserve">the </w:t>
        </w:r>
      </w:ins>
      <w:r w:rsidRPr="00F52C1D">
        <w:rPr>
          <w:rFonts w:cs="Courier New"/>
        </w:rPr>
        <w:t>synchronization method of M7</w:t>
      </w:r>
      <w:ins w:id="740" w:author="Author">
        <w:r w:rsidRPr="00F52C1D">
          <w:rPr>
            <w:rFonts w:cs="Courier New"/>
          </w:rPr>
          <w:t>.</w:t>
        </w:r>
      </w:ins>
    </w:p>
    <w:p w14:paraId="7E55A2C3" w14:textId="77777777" w:rsidR="002015C9" w:rsidRDefault="002015C9" w:rsidP="002015C9">
      <w:pPr>
        <w:rPr>
          <w:del w:id="741" w:author="Author"/>
        </w:rPr>
      </w:pPr>
    </w:p>
    <w:p w14:paraId="6DFDBFC0" w14:textId="77777777" w:rsidR="00F52C1D" w:rsidRPr="00F52C1D" w:rsidRDefault="00F52C1D" w:rsidP="00F52C1D">
      <w:pPr>
        <w:pStyle w:val="PlainText"/>
        <w:rPr>
          <w:rFonts w:cs="Courier New"/>
        </w:rPr>
      </w:pPr>
    </w:p>
    <w:p w14:paraId="3AB226B5" w14:textId="77777777" w:rsidR="00F52C1D" w:rsidRPr="00F52C1D" w:rsidRDefault="00F52C1D" w:rsidP="00F52C1D">
      <w:pPr>
        <w:pStyle w:val="PlainText"/>
        <w:rPr>
          <w:rFonts w:cs="Courier New"/>
        </w:rPr>
      </w:pPr>
      <w:r w:rsidRPr="00F52C1D">
        <w:rPr>
          <w:rFonts w:cs="Courier New"/>
        </w:rPr>
        <w:t>\begin{figure}[ht]</w:t>
      </w:r>
    </w:p>
    <w:p w14:paraId="5F83AE44" w14:textId="77777777" w:rsidR="00F52C1D" w:rsidRPr="00F52C1D" w:rsidRDefault="00F52C1D" w:rsidP="00F52C1D">
      <w:pPr>
        <w:pStyle w:val="PlainText"/>
        <w:rPr>
          <w:rFonts w:cs="Courier New"/>
        </w:rPr>
      </w:pPr>
      <w:r w:rsidRPr="00F52C1D">
        <w:rPr>
          <w:rFonts w:cs="Courier New"/>
        </w:rPr>
        <w:tab/>
        <w:t>\setlength{\subfigcapmargin}{.1in}</w:t>
      </w:r>
    </w:p>
    <w:p w14:paraId="59C14F9A" w14:textId="77777777" w:rsidR="00F52C1D" w:rsidRPr="00F52C1D" w:rsidRDefault="00F52C1D" w:rsidP="00F52C1D">
      <w:pPr>
        <w:pStyle w:val="PlainText"/>
        <w:rPr>
          <w:rFonts w:cs="Courier New"/>
        </w:rPr>
      </w:pPr>
      <w:r w:rsidRPr="00F52C1D">
        <w:rPr>
          <w:rFonts w:cs="Courier New"/>
        </w:rPr>
        <w:tab/>
        <w:t>\centering</w:t>
      </w:r>
    </w:p>
    <w:p w14:paraId="6817AC2C" w14:textId="77777777" w:rsidR="00F52C1D" w:rsidRPr="00F52C1D" w:rsidRDefault="00F52C1D" w:rsidP="00F52C1D">
      <w:pPr>
        <w:pStyle w:val="PlainText"/>
        <w:rPr>
          <w:rFonts w:cs="Courier New"/>
        </w:rPr>
      </w:pPr>
      <w:r w:rsidRPr="00F52C1D">
        <w:rPr>
          <w:rFonts w:cs="Courier New"/>
        </w:rPr>
        <w:tab/>
        <w:t>\begin{tikzpicture}</w:t>
      </w:r>
    </w:p>
    <w:p w14:paraId="6F34FD08" w14:textId="77777777" w:rsidR="00F52C1D" w:rsidRPr="00F52C1D" w:rsidRDefault="00F52C1D" w:rsidP="00F52C1D">
      <w:pPr>
        <w:pStyle w:val="PlainText"/>
        <w:rPr>
          <w:rFonts w:cs="Courier New"/>
        </w:rPr>
      </w:pPr>
      <w:r w:rsidRPr="00F52C1D">
        <w:rPr>
          <w:rFonts w:cs="Courier New"/>
        </w:rPr>
        <w:tab/>
        <w:t>\begin{axis}[</w:t>
      </w:r>
    </w:p>
    <w:p w14:paraId="5EDC0F12" w14:textId="77777777" w:rsidR="00F52C1D" w:rsidRPr="00F52C1D" w:rsidRDefault="00F52C1D" w:rsidP="00F52C1D">
      <w:pPr>
        <w:pStyle w:val="PlainText"/>
        <w:rPr>
          <w:rFonts w:cs="Courier New"/>
        </w:rPr>
      </w:pPr>
      <w:r w:rsidRPr="00F52C1D">
        <w:rPr>
          <w:rFonts w:cs="Courier New"/>
        </w:rPr>
        <w:tab/>
        <w:t>ybar,</w:t>
      </w:r>
    </w:p>
    <w:p w14:paraId="3B3B066C" w14:textId="77777777" w:rsidR="00F52C1D" w:rsidRPr="00F52C1D" w:rsidRDefault="00F52C1D" w:rsidP="00F52C1D">
      <w:pPr>
        <w:pStyle w:val="PlainText"/>
        <w:rPr>
          <w:rFonts w:cs="Courier New"/>
        </w:rPr>
      </w:pPr>
      <w:r w:rsidRPr="00F52C1D">
        <w:rPr>
          <w:rFonts w:cs="Courier New"/>
        </w:rPr>
        <w:tab/>
        <w:t>major x tick style = transparent,</w:t>
      </w:r>
    </w:p>
    <w:p w14:paraId="627231C0" w14:textId="77777777" w:rsidR="00F52C1D" w:rsidRPr="00F52C1D" w:rsidRDefault="00F52C1D" w:rsidP="00F52C1D">
      <w:pPr>
        <w:pStyle w:val="PlainText"/>
        <w:rPr>
          <w:rFonts w:cs="Courier New"/>
        </w:rPr>
      </w:pPr>
      <w:r w:rsidRPr="00F52C1D">
        <w:rPr>
          <w:rFonts w:cs="Courier New"/>
        </w:rPr>
        <w:tab/>
        <w:t>bar width=10pt,</w:t>
      </w:r>
    </w:p>
    <w:p w14:paraId="51EB8EC1" w14:textId="77777777" w:rsidR="00F52C1D" w:rsidRPr="00F52C1D" w:rsidRDefault="00F52C1D" w:rsidP="00F52C1D">
      <w:pPr>
        <w:pStyle w:val="PlainText"/>
        <w:rPr>
          <w:rFonts w:cs="Courier New"/>
        </w:rPr>
      </w:pPr>
      <w:r w:rsidRPr="00F52C1D">
        <w:rPr>
          <w:rFonts w:cs="Courier New"/>
        </w:rPr>
        <w:tab/>
        <w:t>width  = 0.85*\textwidth,</w:t>
      </w:r>
    </w:p>
    <w:p w14:paraId="54D0738E" w14:textId="77777777" w:rsidR="00F52C1D" w:rsidRPr="00F52C1D" w:rsidRDefault="00F52C1D" w:rsidP="00F52C1D">
      <w:pPr>
        <w:pStyle w:val="PlainText"/>
        <w:rPr>
          <w:rFonts w:cs="Courier New"/>
        </w:rPr>
      </w:pPr>
      <w:r w:rsidRPr="00F52C1D">
        <w:rPr>
          <w:rFonts w:cs="Courier New"/>
        </w:rPr>
        <w:tab/>
        <w:t>xtick = data,</w:t>
      </w:r>
    </w:p>
    <w:p w14:paraId="5BEDE893" w14:textId="77777777" w:rsidR="00F52C1D" w:rsidRPr="00F52C1D" w:rsidRDefault="00F52C1D" w:rsidP="00F52C1D">
      <w:pPr>
        <w:pStyle w:val="PlainText"/>
        <w:rPr>
          <w:rFonts w:cs="Courier New"/>
        </w:rPr>
      </w:pPr>
      <w:r w:rsidRPr="00F52C1D">
        <w:rPr>
          <w:rFonts w:cs="Courier New"/>
        </w:rPr>
        <w:tab/>
        <w:t>x axis line style = { opacity = 0 },</w:t>
      </w:r>
    </w:p>
    <w:p w14:paraId="51002F03" w14:textId="77777777" w:rsidR="00F52C1D" w:rsidRPr="00F52C1D" w:rsidRDefault="00F52C1D" w:rsidP="00F52C1D">
      <w:pPr>
        <w:pStyle w:val="PlainText"/>
        <w:rPr>
          <w:rFonts w:cs="Courier New"/>
        </w:rPr>
      </w:pPr>
      <w:r w:rsidRPr="00F52C1D">
        <w:rPr>
          <w:rFonts w:cs="Courier New"/>
        </w:rPr>
        <w:tab/>
        <w:t>enlarge x limits=0.25,</w:t>
      </w:r>
    </w:p>
    <w:p w14:paraId="0F18573E" w14:textId="77777777" w:rsidR="00F52C1D" w:rsidRPr="00F52C1D" w:rsidRDefault="00F52C1D" w:rsidP="00F52C1D">
      <w:pPr>
        <w:pStyle w:val="PlainText"/>
        <w:rPr>
          <w:rFonts w:cs="Courier New"/>
        </w:rPr>
      </w:pPr>
      <w:r w:rsidRPr="00F52C1D">
        <w:rPr>
          <w:rFonts w:cs="Courier New"/>
        </w:rPr>
        <w:tab/>
        <w:t>axis y line       = none,</w:t>
      </w:r>
    </w:p>
    <w:p w14:paraId="33D78E23" w14:textId="77777777" w:rsidR="00F52C1D" w:rsidRPr="00F52C1D" w:rsidRDefault="00F52C1D" w:rsidP="00F52C1D">
      <w:pPr>
        <w:pStyle w:val="PlainText"/>
        <w:rPr>
          <w:rFonts w:cs="Courier New"/>
        </w:rPr>
      </w:pPr>
      <w:r w:rsidRPr="00F52C1D">
        <w:rPr>
          <w:rFonts w:cs="Courier New"/>
        </w:rPr>
        <w:tab/>
        <w:t>enlarge y limits  = 0.8,</w:t>
      </w:r>
    </w:p>
    <w:p w14:paraId="6F74996C" w14:textId="77777777" w:rsidR="00F52C1D" w:rsidRPr="00F52C1D" w:rsidRDefault="00F52C1D" w:rsidP="00F52C1D">
      <w:pPr>
        <w:pStyle w:val="PlainText"/>
        <w:rPr>
          <w:rFonts w:cs="Courier New"/>
        </w:rPr>
      </w:pPr>
      <w:r w:rsidRPr="00F52C1D">
        <w:rPr>
          <w:rFonts w:cs="Courier New"/>
        </w:rPr>
        <w:tab/>
        <w:t>symbolic x coords = {M5,M6,M7,M8},</w:t>
      </w:r>
    </w:p>
    <w:p w14:paraId="672EB3BA" w14:textId="77777777" w:rsidR="00F52C1D" w:rsidRPr="00F52C1D" w:rsidRDefault="00F52C1D" w:rsidP="00F52C1D">
      <w:pPr>
        <w:pStyle w:val="PlainText"/>
        <w:rPr>
          <w:rFonts w:cs="Courier New"/>
        </w:rPr>
      </w:pPr>
      <w:r w:rsidRPr="00F52C1D">
        <w:rPr>
          <w:rFonts w:cs="Courier New"/>
        </w:rPr>
        <w:tab/>
        <w:t>nodes near coords,</w:t>
      </w:r>
    </w:p>
    <w:p w14:paraId="05B1CB34" w14:textId="77777777" w:rsidR="00F52C1D" w:rsidRPr="00F52C1D" w:rsidRDefault="00F52C1D" w:rsidP="00F52C1D">
      <w:pPr>
        <w:pStyle w:val="PlainText"/>
        <w:rPr>
          <w:rFonts w:cs="Courier New"/>
        </w:rPr>
      </w:pPr>
      <w:r w:rsidRPr="00F52C1D">
        <w:rPr>
          <w:rFonts w:cs="Courier New"/>
        </w:rPr>
        <w:tab/>
        <w:t>legend style={</w:t>
      </w:r>
    </w:p>
    <w:p w14:paraId="10CD3B32" w14:textId="77777777" w:rsidR="00F52C1D" w:rsidRPr="00F52C1D" w:rsidRDefault="00F52C1D" w:rsidP="00F52C1D">
      <w:pPr>
        <w:pStyle w:val="PlainText"/>
        <w:rPr>
          <w:rFonts w:cs="Courier New"/>
        </w:rPr>
      </w:pPr>
      <w:r w:rsidRPr="00F52C1D">
        <w:rPr>
          <w:rFonts w:cs="Courier New"/>
        </w:rPr>
        <w:tab/>
      </w:r>
      <w:r w:rsidRPr="00F52C1D">
        <w:rPr>
          <w:rFonts w:cs="Courier New"/>
        </w:rPr>
        <w:tab/>
        <w:t>at={(0.4,0.85)},</w:t>
      </w:r>
    </w:p>
    <w:p w14:paraId="2C64B492" w14:textId="77777777" w:rsidR="00F52C1D" w:rsidRPr="00F52C1D" w:rsidRDefault="00F52C1D" w:rsidP="00F52C1D">
      <w:pPr>
        <w:pStyle w:val="PlainText"/>
        <w:rPr>
          <w:rFonts w:cs="Courier New"/>
        </w:rPr>
      </w:pPr>
      <w:r w:rsidRPr="00F52C1D">
        <w:rPr>
          <w:rFonts w:cs="Courier New"/>
        </w:rPr>
        <w:tab/>
      </w:r>
      <w:r w:rsidRPr="00F52C1D">
        <w:rPr>
          <w:rFonts w:cs="Courier New"/>
        </w:rPr>
        <w:tab/>
        <w:t>anchor=south east,</w:t>
      </w:r>
    </w:p>
    <w:p w14:paraId="2E7022DA" w14:textId="77777777" w:rsidR="00F52C1D" w:rsidRPr="00F52C1D" w:rsidRDefault="00F52C1D" w:rsidP="00F52C1D">
      <w:pPr>
        <w:pStyle w:val="PlainText"/>
        <w:rPr>
          <w:rFonts w:cs="Courier New"/>
        </w:rPr>
      </w:pPr>
      <w:r w:rsidRPr="00F52C1D">
        <w:rPr>
          <w:rFonts w:cs="Courier New"/>
        </w:rPr>
        <w:tab/>
      </w:r>
      <w:r w:rsidRPr="00F52C1D">
        <w:rPr>
          <w:rFonts w:cs="Courier New"/>
        </w:rPr>
        <w:tab/>
        <w:t>column sep=1ex</w:t>
      </w:r>
    </w:p>
    <w:p w14:paraId="1EF5C88F" w14:textId="77777777" w:rsidR="00F52C1D" w:rsidRPr="00F52C1D" w:rsidRDefault="00F52C1D" w:rsidP="00F52C1D">
      <w:pPr>
        <w:pStyle w:val="PlainText"/>
        <w:rPr>
          <w:rFonts w:cs="Courier New"/>
        </w:rPr>
      </w:pPr>
      <w:r w:rsidRPr="00F52C1D">
        <w:rPr>
          <w:rFonts w:cs="Courier New"/>
        </w:rPr>
        <w:tab/>
        <w:t>}</w:t>
      </w:r>
    </w:p>
    <w:p w14:paraId="561BD4BD" w14:textId="77777777" w:rsidR="00F52C1D" w:rsidRPr="00F52C1D" w:rsidRDefault="00F52C1D" w:rsidP="00F52C1D">
      <w:pPr>
        <w:pStyle w:val="PlainText"/>
        <w:rPr>
          <w:rFonts w:cs="Courier New"/>
        </w:rPr>
      </w:pPr>
      <w:r w:rsidRPr="00F52C1D">
        <w:rPr>
          <w:rFonts w:cs="Courier New"/>
        </w:rPr>
        <w:tab/>
        <w:t>]</w:t>
      </w:r>
    </w:p>
    <w:p w14:paraId="04BD38BF" w14:textId="77777777" w:rsidR="00F52C1D" w:rsidRPr="00F52C1D" w:rsidRDefault="00F52C1D" w:rsidP="00F52C1D">
      <w:pPr>
        <w:pStyle w:val="PlainText"/>
        <w:rPr>
          <w:rFonts w:cs="Courier New"/>
        </w:rPr>
      </w:pPr>
      <w:r w:rsidRPr="00F52C1D">
        <w:rPr>
          <w:rFonts w:cs="Courier New"/>
        </w:rPr>
        <w:tab/>
        <w:t>\addplot[style={bblue,fill=bblue,mark=none}] coordinates {(M5,1.35)(M6,1)(M7,1.5)(M8,1.45)};</w:t>
      </w:r>
    </w:p>
    <w:p w14:paraId="6A36A1F2" w14:textId="77777777" w:rsidR="00F52C1D" w:rsidRPr="00F52C1D" w:rsidRDefault="00F52C1D" w:rsidP="00F52C1D">
      <w:pPr>
        <w:pStyle w:val="PlainText"/>
        <w:rPr>
          <w:rFonts w:cs="Courier New"/>
        </w:rPr>
      </w:pPr>
      <w:r w:rsidRPr="00F52C1D">
        <w:rPr>
          <w:rFonts w:cs="Courier New"/>
        </w:rPr>
        <w:tab/>
        <w:t>\addplot[style={rred,fill=rred,mark=none}] coordinates {(M5,0.7)(M6,1.4)(M7,1)(M8,1)};</w:t>
      </w:r>
    </w:p>
    <w:p w14:paraId="4CEFA159" w14:textId="77777777" w:rsidR="00F52C1D" w:rsidRPr="00F52C1D" w:rsidRDefault="00F52C1D" w:rsidP="00F52C1D">
      <w:pPr>
        <w:pStyle w:val="PlainText"/>
        <w:rPr>
          <w:rFonts w:cs="Courier New"/>
        </w:rPr>
      </w:pPr>
      <w:r w:rsidRPr="00F52C1D">
        <w:rPr>
          <w:rFonts w:cs="Courier New"/>
        </w:rPr>
        <w:tab/>
        <w:t>\addplot[style={rred,fill=ggreen,mark=none}] coordinates {(M5,1.25)(M6,1)(M7,1)(M8,1.25)};</w:t>
      </w:r>
    </w:p>
    <w:p w14:paraId="200DA468" w14:textId="77777777" w:rsidR="00F52C1D" w:rsidRPr="00F52C1D" w:rsidRDefault="00F52C1D" w:rsidP="00F52C1D">
      <w:pPr>
        <w:pStyle w:val="PlainText"/>
        <w:rPr>
          <w:rFonts w:cs="Courier New"/>
        </w:rPr>
      </w:pPr>
      <w:r w:rsidRPr="00F52C1D">
        <w:rPr>
          <w:rFonts w:cs="Courier New"/>
        </w:rPr>
        <w:tab/>
        <w:t>\addplot[style={ppurple,fill=ppurple,mark=none}] coordinates {(M5,0.83)(M6,1.15)(M7,0.96)(M8,1.13)};</w:t>
      </w:r>
    </w:p>
    <w:p w14:paraId="4668F1CA" w14:textId="77777777" w:rsidR="00F52C1D" w:rsidRPr="00F52C1D" w:rsidRDefault="00F52C1D" w:rsidP="00F52C1D">
      <w:pPr>
        <w:pStyle w:val="PlainText"/>
        <w:rPr>
          <w:rFonts w:cs="Courier New"/>
        </w:rPr>
      </w:pPr>
      <w:r w:rsidRPr="00F52C1D">
        <w:rPr>
          <w:rFonts w:cs="Courier New"/>
        </w:rPr>
        <w:tab/>
        <w:t>\legend{Run Time,Run Time On Nsight,Intervals tested on Nsight,Instructions Per Cycle}</w:t>
      </w:r>
    </w:p>
    <w:p w14:paraId="43109B37" w14:textId="77777777" w:rsidR="00F52C1D" w:rsidRPr="00F52C1D" w:rsidRDefault="00F52C1D" w:rsidP="00F52C1D">
      <w:pPr>
        <w:pStyle w:val="PlainText"/>
        <w:rPr>
          <w:rFonts w:cs="Courier New"/>
        </w:rPr>
      </w:pPr>
      <w:r w:rsidRPr="00F52C1D">
        <w:rPr>
          <w:rFonts w:cs="Courier New"/>
        </w:rPr>
        <w:tab/>
        <w:t>\end{axis}</w:t>
      </w:r>
    </w:p>
    <w:p w14:paraId="6F1F55BC" w14:textId="77777777" w:rsidR="00F52C1D" w:rsidRPr="00F52C1D" w:rsidRDefault="00F52C1D" w:rsidP="00F52C1D">
      <w:pPr>
        <w:pStyle w:val="PlainText"/>
        <w:rPr>
          <w:rFonts w:cs="Courier New"/>
        </w:rPr>
      </w:pPr>
      <w:r w:rsidRPr="00F52C1D">
        <w:rPr>
          <w:rFonts w:cs="Courier New"/>
        </w:rPr>
        <w:tab/>
        <w:t>\end{tikzpicture}</w:t>
      </w:r>
    </w:p>
    <w:p w14:paraId="2028F573" w14:textId="7CC9ABA1" w:rsidR="00F52C1D" w:rsidRPr="00F52C1D" w:rsidRDefault="00F52C1D" w:rsidP="00F52C1D">
      <w:pPr>
        <w:pStyle w:val="PlainText"/>
        <w:rPr>
          <w:rFonts w:cs="Courier New"/>
        </w:rPr>
      </w:pPr>
      <w:r w:rsidRPr="00F52C1D">
        <w:rPr>
          <w:rFonts w:cs="Courier New"/>
        </w:rPr>
        <w:tab/>
        <w:t>\caption{Comparison of run time on Nsight as debug mode and on Matlab as run time</w:t>
      </w:r>
      <w:del w:id="742" w:author="Author">
        <w:r w:rsidR="002015C9">
          <w:delText>, Intervals amount</w:delText>
        </w:r>
      </w:del>
      <w:ins w:id="743" w:author="Author">
        <w:r w:rsidRPr="00F52C1D">
          <w:rPr>
            <w:rFonts w:cs="Courier New"/>
          </w:rPr>
          <w:t xml:space="preserve">. </w:t>
        </w:r>
        <w:commentRangeStart w:id="744"/>
        <w:r w:rsidRPr="00F52C1D">
          <w:rPr>
            <w:rFonts w:cs="Courier New"/>
          </w:rPr>
          <w:t>The number of intervals</w:t>
        </w:r>
      </w:ins>
      <w:r w:rsidRPr="00F52C1D">
        <w:rPr>
          <w:rFonts w:cs="Courier New"/>
        </w:rPr>
        <w:t xml:space="preserve"> teste</w:t>
      </w:r>
      <w:r w:rsidR="002B313C">
        <w:rPr>
          <w:rFonts w:cs="Courier New"/>
        </w:rPr>
        <w:t>d, M5</w:t>
      </w:r>
      <w:del w:id="745" w:author="Author">
        <w:r w:rsidR="002015C9">
          <w:delText>-8</w:delText>
        </w:r>
      </w:del>
      <w:ins w:id="746" w:author="Author">
        <w:r w:rsidR="002B313C">
          <w:rPr>
            <w:rFonts w:cs="Courier New"/>
          </w:rPr>
          <w:t>--M8, are</w:t>
        </w:r>
      </w:ins>
      <w:r w:rsidR="002B313C">
        <w:rPr>
          <w:rFonts w:cs="Courier New"/>
        </w:rPr>
        <w:t xml:space="preserve"> described </w:t>
      </w:r>
      <w:del w:id="747" w:author="Author">
        <w:r w:rsidR="002015C9">
          <w:delText xml:space="preserve">at </w:delText>
        </w:r>
      </w:del>
      <w:ins w:id="748" w:author="Author">
        <w:r w:rsidR="002B313C">
          <w:rPr>
            <w:rFonts w:cs="Courier New"/>
          </w:rPr>
          <w:t>in</w:t>
        </w:r>
      </w:ins>
      <w:r w:rsidRPr="00F52C1D">
        <w:rPr>
          <w:rFonts w:cs="Courier New"/>
        </w:rPr>
        <w:t xml:space="preserve"> \cref{sec:optimizing-for-kepler,sec:optimizing-for-pascal}. </w:t>
      </w:r>
      <w:commentRangeEnd w:id="744"/>
      <w:del w:id="749" w:author="Author">
        <w:r w:rsidR="002015C9">
          <w:delText>Instructions Per</w:delText>
        </w:r>
      </w:del>
      <w:ins w:id="750" w:author="Author">
        <w:r w:rsidR="002B313C">
          <w:rPr>
            <w:rStyle w:val="CommentReference"/>
            <w:rFonts w:ascii="Times New Roman" w:eastAsiaTheme="minorHAnsi" w:hAnsi="Times New Roman"/>
          </w:rPr>
          <w:commentReference w:id="744"/>
        </w:r>
        <w:r w:rsidRPr="00F52C1D">
          <w:rPr>
            <w:rFonts w:cs="Courier New"/>
          </w:rPr>
          <w:t>A maximum of 8 instructions per</w:t>
        </w:r>
      </w:ins>
      <w:r w:rsidRPr="00F52C1D">
        <w:rPr>
          <w:rFonts w:cs="Courier New"/>
        </w:rPr>
        <w:t xml:space="preserve"> cycle </w:t>
      </w:r>
      <w:del w:id="751" w:author="Author">
        <w:r w:rsidR="002015C9">
          <w:delText xml:space="preserve">can be maximally 8 if there </w:delText>
        </w:r>
      </w:del>
      <w:r w:rsidRPr="00F52C1D">
        <w:rPr>
          <w:rFonts w:cs="Courier New"/>
        </w:rPr>
        <w:t xml:space="preserve">are </w:t>
      </w:r>
      <w:del w:id="752" w:author="Author">
        <w:r w:rsidR="002015C9">
          <w:delText>4</w:delText>
        </w:r>
      </w:del>
      <w:ins w:id="753" w:author="Author">
        <w:r w:rsidRPr="00F52C1D">
          <w:rPr>
            <w:rFonts w:cs="Courier New"/>
          </w:rPr>
          <w:t>allowed given</w:t>
        </w:r>
        <w:r w:rsidR="00A461CE">
          <w:rPr>
            <w:rFonts w:cs="Courier New"/>
          </w:rPr>
          <w:t xml:space="preserve"> four</w:t>
        </w:r>
      </w:ins>
      <w:r w:rsidR="00A461CE">
        <w:rPr>
          <w:rFonts w:cs="Courier New"/>
        </w:rPr>
        <w:t xml:space="preserve"> warps that can issue </w:t>
      </w:r>
      <w:del w:id="754" w:author="Author">
        <w:r w:rsidR="002015C9">
          <w:delText>2</w:delText>
        </w:r>
      </w:del>
      <w:ins w:id="755" w:author="Author">
        <w:r w:rsidR="00A461CE">
          <w:rPr>
            <w:rFonts w:cs="Courier New"/>
          </w:rPr>
          <w:t>two</w:t>
        </w:r>
      </w:ins>
      <w:r w:rsidRPr="00F52C1D">
        <w:rPr>
          <w:rFonts w:cs="Courier New"/>
        </w:rPr>
        <w:t xml:space="preserve"> instructions </w:t>
      </w:r>
      <w:del w:id="756" w:author="Author">
        <w:r w:rsidR="002015C9">
          <w:delText>every</w:delText>
        </w:r>
      </w:del>
      <w:ins w:id="757" w:author="Author">
        <w:r w:rsidRPr="00F52C1D">
          <w:rPr>
            <w:rFonts w:cs="Courier New"/>
          </w:rPr>
          <w:t>per</w:t>
        </w:r>
      </w:ins>
      <w:r w:rsidRPr="00F52C1D">
        <w:rPr>
          <w:rFonts w:cs="Courier New"/>
        </w:rPr>
        <w:t xml:space="preserve"> cycle. </w:t>
      </w:r>
      <w:del w:id="758" w:author="Author">
        <w:r w:rsidR="002015C9">
          <w:delText>this</w:delText>
        </w:r>
      </w:del>
      <w:ins w:id="759" w:author="Author">
        <w:r w:rsidRPr="00F52C1D">
          <w:rPr>
            <w:rFonts w:cs="Courier New"/>
          </w:rPr>
          <w:t>This</w:t>
        </w:r>
      </w:ins>
      <w:r w:rsidRPr="00F52C1D">
        <w:rPr>
          <w:rFonts w:cs="Courier New"/>
        </w:rPr>
        <w:t xml:space="preserve"> is not the case here, </w:t>
      </w:r>
      <w:del w:id="760" w:author="Author">
        <w:r w:rsidR="002015C9">
          <w:delText>as</w:delText>
        </w:r>
      </w:del>
      <w:ins w:id="761" w:author="Author">
        <w:r w:rsidRPr="00F52C1D">
          <w:rPr>
            <w:rFonts w:cs="Courier New"/>
          </w:rPr>
          <w:t>because</w:t>
        </w:r>
      </w:ins>
      <w:r w:rsidRPr="00F52C1D">
        <w:rPr>
          <w:rFonts w:cs="Courier New"/>
        </w:rPr>
        <w:t xml:space="preserve"> stall issues block warps </w:t>
      </w:r>
      <w:ins w:id="762" w:author="Author">
        <w:r w:rsidRPr="00F52C1D">
          <w:rPr>
            <w:rFonts w:cs="Courier New"/>
          </w:rPr>
          <w:t xml:space="preserve">at </w:t>
        </w:r>
      </w:ins>
      <w:r w:rsidRPr="00F52C1D">
        <w:rPr>
          <w:rFonts w:cs="Courier New"/>
        </w:rPr>
        <w:t xml:space="preserve">around 75\% of the clock cycles. </w:t>
      </w:r>
      <w:del w:id="763" w:author="Author">
        <w:r w:rsidR="002015C9">
          <w:delText>It is also noticeable</w:delText>
        </w:r>
      </w:del>
      <w:commentRangeStart w:id="764"/>
      <w:ins w:id="765" w:author="Author">
        <w:r w:rsidRPr="00F52C1D">
          <w:rPr>
            <w:rFonts w:cs="Courier New"/>
          </w:rPr>
          <w:t>Also note</w:t>
        </w:r>
      </w:ins>
      <w:r w:rsidRPr="00F52C1D">
        <w:rPr>
          <w:rFonts w:cs="Courier New"/>
        </w:rPr>
        <w:t xml:space="preserve"> that </w:t>
      </w:r>
      <w:ins w:id="766" w:author="Author">
        <w:r w:rsidRPr="00F52C1D">
          <w:rPr>
            <w:rFonts w:cs="Courier New"/>
          </w:rPr>
          <w:t xml:space="preserve">the </w:t>
        </w:r>
      </w:ins>
      <w:r w:rsidRPr="00F52C1D">
        <w:rPr>
          <w:rFonts w:cs="Courier New"/>
        </w:rPr>
        <w:t xml:space="preserve">Nsight run time is </w:t>
      </w:r>
      <w:del w:id="767" w:author="Author">
        <w:r w:rsidR="002015C9">
          <w:delText>negatively predict tested</w:delText>
        </w:r>
      </w:del>
      <w:ins w:id="768" w:author="Author">
        <w:r w:rsidRPr="00F52C1D">
          <w:rPr>
            <w:rFonts w:cs="Courier New"/>
          </w:rPr>
          <w:t>the negative of the predicted test</w:t>
        </w:r>
      </w:ins>
      <w:r w:rsidRPr="00F52C1D">
        <w:rPr>
          <w:rFonts w:cs="Courier New"/>
        </w:rPr>
        <w:t xml:space="preserve"> run time</w:t>
      </w:r>
      <w:ins w:id="769" w:author="Author">
        <w:r w:rsidRPr="00F52C1D">
          <w:rPr>
            <w:rFonts w:cs="Courier New"/>
          </w:rPr>
          <w:t>.</w:t>
        </w:r>
        <w:commentRangeEnd w:id="764"/>
        <w:r w:rsidR="002B313C">
          <w:rPr>
            <w:rStyle w:val="CommentReference"/>
            <w:rFonts w:ascii="Times New Roman" w:eastAsiaTheme="minorHAnsi" w:hAnsi="Times New Roman"/>
          </w:rPr>
          <w:commentReference w:id="764"/>
        </w:r>
      </w:ins>
      <w:r w:rsidRPr="00F52C1D">
        <w:rPr>
          <w:rFonts w:cs="Courier New"/>
        </w:rPr>
        <w:t>}</w:t>
      </w:r>
    </w:p>
    <w:p w14:paraId="5E5D02AF" w14:textId="77777777" w:rsidR="00F52C1D" w:rsidRPr="00F52C1D" w:rsidRDefault="00F52C1D" w:rsidP="00F52C1D">
      <w:pPr>
        <w:pStyle w:val="PlainText"/>
        <w:rPr>
          <w:rFonts w:cs="Courier New"/>
        </w:rPr>
      </w:pPr>
      <w:r w:rsidRPr="00F52C1D">
        <w:rPr>
          <w:rFonts w:cs="Courier New"/>
        </w:rPr>
        <w:tab/>
        <w:t>\label{fig:nvidia-pascal-nsight-parameters}</w:t>
      </w:r>
    </w:p>
    <w:p w14:paraId="313CDF79" w14:textId="77777777" w:rsidR="00F52C1D" w:rsidRPr="00F52C1D" w:rsidRDefault="00F52C1D" w:rsidP="00F52C1D">
      <w:pPr>
        <w:pStyle w:val="PlainText"/>
        <w:rPr>
          <w:rFonts w:cs="Courier New"/>
        </w:rPr>
      </w:pPr>
      <w:r w:rsidRPr="00F52C1D">
        <w:rPr>
          <w:rFonts w:cs="Courier New"/>
        </w:rPr>
        <w:lastRenderedPageBreak/>
        <w:t>\end{figure}</w:t>
      </w:r>
    </w:p>
    <w:p w14:paraId="0755EE04" w14:textId="5BB66BB7" w:rsidR="00F52C1D" w:rsidRPr="00F52C1D" w:rsidRDefault="002015C9" w:rsidP="00F52C1D">
      <w:pPr>
        <w:pStyle w:val="PlainText"/>
        <w:rPr>
          <w:ins w:id="770" w:author="Author"/>
          <w:rFonts w:cs="Courier New"/>
        </w:rPr>
      </w:pPr>
      <w:del w:id="771" w:author="Author">
        <w:r>
          <w:delText>while</w:delText>
        </w:r>
      </w:del>
      <w:ins w:id="772" w:author="Author">
        <w:r w:rsidR="00F52C1D" w:rsidRPr="00F52C1D">
          <w:rPr>
            <w:rFonts w:cs="Courier New"/>
          </w:rPr>
          <w:t>Although</w:t>
        </w:r>
      </w:ins>
      <w:r w:rsidR="00F52C1D" w:rsidRPr="00F52C1D">
        <w:rPr>
          <w:rFonts w:cs="Courier New"/>
        </w:rPr>
        <w:t xml:space="preserve"> Nsight is not indicative </w:t>
      </w:r>
      <w:del w:id="773" w:author="Author">
        <w:r>
          <w:delText>for</w:delText>
        </w:r>
      </w:del>
      <w:ins w:id="774" w:author="Author">
        <w:r w:rsidR="00F52C1D" w:rsidRPr="00F52C1D">
          <w:rPr>
            <w:rFonts w:cs="Courier New"/>
          </w:rPr>
          <w:t>of kernel</w:t>
        </w:r>
      </w:ins>
      <w:r w:rsidR="00F52C1D" w:rsidRPr="00F52C1D">
        <w:rPr>
          <w:rFonts w:cs="Courier New"/>
        </w:rPr>
        <w:t xml:space="preserve"> run time</w:t>
      </w:r>
      <w:del w:id="775" w:author="Author">
        <w:r>
          <w:delText xml:space="preserve"> of the kernel</w:delText>
        </w:r>
      </w:del>
      <w:r w:rsidR="00F52C1D" w:rsidRPr="00F52C1D">
        <w:rPr>
          <w:rFonts w:cs="Courier New"/>
        </w:rPr>
        <w:t xml:space="preserve">, it can be used to analyze stall issues, </w:t>
      </w:r>
      <w:ins w:id="776" w:author="Author">
        <w:r w:rsidR="00F52C1D" w:rsidRPr="00F52C1D">
          <w:rPr>
            <w:rFonts w:cs="Courier New"/>
          </w:rPr>
          <w:t xml:space="preserve">e.g., </w:t>
        </w:r>
      </w:ins>
      <w:r w:rsidR="00F52C1D" w:rsidRPr="00F52C1D">
        <w:rPr>
          <w:rFonts w:cs="Courier New"/>
        </w:rPr>
        <w:t>for cases without the triple synchronization mechanism (M5,</w:t>
      </w:r>
      <w:ins w:id="777" w:author="Author">
        <w:r w:rsidR="00F52C1D" w:rsidRPr="00F52C1D">
          <w:rPr>
            <w:rFonts w:cs="Courier New"/>
          </w:rPr>
          <w:t xml:space="preserve"> </w:t>
        </w:r>
      </w:ins>
      <w:r w:rsidR="00F52C1D" w:rsidRPr="00F52C1D">
        <w:rPr>
          <w:rFonts w:cs="Courier New"/>
        </w:rPr>
        <w:t xml:space="preserve">M6). </w:t>
      </w:r>
      <w:del w:id="778" w:author="Author">
        <w:r>
          <w:delText>synchronization</w:delText>
        </w:r>
      </w:del>
      <w:ins w:id="779" w:author="Author">
        <w:r w:rsidR="00F52C1D" w:rsidRPr="00F52C1D">
          <w:rPr>
            <w:rFonts w:cs="Courier New"/>
          </w:rPr>
          <w:t>Synchronization</w:t>
        </w:r>
      </w:ins>
      <w:r w:rsidR="00F52C1D" w:rsidRPr="00F52C1D">
        <w:rPr>
          <w:rFonts w:cs="Courier New"/>
        </w:rPr>
        <w:t xml:space="preserve"> is </w:t>
      </w:r>
      <w:ins w:id="780" w:author="Author">
        <w:r w:rsidR="00F52C1D" w:rsidRPr="00F52C1D">
          <w:rPr>
            <w:rFonts w:cs="Courier New"/>
          </w:rPr>
          <w:t xml:space="preserve">a </w:t>
        </w:r>
      </w:ins>
      <w:r w:rsidR="00F52C1D" w:rsidRPr="00F52C1D">
        <w:rPr>
          <w:rFonts w:cs="Courier New"/>
        </w:rPr>
        <w:t xml:space="preserve">stalling issue </w:t>
      </w:r>
      <w:ins w:id="781" w:author="Author">
        <w:r w:rsidR="00F52C1D" w:rsidRPr="00F52C1D">
          <w:rPr>
            <w:rFonts w:cs="Courier New"/>
          </w:rPr>
          <w:t xml:space="preserve">at a rate of </w:t>
        </w:r>
      </w:ins>
      <w:r w:rsidR="00F52C1D" w:rsidRPr="00F52C1D">
        <w:rPr>
          <w:rFonts w:cs="Courier New"/>
        </w:rPr>
        <w:t xml:space="preserve">38\% </w:t>
      </w:r>
      <w:del w:id="782" w:author="Author">
        <w:r>
          <w:delText>against</w:delText>
        </w:r>
      </w:del>
      <w:ins w:id="783" w:author="Author">
        <w:r w:rsidR="00F52C1D" w:rsidRPr="00F52C1D">
          <w:rPr>
            <w:rFonts w:cs="Courier New"/>
          </w:rPr>
          <w:t>versus</w:t>
        </w:r>
      </w:ins>
      <w:r w:rsidR="00F52C1D" w:rsidRPr="00F52C1D">
        <w:rPr>
          <w:rFonts w:cs="Courier New"/>
        </w:rPr>
        <w:t xml:space="preserve"> 27\% when </w:t>
      </w:r>
      <w:ins w:id="784" w:author="Author">
        <w:r w:rsidR="00F52C1D" w:rsidRPr="00F52C1D">
          <w:rPr>
            <w:rFonts w:cs="Courier New"/>
          </w:rPr>
          <w:t xml:space="preserve">the </w:t>
        </w:r>
      </w:ins>
      <w:commentRangeStart w:id="785"/>
      <w:r w:rsidR="00F52C1D" w:rsidRPr="00F52C1D">
        <w:rPr>
          <w:rFonts w:cs="Courier New"/>
        </w:rPr>
        <w:t xml:space="preserve">mechanism </w:t>
      </w:r>
      <w:commentRangeEnd w:id="785"/>
      <w:ins w:id="786" w:author="Author">
        <w:r w:rsidR="002B313C">
          <w:rPr>
            <w:rStyle w:val="CommentReference"/>
            <w:rFonts w:ascii="Times New Roman" w:eastAsiaTheme="minorHAnsi" w:hAnsi="Times New Roman"/>
          </w:rPr>
          <w:commentReference w:id="785"/>
        </w:r>
        <w:r w:rsidR="00F52C1D" w:rsidRPr="00F52C1D">
          <w:rPr>
            <w:rFonts w:cs="Courier New"/>
          </w:rPr>
          <w:t xml:space="preserve">is </w:t>
        </w:r>
      </w:ins>
      <w:r w:rsidR="00F52C1D" w:rsidRPr="00F52C1D">
        <w:rPr>
          <w:rFonts w:cs="Courier New"/>
        </w:rPr>
        <w:t>added.</w:t>
      </w:r>
    </w:p>
    <w:p w14:paraId="0698C6C1" w14:textId="77777777" w:rsidR="00F52C1D" w:rsidRPr="00F52C1D" w:rsidRDefault="00F52C1D" w:rsidP="00F52C1D">
      <w:pPr>
        <w:pStyle w:val="PlainText"/>
        <w:rPr>
          <w:rFonts w:cs="Courier New"/>
        </w:rPr>
      </w:pPr>
    </w:p>
    <w:p w14:paraId="2E0D8F8A" w14:textId="77777777" w:rsidR="00F52C1D" w:rsidRPr="00F52C1D" w:rsidRDefault="00F52C1D" w:rsidP="00F52C1D">
      <w:pPr>
        <w:pStyle w:val="PlainText"/>
        <w:rPr>
          <w:rFonts w:cs="Courier New"/>
        </w:rPr>
      </w:pPr>
      <w:r w:rsidRPr="00F52C1D">
        <w:rPr>
          <w:rFonts w:cs="Courier New"/>
        </w:rPr>
        <w:t>\section{Optimizing Convergence Parameters}</w:t>
      </w:r>
    </w:p>
    <w:p w14:paraId="5948682A" w14:textId="77777777" w:rsidR="00F52C1D" w:rsidRPr="00F52C1D" w:rsidRDefault="00F52C1D" w:rsidP="00F52C1D">
      <w:pPr>
        <w:pStyle w:val="PlainText"/>
        <w:rPr>
          <w:rFonts w:cs="Courier New"/>
        </w:rPr>
      </w:pPr>
      <w:r w:rsidRPr="00F52C1D">
        <w:rPr>
          <w:rFonts w:cs="Courier New"/>
        </w:rPr>
        <w:t>\label{sec:optimizing-convergence-parameters}</w:t>
      </w:r>
    </w:p>
    <w:p w14:paraId="49D0F497" w14:textId="46C5C6B2" w:rsidR="00F52C1D" w:rsidRPr="00F52C1D" w:rsidRDefault="00F52C1D" w:rsidP="00F52C1D">
      <w:pPr>
        <w:pStyle w:val="PlainText"/>
        <w:rPr>
          <w:rFonts w:cs="Courier New"/>
        </w:rPr>
      </w:pPr>
      <w:r w:rsidRPr="00F52C1D">
        <w:rPr>
          <w:rFonts w:cs="Courier New"/>
        </w:rPr>
        <w:t xml:space="preserve">The program </w:t>
      </w:r>
      <w:ins w:id="787" w:author="Author">
        <w:r w:rsidRPr="00F52C1D">
          <w:rPr>
            <w:rFonts w:cs="Courier New"/>
          </w:rPr>
          <w:t xml:space="preserve">is </w:t>
        </w:r>
      </w:ins>
      <w:r w:rsidRPr="00F52C1D">
        <w:rPr>
          <w:rFonts w:cs="Courier New"/>
        </w:rPr>
        <w:t xml:space="preserve">optimized to generate </w:t>
      </w:r>
      <w:ins w:id="788" w:author="Author">
        <w:r w:rsidRPr="00F52C1D">
          <w:rPr>
            <w:rFonts w:cs="Courier New"/>
          </w:rPr>
          <w:t xml:space="preserve">a </w:t>
        </w:r>
      </w:ins>
      <w:r w:rsidRPr="00F52C1D">
        <w:rPr>
          <w:rFonts w:cs="Courier New"/>
        </w:rPr>
        <w:t xml:space="preserve">large </w:t>
      </w:r>
      <w:del w:id="789" w:author="Author">
        <w:r w:rsidR="002015C9">
          <w:delText>Database of</w:delText>
        </w:r>
      </w:del>
      <w:ins w:id="790" w:author="Author">
        <w:r w:rsidRPr="00F52C1D">
          <w:rPr>
            <w:rFonts w:cs="Courier New"/>
          </w:rPr>
          <w:t>database</w:t>
        </w:r>
      </w:ins>
      <w:r w:rsidRPr="00F52C1D">
        <w:rPr>
          <w:rFonts w:cs="Courier New"/>
        </w:rPr>
        <w:t xml:space="preserve"> mapping damage </w:t>
      </w:r>
      <w:del w:id="791" w:author="Author">
        <w:r w:rsidR="002015C9">
          <w:delText>(In Outer</w:delText>
        </w:r>
      </w:del>
      <w:ins w:id="792" w:author="Author">
        <w:r w:rsidRPr="00F52C1D">
          <w:rPr>
            <w:rFonts w:cs="Courier New"/>
          </w:rPr>
          <w:t>profiles (in OHCs</w:t>
        </w:r>
      </w:ins>
      <w:r w:rsidRPr="00F52C1D">
        <w:rPr>
          <w:rFonts w:cs="Courier New"/>
        </w:rPr>
        <w:t xml:space="preserve"> and </w:t>
      </w:r>
      <w:del w:id="793" w:author="Author">
        <w:r w:rsidR="002015C9">
          <w:delText xml:space="preserve">Inner Hair cells) profile </w:delText>
        </w:r>
      </w:del>
      <w:ins w:id="794" w:author="Author">
        <w:r w:rsidRPr="00F52C1D">
          <w:rPr>
            <w:rFonts w:cs="Courier New"/>
          </w:rPr>
          <w:t xml:space="preserve">IHCs) </w:t>
        </w:r>
      </w:ins>
      <w:r w:rsidRPr="00F52C1D">
        <w:rPr>
          <w:rFonts w:cs="Courier New"/>
        </w:rPr>
        <w:t xml:space="preserve">to </w:t>
      </w:r>
      <w:ins w:id="795" w:author="Author">
        <w:r w:rsidRPr="00F52C1D">
          <w:rPr>
            <w:rFonts w:cs="Courier New"/>
          </w:rPr>
          <w:t xml:space="preserve">the </w:t>
        </w:r>
      </w:ins>
      <w:r w:rsidRPr="00F52C1D">
        <w:rPr>
          <w:rFonts w:cs="Courier New"/>
        </w:rPr>
        <w:t>JND</w:t>
      </w:r>
      <w:del w:id="796" w:author="Author">
        <w:r w:rsidR="002015C9">
          <w:delText>,</w:delText>
        </w:r>
      </w:del>
      <w:ins w:id="797" w:author="Author">
        <w:r w:rsidRPr="00F52C1D">
          <w:rPr>
            <w:rFonts w:cs="Courier New"/>
          </w:rPr>
          <w:t>. The</w:t>
        </w:r>
      </w:ins>
      <w:r w:rsidRPr="00F52C1D">
        <w:rPr>
          <w:rFonts w:cs="Courier New"/>
        </w:rPr>
        <w:t xml:space="preserve"> optimal upper bounds to speeds </w:t>
      </w:r>
      <w:ins w:id="798" w:author="Author">
        <w:r w:rsidRPr="00F52C1D">
          <w:rPr>
            <w:rFonts w:cs="Courier New"/>
          </w:rPr>
          <w:t xml:space="preserve">are </w:t>
        </w:r>
      </w:ins>
      <w:r w:rsidRPr="00F52C1D">
        <w:rPr>
          <w:rFonts w:cs="Courier New"/>
        </w:rPr>
        <w:t xml:space="preserve">measured </w:t>
      </w:r>
      <w:del w:id="799" w:author="Author">
        <w:r w:rsidR="002015C9">
          <w:delText>in</w:delText>
        </w:r>
      </w:del>
      <w:ins w:id="800" w:author="Author">
        <w:r w:rsidRPr="00F52C1D">
          <w:rPr>
            <w:rFonts w:cs="Courier New"/>
          </w:rPr>
          <w:t>based on the</w:t>
        </w:r>
      </w:ins>
      <w:r w:rsidRPr="00F52C1D">
        <w:rPr>
          <w:rFonts w:cs="Courier New"/>
        </w:rPr>
        <w:t xml:space="preserve"> Lipschitz criteria \cref{eq:lifchitz-condition} </w:t>
      </w:r>
      <w:commentRangeStart w:id="801"/>
      <w:r w:rsidRPr="00F52C1D">
        <w:rPr>
          <w:rFonts w:cs="Courier New"/>
        </w:rPr>
        <w:t xml:space="preserve">searched by detect, </w:t>
      </w:r>
      <w:ins w:id="802" w:author="Author">
        <w:r w:rsidRPr="00F52C1D">
          <w:rPr>
            <w:rFonts w:cs="Courier New"/>
          </w:rPr>
          <w:t xml:space="preserve">and the </w:t>
        </w:r>
      </w:ins>
      <w:r w:rsidRPr="00F52C1D">
        <w:rPr>
          <w:rFonts w:cs="Courier New"/>
        </w:rPr>
        <w:t xml:space="preserve">run time </w:t>
      </w:r>
      <w:del w:id="803" w:author="Author">
        <w:r w:rsidR="002015C9">
          <w:delText>of BM velocity</w:delText>
        </w:r>
      </w:del>
      <w:ins w:id="804" w:author="Author">
        <w:r w:rsidRPr="00F52C1D">
          <w:rPr>
            <w:rFonts w:cs="Courier New"/>
          </w:rPr>
          <w:t>for the BMV</w:t>
        </w:r>
      </w:ins>
      <w:r w:rsidRPr="00F52C1D">
        <w:rPr>
          <w:rFonts w:cs="Courier New"/>
        </w:rPr>
        <w:t xml:space="preserve"> kernel </w:t>
      </w:r>
      <w:ins w:id="805" w:author="Author">
        <w:r w:rsidRPr="00F52C1D">
          <w:rPr>
            <w:rFonts w:cs="Courier New"/>
          </w:rPr>
          <w:t xml:space="preserve">is measured </w:t>
        </w:r>
        <w:commentRangeEnd w:id="801"/>
        <w:r w:rsidR="002B313C">
          <w:rPr>
            <w:rStyle w:val="CommentReference"/>
            <w:rFonts w:ascii="Times New Roman" w:eastAsiaTheme="minorHAnsi" w:hAnsi="Times New Roman"/>
          </w:rPr>
          <w:commentReference w:id="801"/>
        </w:r>
      </w:ins>
      <w:r w:rsidRPr="00F52C1D">
        <w:rPr>
          <w:rFonts w:cs="Courier New"/>
        </w:rPr>
        <w:t xml:space="preserve">for 100 damage </w:t>
      </w:r>
      <w:del w:id="806" w:author="Author">
        <w:r w:rsidR="002015C9">
          <w:delText>profile (cartesian</w:delText>
        </w:r>
      </w:del>
      <w:ins w:id="807" w:author="Author">
        <w:r w:rsidRPr="00F52C1D">
          <w:rPr>
            <w:rFonts w:cs="Courier New"/>
          </w:rPr>
          <w:t>profiles (Cartesian</w:t>
        </w:r>
      </w:ins>
      <w:r w:rsidRPr="00F52C1D">
        <w:rPr>
          <w:rFonts w:cs="Courier New"/>
        </w:rPr>
        <w:t xml:space="preserve"> product of </w:t>
      </w:r>
      <w:del w:id="808" w:author="Author">
        <w:r w:rsidR="002015C9">
          <w:delText>OHC</w:delText>
        </w:r>
      </w:del>
      <w:ins w:id="809" w:author="Author">
        <w:r w:rsidRPr="00F52C1D">
          <w:rPr>
            <w:rFonts w:cs="Courier New"/>
          </w:rPr>
          <w:t>OHCs</w:t>
        </w:r>
      </w:ins>
      <w:r w:rsidRPr="00F52C1D">
        <w:rPr>
          <w:rFonts w:cs="Courier New"/>
        </w:rPr>
        <w:t xml:space="preserve"> and </w:t>
      </w:r>
      <w:del w:id="810" w:author="Author">
        <w:r w:rsidR="002015C9">
          <w:delText>IHC</w:delText>
        </w:r>
      </w:del>
      <w:ins w:id="811" w:author="Author">
        <w:r w:rsidRPr="00F52C1D">
          <w:rPr>
            <w:rFonts w:cs="Courier New"/>
          </w:rPr>
          <w:t>IHCs</w:t>
        </w:r>
      </w:ins>
      <w:r w:rsidRPr="00F52C1D">
        <w:rPr>
          <w:rFonts w:cs="Courier New"/>
        </w:rPr>
        <w:t xml:space="preserve"> by 10\% jumps). </w:t>
      </w:r>
      <w:del w:id="812" w:author="Author">
        <w:r w:rsidR="002015C9">
          <w:delText>each</w:delText>
        </w:r>
      </w:del>
      <w:ins w:id="813" w:author="Author">
        <w:r w:rsidRPr="00F52C1D">
          <w:rPr>
            <w:rFonts w:cs="Courier New"/>
          </w:rPr>
          <w:t>Each</w:t>
        </w:r>
      </w:ins>
      <w:r w:rsidRPr="00F52C1D">
        <w:rPr>
          <w:rFonts w:cs="Courier New"/>
        </w:rPr>
        <w:t xml:space="preserve"> profile</w:t>
      </w:r>
      <w:ins w:id="814" w:author="Author">
        <w:r w:rsidRPr="00F52C1D">
          <w:rPr>
            <w:rFonts w:cs="Courier New"/>
          </w:rPr>
          <w:t xml:space="preserve"> was</w:t>
        </w:r>
      </w:ins>
      <w:r w:rsidRPr="00F52C1D">
        <w:rPr>
          <w:rFonts w:cs="Courier New"/>
        </w:rPr>
        <w:t xml:space="preserve"> tested with 4 level of noise</w:t>
      </w:r>
      <w:del w:id="815" w:author="Author">
        <w:r w:rsidR="002015C9">
          <w:delText>. silent</w:delText>
        </w:r>
      </w:del>
      <w:ins w:id="816" w:author="Author">
        <w:r w:rsidRPr="00F52C1D">
          <w:rPr>
            <w:rFonts w:cs="Courier New"/>
          </w:rPr>
          <w:t xml:space="preserve"> (0</w:t>
        </w:r>
      </w:ins>
      <w:r w:rsidRPr="00F52C1D">
        <w:rPr>
          <w:rFonts w:cs="Courier New"/>
        </w:rPr>
        <w:t>, 33,</w:t>
      </w:r>
      <w:ins w:id="817" w:author="Author">
        <w:r w:rsidRPr="00F52C1D">
          <w:rPr>
            <w:rFonts w:cs="Courier New"/>
          </w:rPr>
          <w:t xml:space="preserve"> </w:t>
        </w:r>
      </w:ins>
      <w:r w:rsidRPr="00F52C1D">
        <w:rPr>
          <w:rFonts w:cs="Courier New"/>
        </w:rPr>
        <w:t>43</w:t>
      </w:r>
      <w:ins w:id="818" w:author="Author">
        <w:r w:rsidRPr="00F52C1D">
          <w:rPr>
            <w:rFonts w:cs="Courier New"/>
          </w:rPr>
          <w:t>,</w:t>
        </w:r>
      </w:ins>
      <w:r w:rsidRPr="00F52C1D">
        <w:rPr>
          <w:rFonts w:cs="Courier New"/>
        </w:rPr>
        <w:t xml:space="preserve"> and </w:t>
      </w:r>
      <w:del w:id="819" w:author="Author">
        <w:r w:rsidR="002015C9">
          <w:delText>53dB</w:delText>
        </w:r>
      </w:del>
      <w:ins w:id="820" w:author="Author">
        <w:r w:rsidRPr="00F52C1D">
          <w:rPr>
            <w:rFonts w:cs="Courier New"/>
          </w:rPr>
          <w:t>53 dB).</w:t>
        </w:r>
      </w:ins>
    </w:p>
    <w:p w14:paraId="70441CD2" w14:textId="77777777" w:rsidR="00F52C1D" w:rsidRPr="00F52C1D" w:rsidRDefault="00F52C1D" w:rsidP="00F52C1D">
      <w:pPr>
        <w:pStyle w:val="PlainText"/>
        <w:rPr>
          <w:rFonts w:cs="Courier New"/>
        </w:rPr>
      </w:pPr>
    </w:p>
    <w:p w14:paraId="00128793" w14:textId="77777777" w:rsidR="00F52C1D" w:rsidRPr="00F52C1D" w:rsidRDefault="00F52C1D" w:rsidP="00F52C1D">
      <w:pPr>
        <w:pStyle w:val="PlainText"/>
        <w:rPr>
          <w:rFonts w:cs="Courier New"/>
        </w:rPr>
      </w:pPr>
      <w:r w:rsidRPr="00F52C1D">
        <w:rPr>
          <w:rFonts w:cs="Courier New"/>
        </w:rPr>
        <w:t>\begin{figure}[ht]</w:t>
      </w:r>
    </w:p>
    <w:p w14:paraId="61E7B970" w14:textId="77777777" w:rsidR="00F52C1D" w:rsidRPr="00F52C1D" w:rsidRDefault="00F52C1D" w:rsidP="00F52C1D">
      <w:pPr>
        <w:pStyle w:val="PlainText"/>
        <w:rPr>
          <w:rFonts w:cs="Courier New"/>
        </w:rPr>
      </w:pPr>
      <w:r w:rsidRPr="00F52C1D">
        <w:rPr>
          <w:rFonts w:cs="Courier New"/>
        </w:rPr>
        <w:tab/>
        <w:t>\pgfplotstableread[col sep=comma,header=false,columns={[index]0}]{summarize_pure_tones.csv}\datarow</w:t>
      </w:r>
    </w:p>
    <w:p w14:paraId="11C1EFE2" w14:textId="77777777" w:rsidR="00F52C1D" w:rsidRPr="00F52C1D" w:rsidRDefault="00F52C1D" w:rsidP="00F52C1D">
      <w:pPr>
        <w:pStyle w:val="PlainText"/>
        <w:rPr>
          <w:rFonts w:cs="Courier New"/>
        </w:rPr>
      </w:pPr>
      <w:r w:rsidRPr="00F52C1D">
        <w:rPr>
          <w:rFonts w:cs="Courier New"/>
        </w:rPr>
        <w:tab/>
        <w:t>\pgfplotstableread[col sep=comma,header=false,columns={[index]1,[index]5}]{summarize_pure_tones.csv}\datatable</w:t>
      </w:r>
    </w:p>
    <w:p w14:paraId="581C6B52" w14:textId="77777777" w:rsidR="00F52C1D" w:rsidRPr="00F52C1D" w:rsidRDefault="00F52C1D" w:rsidP="00F52C1D">
      <w:pPr>
        <w:pStyle w:val="PlainText"/>
        <w:rPr>
          <w:rFonts w:cs="Courier New"/>
        </w:rPr>
      </w:pPr>
      <w:r w:rsidRPr="00F52C1D">
        <w:rPr>
          <w:rFonts w:cs="Courier New"/>
        </w:rPr>
        <w:tab/>
        <w:t>\pgfplotsset{every x tick label/.append style={font=\small}}</w:t>
      </w:r>
    </w:p>
    <w:p w14:paraId="554E07CC" w14:textId="77777777" w:rsidR="00F52C1D" w:rsidRPr="00F52C1D" w:rsidRDefault="00F52C1D" w:rsidP="00F52C1D">
      <w:pPr>
        <w:pStyle w:val="PlainText"/>
        <w:rPr>
          <w:rFonts w:cs="Courier New"/>
        </w:rPr>
      </w:pPr>
      <w:r w:rsidRPr="00F52C1D">
        <w:rPr>
          <w:rFonts w:cs="Courier New"/>
        </w:rPr>
        <w:tab/>
        <w:t>\pgfplotsset{every y tick label/.append style={font=\small}}</w:t>
      </w:r>
    </w:p>
    <w:p w14:paraId="2D8E033D" w14:textId="77777777" w:rsidR="00F52C1D" w:rsidRPr="00F52C1D" w:rsidRDefault="00F52C1D" w:rsidP="00F52C1D">
      <w:pPr>
        <w:pStyle w:val="PlainText"/>
        <w:rPr>
          <w:rFonts w:cs="Courier New"/>
        </w:rPr>
      </w:pPr>
      <w:r w:rsidRPr="00F52C1D">
        <w:rPr>
          <w:rFonts w:cs="Courier New"/>
        </w:rPr>
        <w:tab/>
        <w:t>\setlength{\subfigcapmargin}{.1in}</w:t>
      </w:r>
    </w:p>
    <w:p w14:paraId="3C1F04BE" w14:textId="77777777" w:rsidR="00F52C1D" w:rsidRPr="00F52C1D" w:rsidRDefault="00F52C1D" w:rsidP="00F52C1D">
      <w:pPr>
        <w:pStyle w:val="PlainText"/>
        <w:rPr>
          <w:rFonts w:cs="Courier New"/>
        </w:rPr>
      </w:pPr>
      <w:r w:rsidRPr="00F52C1D">
        <w:rPr>
          <w:rFonts w:cs="Courier New"/>
        </w:rPr>
        <w:tab/>
        <w:t>\centering</w:t>
      </w:r>
    </w:p>
    <w:p w14:paraId="0D05AEBD" w14:textId="77777777" w:rsidR="00F52C1D" w:rsidRPr="00F52C1D" w:rsidRDefault="00F52C1D" w:rsidP="00F52C1D">
      <w:pPr>
        <w:pStyle w:val="PlainText"/>
        <w:rPr>
          <w:rFonts w:cs="Courier New"/>
        </w:rPr>
      </w:pPr>
      <w:r w:rsidRPr="00F52C1D">
        <w:rPr>
          <w:rFonts w:cs="Courier New"/>
        </w:rPr>
        <w:tab/>
        <w:t>\begin{tikzpicture}</w:t>
      </w:r>
    </w:p>
    <w:p w14:paraId="2E0D479A" w14:textId="77777777" w:rsidR="00F52C1D" w:rsidRPr="00F52C1D" w:rsidRDefault="00F52C1D" w:rsidP="00F52C1D">
      <w:pPr>
        <w:pStyle w:val="PlainText"/>
        <w:rPr>
          <w:rFonts w:cs="Courier New"/>
        </w:rPr>
      </w:pPr>
      <w:r w:rsidRPr="00F52C1D">
        <w:rPr>
          <w:rFonts w:cs="Courier New"/>
        </w:rPr>
        <w:tab/>
        <w:t>\begin{axis}[</w:t>
      </w:r>
    </w:p>
    <w:p w14:paraId="4E80A899" w14:textId="77777777" w:rsidR="00F52C1D" w:rsidRPr="00F52C1D" w:rsidRDefault="00F52C1D" w:rsidP="00F52C1D">
      <w:pPr>
        <w:pStyle w:val="PlainText"/>
        <w:rPr>
          <w:rFonts w:cs="Courier New"/>
        </w:rPr>
      </w:pPr>
      <w:r w:rsidRPr="00F52C1D">
        <w:rPr>
          <w:rFonts w:cs="Courier New"/>
        </w:rPr>
        <w:tab/>
        <w:t>xlabel={Logarithm of convergence speed by cm/second}</w:t>
      </w:r>
    </w:p>
    <w:p w14:paraId="38D0E4A0" w14:textId="77777777" w:rsidR="00F52C1D" w:rsidRPr="00F52C1D" w:rsidRDefault="00F52C1D" w:rsidP="00F52C1D">
      <w:pPr>
        <w:pStyle w:val="PlainText"/>
        <w:rPr>
          <w:rFonts w:cs="Courier New"/>
        </w:rPr>
      </w:pPr>
      <w:r w:rsidRPr="00F52C1D">
        <w:rPr>
          <w:rFonts w:cs="Courier New"/>
        </w:rPr>
        <w:tab/>
        <w:t>,ylabel={Run Time Acceleration Factor,\\ Normalized, Unitless}</w:t>
      </w:r>
    </w:p>
    <w:p w14:paraId="40DFAF4F" w14:textId="77777777" w:rsidR="00F52C1D" w:rsidRPr="00F52C1D" w:rsidRDefault="00F52C1D" w:rsidP="00F52C1D">
      <w:pPr>
        <w:pStyle w:val="PlainText"/>
        <w:rPr>
          <w:rFonts w:cs="Courier New"/>
        </w:rPr>
      </w:pPr>
      <w:r w:rsidRPr="00F52C1D">
        <w:rPr>
          <w:rFonts w:cs="Courier New"/>
        </w:rPr>
        <w:tab/>
        <w:t>,ylabel style={align=center,text width=6cm,color=blue}</w:t>
      </w:r>
    </w:p>
    <w:p w14:paraId="605533BA" w14:textId="77777777" w:rsidR="00F52C1D" w:rsidRPr="00F52C1D" w:rsidRDefault="00F52C1D" w:rsidP="00F52C1D">
      <w:pPr>
        <w:pStyle w:val="PlainText"/>
        <w:rPr>
          <w:rFonts w:cs="Courier New"/>
        </w:rPr>
      </w:pPr>
      <w:r w:rsidRPr="00F52C1D">
        <w:rPr>
          <w:rFonts w:cs="Courier New"/>
        </w:rPr>
        <w:tab/>
        <w:t>,xticklabels from table={\datarow}{[index]0}</w:t>
      </w:r>
    </w:p>
    <w:p w14:paraId="3FAE5218" w14:textId="77777777" w:rsidR="00F52C1D" w:rsidRPr="00F52C1D" w:rsidRDefault="00F52C1D" w:rsidP="00F52C1D">
      <w:pPr>
        <w:pStyle w:val="PlainText"/>
        <w:rPr>
          <w:rFonts w:cs="Courier New"/>
        </w:rPr>
      </w:pPr>
      <w:r w:rsidRPr="00F52C1D">
        <w:rPr>
          <w:rFonts w:cs="Courier New"/>
        </w:rPr>
        <w:tab/>
        <w:t>,width  = 0.85*\textwidth</w:t>
      </w:r>
    </w:p>
    <w:p w14:paraId="1D902F4C" w14:textId="77777777" w:rsidR="00F52C1D" w:rsidRPr="00F52C1D" w:rsidRDefault="00F52C1D" w:rsidP="00F52C1D">
      <w:pPr>
        <w:pStyle w:val="PlainText"/>
        <w:rPr>
          <w:rFonts w:cs="Courier New"/>
        </w:rPr>
      </w:pPr>
      <w:r w:rsidRPr="00F52C1D">
        <w:rPr>
          <w:rFonts w:cs="Courier New"/>
        </w:rPr>
        <w:tab/>
        <w:t>,xminorticks=false</w:t>
      </w:r>
    </w:p>
    <w:p w14:paraId="3F734283" w14:textId="77777777" w:rsidR="00F52C1D" w:rsidRPr="00F52C1D" w:rsidRDefault="00F52C1D" w:rsidP="00F52C1D">
      <w:pPr>
        <w:pStyle w:val="PlainText"/>
        <w:rPr>
          <w:rFonts w:cs="Courier New"/>
        </w:rPr>
      </w:pPr>
      <w:r w:rsidRPr="00F52C1D">
        <w:rPr>
          <w:rFonts w:cs="Courier New"/>
        </w:rPr>
        <w:tab/>
        <w:t>,xtick distance=1</w:t>
      </w:r>
    </w:p>
    <w:p w14:paraId="43CB7581" w14:textId="77777777" w:rsidR="00F52C1D" w:rsidRPr="00F52C1D" w:rsidRDefault="00F52C1D" w:rsidP="00F52C1D">
      <w:pPr>
        <w:pStyle w:val="PlainText"/>
        <w:rPr>
          <w:rFonts w:cs="Courier New"/>
        </w:rPr>
      </w:pPr>
      <w:r w:rsidRPr="00F52C1D">
        <w:rPr>
          <w:rFonts w:cs="Courier New"/>
        </w:rPr>
        <w:tab/>
        <w:t>,xtick=data</w:t>
      </w:r>
    </w:p>
    <w:p w14:paraId="6F67AE80" w14:textId="77777777" w:rsidR="00F52C1D" w:rsidRPr="00F52C1D" w:rsidRDefault="00F52C1D" w:rsidP="00F52C1D">
      <w:pPr>
        <w:pStyle w:val="PlainText"/>
        <w:rPr>
          <w:rFonts w:cs="Courier New"/>
        </w:rPr>
      </w:pPr>
      <w:r w:rsidRPr="00F52C1D">
        <w:rPr>
          <w:rFonts w:cs="Courier New"/>
        </w:rPr>
        <w:tab/>
        <w:t>]% table</w:t>
      </w:r>
    </w:p>
    <w:p w14:paraId="779E6021" w14:textId="77777777" w:rsidR="00F52C1D" w:rsidRPr="00F52C1D" w:rsidRDefault="00F52C1D" w:rsidP="00F52C1D">
      <w:pPr>
        <w:pStyle w:val="PlainText"/>
        <w:rPr>
          <w:rFonts w:cs="Courier New"/>
        </w:rPr>
      </w:pPr>
      <w:r w:rsidRPr="00F52C1D">
        <w:rPr>
          <w:rFonts w:cs="Courier New"/>
        </w:rPr>
        <w:tab/>
        <w:t>\pgfplotstablegetcolsof{\datatable};</w:t>
      </w:r>
    </w:p>
    <w:p w14:paraId="11DAC6F4" w14:textId="77777777" w:rsidR="00F52C1D" w:rsidRPr="00F52C1D" w:rsidRDefault="00F52C1D" w:rsidP="00F52C1D">
      <w:pPr>
        <w:pStyle w:val="PlainText"/>
        <w:rPr>
          <w:rFonts w:cs="Courier New"/>
        </w:rPr>
      </w:pPr>
      <w:r w:rsidRPr="00F52C1D">
        <w:rPr>
          <w:rFonts w:cs="Courier New"/>
        </w:rPr>
        <w:tab/>
        <w:t>\pgfmathtruncatemacro\numberofcols{\pgfplotsretval-1}</w:t>
      </w:r>
    </w:p>
    <w:p w14:paraId="110F46F3" w14:textId="77777777" w:rsidR="00F52C1D" w:rsidRPr="00F52C1D" w:rsidRDefault="00F52C1D" w:rsidP="00F52C1D">
      <w:pPr>
        <w:pStyle w:val="PlainText"/>
        <w:rPr>
          <w:rFonts w:cs="Courier New"/>
        </w:rPr>
      </w:pPr>
      <w:r w:rsidRPr="00F52C1D">
        <w:rPr>
          <w:rFonts w:cs="Courier New"/>
        </w:rPr>
        <w:tab/>
        <w:t>\pgfplotsforeachungrouped \i in {1}{</w:t>
      </w:r>
    </w:p>
    <w:p w14:paraId="1221969F" w14:textId="77777777" w:rsidR="00F52C1D" w:rsidRPr="00F52C1D" w:rsidRDefault="00F52C1D" w:rsidP="00F52C1D">
      <w:pPr>
        <w:pStyle w:val="PlainText"/>
        <w:rPr>
          <w:rFonts w:cs="Courier New"/>
        </w:rPr>
      </w:pPr>
      <w:r w:rsidRPr="00F52C1D">
        <w:rPr>
          <w:rFonts w:cs="Courier New"/>
        </w:rPr>
        <w:tab/>
      </w:r>
      <w:r w:rsidRPr="00F52C1D">
        <w:rPr>
          <w:rFonts w:cs="Courier New"/>
        </w:rPr>
        <w:tab/>
        <w:t>\addplot[blue] table[x expr=\coordindex,col sep=comma,header=false,y=\i] {\datatable};</w:t>
      </w:r>
    </w:p>
    <w:p w14:paraId="2D9C0A09" w14:textId="77777777" w:rsidR="00F52C1D" w:rsidRPr="00F52C1D" w:rsidRDefault="00F52C1D" w:rsidP="00F52C1D">
      <w:pPr>
        <w:pStyle w:val="PlainText"/>
        <w:rPr>
          <w:rFonts w:cs="Courier New"/>
        </w:rPr>
      </w:pPr>
      <w:r w:rsidRPr="00F52C1D">
        <w:rPr>
          <w:rFonts w:cs="Courier New"/>
        </w:rPr>
        <w:tab/>
        <w:t>};</w:t>
      </w:r>
    </w:p>
    <w:p w14:paraId="5639BE8E" w14:textId="77777777" w:rsidR="00F52C1D" w:rsidRPr="00F52C1D" w:rsidRDefault="00F52C1D" w:rsidP="00F52C1D">
      <w:pPr>
        <w:pStyle w:val="PlainText"/>
        <w:rPr>
          <w:rFonts w:cs="Courier New"/>
        </w:rPr>
      </w:pPr>
      <w:r w:rsidRPr="00F52C1D">
        <w:rPr>
          <w:rFonts w:cs="Courier New"/>
        </w:rPr>
        <w:tab/>
        <w:t>\end{axis};</w:t>
      </w:r>
    </w:p>
    <w:p w14:paraId="00502BC6" w14:textId="77777777" w:rsidR="00F52C1D" w:rsidRPr="00F52C1D" w:rsidRDefault="00F52C1D" w:rsidP="00F52C1D">
      <w:pPr>
        <w:pStyle w:val="PlainText"/>
        <w:rPr>
          <w:rFonts w:cs="Courier New"/>
        </w:rPr>
      </w:pPr>
      <w:r w:rsidRPr="00F52C1D">
        <w:rPr>
          <w:rFonts w:cs="Courier New"/>
        </w:rPr>
        <w:tab/>
        <w:t>\begin{axis}[</w:t>
      </w:r>
    </w:p>
    <w:p w14:paraId="1EAC0AC5" w14:textId="77777777" w:rsidR="00F52C1D" w:rsidRPr="00F52C1D" w:rsidRDefault="00F52C1D" w:rsidP="00F52C1D">
      <w:pPr>
        <w:pStyle w:val="PlainText"/>
        <w:rPr>
          <w:rFonts w:cs="Courier New"/>
        </w:rPr>
      </w:pPr>
      <w:r w:rsidRPr="00F52C1D">
        <w:rPr>
          <w:rFonts w:cs="Courier New"/>
        </w:rPr>
        <w:tab/>
        <w:t>,ylabel style={align=center,text width=6cm,color=red}</w:t>
      </w:r>
    </w:p>
    <w:p w14:paraId="4925F81E" w14:textId="77777777" w:rsidR="00F52C1D" w:rsidRPr="00F52C1D" w:rsidRDefault="00F52C1D" w:rsidP="00F52C1D">
      <w:pPr>
        <w:pStyle w:val="PlainText"/>
        <w:rPr>
          <w:rFonts w:cs="Courier New"/>
        </w:rPr>
      </w:pPr>
      <w:r w:rsidRPr="00F52C1D">
        <w:rPr>
          <w:rFonts w:cs="Courier New"/>
        </w:rPr>
        <w:tab/>
        <w:t>,ylabel={Precent of JND differences larger than 2dB}</w:t>
      </w:r>
    </w:p>
    <w:p w14:paraId="50AC62E0" w14:textId="77777777" w:rsidR="00F52C1D" w:rsidRPr="00F52C1D" w:rsidRDefault="00F52C1D" w:rsidP="00F52C1D">
      <w:pPr>
        <w:pStyle w:val="PlainText"/>
        <w:rPr>
          <w:rFonts w:cs="Courier New"/>
        </w:rPr>
      </w:pPr>
      <w:r w:rsidRPr="00F52C1D">
        <w:rPr>
          <w:rFonts w:cs="Courier New"/>
        </w:rPr>
        <w:tab/>
        <w:t>,hide x axis</w:t>
      </w:r>
    </w:p>
    <w:p w14:paraId="005A0C43" w14:textId="77777777" w:rsidR="00F52C1D" w:rsidRPr="00F52C1D" w:rsidRDefault="00F52C1D" w:rsidP="00F52C1D">
      <w:pPr>
        <w:pStyle w:val="PlainText"/>
        <w:rPr>
          <w:rFonts w:cs="Courier New"/>
        </w:rPr>
      </w:pPr>
      <w:r w:rsidRPr="00F52C1D">
        <w:rPr>
          <w:rFonts w:cs="Courier New"/>
        </w:rPr>
        <w:tab/>
        <w:t>,width  = 0.85*\textwidth</w:t>
      </w:r>
    </w:p>
    <w:p w14:paraId="19951480" w14:textId="77777777" w:rsidR="00F52C1D" w:rsidRPr="00F52C1D" w:rsidRDefault="00F52C1D" w:rsidP="00F52C1D">
      <w:pPr>
        <w:pStyle w:val="PlainText"/>
        <w:rPr>
          <w:rFonts w:cs="Courier New"/>
        </w:rPr>
      </w:pPr>
      <w:r w:rsidRPr="00F52C1D">
        <w:rPr>
          <w:rFonts w:cs="Courier New"/>
        </w:rPr>
        <w:tab/>
        <w:t>,axis y line*=right</w:t>
      </w:r>
    </w:p>
    <w:p w14:paraId="074021C9" w14:textId="77777777" w:rsidR="00F52C1D" w:rsidRPr="00F52C1D" w:rsidRDefault="00F52C1D" w:rsidP="00F52C1D">
      <w:pPr>
        <w:pStyle w:val="PlainText"/>
        <w:rPr>
          <w:rFonts w:cs="Courier New"/>
        </w:rPr>
      </w:pPr>
      <w:r w:rsidRPr="00F52C1D">
        <w:rPr>
          <w:rFonts w:cs="Courier New"/>
        </w:rPr>
        <w:tab/>
        <w:t>]% table</w:t>
      </w:r>
    </w:p>
    <w:p w14:paraId="425CCF1A" w14:textId="77777777" w:rsidR="00F52C1D" w:rsidRPr="00F52C1D" w:rsidRDefault="00F52C1D" w:rsidP="00F52C1D">
      <w:pPr>
        <w:pStyle w:val="PlainText"/>
        <w:rPr>
          <w:rFonts w:cs="Courier New"/>
        </w:rPr>
      </w:pPr>
      <w:r w:rsidRPr="00F52C1D">
        <w:rPr>
          <w:rFonts w:cs="Courier New"/>
        </w:rPr>
        <w:tab/>
        <w:t>\pgfplotstablegetcolsof{\datatable};</w:t>
      </w:r>
    </w:p>
    <w:p w14:paraId="7D81F57C" w14:textId="77777777" w:rsidR="00F52C1D" w:rsidRPr="00F52C1D" w:rsidRDefault="00F52C1D" w:rsidP="00F52C1D">
      <w:pPr>
        <w:pStyle w:val="PlainText"/>
        <w:rPr>
          <w:rFonts w:cs="Courier New"/>
        </w:rPr>
      </w:pPr>
      <w:r w:rsidRPr="00F52C1D">
        <w:rPr>
          <w:rFonts w:cs="Courier New"/>
        </w:rPr>
        <w:tab/>
        <w:t>\pgfmathtruncatemacro\numberofcols{\pgfplotsretval-1}</w:t>
      </w:r>
    </w:p>
    <w:p w14:paraId="7DB38EAE" w14:textId="77777777" w:rsidR="00F52C1D" w:rsidRPr="00F52C1D" w:rsidRDefault="00F52C1D" w:rsidP="00F52C1D">
      <w:pPr>
        <w:pStyle w:val="PlainText"/>
        <w:rPr>
          <w:rFonts w:cs="Courier New"/>
        </w:rPr>
      </w:pPr>
      <w:r w:rsidRPr="00F52C1D">
        <w:rPr>
          <w:rFonts w:cs="Courier New"/>
        </w:rPr>
        <w:tab/>
        <w:t>\pgfplotsforeachungrouped \i in {5}{</w:t>
      </w:r>
    </w:p>
    <w:p w14:paraId="6C7593FB" w14:textId="77777777" w:rsidR="00F52C1D" w:rsidRPr="00F52C1D" w:rsidRDefault="00F52C1D" w:rsidP="00F52C1D">
      <w:pPr>
        <w:pStyle w:val="PlainText"/>
        <w:rPr>
          <w:rFonts w:cs="Courier New"/>
        </w:rPr>
      </w:pPr>
      <w:r w:rsidRPr="00F52C1D">
        <w:rPr>
          <w:rFonts w:cs="Courier New"/>
        </w:rPr>
        <w:tab/>
      </w:r>
      <w:r w:rsidRPr="00F52C1D">
        <w:rPr>
          <w:rFonts w:cs="Courier New"/>
        </w:rPr>
        <w:tab/>
        <w:t>\addplot[red,mark=*] table[col sep=comma,header=false,y=\i] {\datatable};</w:t>
      </w:r>
    </w:p>
    <w:p w14:paraId="75BAFE3D" w14:textId="77777777" w:rsidR="00F52C1D" w:rsidRPr="00F52C1D" w:rsidRDefault="00F52C1D" w:rsidP="00F52C1D">
      <w:pPr>
        <w:pStyle w:val="PlainText"/>
        <w:rPr>
          <w:rFonts w:cs="Courier New"/>
        </w:rPr>
      </w:pPr>
      <w:r w:rsidRPr="00F52C1D">
        <w:rPr>
          <w:rFonts w:cs="Courier New"/>
        </w:rPr>
        <w:tab/>
        <w:t>};</w:t>
      </w:r>
    </w:p>
    <w:p w14:paraId="21B86652" w14:textId="77777777" w:rsidR="00F52C1D" w:rsidRPr="00F52C1D" w:rsidRDefault="00F52C1D" w:rsidP="00F52C1D">
      <w:pPr>
        <w:pStyle w:val="PlainText"/>
        <w:rPr>
          <w:rFonts w:cs="Courier New"/>
        </w:rPr>
      </w:pPr>
      <w:r w:rsidRPr="00F52C1D">
        <w:rPr>
          <w:rFonts w:cs="Courier New"/>
        </w:rPr>
        <w:lastRenderedPageBreak/>
        <w:tab/>
        <w:t>\end{axis};</w:t>
      </w:r>
    </w:p>
    <w:p w14:paraId="3A3A0A84" w14:textId="77777777" w:rsidR="00F52C1D" w:rsidRPr="00F52C1D" w:rsidRDefault="00F52C1D" w:rsidP="00F52C1D">
      <w:pPr>
        <w:pStyle w:val="PlainText"/>
        <w:rPr>
          <w:rFonts w:cs="Courier New"/>
        </w:rPr>
      </w:pPr>
      <w:r w:rsidRPr="00F52C1D">
        <w:rPr>
          <w:rFonts w:cs="Courier New"/>
        </w:rPr>
        <w:tab/>
        <w:t>\end{tikzpicture}</w:t>
      </w:r>
    </w:p>
    <w:p w14:paraId="5FB242AB" w14:textId="24D34359" w:rsidR="00F52C1D" w:rsidRPr="00F52C1D" w:rsidRDefault="00F52C1D" w:rsidP="00F52C1D">
      <w:pPr>
        <w:pStyle w:val="PlainText"/>
        <w:rPr>
          <w:rFonts w:cs="Courier New"/>
        </w:rPr>
      </w:pPr>
      <w:r w:rsidRPr="00F52C1D">
        <w:rPr>
          <w:rFonts w:cs="Courier New"/>
        </w:rPr>
        <w:tab/>
        <w:t xml:space="preserve">\caption{Testing </w:t>
      </w:r>
      <w:ins w:id="821" w:author="Author">
        <w:r w:rsidRPr="00F52C1D">
          <w:rPr>
            <w:rFonts w:cs="Courier New"/>
          </w:rPr>
          <w:t xml:space="preserve">the </w:t>
        </w:r>
      </w:ins>
      <w:r w:rsidRPr="00F52C1D">
        <w:rPr>
          <w:rFonts w:cs="Courier New"/>
        </w:rPr>
        <w:t xml:space="preserve">JND accuracy and algorithm acceleration as function of minimum $\deltat$ </w:t>
      </w:r>
      <w:del w:id="822" w:author="Author">
        <w:r w:rsidR="002015C9">
          <w:delText>in</w:delText>
        </w:r>
      </w:del>
      <w:ins w:id="823" w:author="Author">
        <w:r w:rsidRPr="00F52C1D">
          <w:rPr>
            <w:rFonts w:cs="Courier New"/>
          </w:rPr>
          <w:t>with</w:t>
        </w:r>
      </w:ins>
      <w:r w:rsidRPr="00F52C1D">
        <w:rPr>
          <w:rFonts w:cs="Courier New"/>
        </w:rPr>
        <w:t xml:space="preserve"> Lipschitz criteria. We tested </w:t>
      </w:r>
      <w:del w:id="824" w:author="Author">
        <w:r w:rsidR="002015C9">
          <w:delText>2</w:delText>
        </w:r>
      </w:del>
      <w:ins w:id="825" w:author="Author">
        <w:r w:rsidR="00A461CE">
          <w:rPr>
            <w:rFonts w:cs="Courier New"/>
          </w:rPr>
          <w:t>two</w:t>
        </w:r>
      </w:ins>
      <w:r w:rsidR="00A461CE">
        <w:rPr>
          <w:rFonts w:cs="Courier New"/>
        </w:rPr>
        <w:t xml:space="preserve"> criteria</w:t>
      </w:r>
      <w:del w:id="826" w:author="Author">
        <w:r w:rsidR="002015C9">
          <w:delText>. First</w:delText>
        </w:r>
      </w:del>
      <w:ins w:id="827" w:author="Author">
        <w:r w:rsidR="00A461CE">
          <w:rPr>
            <w:rFonts w:cs="Courier New"/>
          </w:rPr>
          <w:t>:</w:t>
        </w:r>
        <w:r w:rsidRPr="00F52C1D">
          <w:rPr>
            <w:rFonts w:cs="Courier New"/>
          </w:rPr>
          <w:t xml:space="preserve"> (i) The</w:t>
        </w:r>
      </w:ins>
      <w:r w:rsidRPr="00F52C1D">
        <w:rPr>
          <w:rFonts w:cs="Courier New"/>
        </w:rPr>
        <w:t xml:space="preserve"> run time acceleration factor over </w:t>
      </w:r>
      <w:ins w:id="828" w:author="Author">
        <w:r w:rsidRPr="00F52C1D">
          <w:rPr>
            <w:rFonts w:cs="Courier New"/>
          </w:rPr>
          <w:t xml:space="preserve">the </w:t>
        </w:r>
      </w:ins>
      <w:r w:rsidRPr="00F52C1D">
        <w:rPr>
          <w:rFonts w:cs="Courier New"/>
        </w:rPr>
        <w:t xml:space="preserve">base algorithm run time at </w:t>
      </w:r>
      <w:ins w:id="829" w:author="Author">
        <w:r w:rsidRPr="00F52C1D">
          <w:rPr>
            <w:rFonts w:cs="Courier New"/>
          </w:rPr>
          <w:t xml:space="preserve">a </w:t>
        </w:r>
      </w:ins>
      <w:r w:rsidRPr="00F52C1D">
        <w:rPr>
          <w:rFonts w:cs="Courier New"/>
        </w:rPr>
        <w:t xml:space="preserve">convergence speed of $10^{-15} </w:t>
      </w:r>
      <w:ins w:id="830" w:author="Author">
        <w:r w:rsidRPr="00F52C1D">
          <w:rPr>
            <w:rFonts w:cs="Courier New"/>
          </w:rPr>
          <w:t>$~</w:t>
        </w:r>
      </w:ins>
      <w:r w:rsidRPr="00F52C1D">
        <w:rPr>
          <w:rFonts w:cs="Courier New"/>
        </w:rPr>
        <w:t>cm</w:t>
      </w:r>
      <w:del w:id="831" w:author="Author">
        <w:r w:rsidR="002015C9">
          <w:delText>$. Second is percent</w:delText>
        </w:r>
      </w:del>
      <w:ins w:id="832" w:author="Author">
        <w:r w:rsidRPr="00F52C1D">
          <w:rPr>
            <w:rFonts w:cs="Courier New"/>
          </w:rPr>
          <w:t>. (ii) Percent</w:t>
        </w:r>
      </w:ins>
      <w:r w:rsidRPr="00F52C1D">
        <w:rPr>
          <w:rFonts w:cs="Courier New"/>
        </w:rPr>
        <w:t xml:space="preserve"> of JND m</w:t>
      </w:r>
      <w:r w:rsidR="00A461CE">
        <w:rPr>
          <w:rFonts w:cs="Courier New"/>
        </w:rPr>
        <w:t xml:space="preserve">easurements differs more than </w:t>
      </w:r>
      <w:del w:id="833" w:author="Author">
        <w:r w:rsidR="002015C9">
          <w:delText>$</w:delText>
        </w:r>
      </w:del>
      <w:r w:rsidR="00A461CE">
        <w:rPr>
          <w:rFonts w:cs="Courier New"/>
        </w:rPr>
        <w:t>2</w:t>
      </w:r>
      <w:del w:id="834" w:author="Author">
        <w:r w:rsidR="002015C9">
          <w:delText xml:space="preserve"> </w:delText>
        </w:r>
      </w:del>
      <w:ins w:id="835" w:author="Author">
        <w:r w:rsidR="00A461CE">
          <w:rPr>
            <w:rFonts w:cs="Courier New"/>
          </w:rPr>
          <w:t>~</w:t>
        </w:r>
      </w:ins>
      <w:r w:rsidRPr="00F52C1D">
        <w:rPr>
          <w:rFonts w:cs="Courier New"/>
        </w:rPr>
        <w:t>dB</w:t>
      </w:r>
      <w:del w:id="836" w:author="Author">
        <w:r w:rsidR="002015C9">
          <w:delText>$</w:delText>
        </w:r>
      </w:del>
      <w:r w:rsidRPr="00F52C1D">
        <w:rPr>
          <w:rFonts w:cs="Courier New"/>
        </w:rPr>
        <w:t xml:space="preserve"> from</w:t>
      </w:r>
      <w:ins w:id="837" w:author="Author">
        <w:r w:rsidRPr="00F52C1D">
          <w:rPr>
            <w:rFonts w:cs="Courier New"/>
          </w:rPr>
          <w:t xml:space="preserve"> the</w:t>
        </w:r>
      </w:ins>
      <w:r w:rsidRPr="00F52C1D">
        <w:rPr>
          <w:rFonts w:cs="Courier New"/>
        </w:rPr>
        <w:t xml:space="preserve"> reference algorithm of \citealt{Barzelay2011} to avoid large differences.}</w:t>
      </w:r>
    </w:p>
    <w:p w14:paraId="54B4765B" w14:textId="77777777" w:rsidR="00F52C1D" w:rsidRPr="00F52C1D" w:rsidRDefault="00F52C1D" w:rsidP="00F52C1D">
      <w:pPr>
        <w:pStyle w:val="PlainText"/>
        <w:rPr>
          <w:rFonts w:cs="Courier New"/>
        </w:rPr>
      </w:pPr>
      <w:r w:rsidRPr="00F52C1D">
        <w:rPr>
          <w:rFonts w:cs="Courier New"/>
        </w:rPr>
        <w:tab/>
        <w:t>\label{fig:test-convergence}</w:t>
      </w:r>
    </w:p>
    <w:p w14:paraId="2A2D71E7" w14:textId="77777777" w:rsidR="00F52C1D" w:rsidRPr="00F52C1D" w:rsidRDefault="00F52C1D" w:rsidP="00F52C1D">
      <w:pPr>
        <w:pStyle w:val="PlainText"/>
        <w:rPr>
          <w:rFonts w:cs="Courier New"/>
        </w:rPr>
      </w:pPr>
      <w:r w:rsidRPr="00F52C1D">
        <w:rPr>
          <w:rFonts w:cs="Courier New"/>
        </w:rPr>
        <w:t>\end{figure}</w:t>
      </w:r>
    </w:p>
    <w:p w14:paraId="2C777386" w14:textId="77777777" w:rsidR="00F52C1D" w:rsidRPr="00F52C1D" w:rsidRDefault="00F52C1D" w:rsidP="00F52C1D">
      <w:pPr>
        <w:pStyle w:val="PlainText"/>
        <w:rPr>
          <w:rFonts w:cs="Courier New"/>
        </w:rPr>
      </w:pPr>
    </w:p>
    <w:p w14:paraId="7D97B5E4" w14:textId="39A92B2A" w:rsidR="00F52C1D" w:rsidRPr="00F52C1D" w:rsidRDefault="002015C9" w:rsidP="00F52C1D">
      <w:pPr>
        <w:pStyle w:val="PlainText"/>
        <w:rPr>
          <w:rFonts w:cs="Courier New"/>
        </w:rPr>
      </w:pPr>
      <w:del w:id="838" w:author="Author">
        <w:r>
          <w:delText xml:space="preserve">Testing show non significant error </w:delText>
        </w:r>
      </w:del>
      <w:ins w:id="839" w:author="Author">
        <w:r w:rsidR="00F52C1D" w:rsidRPr="00F52C1D">
          <w:rPr>
            <w:rFonts w:cs="Courier New"/>
          </w:rPr>
          <w:t xml:space="preserve">The testing shows a nonsignificant </w:t>
        </w:r>
      </w:ins>
      <w:r w:rsidR="00F52C1D" w:rsidRPr="00F52C1D">
        <w:rPr>
          <w:rFonts w:cs="Courier New"/>
        </w:rPr>
        <w:t xml:space="preserve">increase </w:t>
      </w:r>
      <w:ins w:id="840" w:author="Author">
        <w:r w:rsidR="00F52C1D" w:rsidRPr="00F52C1D">
          <w:rPr>
            <w:rFonts w:cs="Courier New"/>
          </w:rPr>
          <w:t xml:space="preserve">in error </w:t>
        </w:r>
      </w:ins>
      <w:r w:rsidR="00F52C1D" w:rsidRPr="00F52C1D">
        <w:rPr>
          <w:rFonts w:cs="Courier New"/>
        </w:rPr>
        <w:t xml:space="preserve">when increasing </w:t>
      </w:r>
      <w:ins w:id="841" w:author="Author">
        <w:r w:rsidR="00F52C1D" w:rsidRPr="00F52C1D">
          <w:rPr>
            <w:rFonts w:cs="Courier New"/>
          </w:rPr>
          <w:t xml:space="preserve">the </w:t>
        </w:r>
      </w:ins>
      <w:r w:rsidR="00F52C1D" w:rsidRPr="00F52C1D">
        <w:rPr>
          <w:rFonts w:cs="Courier New"/>
        </w:rPr>
        <w:t xml:space="preserve">minimal $\deltat$ for the algorithm </w:t>
      </w:r>
      <w:ins w:id="842" w:author="Author">
        <w:r w:rsidR="00F52C1D" w:rsidRPr="00F52C1D">
          <w:rPr>
            <w:rFonts w:cs="Courier New"/>
          </w:rPr>
          <w:t>(</w:t>
        </w:r>
      </w:ins>
      <w:r w:rsidR="00F52C1D" w:rsidRPr="00F52C1D">
        <w:rPr>
          <w:rFonts w:cs="Courier New"/>
        </w:rPr>
        <w:t xml:space="preserve">from </w:t>
      </w:r>
      <w:del w:id="843" w:author="Author">
        <w:r>
          <w:delText>order of $</w:delText>
        </w:r>
      </w:del>
      <w:ins w:id="844" w:author="Author">
        <w:r w:rsidR="00F52C1D" w:rsidRPr="00F52C1D">
          <w:rPr>
            <w:rFonts w:cs="Courier New"/>
          </w:rPr>
          <w:t>${\sim}</w:t>
        </w:r>
      </w:ins>
      <w:r w:rsidR="00F52C1D" w:rsidRPr="00F52C1D">
        <w:rPr>
          <w:rFonts w:cs="Courier New"/>
        </w:rPr>
        <w:t xml:space="preserve">10^{-15}$ to </w:t>
      </w:r>
      <w:del w:id="845" w:author="Author">
        <w:r>
          <w:delText>$</w:delText>
        </w:r>
      </w:del>
      <w:ins w:id="846" w:author="Author">
        <w:r w:rsidR="00F52C1D" w:rsidRPr="00F52C1D">
          <w:rPr>
            <w:rFonts w:cs="Courier New"/>
          </w:rPr>
          <w:t>${\sim}</w:t>
        </w:r>
      </w:ins>
      <w:r w:rsidR="00F52C1D" w:rsidRPr="00F52C1D">
        <w:rPr>
          <w:rFonts w:cs="Courier New"/>
        </w:rPr>
        <w:t>10^{-8</w:t>
      </w:r>
      <w:del w:id="847" w:author="Author">
        <w:r>
          <w:delText>}$</w:delText>
        </w:r>
      </w:del>
      <w:ins w:id="848" w:author="Author">
        <w:r w:rsidR="00F52C1D" w:rsidRPr="00F52C1D">
          <w:rPr>
            <w:rFonts w:cs="Courier New"/>
          </w:rPr>
          <w:t>}$)</w:t>
        </w:r>
      </w:ins>
      <w:r w:rsidR="00F52C1D" w:rsidRPr="00F52C1D">
        <w:rPr>
          <w:rFonts w:cs="Courier New"/>
        </w:rPr>
        <w:t xml:space="preserve"> and </w:t>
      </w:r>
      <w:ins w:id="849" w:author="Author">
        <w:r w:rsidR="00F52C1D" w:rsidRPr="00F52C1D">
          <w:rPr>
            <w:rFonts w:cs="Courier New"/>
          </w:rPr>
          <w:t xml:space="preserve">a </w:t>
        </w:r>
      </w:ins>
      <w:r w:rsidR="00F52C1D" w:rsidRPr="00F52C1D">
        <w:rPr>
          <w:rFonts w:cs="Courier New"/>
        </w:rPr>
        <w:t>speed increase of nearly 30\%.</w:t>
      </w:r>
    </w:p>
    <w:p w14:paraId="4029E058" w14:textId="77777777" w:rsidR="00F52C1D" w:rsidRPr="00F52C1D" w:rsidRDefault="00F52C1D" w:rsidP="00F52C1D">
      <w:pPr>
        <w:pStyle w:val="PlainText"/>
        <w:rPr>
          <w:rFonts w:cs="Courier New"/>
        </w:rPr>
      </w:pPr>
    </w:p>
    <w:p w14:paraId="219054D4" w14:textId="77777777" w:rsidR="00F52C1D" w:rsidRPr="00F52C1D" w:rsidRDefault="00F52C1D" w:rsidP="00F52C1D">
      <w:pPr>
        <w:pStyle w:val="PlainText"/>
        <w:rPr>
          <w:rFonts w:cs="Courier New"/>
        </w:rPr>
      </w:pPr>
    </w:p>
    <w:p w14:paraId="39132015" w14:textId="77777777" w:rsidR="00F52C1D" w:rsidRPr="00F52C1D" w:rsidRDefault="00F52C1D" w:rsidP="00F52C1D">
      <w:pPr>
        <w:pStyle w:val="PlainText"/>
        <w:rPr>
          <w:rFonts w:cs="Courier New"/>
        </w:rPr>
      </w:pPr>
    </w:p>
    <w:p w14:paraId="2DC2A204" w14:textId="77777777" w:rsidR="00F52C1D" w:rsidRPr="00F52C1D" w:rsidRDefault="00F52C1D" w:rsidP="00F52C1D">
      <w:pPr>
        <w:pStyle w:val="PlainText"/>
        <w:rPr>
          <w:rFonts w:cs="Courier New"/>
        </w:rPr>
      </w:pPr>
    </w:p>
    <w:p w14:paraId="1ECE4BDF" w14:textId="0873A07D" w:rsidR="00F52C1D" w:rsidRPr="00F52C1D" w:rsidRDefault="00F52C1D" w:rsidP="00F52C1D">
      <w:pPr>
        <w:pStyle w:val="PlainText"/>
        <w:rPr>
          <w:rFonts w:cs="Courier New"/>
        </w:rPr>
      </w:pPr>
      <w:r w:rsidRPr="00F52C1D">
        <w:rPr>
          <w:rFonts w:cs="Courier New"/>
        </w:rPr>
        <w:t xml:space="preserve">\section{Optimize </w:t>
      </w:r>
      <w:del w:id="850" w:author="Author">
        <w:r w:rsidR="002015C9">
          <w:delText>JND calculation</w:delText>
        </w:r>
      </w:del>
      <w:ins w:id="851" w:author="Author">
        <w:r w:rsidRPr="00F52C1D">
          <w:rPr>
            <w:rFonts w:cs="Courier New"/>
          </w:rPr>
          <w:t>Just Noticeable Difference Calculation</w:t>
        </w:r>
      </w:ins>
      <w:r w:rsidRPr="00F52C1D">
        <w:rPr>
          <w:rFonts w:cs="Courier New"/>
        </w:rPr>
        <w:t xml:space="preserve"> for </w:t>
      </w:r>
      <w:del w:id="852" w:author="Author">
        <w:r w:rsidR="002015C9">
          <w:delText>single tones</w:delText>
        </w:r>
      </w:del>
      <w:ins w:id="853" w:author="Author">
        <w:r w:rsidRPr="00F52C1D">
          <w:rPr>
            <w:rFonts w:cs="Courier New"/>
          </w:rPr>
          <w:t>Single Tones</w:t>
        </w:r>
      </w:ins>
      <w:r w:rsidRPr="00F52C1D">
        <w:rPr>
          <w:rFonts w:cs="Courier New"/>
        </w:rPr>
        <w:t>}</w:t>
      </w:r>
    </w:p>
    <w:p w14:paraId="6B416A5F" w14:textId="77777777" w:rsidR="00F52C1D" w:rsidRPr="00F52C1D" w:rsidRDefault="00F52C1D" w:rsidP="00F52C1D">
      <w:pPr>
        <w:pStyle w:val="PlainText"/>
        <w:rPr>
          <w:rFonts w:cs="Courier New"/>
        </w:rPr>
      </w:pPr>
      <w:r w:rsidRPr="00F52C1D">
        <w:rPr>
          <w:rFonts w:cs="Courier New"/>
        </w:rPr>
        <w:t>\label{sec:jnd-single-tone-optimization}</w:t>
      </w:r>
    </w:p>
    <w:p w14:paraId="479ABFD6" w14:textId="57B65D92" w:rsidR="00F52C1D" w:rsidRPr="00F52C1D" w:rsidRDefault="00F52C1D" w:rsidP="00F52C1D">
      <w:pPr>
        <w:pStyle w:val="PlainText"/>
        <w:rPr>
          <w:rFonts w:cs="Courier New"/>
        </w:rPr>
      </w:pPr>
      <w:r w:rsidRPr="00F52C1D">
        <w:rPr>
          <w:rFonts w:cs="Courier New"/>
        </w:rPr>
        <w:t xml:space="preserve">Examination of </w:t>
      </w:r>
      <w:del w:id="854" w:author="Author">
        <w:r w:rsidR="002015C9">
          <w:delText xml:space="preserve">the </w:delText>
        </w:r>
      </w:del>
      <w:r w:rsidRPr="00F52C1D">
        <w:rPr>
          <w:rFonts w:cs="Courier New"/>
        </w:rPr>
        <w:t xml:space="preserve">\cref{eq:ra-crlb} shows us that \ac{crlb} </w:t>
      </w:r>
      <w:del w:id="855" w:author="Author">
        <w:r w:rsidR="002015C9">
          <w:delText xml:space="preserve">depends on </w:delText>
        </w:r>
      </w:del>
      <w:ins w:id="856" w:author="Author">
        <w:r w:rsidRPr="00F52C1D">
          <w:rPr>
            <w:rFonts w:cs="Courier New"/>
          </w:rPr>
          <w:t>is linear in $</w:t>
        </w:r>
      </w:ins>
      <w:r w:rsidRPr="00F52C1D">
        <w:rPr>
          <w:rFonts w:cs="Courier New"/>
        </w:rPr>
        <w:t>T</w:t>
      </w:r>
      <w:del w:id="857" w:author="Author">
        <w:r w:rsidR="002015C9">
          <w:delText xml:space="preserve"> linearly, if</w:delText>
        </w:r>
      </w:del>
      <w:ins w:id="858" w:author="Author">
        <w:r w:rsidRPr="00F52C1D">
          <w:rPr>
            <w:rFonts w:cs="Courier New"/>
          </w:rPr>
          <w:t>$. If</w:t>
        </w:r>
      </w:ins>
      <w:r w:rsidRPr="00F52C1D">
        <w:rPr>
          <w:rFonts w:cs="Courier New"/>
        </w:rPr>
        <w:t xml:space="preserve"> we can prove that</w:t>
      </w:r>
      <w:ins w:id="859" w:author="Author">
        <w:r w:rsidRPr="00F52C1D">
          <w:rPr>
            <w:rFonts w:cs="Courier New"/>
          </w:rPr>
          <w:t>,</w:t>
        </w:r>
      </w:ins>
      <w:r w:rsidRPr="00F52C1D">
        <w:rPr>
          <w:rFonts w:cs="Courier New"/>
        </w:rPr>
        <w:t xml:space="preserve"> for </w:t>
      </w:r>
      <w:ins w:id="860" w:author="Author">
        <w:r w:rsidRPr="00F52C1D">
          <w:rPr>
            <w:rFonts w:cs="Courier New"/>
          </w:rPr>
          <w:t xml:space="preserve">sufficiently </w:t>
        </w:r>
      </w:ins>
      <w:r w:rsidRPr="00F52C1D">
        <w:rPr>
          <w:rFonts w:cs="Courier New"/>
        </w:rPr>
        <w:t xml:space="preserve">large </w:t>
      </w:r>
      <w:del w:id="861" w:author="Author">
        <w:r w:rsidR="002015C9">
          <w:delText xml:space="preserve">enough </w:delText>
        </w:r>
      </w:del>
      <w:ins w:id="862" w:author="Author">
        <w:r w:rsidRPr="00F52C1D">
          <w:rPr>
            <w:rFonts w:cs="Courier New"/>
          </w:rPr>
          <w:t>$</w:t>
        </w:r>
      </w:ins>
      <w:r w:rsidRPr="00F52C1D">
        <w:rPr>
          <w:rFonts w:cs="Courier New"/>
        </w:rPr>
        <w:t>T</w:t>
      </w:r>
      <w:ins w:id="863" w:author="Author">
        <w:r w:rsidRPr="00F52C1D">
          <w:rPr>
            <w:rFonts w:cs="Courier New"/>
          </w:rPr>
          <w:t>$,</w:t>
        </w:r>
      </w:ins>
      <w:r w:rsidRPr="00F52C1D">
        <w:rPr>
          <w:rFonts w:cs="Courier New"/>
        </w:rPr>
        <w:t xml:space="preserve"> $\overline{\lambda}$ </w:t>
      </w:r>
      <w:ins w:id="864" w:author="Author">
        <w:r w:rsidRPr="00F52C1D">
          <w:rPr>
            <w:rFonts w:cs="Courier New"/>
          </w:rPr>
          <w:t xml:space="preserve">is </w:t>
        </w:r>
      </w:ins>
      <w:r w:rsidRPr="00F52C1D">
        <w:rPr>
          <w:rFonts w:cs="Courier New"/>
        </w:rPr>
        <w:t xml:space="preserve">independent of </w:t>
      </w:r>
      <w:ins w:id="865" w:author="Author">
        <w:r w:rsidRPr="00F52C1D">
          <w:rPr>
            <w:rFonts w:cs="Courier New"/>
          </w:rPr>
          <w:t>$</w:t>
        </w:r>
      </w:ins>
      <w:r w:rsidRPr="00F52C1D">
        <w:rPr>
          <w:rFonts w:cs="Courier New"/>
        </w:rPr>
        <w:t>T</w:t>
      </w:r>
      <w:ins w:id="866" w:author="Author">
        <w:r w:rsidRPr="00F52C1D">
          <w:rPr>
            <w:rFonts w:cs="Courier New"/>
          </w:rPr>
          <w:t>$</w:t>
        </w:r>
      </w:ins>
      <w:r w:rsidRPr="00F52C1D">
        <w:rPr>
          <w:rFonts w:cs="Courier New"/>
        </w:rPr>
        <w:t xml:space="preserve"> for pure tone input. </w:t>
      </w:r>
      <w:del w:id="867" w:author="Author">
        <w:r w:rsidR="002015C9">
          <w:delText>we</w:delText>
        </w:r>
      </w:del>
      <w:ins w:id="868" w:author="Author">
        <w:r w:rsidRPr="00F52C1D">
          <w:rPr>
            <w:rFonts w:cs="Courier New"/>
          </w:rPr>
          <w:t>We</w:t>
        </w:r>
      </w:ins>
      <w:r w:rsidRPr="00F52C1D">
        <w:rPr>
          <w:rFonts w:cs="Courier New"/>
        </w:rPr>
        <w:t xml:space="preserve"> can show by numeric evaluation that</w:t>
      </w:r>
      <w:ins w:id="869" w:author="Author">
        <w:r w:rsidRPr="00F52C1D">
          <w:rPr>
            <w:rFonts w:cs="Courier New"/>
          </w:rPr>
          <w:t>,</w:t>
        </w:r>
      </w:ins>
      <w:r w:rsidRPr="00F52C1D">
        <w:rPr>
          <w:rFonts w:cs="Courier New"/>
        </w:rPr>
        <w:t xml:space="preserve"> after initial conditions pass</w:t>
      </w:r>
      <w:ins w:id="870" w:author="Author">
        <w:r w:rsidRPr="00F52C1D">
          <w:rPr>
            <w:rFonts w:cs="Courier New"/>
          </w:rPr>
          <w:t>,</w:t>
        </w:r>
      </w:ins>
      <w:r w:rsidRPr="00F52C1D">
        <w:rPr>
          <w:rFonts w:cs="Courier New"/>
        </w:rPr>
        <w:t xml:space="preserve"> $t&gt; T_{start}$ for every input </w:t>
      </w:r>
      <w:del w:id="871" w:author="Author">
        <w:r w:rsidR="002015C9">
          <w:delText>with</w:delText>
        </w:r>
      </w:del>
      <w:ins w:id="872" w:author="Author">
        <w:r w:rsidRPr="00F52C1D">
          <w:rPr>
            <w:rFonts w:cs="Courier New"/>
          </w:rPr>
          <w:t>of the</w:t>
        </w:r>
      </w:ins>
      <w:r w:rsidRPr="00F52C1D">
        <w:rPr>
          <w:rFonts w:cs="Courier New"/>
        </w:rPr>
        <w:t xml:space="preserve"> form of $S_{input</w:t>
      </w:r>
      <w:del w:id="873" w:author="Author">
        <w:r w:rsidR="002015C9">
          <w:delText>}$,</w:delText>
        </w:r>
      </w:del>
      <w:ins w:id="874" w:author="Author">
        <w:r w:rsidRPr="00F52C1D">
          <w:rPr>
            <w:rFonts w:cs="Courier New"/>
          </w:rPr>
          <w:t>}$</w:t>
        </w:r>
      </w:ins>
      <w:r w:rsidRPr="00F52C1D">
        <w:rPr>
          <w:rFonts w:cs="Courier New"/>
        </w:rPr>
        <w:t xml:space="preserve"> and </w:t>
      </w:r>
      <w:del w:id="875" w:author="Author">
        <w:r w:rsidR="002015C9">
          <w:delText>with</w:delText>
        </w:r>
      </w:del>
      <w:ins w:id="876" w:author="Author">
        <w:r w:rsidRPr="00F52C1D">
          <w:rPr>
            <w:rFonts w:cs="Courier New"/>
          </w:rPr>
          <w:t>for a</w:t>
        </w:r>
      </w:ins>
      <w:r w:rsidRPr="00F52C1D">
        <w:rPr>
          <w:rFonts w:cs="Courier New"/>
        </w:rPr>
        <w:t xml:space="preserve"> frequency </w:t>
      </w:r>
      <w:del w:id="877" w:author="Author">
        <w:r w:rsidR="002015C9">
          <w:delText>which</w:delText>
        </w:r>
      </w:del>
      <w:ins w:id="878" w:author="Author">
        <w:r w:rsidRPr="00F52C1D">
          <w:rPr>
            <w:rFonts w:cs="Courier New"/>
          </w:rPr>
          <w:t>that</w:t>
        </w:r>
      </w:ins>
      <w:r w:rsidRPr="00F52C1D">
        <w:rPr>
          <w:rFonts w:cs="Courier New"/>
        </w:rPr>
        <w:t xml:space="preserve"> is </w:t>
      </w:r>
      <w:del w:id="879" w:author="Author">
        <w:r w:rsidR="002015C9">
          <w:delText>multiplication</w:delText>
        </w:r>
      </w:del>
      <w:ins w:id="880" w:author="Author">
        <w:r w:rsidRPr="00F52C1D">
          <w:rPr>
            <w:rFonts w:cs="Courier New"/>
          </w:rPr>
          <w:t>a multiple</w:t>
        </w:r>
      </w:ins>
      <w:r w:rsidRPr="00F52C1D">
        <w:rPr>
          <w:rFonts w:cs="Courier New"/>
        </w:rPr>
        <w:t xml:space="preserve"> of </w:t>
      </w:r>
      <w:del w:id="881" w:author="Author">
        <w:r w:rsidR="002015C9">
          <w:delText>$</w:delText>
        </w:r>
      </w:del>
      <w:r w:rsidRPr="00F52C1D">
        <w:rPr>
          <w:rFonts w:cs="Courier New"/>
        </w:rPr>
        <w:t>250 Hz</w:t>
      </w:r>
      <w:del w:id="882" w:author="Author">
        <w:r w:rsidR="002015C9">
          <w:delText>$.</w:delText>
        </w:r>
      </w:del>
      <w:ins w:id="883" w:author="Author">
        <w:r w:rsidRPr="00F52C1D">
          <w:rPr>
            <w:rFonts w:cs="Courier New"/>
          </w:rPr>
          <w:t>.</w:t>
        </w:r>
      </w:ins>
    </w:p>
    <w:p w14:paraId="16BE6237" w14:textId="6D4BBCAD" w:rsidR="00F52C1D" w:rsidRPr="00F52C1D" w:rsidRDefault="002015C9" w:rsidP="00F52C1D">
      <w:pPr>
        <w:pStyle w:val="PlainText"/>
        <w:rPr>
          <w:rFonts w:cs="Courier New"/>
        </w:rPr>
      </w:pPr>
      <w:del w:id="884" w:author="Author">
        <w:r>
          <w:delText>since, it</w:delText>
        </w:r>
      </w:del>
      <w:ins w:id="885" w:author="Author">
        <w:r w:rsidR="00F52C1D" w:rsidRPr="00F52C1D">
          <w:rPr>
            <w:rFonts w:cs="Courier New"/>
          </w:rPr>
          <w:t>It</w:t>
        </w:r>
      </w:ins>
      <w:r w:rsidR="00F52C1D" w:rsidRPr="00F52C1D">
        <w:rPr>
          <w:rFonts w:cs="Courier New"/>
        </w:rPr>
        <w:t xml:space="preserve"> has been shown \cite{cohen2004int,Barzelay2011} that</w:t>
      </w:r>
      <w:del w:id="886" w:author="Author">
        <w:r>
          <w:delText xml:space="preserve"> WKB</w:delText>
        </w:r>
      </w:del>
      <w:ins w:id="887" w:author="Author">
        <w:r w:rsidR="00F52C1D" w:rsidRPr="00F52C1D">
          <w:rPr>
            <w:rFonts w:cs="Courier New"/>
          </w:rPr>
          <w:t>, for gains grea</w:t>
        </w:r>
        <w:r w:rsidR="00A461CE">
          <w:rPr>
            <w:rFonts w:cs="Courier New"/>
          </w:rPr>
          <w:t>t</w:t>
        </w:r>
        <w:r w:rsidR="00F52C1D" w:rsidRPr="00F52C1D">
          <w:rPr>
            <w:rFonts w:cs="Courier New"/>
          </w:rPr>
          <w:t>er than 10 to 20 dB, the Wenzel--Kramers--Brillouin</w:t>
        </w:r>
      </w:ins>
      <w:r w:rsidR="00F52C1D" w:rsidRPr="00F52C1D">
        <w:rPr>
          <w:rFonts w:cs="Courier New"/>
        </w:rPr>
        <w:t xml:space="preserve"> linear approximation </w:t>
      </w:r>
      <w:del w:id="888" w:author="Author">
        <w:r>
          <w:delText>over gain by 10-20dB and become</w:delText>
        </w:r>
      </w:del>
      <w:ins w:id="889" w:author="Author">
        <w:r w:rsidR="00F52C1D" w:rsidRPr="00F52C1D">
          <w:rPr>
            <w:rFonts w:cs="Courier New"/>
          </w:rPr>
          <w:t>became</w:t>
        </w:r>
      </w:ins>
      <w:r w:rsidR="00F52C1D" w:rsidRPr="00F52C1D">
        <w:rPr>
          <w:rFonts w:cs="Courier New"/>
        </w:rPr>
        <w:t xml:space="preserve"> unreliable near </w:t>
      </w:r>
      <w:del w:id="890" w:author="Author">
        <w:r>
          <w:delText xml:space="preserve">the </w:delText>
        </w:r>
      </w:del>
      <w:r w:rsidR="00F52C1D" w:rsidRPr="00F52C1D">
        <w:rPr>
          <w:rFonts w:cs="Courier New"/>
        </w:rPr>
        <w:t xml:space="preserve">$\omega_{CF}$ </w:t>
      </w:r>
      <w:del w:id="891" w:author="Author">
        <w:r>
          <w:delText>due to</w:delText>
        </w:r>
      </w:del>
      <w:ins w:id="892" w:author="Author">
        <w:r w:rsidR="00F52C1D" w:rsidRPr="00F52C1D">
          <w:rPr>
            <w:rFonts w:cs="Courier New"/>
          </w:rPr>
          <w:t>because of</w:t>
        </w:r>
      </w:ins>
      <w:r w:rsidR="00F52C1D" w:rsidRPr="00F52C1D">
        <w:rPr>
          <w:rFonts w:cs="Courier New"/>
        </w:rPr>
        <w:t xml:space="preserve"> backward propagation. </w:t>
      </w:r>
      <w:del w:id="893" w:author="Author">
        <w:r>
          <w:delText>we will test</w:delText>
        </w:r>
      </w:del>
      <w:commentRangeStart w:id="894"/>
      <w:ins w:id="895" w:author="Author">
        <w:r w:rsidR="00F52C1D" w:rsidRPr="00F52C1D">
          <w:rPr>
            <w:rFonts w:cs="Courier New"/>
          </w:rPr>
          <w:t>We</w:t>
        </w:r>
      </w:ins>
      <w:r w:rsidR="00F52C1D" w:rsidRPr="00F52C1D">
        <w:rPr>
          <w:rFonts w:cs="Courier New"/>
        </w:rPr>
        <w:t xml:space="preserve"> numerically</w:t>
      </w:r>
      <w:del w:id="896" w:author="Author">
        <w:r>
          <w:delText xml:space="preserve">, </w:delText>
        </w:r>
      </w:del>
      <w:ins w:id="897" w:author="Author">
        <w:r w:rsidR="00F52C1D" w:rsidRPr="00F52C1D">
          <w:rPr>
            <w:rFonts w:cs="Courier New"/>
          </w:rPr>
          <w:t xml:space="preserve"> test to obtain the shortest possible </w:t>
        </w:r>
      </w:ins>
      <w:r w:rsidR="00F52C1D" w:rsidRPr="00F52C1D">
        <w:rPr>
          <w:rFonts w:cs="Courier New"/>
        </w:rPr>
        <w:t xml:space="preserve">optimal interval </w:t>
      </w:r>
      <w:del w:id="898" w:author="Author">
        <w:r>
          <w:delText xml:space="preserve">will be short as possible </w:delText>
        </w:r>
      </w:del>
      <w:r w:rsidR="00F52C1D" w:rsidRPr="00F52C1D">
        <w:rPr>
          <w:rFonts w:cs="Courier New"/>
        </w:rPr>
        <w:t xml:space="preserve">but </w:t>
      </w:r>
      <w:del w:id="899" w:author="Author">
        <w:r>
          <w:delText xml:space="preserve">will </w:delText>
        </w:r>
      </w:del>
      <w:r w:rsidR="00F52C1D" w:rsidRPr="00F52C1D">
        <w:rPr>
          <w:rFonts w:cs="Courier New"/>
        </w:rPr>
        <w:t xml:space="preserve">vary minimally from similar </w:t>
      </w:r>
      <w:del w:id="900" w:author="Author">
        <w:r>
          <w:delText>interval, we</w:delText>
        </w:r>
      </w:del>
      <w:ins w:id="901" w:author="Author">
        <w:r w:rsidR="00F52C1D" w:rsidRPr="00F52C1D">
          <w:rPr>
            <w:rFonts w:cs="Courier New"/>
          </w:rPr>
          <w:t>intervals.</w:t>
        </w:r>
        <w:commentRangeEnd w:id="894"/>
        <w:r w:rsidR="002B313C">
          <w:rPr>
            <w:rStyle w:val="CommentReference"/>
            <w:rFonts w:ascii="Times New Roman" w:eastAsiaTheme="minorHAnsi" w:hAnsi="Times New Roman"/>
          </w:rPr>
          <w:commentReference w:id="894"/>
        </w:r>
        <w:r w:rsidR="00F52C1D" w:rsidRPr="00F52C1D">
          <w:rPr>
            <w:rFonts w:cs="Courier New"/>
          </w:rPr>
          <w:t xml:space="preserve"> We</w:t>
        </w:r>
      </w:ins>
      <w:r w:rsidR="00F52C1D" w:rsidRPr="00F52C1D">
        <w:rPr>
          <w:rFonts w:cs="Courier New"/>
        </w:rPr>
        <w:t xml:space="preserve"> denote the main $Int$ with length </w:t>
      </w:r>
      <w:del w:id="902" w:author="Author">
        <w:r>
          <w:delText xml:space="preserve">of </w:delText>
        </w:r>
      </w:del>
      <w:r w:rsidR="00F52C1D" w:rsidRPr="00F52C1D">
        <w:rPr>
          <w:rFonts w:cs="Courier New"/>
        </w:rPr>
        <w:t>$T</w:t>
      </w:r>
      <w:del w:id="903" w:author="Author">
        <w:r>
          <w:delText>$,</w:delText>
        </w:r>
      </w:del>
      <w:ins w:id="904" w:author="Author">
        <w:r w:rsidR="00F52C1D" w:rsidRPr="00F52C1D">
          <w:rPr>
            <w:rFonts w:cs="Courier New"/>
          </w:rPr>
          <w:t>$ and</w:t>
        </w:r>
      </w:ins>
      <w:r w:rsidR="00F52C1D" w:rsidRPr="00F52C1D">
        <w:rPr>
          <w:rFonts w:cs="Courier New"/>
        </w:rPr>
        <w:t xml:space="preserve"> composed of concatenated $k_{JND}$ </w:t>
      </w:r>
      <w:del w:id="905" w:author="Author">
        <w:r>
          <w:delText>(\</w:delText>
        </w:r>
      </w:del>
      <w:ins w:id="906" w:author="Author">
        <w:r w:rsidR="00F52C1D" w:rsidRPr="00F52C1D">
          <w:rPr>
            <w:rFonts w:cs="Courier New"/>
          </w:rPr>
          <w:t>[\</w:t>
        </w:r>
      </w:ins>
      <w:r w:rsidR="00F52C1D" w:rsidRPr="00F52C1D">
        <w:rPr>
          <w:rFonts w:cs="Courier New"/>
        </w:rPr>
        <w:t>cref{eq:time-shortened</w:t>
      </w:r>
      <w:del w:id="907" w:author="Author">
        <w:r>
          <w:delText xml:space="preserve">}) (in case of $k_{JND}$ not integer, </w:delText>
        </w:r>
      </w:del>
      <w:ins w:id="908" w:author="Author">
        <w:r w:rsidR="00F52C1D" w:rsidRPr="00F52C1D">
          <w:rPr>
            <w:rFonts w:cs="Courier New"/>
          </w:rPr>
          <w:t>}] (</w:t>
        </w:r>
      </w:ins>
      <w:r w:rsidR="00F52C1D" w:rsidRPr="00F52C1D">
        <w:rPr>
          <w:rFonts w:cs="Courier New"/>
        </w:rPr>
        <w:t>we round down</w:t>
      </w:r>
      <w:del w:id="909" w:author="Author">
        <w:r>
          <w:delText>)</w:delText>
        </w:r>
      </w:del>
      <w:ins w:id="910" w:author="Author">
        <w:r w:rsidR="00F52C1D" w:rsidRPr="00F52C1D">
          <w:rPr>
            <w:rFonts w:cs="Courier New"/>
          </w:rPr>
          <w:t xml:space="preserve"> for noninteger $k_{JND}$)</w:t>
        </w:r>
      </w:ins>
      <w:r w:rsidR="00F52C1D" w:rsidRPr="00F52C1D">
        <w:rPr>
          <w:rFonts w:cs="Courier New"/>
        </w:rPr>
        <w:t xml:space="preserve"> intervals each of length </w:t>
      </w:r>
      <w:del w:id="911" w:author="Author">
        <w:r>
          <w:delText>\</w:delText>
        </w:r>
      </w:del>
      <w:ins w:id="912" w:author="Author">
        <w:r w:rsidR="00F52C1D" w:rsidRPr="00F52C1D">
          <w:rPr>
            <w:rFonts w:cs="Courier New"/>
          </w:rPr>
          <w:t>[\</w:t>
        </w:r>
      </w:ins>
      <w:r w:rsidR="00F52C1D" w:rsidRPr="00F52C1D">
        <w:rPr>
          <w:rFonts w:cs="Courier New"/>
        </w:rPr>
        <w:t>cref{eq:time-shortened</w:t>
      </w:r>
      <w:del w:id="913" w:author="Author">
        <w:r>
          <w:delText>}</w:delText>
        </w:r>
      </w:del>
      <w:ins w:id="914" w:author="Author">
        <w:r w:rsidR="00F52C1D" w:rsidRPr="00F52C1D">
          <w:rPr>
            <w:rFonts w:cs="Courier New"/>
          </w:rPr>
          <w:t>}]</w:t>
        </w:r>
      </w:ins>
    </w:p>
    <w:p w14:paraId="20CA99EB" w14:textId="77777777" w:rsidR="00F52C1D" w:rsidRPr="00F52C1D" w:rsidRDefault="00F52C1D" w:rsidP="00F52C1D">
      <w:pPr>
        <w:pStyle w:val="PlainText"/>
        <w:rPr>
          <w:rFonts w:cs="Courier New"/>
        </w:rPr>
      </w:pPr>
      <w:r w:rsidRPr="00F52C1D">
        <w:rPr>
          <w:rFonts w:cs="Courier New"/>
        </w:rPr>
        <w:t>\begin{subequations}</w:t>
      </w:r>
    </w:p>
    <w:p w14:paraId="177FA038" w14:textId="77777777" w:rsidR="00F52C1D" w:rsidRPr="00F52C1D" w:rsidRDefault="00F52C1D" w:rsidP="00F52C1D">
      <w:pPr>
        <w:pStyle w:val="PlainText"/>
        <w:rPr>
          <w:rFonts w:cs="Courier New"/>
        </w:rPr>
      </w:pPr>
      <w:r w:rsidRPr="00F52C1D">
        <w:rPr>
          <w:rFonts w:cs="Courier New"/>
        </w:rPr>
        <w:tab/>
        <w:t>\begin{align}</w:t>
      </w:r>
    </w:p>
    <w:p w14:paraId="163241A3" w14:textId="0D921FBA" w:rsidR="00F52C1D" w:rsidRPr="00F52C1D" w:rsidRDefault="00F52C1D" w:rsidP="00F52C1D">
      <w:pPr>
        <w:pStyle w:val="PlainText"/>
        <w:rPr>
          <w:rFonts w:cs="Courier New"/>
        </w:rPr>
      </w:pPr>
      <w:r w:rsidRPr="00F52C1D">
        <w:rPr>
          <w:rFonts w:cs="Courier New"/>
        </w:rPr>
        <w:tab/>
        <w:t>T_{shortened}=\frac{T}{k_{JND</w:t>
      </w:r>
      <w:del w:id="915" w:author="Author">
        <w:r w:rsidR="002015C9">
          <w:delText>}}</w:delText>
        </w:r>
      </w:del>
      <w:ins w:id="916" w:author="Author">
        <w:r w:rsidRPr="00F52C1D">
          <w:rPr>
            <w:rFonts w:cs="Courier New"/>
          </w:rPr>
          <w:t>}},</w:t>
        </w:r>
      </w:ins>
      <w:r w:rsidRPr="00F52C1D">
        <w:rPr>
          <w:rFonts w:cs="Courier New"/>
        </w:rPr>
        <w:t xml:space="preserve"> \label{eq:time-shortened} \\</w:t>
      </w:r>
    </w:p>
    <w:p w14:paraId="210CD405" w14:textId="2A8001E9" w:rsidR="00F52C1D" w:rsidRPr="00F52C1D" w:rsidRDefault="00F52C1D" w:rsidP="00F52C1D">
      <w:pPr>
        <w:pStyle w:val="PlainText"/>
        <w:rPr>
          <w:rFonts w:cs="Courier New"/>
        </w:rPr>
      </w:pPr>
      <w:r w:rsidRPr="00F52C1D">
        <w:rPr>
          <w:rFonts w:cs="Courier New"/>
        </w:rPr>
        <w:tab/>
        <w:t xml:space="preserve">Int = [I_1 </w:t>
      </w:r>
      <w:del w:id="917" w:author="Author">
        <w:r w:rsidR="002015C9">
          <w:delText>...</w:delText>
        </w:r>
      </w:del>
      <w:ins w:id="918" w:author="Author">
        <w:r w:rsidRPr="00F52C1D">
          <w:rPr>
            <w:rFonts w:cs="Courier New"/>
          </w:rPr>
          <w:t>,\dots,</w:t>
        </w:r>
      </w:ins>
      <w:r w:rsidRPr="00F52C1D">
        <w:rPr>
          <w:rFonts w:cs="Courier New"/>
        </w:rPr>
        <w:t xml:space="preserve"> I_{k_{JND</w:t>
      </w:r>
      <w:del w:id="919" w:author="Author">
        <w:r w:rsidR="002015C9">
          <w:delText>}}] \</w:delText>
        </w:r>
      </w:del>
      <w:ins w:id="920" w:author="Author">
        <w:r w:rsidRPr="00F52C1D">
          <w:rPr>
            <w:rFonts w:cs="Courier New"/>
          </w:rPr>
          <w:t>}}].\</w:t>
        </w:r>
      </w:ins>
      <w:r w:rsidRPr="00F52C1D">
        <w:rPr>
          <w:rFonts w:cs="Courier New"/>
        </w:rPr>
        <w:t>label{eq:intervals}</w:t>
      </w:r>
    </w:p>
    <w:p w14:paraId="042E9A70" w14:textId="77777777" w:rsidR="00F52C1D" w:rsidRPr="00F52C1D" w:rsidRDefault="00F52C1D" w:rsidP="00F52C1D">
      <w:pPr>
        <w:pStyle w:val="PlainText"/>
        <w:rPr>
          <w:rFonts w:cs="Courier New"/>
        </w:rPr>
      </w:pPr>
      <w:r w:rsidRPr="00F52C1D">
        <w:rPr>
          <w:rFonts w:cs="Courier New"/>
        </w:rPr>
        <w:tab/>
        <w:t>\end{align}</w:t>
      </w:r>
    </w:p>
    <w:p w14:paraId="0AE76D45" w14:textId="77777777" w:rsidR="00F52C1D" w:rsidRPr="00F52C1D" w:rsidRDefault="00F52C1D" w:rsidP="00F52C1D">
      <w:pPr>
        <w:pStyle w:val="PlainText"/>
        <w:rPr>
          <w:rFonts w:cs="Courier New"/>
        </w:rPr>
      </w:pPr>
      <w:r w:rsidRPr="00F52C1D">
        <w:rPr>
          <w:rFonts w:cs="Courier New"/>
        </w:rPr>
        <w:t>\end{subequations}</w:t>
      </w:r>
    </w:p>
    <w:p w14:paraId="6B57947B" w14:textId="5312D308" w:rsidR="00F52C1D" w:rsidRPr="00F52C1D" w:rsidRDefault="002015C9" w:rsidP="00F52C1D">
      <w:pPr>
        <w:pStyle w:val="PlainText"/>
        <w:rPr>
          <w:rFonts w:cs="Courier New"/>
        </w:rPr>
      </w:pPr>
      <w:del w:id="921" w:author="Author">
        <w:r>
          <w:delText>we than</w:delText>
        </w:r>
      </w:del>
      <w:ins w:id="922" w:author="Author">
        <w:r w:rsidR="00F52C1D" w:rsidRPr="00F52C1D">
          <w:rPr>
            <w:rFonts w:cs="Courier New"/>
          </w:rPr>
          <w:t>We then</w:t>
        </w:r>
      </w:ins>
      <w:r w:rsidR="00F52C1D" w:rsidRPr="00F52C1D">
        <w:rPr>
          <w:rFonts w:cs="Courier New"/>
        </w:rPr>
        <w:t xml:space="preserve"> process for each interval </w:t>
      </w:r>
      <w:ins w:id="923" w:author="Author">
        <w:r w:rsidR="00F52C1D" w:rsidRPr="00F52C1D">
          <w:rPr>
            <w:rFonts w:cs="Courier New"/>
          </w:rPr>
          <w:t xml:space="preserve">a </w:t>
        </w:r>
      </w:ins>
      <w:r w:rsidR="00F52C1D" w:rsidRPr="00F52C1D">
        <w:rPr>
          <w:rFonts w:cs="Courier New"/>
        </w:rPr>
        <w:t xml:space="preserve">sine function of length $t_{BOP}+T_{shortened}$ with </w:t>
      </w:r>
      <w:ins w:id="924" w:author="Author">
        <w:r w:rsidR="00F52C1D" w:rsidRPr="00F52C1D">
          <w:rPr>
            <w:rFonts w:cs="Courier New"/>
          </w:rPr>
          <w:t xml:space="preserve">the </w:t>
        </w:r>
      </w:ins>
      <w:r w:rsidR="00F52C1D" w:rsidRPr="00F52C1D">
        <w:rPr>
          <w:rFonts w:cs="Courier New"/>
        </w:rPr>
        <w:t>tested part of $T_{shortened</w:t>
      </w:r>
      <w:del w:id="925" w:author="Author">
        <w:r>
          <w:delText>}$.</w:delText>
        </w:r>
      </w:del>
      <w:ins w:id="926" w:author="Author">
        <w:r w:rsidR="00F52C1D" w:rsidRPr="00F52C1D">
          <w:rPr>
            <w:rFonts w:cs="Courier New"/>
          </w:rPr>
          <w:t>}$</w:t>
        </w:r>
      </w:ins>
      <w:r w:rsidR="00F52C1D" w:rsidRPr="00F52C1D">
        <w:rPr>
          <w:rFonts w:cs="Courier New"/>
        </w:rPr>
        <w:t xml:space="preserve"> instead of $t_{BOP}+T$ and replace \</w:t>
      </w:r>
      <w:del w:id="927" w:author="Author">
        <w:r>
          <w:delText>Cref</w:delText>
        </w:r>
      </w:del>
      <w:ins w:id="928" w:author="Author">
        <w:r w:rsidR="00F52C1D" w:rsidRPr="00F52C1D">
          <w:rPr>
            <w:rFonts w:cs="Courier New"/>
          </w:rPr>
          <w:t>cref</w:t>
        </w:r>
      </w:ins>
      <w:r w:rsidR="00F52C1D" w:rsidRPr="00F52C1D">
        <w:rPr>
          <w:rFonts w:cs="Courier New"/>
        </w:rPr>
        <w:t>{eq:ra-crlb} with</w:t>
      </w:r>
    </w:p>
    <w:p w14:paraId="19E8172A" w14:textId="77777777" w:rsidR="00F52C1D" w:rsidRPr="00F52C1D" w:rsidRDefault="00F52C1D" w:rsidP="00F52C1D">
      <w:pPr>
        <w:pStyle w:val="PlainText"/>
        <w:rPr>
          <w:rFonts w:cs="Courier New"/>
        </w:rPr>
      </w:pPr>
      <w:r w:rsidRPr="00F52C1D">
        <w:rPr>
          <w:rFonts w:cs="Courier New"/>
        </w:rPr>
        <w:t>\begin{equation} \label{eq:substitute-eq17}</w:t>
      </w:r>
    </w:p>
    <w:p w14:paraId="77CD700F" w14:textId="126C4E9F" w:rsidR="00F52C1D" w:rsidRPr="00F52C1D" w:rsidRDefault="00F52C1D" w:rsidP="00F52C1D">
      <w:pPr>
        <w:pStyle w:val="PlainText"/>
        <w:rPr>
          <w:rFonts w:cs="Courier New"/>
        </w:rPr>
      </w:pPr>
      <w:r w:rsidRPr="00F52C1D">
        <w:rPr>
          <w:rFonts w:cs="Courier New"/>
        </w:rPr>
        <w:t>CRLB_{substituted}(\stalpha) = \left\{ \frac{k</w:t>
      </w:r>
      <w:del w:id="929" w:author="Author">
        <w:r w:rsidR="002015C9">
          <w:delText>\cdot</w:delText>
        </w:r>
      </w:del>
      <w:r w:rsidRPr="00F52C1D">
        <w:rPr>
          <w:rFonts w:cs="Courier New"/>
        </w:rPr>
        <w:t xml:space="preserve"> T_{shortened}}{\overline{\lambda}(\stalpha)}\left[\frac{\partial \overline{\lambda}(\alpha)}{\partial \alpha}\bigg\vert_{\alpha=\stalpha} \right]^2\right\}^{-\inv{2</w:t>
      </w:r>
      <w:del w:id="930" w:author="Author">
        <w:r w:rsidR="002015C9">
          <w:delText>}}</w:delText>
        </w:r>
      </w:del>
      <w:ins w:id="931" w:author="Author">
        <w:r w:rsidRPr="00F52C1D">
          <w:rPr>
            <w:rFonts w:cs="Courier New"/>
          </w:rPr>
          <w:t>}}.</w:t>
        </w:r>
      </w:ins>
    </w:p>
    <w:p w14:paraId="1F50EC6F" w14:textId="77777777" w:rsidR="00F52C1D" w:rsidRPr="00F52C1D" w:rsidRDefault="00F52C1D" w:rsidP="00F52C1D">
      <w:pPr>
        <w:pStyle w:val="PlainText"/>
        <w:rPr>
          <w:rFonts w:cs="Courier New"/>
        </w:rPr>
      </w:pPr>
      <w:r w:rsidRPr="00F52C1D">
        <w:rPr>
          <w:rFonts w:cs="Courier New"/>
        </w:rPr>
        <w:t>\end{equation}</w:t>
      </w:r>
    </w:p>
    <w:p w14:paraId="7E8B10E6" w14:textId="77777777" w:rsidR="00F52C1D" w:rsidRPr="00F52C1D" w:rsidRDefault="00F52C1D" w:rsidP="00F52C1D">
      <w:pPr>
        <w:pStyle w:val="PlainText"/>
        <w:rPr>
          <w:rFonts w:cs="Courier New"/>
        </w:rPr>
      </w:pPr>
    </w:p>
    <w:p w14:paraId="381438B2" w14:textId="6010E2DB" w:rsidR="00F52C1D" w:rsidRPr="00F52C1D" w:rsidRDefault="00F52C1D" w:rsidP="00F52C1D">
      <w:pPr>
        <w:pStyle w:val="PlainText"/>
        <w:rPr>
          <w:rFonts w:cs="Courier New"/>
        </w:rPr>
      </w:pPr>
      <w:r w:rsidRPr="00F52C1D">
        <w:rPr>
          <w:rFonts w:cs="Courier New"/>
        </w:rPr>
        <w:t xml:space="preserve">By substituting \cref{eq:time-shortened,eq:intervals} </w:t>
      </w:r>
      <w:del w:id="932" w:author="Author">
        <w:r w:rsidR="002015C9">
          <w:delText>in</w:delText>
        </w:r>
      </w:del>
      <w:ins w:id="933" w:author="Author">
        <w:r w:rsidRPr="00F52C1D">
          <w:rPr>
            <w:rFonts w:cs="Courier New"/>
          </w:rPr>
          <w:t>into</w:t>
        </w:r>
      </w:ins>
      <w:r w:rsidRPr="00F52C1D">
        <w:rPr>
          <w:rFonts w:cs="Courier New"/>
        </w:rPr>
        <w:t xml:space="preserve"> </w:t>
      </w:r>
    </w:p>
    <w:p w14:paraId="7ACFE924" w14:textId="77777777" w:rsidR="00F52C1D" w:rsidRPr="00F52C1D" w:rsidRDefault="00F52C1D" w:rsidP="00F52C1D">
      <w:pPr>
        <w:pStyle w:val="PlainText"/>
        <w:rPr>
          <w:rFonts w:cs="Courier New"/>
        </w:rPr>
      </w:pPr>
      <w:r w:rsidRPr="00F52C1D">
        <w:rPr>
          <w:rFonts w:cs="Courier New"/>
        </w:rPr>
        <w:t>\begin{equation} \label{eq:lambda-substitute-eq17}</w:t>
      </w:r>
    </w:p>
    <w:p w14:paraId="152FFA2C" w14:textId="02DBD523" w:rsidR="00F52C1D" w:rsidRPr="00F52C1D" w:rsidRDefault="00F52C1D" w:rsidP="00F52C1D">
      <w:pPr>
        <w:pStyle w:val="PlainText"/>
        <w:rPr>
          <w:rFonts w:cs="Courier New"/>
        </w:rPr>
      </w:pPr>
      <w:r w:rsidRPr="00F52C1D">
        <w:rPr>
          <w:rFonts w:cs="Courier New"/>
        </w:rPr>
        <w:t>\overline{\lambda}(\alpha) = \inv{T_{shortened</w:t>
      </w:r>
      <w:del w:id="934" w:author="Author">
        <w:r w:rsidR="002015C9">
          <w:delText>}}\cdot</w:delText>
        </w:r>
      </w:del>
      <w:ins w:id="935" w:author="Author">
        <w:r w:rsidRPr="00F52C1D">
          <w:rPr>
            <w:rFonts w:cs="Courier New"/>
          </w:rPr>
          <w:t>}}</w:t>
        </w:r>
      </w:ins>
      <w:r w:rsidRPr="00F52C1D">
        <w:rPr>
          <w:rFonts w:cs="Courier New"/>
        </w:rPr>
        <w:t xml:space="preserve"> \int\limits_{t_{BOP}}^{t_{BOP}+T_{shortened}} \lambda(t,\alpha)dt</w:t>
      </w:r>
      <w:ins w:id="936" w:author="Author">
        <w:r w:rsidRPr="00F52C1D">
          <w:rPr>
            <w:rFonts w:cs="Courier New"/>
          </w:rPr>
          <w:t>,</w:t>
        </w:r>
      </w:ins>
    </w:p>
    <w:p w14:paraId="6C9D39A1" w14:textId="77777777" w:rsidR="00F52C1D" w:rsidRPr="00F52C1D" w:rsidRDefault="00F52C1D" w:rsidP="00F52C1D">
      <w:pPr>
        <w:pStyle w:val="PlainText"/>
        <w:rPr>
          <w:rFonts w:cs="Courier New"/>
        </w:rPr>
      </w:pPr>
      <w:r w:rsidRPr="00F52C1D">
        <w:rPr>
          <w:rFonts w:cs="Courier New"/>
        </w:rPr>
        <w:t>\end{equation}</w:t>
      </w:r>
    </w:p>
    <w:p w14:paraId="66B8D8E9" w14:textId="77777777" w:rsidR="00F52C1D" w:rsidRPr="00F52C1D" w:rsidRDefault="00F52C1D" w:rsidP="00F52C1D">
      <w:pPr>
        <w:pStyle w:val="PlainText"/>
        <w:rPr>
          <w:rFonts w:cs="Courier New"/>
        </w:rPr>
      </w:pPr>
      <w:r w:rsidRPr="00F52C1D">
        <w:rPr>
          <w:rFonts w:cs="Courier New"/>
        </w:rPr>
        <w:lastRenderedPageBreak/>
        <w:t>\begin{figure}[ht]</w:t>
      </w:r>
    </w:p>
    <w:p w14:paraId="5C665369" w14:textId="77777777" w:rsidR="00F52C1D" w:rsidRPr="00F52C1D" w:rsidRDefault="00F52C1D" w:rsidP="00F52C1D">
      <w:pPr>
        <w:pStyle w:val="PlainText"/>
        <w:rPr>
          <w:rFonts w:cs="Courier New"/>
        </w:rPr>
      </w:pPr>
      <w:r w:rsidRPr="00F52C1D">
        <w:rPr>
          <w:rFonts w:cs="Courier New"/>
        </w:rPr>
        <w:tab/>
        <w:t>\setlength{\subfigcapmargin}{.1in}</w:t>
      </w:r>
    </w:p>
    <w:p w14:paraId="5C9ACB25" w14:textId="77777777" w:rsidR="00F52C1D" w:rsidRPr="00F52C1D" w:rsidRDefault="00F52C1D" w:rsidP="00F52C1D">
      <w:pPr>
        <w:pStyle w:val="PlainText"/>
        <w:rPr>
          <w:rFonts w:cs="Courier New"/>
        </w:rPr>
      </w:pPr>
      <w:r w:rsidRPr="00F52C1D">
        <w:rPr>
          <w:rFonts w:cs="Courier New"/>
        </w:rPr>
        <w:tab/>
        <w:t>\centering</w:t>
      </w:r>
    </w:p>
    <w:p w14:paraId="397028C7" w14:textId="77777777" w:rsidR="00F52C1D" w:rsidRPr="00F52C1D" w:rsidRDefault="00F52C1D" w:rsidP="00F52C1D">
      <w:pPr>
        <w:pStyle w:val="PlainText"/>
        <w:rPr>
          <w:rFonts w:cs="Courier New"/>
        </w:rPr>
      </w:pPr>
      <w:r w:rsidRPr="00F52C1D">
        <w:rPr>
          <w:rFonts w:cs="Courier New"/>
        </w:rPr>
        <w:tab/>
        <w:t>\begin{tikzpicture}</w:t>
      </w:r>
    </w:p>
    <w:p w14:paraId="1ED92812" w14:textId="77777777" w:rsidR="00F52C1D" w:rsidRPr="00F52C1D" w:rsidRDefault="00F52C1D" w:rsidP="00F52C1D">
      <w:pPr>
        <w:pStyle w:val="PlainText"/>
        <w:rPr>
          <w:rFonts w:cs="Courier New"/>
        </w:rPr>
      </w:pPr>
      <w:r w:rsidRPr="00F52C1D">
        <w:rPr>
          <w:rFonts w:cs="Courier New"/>
        </w:rPr>
        <w:tab/>
        <w:t>% Basic cardboard</w:t>
      </w:r>
    </w:p>
    <w:p w14:paraId="0BE302D9" w14:textId="77777777" w:rsidR="00F52C1D" w:rsidRPr="00F52C1D" w:rsidRDefault="00F52C1D" w:rsidP="00F52C1D">
      <w:pPr>
        <w:pStyle w:val="PlainText"/>
        <w:rPr>
          <w:rFonts w:cs="Courier New"/>
        </w:rPr>
      </w:pPr>
      <w:r w:rsidRPr="00F52C1D">
        <w:rPr>
          <w:rFonts w:cs="Courier New"/>
        </w:rPr>
        <w:tab/>
        <w:t>\draw[fill=white]</w:t>
      </w:r>
    </w:p>
    <w:p w14:paraId="1EF0FD2D" w14:textId="77777777" w:rsidR="00F52C1D" w:rsidRPr="00F52C1D" w:rsidRDefault="00F52C1D" w:rsidP="00F52C1D">
      <w:pPr>
        <w:pStyle w:val="PlainText"/>
        <w:rPr>
          <w:rFonts w:cs="Courier New"/>
        </w:rPr>
      </w:pPr>
      <w:r w:rsidRPr="00F52C1D">
        <w:rPr>
          <w:rFonts w:cs="Courier New"/>
        </w:rPr>
        <w:tab/>
        <w:t>(-5.2,0) rectangle (6.2,1.2);</w:t>
      </w:r>
    </w:p>
    <w:p w14:paraId="1E2D5F9F" w14:textId="77777777" w:rsidR="00F52C1D" w:rsidRPr="00F52C1D" w:rsidRDefault="00F52C1D" w:rsidP="00F52C1D">
      <w:pPr>
        <w:pStyle w:val="PlainText"/>
        <w:rPr>
          <w:rFonts w:cs="Courier New"/>
        </w:rPr>
      </w:pPr>
      <w:r w:rsidRPr="00F52C1D">
        <w:rPr>
          <w:rFonts w:cs="Courier New"/>
        </w:rPr>
        <w:tab/>
        <w:t>\foreach \x in {0,1,2}{</w:t>
      </w:r>
    </w:p>
    <w:p w14:paraId="4DBA1A0C" w14:textId="77777777" w:rsidR="00F52C1D" w:rsidRPr="00F52C1D" w:rsidRDefault="00F52C1D" w:rsidP="00F52C1D">
      <w:pPr>
        <w:pStyle w:val="PlainText"/>
        <w:rPr>
          <w:rFonts w:cs="Courier New"/>
        </w:rPr>
      </w:pPr>
      <w:r w:rsidRPr="00F52C1D">
        <w:rPr>
          <w:rFonts w:cs="Courier New"/>
        </w:rPr>
        <w:tab/>
      </w:r>
      <w:r w:rsidRPr="00F52C1D">
        <w:rPr>
          <w:rFonts w:cs="Courier New"/>
        </w:rPr>
        <w:tab/>
        <w:t>\draw[fill=black]</w:t>
      </w:r>
    </w:p>
    <w:p w14:paraId="77861C8B" w14:textId="77777777" w:rsidR="00F52C1D" w:rsidRPr="00F52C1D" w:rsidRDefault="00F52C1D" w:rsidP="00F52C1D">
      <w:pPr>
        <w:pStyle w:val="PlainText"/>
        <w:rPr>
          <w:rFonts w:cs="Courier New"/>
        </w:rPr>
      </w:pPr>
      <w:r w:rsidRPr="00F52C1D">
        <w:rPr>
          <w:rFonts w:cs="Courier New"/>
        </w:rPr>
        <w:tab/>
      </w:r>
      <w:r w:rsidRPr="00F52C1D">
        <w:rPr>
          <w:rFonts w:cs="Courier New"/>
        </w:rPr>
        <w:tab/>
        <w:t>(\x+0.5,0.6) circle (2pt);</w:t>
      </w:r>
    </w:p>
    <w:p w14:paraId="6F01E6B2" w14:textId="77777777" w:rsidR="00F52C1D" w:rsidRPr="00F52C1D" w:rsidRDefault="00F52C1D" w:rsidP="00F52C1D">
      <w:pPr>
        <w:pStyle w:val="PlainText"/>
        <w:rPr>
          <w:rFonts w:cs="Courier New"/>
        </w:rPr>
      </w:pPr>
      <w:r w:rsidRPr="00F52C1D">
        <w:rPr>
          <w:rFonts w:cs="Courier New"/>
        </w:rPr>
        <w:tab/>
        <w:t>}</w:t>
      </w:r>
    </w:p>
    <w:p w14:paraId="36FC3193" w14:textId="77777777" w:rsidR="00F52C1D" w:rsidRPr="00F52C1D" w:rsidRDefault="00F52C1D" w:rsidP="00F52C1D">
      <w:pPr>
        <w:pStyle w:val="PlainText"/>
        <w:rPr>
          <w:rFonts w:cs="Courier New"/>
        </w:rPr>
      </w:pPr>
      <w:r w:rsidRPr="00F52C1D">
        <w:rPr>
          <w:rFonts w:cs="Courier New"/>
        </w:rPr>
        <w:tab/>
        <w:t>\draw[fill=black]</w:t>
      </w:r>
    </w:p>
    <w:p w14:paraId="0406B870" w14:textId="77777777" w:rsidR="00F52C1D" w:rsidRPr="00F52C1D" w:rsidRDefault="00F52C1D" w:rsidP="00F52C1D">
      <w:pPr>
        <w:pStyle w:val="PlainText"/>
        <w:rPr>
          <w:rFonts w:cs="Courier New"/>
        </w:rPr>
      </w:pPr>
      <w:r w:rsidRPr="00F52C1D">
        <w:rPr>
          <w:rFonts w:cs="Courier New"/>
        </w:rPr>
        <w:tab/>
        <w:t>(-5.16,0) rectangle (-2.96,1.2);</w:t>
      </w:r>
    </w:p>
    <w:p w14:paraId="10DE409C" w14:textId="77777777" w:rsidR="00F52C1D" w:rsidRPr="00F52C1D" w:rsidRDefault="00F52C1D" w:rsidP="00F52C1D">
      <w:pPr>
        <w:pStyle w:val="PlainText"/>
        <w:rPr>
          <w:rFonts w:cs="Courier New"/>
        </w:rPr>
      </w:pPr>
      <w:r w:rsidRPr="00F52C1D">
        <w:rPr>
          <w:rFonts w:cs="Courier New"/>
        </w:rPr>
        <w:tab/>
        <w:t>\draw[fill=gray!20]</w:t>
      </w:r>
    </w:p>
    <w:p w14:paraId="396162AF" w14:textId="77777777" w:rsidR="00F52C1D" w:rsidRPr="00F52C1D" w:rsidRDefault="00F52C1D" w:rsidP="00F52C1D">
      <w:pPr>
        <w:pStyle w:val="PlainText"/>
        <w:rPr>
          <w:rFonts w:cs="Courier New"/>
        </w:rPr>
      </w:pPr>
      <w:r w:rsidRPr="00F52C1D">
        <w:rPr>
          <w:rFonts w:cs="Courier New"/>
        </w:rPr>
        <w:tab/>
        <w:t>(-2.96,0) rectangle (-2.06,1.2) node[pos=.5] {$I_1$};</w:t>
      </w:r>
    </w:p>
    <w:p w14:paraId="6813AE63" w14:textId="77777777" w:rsidR="00F52C1D" w:rsidRPr="00F52C1D" w:rsidRDefault="00F52C1D" w:rsidP="00F52C1D">
      <w:pPr>
        <w:pStyle w:val="PlainText"/>
        <w:rPr>
          <w:rFonts w:cs="Courier New"/>
        </w:rPr>
      </w:pPr>
      <w:r w:rsidRPr="00F52C1D">
        <w:rPr>
          <w:rFonts w:cs="Courier New"/>
        </w:rPr>
        <w:tab/>
        <w:t>\draw[fill=gray!20]</w:t>
      </w:r>
    </w:p>
    <w:p w14:paraId="5615EB7F" w14:textId="77777777" w:rsidR="00F52C1D" w:rsidRPr="00F52C1D" w:rsidRDefault="00F52C1D" w:rsidP="00F52C1D">
      <w:pPr>
        <w:pStyle w:val="PlainText"/>
        <w:rPr>
          <w:rFonts w:cs="Courier New"/>
        </w:rPr>
      </w:pPr>
      <w:r w:rsidRPr="00F52C1D">
        <w:rPr>
          <w:rFonts w:cs="Courier New"/>
        </w:rPr>
        <w:tab/>
        <w:t>(5.4,0) rectangle (6.2,1.2) node[pos=.5] {$I_k$};</w:t>
      </w:r>
    </w:p>
    <w:p w14:paraId="21F857AE" w14:textId="77777777" w:rsidR="00F52C1D" w:rsidRPr="00F52C1D" w:rsidRDefault="00F52C1D" w:rsidP="00F52C1D">
      <w:pPr>
        <w:pStyle w:val="PlainText"/>
        <w:rPr>
          <w:rFonts w:cs="Courier New"/>
        </w:rPr>
      </w:pPr>
      <w:r w:rsidRPr="00F52C1D">
        <w:rPr>
          <w:rFonts w:cs="Courier New"/>
        </w:rPr>
        <w:tab/>
        <w:t>\draw [decorate,decoration={brace,amplitude=6.3pt}] (-2.95,1.27)  -- node[above=2pt] {$T_{shortened}$} (-2.06,1.27);</w:t>
      </w:r>
    </w:p>
    <w:p w14:paraId="4F48814E" w14:textId="77777777" w:rsidR="00F52C1D" w:rsidRPr="00F52C1D" w:rsidRDefault="00F52C1D" w:rsidP="00F52C1D">
      <w:pPr>
        <w:pStyle w:val="PlainText"/>
        <w:rPr>
          <w:rFonts w:cs="Courier New"/>
        </w:rPr>
      </w:pPr>
      <w:r w:rsidRPr="00F52C1D">
        <w:rPr>
          <w:rFonts w:cs="Courier New"/>
        </w:rPr>
        <w:tab/>
        <w:t>\draw [decorate,decoration={brace,amplitude=6.3pt}] (5.4,1.27)  -- node[above=2pt] {$T_{shortened}$} (6.2,1.27);</w:t>
      </w:r>
    </w:p>
    <w:p w14:paraId="2B957809" w14:textId="77777777" w:rsidR="00F52C1D" w:rsidRPr="00F52C1D" w:rsidRDefault="00F52C1D" w:rsidP="00F52C1D">
      <w:pPr>
        <w:pStyle w:val="PlainText"/>
        <w:rPr>
          <w:rFonts w:cs="Courier New"/>
        </w:rPr>
      </w:pPr>
      <w:r w:rsidRPr="00F52C1D">
        <w:rPr>
          <w:rFonts w:cs="Courier New"/>
        </w:rPr>
        <w:tab/>
        <w:t>\draw [decorate,decoration={brace,amplitude=6.3pt}] (-5.16,1.27)  -- node[above=2pt] {$t_{BOP}$} (-2.96,1.27);</w:t>
      </w:r>
    </w:p>
    <w:p w14:paraId="202ABDEC" w14:textId="77777777" w:rsidR="00F52C1D" w:rsidRPr="00F52C1D" w:rsidRDefault="00F52C1D" w:rsidP="00F52C1D">
      <w:pPr>
        <w:pStyle w:val="PlainText"/>
        <w:rPr>
          <w:rFonts w:cs="Courier New"/>
        </w:rPr>
      </w:pPr>
      <w:r w:rsidRPr="00F52C1D">
        <w:rPr>
          <w:rFonts w:cs="Courier New"/>
        </w:rPr>
        <w:tab/>
        <w:t>\draw [decorate,decoration={brace,mirror,amplitude=6.3pt}] (-2.96,-0.1)  -- node[below=5pt] {$Int,T$} (6.2,-0.1);</w:t>
      </w:r>
    </w:p>
    <w:p w14:paraId="22C4D99B" w14:textId="77777777" w:rsidR="00F52C1D" w:rsidRPr="00F52C1D" w:rsidRDefault="00F52C1D" w:rsidP="00F52C1D">
      <w:pPr>
        <w:pStyle w:val="PlainText"/>
        <w:rPr>
          <w:rFonts w:cs="Courier New"/>
        </w:rPr>
      </w:pPr>
      <w:r w:rsidRPr="00F52C1D">
        <w:rPr>
          <w:rFonts w:cs="Courier New"/>
        </w:rPr>
        <w:tab/>
        <w:t>\end{tikzpicture}</w:t>
      </w:r>
    </w:p>
    <w:p w14:paraId="74DCE519" w14:textId="77777777" w:rsidR="00F52C1D" w:rsidRPr="00F52C1D" w:rsidRDefault="00F52C1D" w:rsidP="00F52C1D">
      <w:pPr>
        <w:pStyle w:val="PlainText"/>
        <w:rPr>
          <w:rFonts w:cs="Courier New"/>
        </w:rPr>
      </w:pPr>
      <w:r w:rsidRPr="00F52C1D">
        <w:rPr>
          <w:rFonts w:cs="Courier New"/>
        </w:rPr>
        <w:tab/>
      </w:r>
    </w:p>
    <w:p w14:paraId="594DEF75" w14:textId="4533FDE4" w:rsidR="00F52C1D" w:rsidRPr="00F52C1D" w:rsidRDefault="00F52C1D" w:rsidP="00F52C1D">
      <w:pPr>
        <w:pStyle w:val="PlainText"/>
        <w:rPr>
          <w:rFonts w:cs="Courier New"/>
        </w:rPr>
      </w:pPr>
      <w:r w:rsidRPr="00F52C1D">
        <w:rPr>
          <w:rFonts w:cs="Courier New"/>
        </w:rPr>
        <w:tab/>
        <w:t xml:space="preserve">\caption{Division of </w:t>
      </w:r>
      <w:del w:id="937" w:author="Author">
        <w:r w:rsidR="002015C9">
          <w:delText>Interval</w:delText>
        </w:r>
      </w:del>
      <w:ins w:id="938" w:author="Author">
        <w:r w:rsidRPr="00F52C1D">
          <w:rPr>
            <w:rFonts w:cs="Courier New"/>
          </w:rPr>
          <w:t>interval</w:t>
        </w:r>
      </w:ins>
      <w:r w:rsidRPr="00F52C1D">
        <w:rPr>
          <w:rFonts w:cs="Courier New"/>
        </w:rPr>
        <w:t xml:space="preserve"> to measure JND</w:t>
      </w:r>
      <w:del w:id="939" w:author="Author">
        <w:r w:rsidR="002015C9">
          <w:delText>,</w:delText>
        </w:r>
      </w:del>
      <w:ins w:id="940" w:author="Author">
        <w:r w:rsidRPr="00F52C1D">
          <w:rPr>
            <w:rFonts w:cs="Courier New"/>
          </w:rPr>
          <w:t>.</w:t>
        </w:r>
      </w:ins>
      <w:r w:rsidRPr="00F52C1D">
        <w:rPr>
          <w:rFonts w:cs="Courier New"/>
        </w:rPr>
        <w:t xml:space="preserve"> $T_{shortened}$ </w:t>
      </w:r>
      <w:ins w:id="941" w:author="Author">
        <w:r w:rsidRPr="00F52C1D">
          <w:rPr>
            <w:rFonts w:cs="Courier New"/>
          </w:rPr>
          <w:t xml:space="preserve">is </w:t>
        </w:r>
      </w:ins>
      <w:r w:rsidRPr="00F52C1D">
        <w:rPr>
          <w:rFonts w:cs="Courier New"/>
        </w:rPr>
        <w:t>from \cref{eq:time-shortened</w:t>
      </w:r>
      <w:del w:id="942" w:author="Author">
        <w:r w:rsidR="002015C9">
          <w:delText>} and</w:delText>
        </w:r>
      </w:del>
      <w:ins w:id="943" w:author="Author">
        <w:r w:rsidRPr="00F52C1D">
          <w:rPr>
            <w:rFonts w:cs="Courier New"/>
          </w:rPr>
          <w:t>},</w:t>
        </w:r>
      </w:ins>
      <w:r w:rsidRPr="00F52C1D">
        <w:rPr>
          <w:rFonts w:cs="Courier New"/>
        </w:rPr>
        <w:t xml:space="preserve"> $Int$ </w:t>
      </w:r>
      <w:ins w:id="944" w:author="Author">
        <w:r w:rsidRPr="00F52C1D">
          <w:rPr>
            <w:rFonts w:cs="Courier New"/>
          </w:rPr>
          <w:t xml:space="preserve">is </w:t>
        </w:r>
      </w:ins>
      <w:r w:rsidRPr="00F52C1D">
        <w:rPr>
          <w:rFonts w:cs="Courier New"/>
        </w:rPr>
        <w:t>from \cref{eq:intervals</w:t>
      </w:r>
      <w:del w:id="945" w:author="Author">
        <w:r w:rsidR="002015C9">
          <w:delText>}</w:delText>
        </w:r>
      </w:del>
      <w:ins w:id="946" w:author="Author">
        <w:r w:rsidRPr="00F52C1D">
          <w:rPr>
            <w:rFonts w:cs="Courier New"/>
          </w:rPr>
          <w:t>},</w:t>
        </w:r>
      </w:ins>
      <w:r w:rsidRPr="00F52C1D">
        <w:rPr>
          <w:rFonts w:cs="Courier New"/>
        </w:rPr>
        <w:t xml:space="preserve"> and $t_{BOP}$ </w:t>
      </w:r>
      <w:ins w:id="947" w:author="Author">
        <w:r w:rsidRPr="00F52C1D">
          <w:rPr>
            <w:rFonts w:cs="Courier New"/>
          </w:rPr>
          <w:t xml:space="preserve">is </w:t>
        </w:r>
      </w:ins>
      <w:r w:rsidRPr="00F52C1D">
        <w:rPr>
          <w:rFonts w:cs="Courier New"/>
        </w:rPr>
        <w:t xml:space="preserve">described </w:t>
      </w:r>
      <w:del w:id="948" w:author="Author">
        <w:r w:rsidR="002015C9">
          <w:delText>at</w:delText>
        </w:r>
      </w:del>
      <w:ins w:id="949" w:author="Author">
        <w:r w:rsidRPr="00F52C1D">
          <w:rPr>
            <w:rFonts w:cs="Courier New"/>
          </w:rPr>
          <w:t>in</w:t>
        </w:r>
      </w:ins>
      <w:r w:rsidRPr="00F52C1D">
        <w:rPr>
          <w:rFonts w:cs="Courier New"/>
        </w:rPr>
        <w:t xml:space="preserve"> \cref{fig:time-divisions</w:t>
      </w:r>
      <w:del w:id="950" w:author="Author">
        <w:r w:rsidR="002015C9">
          <w:delText>}}</w:delText>
        </w:r>
      </w:del>
      <w:ins w:id="951" w:author="Author">
        <w:r w:rsidRPr="00F52C1D">
          <w:rPr>
            <w:rFonts w:cs="Courier New"/>
          </w:rPr>
          <w:t>}.}</w:t>
        </w:r>
      </w:ins>
    </w:p>
    <w:p w14:paraId="1DE8539E" w14:textId="77777777" w:rsidR="00F52C1D" w:rsidRPr="00F52C1D" w:rsidRDefault="00F52C1D" w:rsidP="00F52C1D">
      <w:pPr>
        <w:pStyle w:val="PlainText"/>
        <w:rPr>
          <w:rFonts w:cs="Courier New"/>
        </w:rPr>
      </w:pPr>
      <w:r w:rsidRPr="00F52C1D">
        <w:rPr>
          <w:rFonts w:cs="Courier New"/>
        </w:rPr>
        <w:tab/>
        <w:t>\label{fig:interval-division}</w:t>
      </w:r>
    </w:p>
    <w:p w14:paraId="74DC8E64" w14:textId="77777777" w:rsidR="00F52C1D" w:rsidRPr="00F52C1D" w:rsidRDefault="00F52C1D" w:rsidP="00F52C1D">
      <w:pPr>
        <w:pStyle w:val="PlainText"/>
        <w:rPr>
          <w:rFonts w:cs="Courier New"/>
        </w:rPr>
      </w:pPr>
      <w:r w:rsidRPr="00F52C1D">
        <w:rPr>
          <w:rFonts w:cs="Courier New"/>
        </w:rPr>
        <w:t>\end{figure}</w:t>
      </w:r>
    </w:p>
    <w:p w14:paraId="4C4F82CC" w14:textId="77777777" w:rsidR="00F52C1D" w:rsidRPr="00F52C1D" w:rsidRDefault="00F52C1D" w:rsidP="00F52C1D">
      <w:pPr>
        <w:pStyle w:val="PlainText"/>
        <w:rPr>
          <w:rFonts w:cs="Courier New"/>
        </w:rPr>
      </w:pPr>
      <w:ins w:id="952" w:author="Author">
        <w:r w:rsidRPr="00F52C1D">
          <w:rPr>
            <w:rFonts w:cs="Courier New"/>
          </w:rPr>
          <w:t xml:space="preserve">the </w:t>
        </w:r>
      </w:ins>
      <w:r w:rsidRPr="00F52C1D">
        <w:rPr>
          <w:rFonts w:cs="Courier New"/>
        </w:rPr>
        <w:t xml:space="preserve">covariance of $I_j$ from $I_k$ </w:t>
      </w:r>
      <w:ins w:id="953" w:author="Author">
        <w:r w:rsidRPr="00F52C1D">
          <w:rPr>
            <w:rFonts w:cs="Courier New"/>
          </w:rPr>
          <w:t>is</w:t>
        </w:r>
      </w:ins>
      <w:r w:rsidRPr="00F52C1D">
        <w:rPr>
          <w:rFonts w:cs="Courier New"/>
        </w:rPr>
        <w:t xml:space="preserve"> calculated as</w:t>
      </w:r>
    </w:p>
    <w:p w14:paraId="21599850" w14:textId="77777777" w:rsidR="00F52C1D" w:rsidRPr="00F52C1D" w:rsidRDefault="00F52C1D" w:rsidP="00F52C1D">
      <w:pPr>
        <w:pStyle w:val="PlainText"/>
        <w:rPr>
          <w:rFonts w:cs="Courier New"/>
        </w:rPr>
      </w:pPr>
      <w:r w:rsidRPr="00F52C1D">
        <w:rPr>
          <w:rFonts w:cs="Courier New"/>
        </w:rPr>
        <w:t>\begin{subequations}</w:t>
      </w:r>
    </w:p>
    <w:p w14:paraId="0535047E" w14:textId="77777777" w:rsidR="00F52C1D" w:rsidRPr="00F52C1D" w:rsidRDefault="00F52C1D" w:rsidP="00F52C1D">
      <w:pPr>
        <w:pStyle w:val="PlainText"/>
        <w:rPr>
          <w:rFonts w:cs="Courier New"/>
        </w:rPr>
      </w:pPr>
      <w:r w:rsidRPr="00F52C1D">
        <w:rPr>
          <w:rFonts w:cs="Courier New"/>
        </w:rPr>
        <w:tab/>
        <w:t>\begin{align}</w:t>
      </w:r>
    </w:p>
    <w:p w14:paraId="5DF9F791" w14:textId="721CB764" w:rsidR="00F52C1D" w:rsidRPr="00F52C1D" w:rsidRDefault="00F52C1D" w:rsidP="00F52C1D">
      <w:pPr>
        <w:pStyle w:val="PlainText"/>
        <w:rPr>
          <w:rFonts w:cs="Courier New"/>
        </w:rPr>
      </w:pPr>
      <w:r w:rsidRPr="00F52C1D">
        <w:rPr>
          <w:rFonts w:cs="Courier New"/>
        </w:rPr>
        <w:tab/>
        <w:t xml:space="preserve">T_{offset}(j) </w:t>
      </w:r>
      <w:r w:rsidRPr="00F52C1D">
        <w:rPr>
          <w:rFonts w:cs="Courier New"/>
        </w:rPr>
        <w:tab/>
        <w:t>&amp; = &amp; Tr+(j-1</w:t>
      </w:r>
      <w:del w:id="954" w:author="Author">
        <w:r w:rsidR="002015C9">
          <w:delText>)\cdot</w:delText>
        </w:r>
      </w:del>
      <w:ins w:id="955" w:author="Author">
        <w:r w:rsidRPr="00F52C1D">
          <w:rPr>
            <w:rFonts w:cs="Courier New"/>
          </w:rPr>
          <w:t>)</w:t>
        </w:r>
      </w:ins>
      <w:r w:rsidRPr="00F52C1D">
        <w:rPr>
          <w:rFonts w:cs="Courier New"/>
        </w:rPr>
        <w:t xml:space="preserve"> T_{shortened</w:t>
      </w:r>
      <w:del w:id="956" w:author="Author">
        <w:r w:rsidR="002015C9">
          <w:delText>}</w:delText>
        </w:r>
      </w:del>
      <w:ins w:id="957" w:author="Author">
        <w:r w:rsidRPr="00F52C1D">
          <w:rPr>
            <w:rFonts w:cs="Courier New"/>
          </w:rPr>
          <w:t>},</w:t>
        </w:r>
      </w:ins>
      <w:r w:rsidRPr="00F52C1D">
        <w:rPr>
          <w:rFonts w:cs="Courier New"/>
        </w:rPr>
        <w:t xml:space="preserve"> \\</w:t>
      </w:r>
    </w:p>
    <w:p w14:paraId="599B4C71" w14:textId="52B472BC" w:rsidR="00F52C1D" w:rsidRPr="00F52C1D" w:rsidRDefault="00F52C1D" w:rsidP="00F52C1D">
      <w:pPr>
        <w:pStyle w:val="PlainText"/>
        <w:rPr>
          <w:rFonts w:cs="Courier New"/>
        </w:rPr>
      </w:pPr>
      <w:r w:rsidRPr="00F52C1D">
        <w:rPr>
          <w:rFonts w:cs="Courier New"/>
        </w:rPr>
        <w:tab/>
        <w:t xml:space="preserve">I_j-I_l </w:t>
      </w:r>
      <w:r w:rsidRPr="00F52C1D">
        <w:rPr>
          <w:rFonts w:cs="Courier New"/>
        </w:rPr>
        <w:tab/>
      </w:r>
      <w:r w:rsidRPr="00F52C1D">
        <w:rPr>
          <w:rFonts w:cs="Courier New"/>
        </w:rPr>
        <w:tab/>
        <w:t>&amp; = &amp; \lambda(x,t+T_{offset}(j),\alpha) - \lambda(x,t+T_{offset}(l),\alpha</w:t>
      </w:r>
      <w:del w:id="958" w:author="Author">
        <w:r w:rsidR="002015C9">
          <w:delText>)</w:delText>
        </w:r>
      </w:del>
      <w:ins w:id="959" w:author="Author">
        <w:r w:rsidRPr="00F52C1D">
          <w:rPr>
            <w:rFonts w:cs="Courier New"/>
          </w:rPr>
          <w:t>),</w:t>
        </w:r>
      </w:ins>
      <w:r w:rsidRPr="00F52C1D">
        <w:rPr>
          <w:rFonts w:cs="Courier New"/>
        </w:rPr>
        <w:t xml:space="preserve"> \\</w:t>
      </w:r>
    </w:p>
    <w:p w14:paraId="35D071EE" w14:textId="77777777" w:rsidR="00F52C1D" w:rsidRPr="00F52C1D" w:rsidRDefault="00F52C1D" w:rsidP="00F52C1D">
      <w:pPr>
        <w:pStyle w:val="PlainText"/>
        <w:rPr>
          <w:rFonts w:cs="Courier New"/>
        </w:rPr>
      </w:pPr>
      <w:r w:rsidRPr="00F52C1D">
        <w:rPr>
          <w:rFonts w:cs="Courier New"/>
        </w:rPr>
        <w:tab/>
        <w:t>var(I_j,\alpha) &amp; = &amp; \sqrt{\int\limits_{0}^{T_{shortened}}\int\limits_{0}^{L_{co}} [\lambda(x,t+T_{offset}(j),\alpha)]^2 dtdx}  \label{eq:var-Ik-Ij} \\</w:t>
      </w:r>
    </w:p>
    <w:p w14:paraId="18AF7A00" w14:textId="6FA2766D" w:rsidR="00F52C1D" w:rsidRPr="00F52C1D" w:rsidRDefault="00F52C1D" w:rsidP="00F52C1D">
      <w:pPr>
        <w:pStyle w:val="PlainText"/>
        <w:rPr>
          <w:rFonts w:cs="Courier New"/>
        </w:rPr>
      </w:pPr>
      <w:r w:rsidRPr="00F52C1D">
        <w:rPr>
          <w:rFonts w:cs="Courier New"/>
        </w:rPr>
        <w:tab/>
        <w:t>&amp; = &amp; \sqrt{\sum\limits_{t=0}^{T_{shortened}/T_s}\sum\limits_{x=0}^{Sections-1} [\lambda[x,t+T_{offset}(j),\alpha]]^2 dtdx</w:t>
      </w:r>
      <w:del w:id="960" w:author="Author">
        <w:r w:rsidR="002015C9">
          <w:delText>}</w:delText>
        </w:r>
      </w:del>
      <w:ins w:id="961" w:author="Author">
        <w:r w:rsidRPr="00F52C1D">
          <w:rPr>
            <w:rFonts w:cs="Courier New"/>
          </w:rPr>
          <w:t>},</w:t>
        </w:r>
      </w:ins>
      <w:r w:rsidRPr="00F52C1D">
        <w:rPr>
          <w:rFonts w:cs="Courier New"/>
        </w:rPr>
        <w:t xml:space="preserve"> \notag\\</w:t>
      </w:r>
    </w:p>
    <w:p w14:paraId="1EE810DE" w14:textId="46A63586" w:rsidR="00F52C1D" w:rsidRPr="00F52C1D" w:rsidRDefault="00F52C1D" w:rsidP="00F52C1D">
      <w:pPr>
        <w:pStyle w:val="PlainText"/>
        <w:rPr>
          <w:rFonts w:cs="Courier New"/>
        </w:rPr>
      </w:pPr>
      <w:r w:rsidRPr="00F52C1D">
        <w:rPr>
          <w:rFonts w:cs="Courier New"/>
        </w:rPr>
        <w:tab/>
        <w:t>covar(I_j,I_k,\alpha)  &amp; = &amp; \frac{var(I_j-I_k,\alpha)}{var(I_k,\alpha</w:t>
      </w:r>
      <w:del w:id="962" w:author="Author">
        <w:r w:rsidR="002015C9">
          <w:delText>)}</w:delText>
        </w:r>
      </w:del>
      <w:ins w:id="963" w:author="Author">
        <w:r w:rsidRPr="00F52C1D">
          <w:rPr>
            <w:rFonts w:cs="Courier New"/>
          </w:rPr>
          <w:t>)},</w:t>
        </w:r>
      </w:ins>
      <w:r w:rsidRPr="00F52C1D">
        <w:rPr>
          <w:rFonts w:cs="Courier New"/>
        </w:rPr>
        <w:t xml:space="preserve"> \\</w:t>
      </w:r>
    </w:p>
    <w:p w14:paraId="47DBD756" w14:textId="71602E2B" w:rsidR="00F52C1D" w:rsidRPr="00F52C1D" w:rsidRDefault="00F52C1D" w:rsidP="00F52C1D">
      <w:pPr>
        <w:pStyle w:val="PlainText"/>
        <w:rPr>
          <w:rFonts w:cs="Courier New"/>
        </w:rPr>
      </w:pPr>
      <w:r w:rsidRPr="00F52C1D">
        <w:rPr>
          <w:rFonts w:cs="Courier New"/>
        </w:rPr>
        <w:tab/>
        <w:t>covar_{avg}(I_j,I_k,\alpha) &amp; = &amp; \inv{k-1}\sum\limits_{m=1}^{k-1}covar(I_m,I_k,\alpha) \label{eq:covar-Ik-Ij</w:t>
      </w:r>
      <w:del w:id="964" w:author="Author">
        <w:r w:rsidR="002015C9">
          <w:delText>}</w:delText>
        </w:r>
      </w:del>
      <w:ins w:id="965" w:author="Author">
        <w:r w:rsidRPr="00F52C1D">
          <w:rPr>
            <w:rFonts w:cs="Courier New"/>
          </w:rPr>
          <w:t>}.</w:t>
        </w:r>
      </w:ins>
    </w:p>
    <w:p w14:paraId="57E0CB0B" w14:textId="77777777" w:rsidR="00F52C1D" w:rsidRPr="00F52C1D" w:rsidRDefault="00F52C1D" w:rsidP="00F52C1D">
      <w:pPr>
        <w:pStyle w:val="PlainText"/>
        <w:rPr>
          <w:rFonts w:cs="Courier New"/>
        </w:rPr>
      </w:pPr>
      <w:r w:rsidRPr="00F52C1D">
        <w:rPr>
          <w:rFonts w:cs="Courier New"/>
        </w:rPr>
        <w:tab/>
        <w:t>\end{align}</w:t>
      </w:r>
    </w:p>
    <w:p w14:paraId="65DA45CD" w14:textId="77777777" w:rsidR="00F52C1D" w:rsidRPr="00F52C1D" w:rsidRDefault="00F52C1D" w:rsidP="00F52C1D">
      <w:pPr>
        <w:pStyle w:val="PlainText"/>
        <w:rPr>
          <w:rFonts w:cs="Courier New"/>
        </w:rPr>
      </w:pPr>
      <w:r w:rsidRPr="00F52C1D">
        <w:rPr>
          <w:rFonts w:cs="Courier New"/>
        </w:rPr>
        <w:t>\end{subequations}</w:t>
      </w:r>
    </w:p>
    <w:p w14:paraId="01B4BD64" w14:textId="77777777" w:rsidR="00F52C1D" w:rsidRPr="00F52C1D" w:rsidRDefault="00F52C1D" w:rsidP="00F52C1D">
      <w:pPr>
        <w:pStyle w:val="PlainText"/>
        <w:rPr>
          <w:rFonts w:cs="Courier New"/>
        </w:rPr>
      </w:pPr>
    </w:p>
    <w:p w14:paraId="0DD258BB" w14:textId="77777777" w:rsidR="00F52C1D" w:rsidRPr="00F52C1D" w:rsidRDefault="00F52C1D" w:rsidP="00F52C1D">
      <w:pPr>
        <w:pStyle w:val="PlainText"/>
        <w:rPr>
          <w:rFonts w:cs="Courier New"/>
        </w:rPr>
      </w:pPr>
      <w:r w:rsidRPr="00F52C1D">
        <w:rPr>
          <w:rFonts w:cs="Courier New"/>
        </w:rPr>
        <w:t>We use \cref{eq:substitute-eq17} with \cref{eq:ra-crlb} to find the bound</w:t>
      </w:r>
    </w:p>
    <w:p w14:paraId="59A2C8A3" w14:textId="77777777" w:rsidR="00F52C1D" w:rsidRPr="00F52C1D" w:rsidRDefault="00F52C1D" w:rsidP="00F52C1D">
      <w:pPr>
        <w:pStyle w:val="PlainText"/>
        <w:rPr>
          <w:rFonts w:cs="Courier New"/>
        </w:rPr>
      </w:pPr>
      <w:r w:rsidRPr="00F52C1D">
        <w:rPr>
          <w:rFonts w:cs="Courier New"/>
        </w:rPr>
        <w:t>\begin{equation}</w:t>
      </w:r>
    </w:p>
    <w:p w14:paraId="54F809BA" w14:textId="11D81552" w:rsidR="00F52C1D" w:rsidRPr="00F52C1D" w:rsidRDefault="00F52C1D" w:rsidP="00F52C1D">
      <w:pPr>
        <w:pStyle w:val="PlainText"/>
        <w:rPr>
          <w:rFonts w:cs="Courier New"/>
        </w:rPr>
      </w:pPr>
      <w:r w:rsidRPr="00F52C1D">
        <w:rPr>
          <w:rFonts w:cs="Courier New"/>
        </w:rPr>
        <w:t>\vert CRLB(\stalpha)-CRLB_{substituted}(\stalpha)\vert \leq covar_{avg}(I_1,I_k,\stalpha</w:t>
      </w:r>
      <w:del w:id="966" w:author="Author">
        <w:r w:rsidR="002015C9">
          <w:delText>)</w:delText>
        </w:r>
      </w:del>
      <w:ins w:id="967" w:author="Author">
        <w:r w:rsidRPr="00F52C1D">
          <w:rPr>
            <w:rFonts w:cs="Courier New"/>
          </w:rPr>
          <w:t>),</w:t>
        </w:r>
      </w:ins>
    </w:p>
    <w:p w14:paraId="4A9A0FB8" w14:textId="77777777" w:rsidR="00F52C1D" w:rsidRPr="00F52C1D" w:rsidRDefault="00F52C1D" w:rsidP="00F52C1D">
      <w:pPr>
        <w:pStyle w:val="PlainText"/>
        <w:rPr>
          <w:rFonts w:cs="Courier New"/>
        </w:rPr>
      </w:pPr>
      <w:r w:rsidRPr="00F52C1D">
        <w:rPr>
          <w:rFonts w:cs="Courier New"/>
        </w:rPr>
        <w:t>\end{equation}</w:t>
      </w:r>
    </w:p>
    <w:p w14:paraId="29B69B45" w14:textId="77777777" w:rsidR="002015C9" w:rsidRDefault="002015C9" w:rsidP="002015C9">
      <w:pPr>
        <w:rPr>
          <w:del w:id="968" w:author="Author"/>
        </w:rPr>
      </w:pPr>
    </w:p>
    <w:p w14:paraId="1359D5F2" w14:textId="77777777" w:rsidR="00F52C1D" w:rsidRPr="00F52C1D" w:rsidRDefault="00F52C1D" w:rsidP="00F52C1D">
      <w:pPr>
        <w:pStyle w:val="PlainText"/>
        <w:rPr>
          <w:rFonts w:cs="Courier New"/>
        </w:rPr>
      </w:pPr>
      <w:ins w:id="969" w:author="Author">
        <w:r w:rsidRPr="00F52C1D">
          <w:rPr>
            <w:rFonts w:cs="Courier New"/>
          </w:rPr>
          <w:lastRenderedPageBreak/>
          <w:t xml:space="preserve">so </w:t>
        </w:r>
      </w:ins>
      <w:r w:rsidRPr="00F52C1D">
        <w:rPr>
          <w:rFonts w:cs="Courier New"/>
        </w:rPr>
        <w:t>we now can test multiple $T_{shortened}$ values to find</w:t>
      </w:r>
      <w:ins w:id="970" w:author="Author">
        <w:r w:rsidRPr="00F52C1D">
          <w:rPr>
            <w:rFonts w:cs="Courier New"/>
          </w:rPr>
          <w:t xml:space="preserve"> the</w:t>
        </w:r>
      </w:ins>
      <w:r w:rsidRPr="00F52C1D">
        <w:rPr>
          <w:rFonts w:cs="Courier New"/>
        </w:rPr>
        <w:t xml:space="preserve"> optimal value.</w:t>
      </w:r>
    </w:p>
    <w:p w14:paraId="78715F0E" w14:textId="77777777" w:rsidR="00F52C1D" w:rsidRPr="00F52C1D" w:rsidRDefault="00F52C1D" w:rsidP="00F52C1D">
      <w:pPr>
        <w:pStyle w:val="PlainText"/>
        <w:rPr>
          <w:rFonts w:cs="Courier New"/>
        </w:rPr>
      </w:pPr>
      <w:r w:rsidRPr="00F52C1D">
        <w:rPr>
          <w:rFonts w:cs="Courier New"/>
        </w:rPr>
        <w:t>\usepgfplotslibrary{colorbrewer}</w:t>
      </w:r>
    </w:p>
    <w:p w14:paraId="30589A7E" w14:textId="77777777" w:rsidR="00F52C1D" w:rsidRPr="00F52C1D" w:rsidRDefault="00F52C1D" w:rsidP="00F52C1D">
      <w:pPr>
        <w:pStyle w:val="PlainText"/>
        <w:rPr>
          <w:rFonts w:cs="Courier New"/>
        </w:rPr>
      </w:pPr>
      <w:r w:rsidRPr="00F52C1D">
        <w:rPr>
          <w:rFonts w:cs="Courier New"/>
        </w:rPr>
        <w:t>\pgfplotsset{cycle list/Set1-7}</w:t>
      </w:r>
    </w:p>
    <w:p w14:paraId="522B97BC" w14:textId="77777777" w:rsidR="00F52C1D" w:rsidRPr="00F52C1D" w:rsidRDefault="00F52C1D" w:rsidP="00F52C1D">
      <w:pPr>
        <w:pStyle w:val="PlainText"/>
        <w:rPr>
          <w:rFonts w:cs="Courier New"/>
        </w:rPr>
      </w:pPr>
      <w:r w:rsidRPr="00F52C1D">
        <w:rPr>
          <w:rFonts w:cs="Courier New"/>
        </w:rPr>
        <w:t>\begin{figure}[ht]</w:t>
      </w:r>
    </w:p>
    <w:p w14:paraId="6D68D778" w14:textId="77777777" w:rsidR="00F52C1D" w:rsidRPr="00F52C1D" w:rsidRDefault="00F52C1D" w:rsidP="00F52C1D">
      <w:pPr>
        <w:pStyle w:val="PlainText"/>
        <w:rPr>
          <w:rFonts w:cs="Courier New"/>
        </w:rPr>
      </w:pPr>
      <w:r w:rsidRPr="00F52C1D">
        <w:rPr>
          <w:rFonts w:cs="Courier New"/>
        </w:rPr>
        <w:tab/>
        <w:t>\pgfplotstableread[col sep=comma,header=false,columns={[index]0}]{frequencies.csv}\datalegend</w:t>
      </w:r>
    </w:p>
    <w:p w14:paraId="6A1EFE11" w14:textId="77777777" w:rsidR="00F52C1D" w:rsidRPr="00F52C1D" w:rsidRDefault="00F52C1D" w:rsidP="00F52C1D">
      <w:pPr>
        <w:pStyle w:val="PlainText"/>
        <w:rPr>
          <w:rFonts w:cs="Courier New"/>
        </w:rPr>
      </w:pPr>
      <w:r w:rsidRPr="00F52C1D">
        <w:rPr>
          <w:rFonts w:cs="Courier New"/>
        </w:rPr>
        <w:tab/>
        <w:t>\pgfplotstableread[col sep=comma,header=false,columns={[index]0}]{input_sizes.csv}\datarow</w:t>
      </w:r>
    </w:p>
    <w:p w14:paraId="4205CC89" w14:textId="77777777" w:rsidR="00F52C1D" w:rsidRPr="00F52C1D" w:rsidRDefault="00F52C1D" w:rsidP="00F52C1D">
      <w:pPr>
        <w:pStyle w:val="PlainText"/>
        <w:rPr>
          <w:rFonts w:cs="Courier New"/>
        </w:rPr>
      </w:pPr>
      <w:r w:rsidRPr="00F52C1D">
        <w:rPr>
          <w:rFonts w:cs="Courier New"/>
        </w:rPr>
        <w:tab/>
        <w:t>\pgfplotstableread[col sep=comma,header=false]{mean_frequencies.csv}\datatable</w:t>
      </w:r>
    </w:p>
    <w:p w14:paraId="73846EFF" w14:textId="77777777" w:rsidR="00F52C1D" w:rsidRPr="00F52C1D" w:rsidRDefault="00F52C1D" w:rsidP="00F52C1D">
      <w:pPr>
        <w:pStyle w:val="PlainText"/>
        <w:rPr>
          <w:rFonts w:cs="Courier New"/>
        </w:rPr>
      </w:pPr>
      <w:r w:rsidRPr="00F52C1D">
        <w:rPr>
          <w:rFonts w:cs="Courier New"/>
        </w:rPr>
        <w:tab/>
        <w:t>\pgfplotsset{every x tick label/.append style={font=\small}}</w:t>
      </w:r>
    </w:p>
    <w:p w14:paraId="3AA31490" w14:textId="77777777" w:rsidR="00F52C1D" w:rsidRPr="00F52C1D" w:rsidRDefault="00F52C1D" w:rsidP="00F52C1D">
      <w:pPr>
        <w:pStyle w:val="PlainText"/>
        <w:rPr>
          <w:rFonts w:cs="Courier New"/>
        </w:rPr>
      </w:pPr>
      <w:r w:rsidRPr="00F52C1D">
        <w:rPr>
          <w:rFonts w:cs="Courier New"/>
        </w:rPr>
        <w:tab/>
        <w:t>\pgfplotsset{every y tick label/.append style={font=\small}}</w:t>
      </w:r>
    </w:p>
    <w:p w14:paraId="1D58AFC2" w14:textId="77777777" w:rsidR="00F52C1D" w:rsidRPr="00F52C1D" w:rsidRDefault="00F52C1D" w:rsidP="00F52C1D">
      <w:pPr>
        <w:pStyle w:val="PlainText"/>
        <w:rPr>
          <w:rFonts w:cs="Courier New"/>
        </w:rPr>
      </w:pPr>
      <w:r w:rsidRPr="00F52C1D">
        <w:rPr>
          <w:rFonts w:cs="Courier New"/>
        </w:rPr>
        <w:tab/>
        <w:t>\setlength{\subfigcapmargin}{.1in}</w:t>
      </w:r>
    </w:p>
    <w:p w14:paraId="6E5B57FA" w14:textId="77777777" w:rsidR="00F52C1D" w:rsidRPr="00F52C1D" w:rsidRDefault="00F52C1D" w:rsidP="00F52C1D">
      <w:pPr>
        <w:pStyle w:val="PlainText"/>
        <w:rPr>
          <w:rFonts w:cs="Courier New"/>
        </w:rPr>
      </w:pPr>
      <w:r w:rsidRPr="00F52C1D">
        <w:rPr>
          <w:rFonts w:cs="Courier New"/>
        </w:rPr>
        <w:tab/>
        <w:t>\centering</w:t>
      </w:r>
    </w:p>
    <w:p w14:paraId="414AFBFE" w14:textId="77777777" w:rsidR="00F52C1D" w:rsidRPr="00F52C1D" w:rsidRDefault="00F52C1D" w:rsidP="00F52C1D">
      <w:pPr>
        <w:pStyle w:val="PlainText"/>
        <w:rPr>
          <w:rFonts w:cs="Courier New"/>
        </w:rPr>
      </w:pPr>
      <w:r w:rsidRPr="00F52C1D">
        <w:rPr>
          <w:rFonts w:cs="Courier New"/>
        </w:rPr>
        <w:tab/>
        <w:t>\captionsetup{width=.8\linewidth}</w:t>
      </w:r>
    </w:p>
    <w:p w14:paraId="74B227F2" w14:textId="77777777" w:rsidR="00F52C1D" w:rsidRPr="00F52C1D" w:rsidRDefault="00F52C1D" w:rsidP="00F52C1D">
      <w:pPr>
        <w:pStyle w:val="PlainText"/>
        <w:rPr>
          <w:rFonts w:cs="Courier New"/>
        </w:rPr>
      </w:pPr>
      <w:r w:rsidRPr="00F52C1D">
        <w:rPr>
          <w:rFonts w:cs="Courier New"/>
        </w:rPr>
        <w:tab/>
        <w:t>\begin{tikzpicture}</w:t>
      </w:r>
    </w:p>
    <w:p w14:paraId="71B36599" w14:textId="77777777" w:rsidR="00F52C1D" w:rsidRPr="00F52C1D" w:rsidRDefault="00F52C1D" w:rsidP="00F52C1D">
      <w:pPr>
        <w:pStyle w:val="PlainText"/>
        <w:rPr>
          <w:rFonts w:cs="Courier New"/>
        </w:rPr>
      </w:pPr>
      <w:r w:rsidRPr="00F52C1D">
        <w:rPr>
          <w:rFonts w:cs="Courier New"/>
        </w:rPr>
        <w:tab/>
        <w:t>\begin{axis}[</w:t>
      </w:r>
    </w:p>
    <w:p w14:paraId="0A4D9400" w14:textId="77777777" w:rsidR="00F52C1D" w:rsidRPr="00F52C1D" w:rsidRDefault="00F52C1D" w:rsidP="00F52C1D">
      <w:pPr>
        <w:pStyle w:val="PlainText"/>
        <w:rPr>
          <w:rFonts w:cs="Courier New"/>
        </w:rPr>
      </w:pPr>
      <w:r w:rsidRPr="00F52C1D">
        <w:rPr>
          <w:rFonts w:cs="Courier New"/>
        </w:rPr>
        <w:tab/>
        <w:t>xlabel={Interval length seconds}</w:t>
      </w:r>
    </w:p>
    <w:p w14:paraId="5D336963" w14:textId="77777777" w:rsidR="00F52C1D" w:rsidRPr="00F52C1D" w:rsidRDefault="00F52C1D" w:rsidP="00F52C1D">
      <w:pPr>
        <w:pStyle w:val="PlainText"/>
        <w:rPr>
          <w:rFonts w:cs="Courier New"/>
        </w:rPr>
      </w:pPr>
      <w:r w:rsidRPr="00F52C1D">
        <w:rPr>
          <w:rFonts w:cs="Courier New"/>
        </w:rPr>
        <w:tab/>
        <w:t>,ylabel={Normalized Covariance}</w:t>
      </w:r>
    </w:p>
    <w:p w14:paraId="185EED4F" w14:textId="77777777" w:rsidR="00F52C1D" w:rsidRPr="00F52C1D" w:rsidRDefault="00F52C1D" w:rsidP="00F52C1D">
      <w:pPr>
        <w:pStyle w:val="PlainText"/>
        <w:rPr>
          <w:rFonts w:cs="Courier New"/>
        </w:rPr>
      </w:pPr>
      <w:r w:rsidRPr="00F52C1D">
        <w:rPr>
          <w:rFonts w:cs="Courier New"/>
        </w:rPr>
        <w:tab/>
        <w:t>,xticklabels from table={\datarow}{[index]0}</w:t>
      </w:r>
    </w:p>
    <w:p w14:paraId="0CC2AA39" w14:textId="77777777" w:rsidR="00F52C1D" w:rsidRPr="00F52C1D" w:rsidRDefault="00F52C1D" w:rsidP="00F52C1D">
      <w:pPr>
        <w:pStyle w:val="PlainText"/>
        <w:rPr>
          <w:rFonts w:cs="Courier New"/>
        </w:rPr>
      </w:pPr>
      <w:r w:rsidRPr="00F52C1D">
        <w:rPr>
          <w:rFonts w:cs="Courier New"/>
        </w:rPr>
        <w:tab/>
        <w:t>,xtick=data</w:t>
      </w:r>
    </w:p>
    <w:p w14:paraId="2308FADD" w14:textId="77777777" w:rsidR="00F52C1D" w:rsidRPr="00F52C1D" w:rsidRDefault="00F52C1D" w:rsidP="00F52C1D">
      <w:pPr>
        <w:pStyle w:val="PlainText"/>
        <w:rPr>
          <w:rFonts w:cs="Courier New"/>
        </w:rPr>
      </w:pPr>
      <w:r w:rsidRPr="00F52C1D">
        <w:rPr>
          <w:rFonts w:cs="Courier New"/>
        </w:rPr>
        <w:tab/>
        <w:t>,width  = 0.95*\textwidth</w:t>
      </w:r>
    </w:p>
    <w:p w14:paraId="2A8CC5EE" w14:textId="77777777" w:rsidR="00F52C1D" w:rsidRPr="00F52C1D" w:rsidRDefault="00F52C1D" w:rsidP="00F52C1D">
      <w:pPr>
        <w:pStyle w:val="PlainText"/>
        <w:rPr>
          <w:rFonts w:cs="Courier New"/>
        </w:rPr>
      </w:pPr>
      <w:r w:rsidRPr="00F52C1D">
        <w:rPr>
          <w:rFonts w:cs="Courier New"/>
        </w:rPr>
        <w:tab/>
        <w:t>,cycle multi list={Set1-7}</w:t>
      </w:r>
    </w:p>
    <w:p w14:paraId="75920689" w14:textId="77777777" w:rsidR="00F52C1D" w:rsidRPr="00F52C1D" w:rsidRDefault="00F52C1D" w:rsidP="00F52C1D">
      <w:pPr>
        <w:pStyle w:val="PlainText"/>
        <w:rPr>
          <w:rFonts w:cs="Courier New"/>
        </w:rPr>
      </w:pPr>
      <w:r w:rsidRPr="00F52C1D">
        <w:rPr>
          <w:rFonts w:cs="Courier New"/>
        </w:rPr>
        <w:tab/>
        <w:t>,legend style={font=\tiny}</w:t>
      </w:r>
    </w:p>
    <w:p w14:paraId="7E11B61E" w14:textId="77777777" w:rsidR="00F52C1D" w:rsidRPr="00F52C1D" w:rsidRDefault="00F52C1D" w:rsidP="00F52C1D">
      <w:pPr>
        <w:pStyle w:val="PlainText"/>
        <w:rPr>
          <w:rFonts w:cs="Courier New"/>
        </w:rPr>
      </w:pPr>
      <w:r w:rsidRPr="00F52C1D">
        <w:rPr>
          <w:rFonts w:cs="Courier New"/>
        </w:rPr>
        <w:tab/>
        <w:t>]% table</w:t>
      </w:r>
    </w:p>
    <w:p w14:paraId="0884A2F3" w14:textId="77777777" w:rsidR="00F52C1D" w:rsidRPr="00F52C1D" w:rsidRDefault="00F52C1D" w:rsidP="00F52C1D">
      <w:pPr>
        <w:pStyle w:val="PlainText"/>
        <w:rPr>
          <w:rFonts w:cs="Courier New"/>
        </w:rPr>
      </w:pPr>
      <w:r w:rsidRPr="00F52C1D">
        <w:rPr>
          <w:rFonts w:cs="Courier New"/>
        </w:rPr>
        <w:tab/>
        <w:t>\pgfplotstablegetcolsof{\datatable};</w:t>
      </w:r>
    </w:p>
    <w:p w14:paraId="636BF61A" w14:textId="77777777" w:rsidR="00F52C1D" w:rsidRPr="00F52C1D" w:rsidRDefault="00F52C1D" w:rsidP="00F52C1D">
      <w:pPr>
        <w:pStyle w:val="PlainText"/>
        <w:rPr>
          <w:rFonts w:cs="Courier New"/>
        </w:rPr>
      </w:pPr>
      <w:r w:rsidRPr="00F52C1D">
        <w:rPr>
          <w:rFonts w:cs="Courier New"/>
        </w:rPr>
        <w:tab/>
        <w:t>\pgfmathtruncatemacro\numberofcols{\pgfplotsretval-1}</w:t>
      </w:r>
    </w:p>
    <w:p w14:paraId="3FCD3BA1" w14:textId="77777777" w:rsidR="00F52C1D" w:rsidRPr="00F52C1D" w:rsidRDefault="00F52C1D" w:rsidP="00F52C1D">
      <w:pPr>
        <w:pStyle w:val="PlainText"/>
        <w:rPr>
          <w:rFonts w:cs="Courier New"/>
        </w:rPr>
      </w:pPr>
      <w:r w:rsidRPr="00F52C1D">
        <w:rPr>
          <w:rFonts w:cs="Courier New"/>
        </w:rPr>
        <w:tab/>
        <w:t>\pgfmathsetmacro\ydataglobal{0} % y coord 1</w:t>
      </w:r>
    </w:p>
    <w:p w14:paraId="3F7576D1" w14:textId="77777777" w:rsidR="00F52C1D" w:rsidRPr="00F52C1D" w:rsidRDefault="00F52C1D" w:rsidP="00F52C1D">
      <w:pPr>
        <w:pStyle w:val="PlainText"/>
        <w:rPr>
          <w:rFonts w:cs="Courier New"/>
        </w:rPr>
      </w:pPr>
      <w:r w:rsidRPr="00F52C1D">
        <w:rPr>
          <w:rFonts w:cs="Courier New"/>
        </w:rPr>
        <w:tab/>
        <w:t>\pgfplotsforeachungrouped \i in {0,1,...,\numberofcols}{</w:t>
      </w:r>
    </w:p>
    <w:p w14:paraId="185BF5E9" w14:textId="77777777" w:rsidR="00F52C1D" w:rsidRPr="00F52C1D" w:rsidRDefault="00F52C1D" w:rsidP="00F52C1D">
      <w:pPr>
        <w:pStyle w:val="PlainText"/>
        <w:rPr>
          <w:rFonts w:cs="Courier New"/>
        </w:rPr>
      </w:pPr>
      <w:r w:rsidRPr="00F52C1D">
        <w:rPr>
          <w:rFonts w:cs="Courier New"/>
        </w:rPr>
        <w:tab/>
      </w:r>
      <w:r w:rsidRPr="00F52C1D">
        <w:rPr>
          <w:rFonts w:cs="Courier New"/>
        </w:rPr>
        <w:tab/>
        <w:t>\addplot table[x expr=\coordindex,col sep=comma,header=false,y=\i] {\datatable};</w:t>
      </w:r>
    </w:p>
    <w:p w14:paraId="1AF5B826" w14:textId="77777777" w:rsidR="00F52C1D" w:rsidRPr="00F52C1D" w:rsidRDefault="00F52C1D" w:rsidP="00F52C1D">
      <w:pPr>
        <w:pStyle w:val="PlainText"/>
        <w:rPr>
          <w:rFonts w:cs="Courier New"/>
        </w:rPr>
      </w:pPr>
      <w:r w:rsidRPr="00F52C1D">
        <w:rPr>
          <w:rFonts w:cs="Courier New"/>
        </w:rPr>
        <w:tab/>
      </w:r>
      <w:r w:rsidRPr="00F52C1D">
        <w:rPr>
          <w:rFonts w:cs="Courier New"/>
        </w:rPr>
        <w:tab/>
      </w:r>
    </w:p>
    <w:p w14:paraId="5FA64EBD" w14:textId="77777777" w:rsidR="00F52C1D" w:rsidRPr="00F52C1D" w:rsidRDefault="00F52C1D" w:rsidP="00F52C1D">
      <w:pPr>
        <w:pStyle w:val="PlainText"/>
        <w:rPr>
          <w:rFonts w:cs="Courier New"/>
        </w:rPr>
      </w:pPr>
      <w:r w:rsidRPr="00F52C1D">
        <w:rPr>
          <w:rFonts w:cs="Courier New"/>
        </w:rPr>
        <w:tab/>
      </w:r>
      <w:r w:rsidRPr="00F52C1D">
        <w:rPr>
          <w:rFonts w:cs="Courier New"/>
        </w:rPr>
        <w:tab/>
        <w:t>\pgfplotstablegetelem{\i}{[index]0}\of\datalegend;</w:t>
      </w:r>
    </w:p>
    <w:p w14:paraId="0A2786B3" w14:textId="77777777" w:rsidR="00F52C1D" w:rsidRPr="00F52C1D" w:rsidRDefault="00F52C1D" w:rsidP="00F52C1D">
      <w:pPr>
        <w:pStyle w:val="PlainText"/>
        <w:rPr>
          <w:rFonts w:cs="Courier New"/>
        </w:rPr>
      </w:pPr>
      <w:r w:rsidRPr="00F52C1D">
        <w:rPr>
          <w:rFonts w:cs="Courier New"/>
        </w:rPr>
        <w:tab/>
      </w:r>
      <w:r w:rsidRPr="00F52C1D">
        <w:rPr>
          <w:rFonts w:cs="Courier New"/>
        </w:rPr>
        <w:tab/>
        <w:t>\pgfmathtruncatemacro\ydata{\pgfplotsretval} % y coord 1</w:t>
      </w:r>
    </w:p>
    <w:p w14:paraId="296732EE" w14:textId="77777777" w:rsidR="00F52C1D" w:rsidRPr="00F52C1D" w:rsidRDefault="00F52C1D" w:rsidP="00F52C1D">
      <w:pPr>
        <w:pStyle w:val="PlainText"/>
        <w:rPr>
          <w:rFonts w:cs="Courier New"/>
        </w:rPr>
      </w:pPr>
      <w:r w:rsidRPr="00F52C1D">
        <w:rPr>
          <w:rFonts w:cs="Courier New"/>
        </w:rPr>
        <w:tab/>
      </w:r>
      <w:r w:rsidRPr="00F52C1D">
        <w:rPr>
          <w:rFonts w:cs="Courier New"/>
        </w:rPr>
        <w:tab/>
      </w:r>
    </w:p>
    <w:p w14:paraId="7719AD3F" w14:textId="77777777" w:rsidR="00F52C1D" w:rsidRPr="00F52C1D" w:rsidRDefault="00F52C1D" w:rsidP="00F52C1D">
      <w:pPr>
        <w:pStyle w:val="PlainText"/>
        <w:rPr>
          <w:rFonts w:cs="Courier New"/>
        </w:rPr>
      </w:pPr>
      <w:r w:rsidRPr="00F52C1D">
        <w:rPr>
          <w:rFonts w:cs="Courier New"/>
        </w:rPr>
        <w:tab/>
      </w:r>
      <w:r w:rsidRPr="00F52C1D">
        <w:rPr>
          <w:rFonts w:cs="Courier New"/>
        </w:rPr>
        <w:tab/>
        <w:t>\global\let\ydataglobal=\ydata;</w:t>
      </w:r>
    </w:p>
    <w:p w14:paraId="2F185375" w14:textId="77777777" w:rsidR="00F52C1D" w:rsidRPr="00F52C1D" w:rsidRDefault="00F52C1D" w:rsidP="00F52C1D">
      <w:pPr>
        <w:pStyle w:val="PlainText"/>
        <w:rPr>
          <w:rFonts w:cs="Courier New"/>
        </w:rPr>
      </w:pPr>
      <w:r w:rsidRPr="00F52C1D">
        <w:rPr>
          <w:rFonts w:cs="Courier New"/>
        </w:rPr>
        <w:tab/>
      </w:r>
      <w:r w:rsidRPr="00F52C1D">
        <w:rPr>
          <w:rFonts w:cs="Courier New"/>
        </w:rPr>
        <w:tab/>
        <w:t>\ifnumcomp{\ydataglobal}{&gt;}{999}{\global\let\prefixhertz=K}{\global\let\prefixhertz=\empty}</w:t>
      </w:r>
    </w:p>
    <w:p w14:paraId="534675DC" w14:textId="77777777" w:rsidR="00F52C1D" w:rsidRPr="00F52C1D" w:rsidRDefault="00F52C1D" w:rsidP="00F52C1D">
      <w:pPr>
        <w:pStyle w:val="PlainText"/>
        <w:rPr>
          <w:rFonts w:cs="Courier New"/>
        </w:rPr>
      </w:pPr>
      <w:r w:rsidRPr="00F52C1D">
        <w:rPr>
          <w:rFonts w:cs="Courier New"/>
        </w:rPr>
        <w:tab/>
      </w:r>
      <w:r w:rsidRPr="00F52C1D">
        <w:rPr>
          <w:rFonts w:cs="Courier New"/>
        </w:rPr>
        <w:tab/>
        <w:t>\ifnumcomp{\ydataglobal}{&gt;}{999}{\DIVIDE{\ydataglobal}{1000}{\ydataglobal}}{\empty}</w:t>
      </w:r>
    </w:p>
    <w:p w14:paraId="51246844" w14:textId="77777777" w:rsidR="00F52C1D" w:rsidRPr="00F52C1D" w:rsidRDefault="00F52C1D" w:rsidP="00F52C1D">
      <w:pPr>
        <w:pStyle w:val="PlainText"/>
        <w:rPr>
          <w:rFonts w:cs="Courier New"/>
        </w:rPr>
      </w:pPr>
      <w:r w:rsidRPr="00F52C1D">
        <w:rPr>
          <w:rFonts w:cs="Courier New"/>
        </w:rPr>
        <w:tab/>
      </w:r>
      <w:r w:rsidRPr="00F52C1D">
        <w:rPr>
          <w:rFonts w:cs="Courier New"/>
        </w:rPr>
        <w:tab/>
        <w:t>\edef\temp{</w:t>
      </w:r>
    </w:p>
    <w:p w14:paraId="7CC0CF64" w14:textId="77777777" w:rsidR="00F52C1D" w:rsidRPr="00F52C1D" w:rsidRDefault="00F52C1D" w:rsidP="00F52C1D">
      <w:pPr>
        <w:pStyle w:val="PlainText"/>
        <w:rPr>
          <w:rFonts w:cs="Courier New"/>
        </w:rPr>
      </w:pPr>
      <w:r w:rsidRPr="00F52C1D">
        <w:rPr>
          <w:rFonts w:cs="Courier New"/>
        </w:rPr>
        <w:tab/>
      </w:r>
      <w:r w:rsidRPr="00F52C1D">
        <w:rPr>
          <w:rFonts w:cs="Courier New"/>
        </w:rPr>
        <w:tab/>
      </w:r>
      <w:r w:rsidRPr="00F52C1D">
        <w:rPr>
          <w:rFonts w:cs="Courier New"/>
        </w:rPr>
        <w:tab/>
      </w:r>
    </w:p>
    <w:p w14:paraId="0BE1359A" w14:textId="77777777" w:rsidR="00F52C1D" w:rsidRPr="00F52C1D" w:rsidRDefault="00F52C1D" w:rsidP="00F52C1D">
      <w:pPr>
        <w:pStyle w:val="PlainText"/>
        <w:rPr>
          <w:rFonts w:cs="Courier New"/>
        </w:rPr>
      </w:pPr>
      <w:r w:rsidRPr="00F52C1D">
        <w:rPr>
          <w:rFonts w:cs="Courier New"/>
        </w:rPr>
        <w:tab/>
      </w:r>
      <w:r w:rsidRPr="00F52C1D">
        <w:rPr>
          <w:rFonts w:cs="Courier New"/>
        </w:rPr>
        <w:tab/>
      </w:r>
      <w:r w:rsidRPr="00F52C1D">
        <w:rPr>
          <w:rFonts w:cs="Courier New"/>
        </w:rPr>
        <w:tab/>
        <w:t>\noexpand\addlegendentry{$\ydataglobal \prefixhertz Hz$};</w:t>
      </w:r>
    </w:p>
    <w:p w14:paraId="59D21B9A" w14:textId="77777777" w:rsidR="00F52C1D" w:rsidRPr="00F52C1D" w:rsidRDefault="00F52C1D" w:rsidP="00F52C1D">
      <w:pPr>
        <w:pStyle w:val="PlainText"/>
        <w:rPr>
          <w:rFonts w:cs="Courier New"/>
        </w:rPr>
      </w:pPr>
      <w:r w:rsidRPr="00F52C1D">
        <w:rPr>
          <w:rFonts w:cs="Courier New"/>
        </w:rPr>
        <w:tab/>
      </w:r>
      <w:r w:rsidRPr="00F52C1D">
        <w:rPr>
          <w:rFonts w:cs="Courier New"/>
        </w:rPr>
        <w:tab/>
        <w:t>}</w:t>
      </w:r>
    </w:p>
    <w:p w14:paraId="6C79C7CC" w14:textId="77777777" w:rsidR="00F52C1D" w:rsidRPr="00F52C1D" w:rsidRDefault="00F52C1D" w:rsidP="00F52C1D">
      <w:pPr>
        <w:pStyle w:val="PlainText"/>
        <w:rPr>
          <w:rFonts w:cs="Courier New"/>
        </w:rPr>
      </w:pPr>
      <w:r w:rsidRPr="00F52C1D">
        <w:rPr>
          <w:rFonts w:cs="Courier New"/>
        </w:rPr>
        <w:tab/>
      </w:r>
      <w:r w:rsidRPr="00F52C1D">
        <w:rPr>
          <w:rFonts w:cs="Courier New"/>
        </w:rPr>
        <w:tab/>
        <w:t>\temp</w:t>
      </w:r>
    </w:p>
    <w:p w14:paraId="16F2C9AF" w14:textId="77777777" w:rsidR="00F52C1D" w:rsidRPr="00F52C1D" w:rsidRDefault="00F52C1D" w:rsidP="00F52C1D">
      <w:pPr>
        <w:pStyle w:val="PlainText"/>
        <w:rPr>
          <w:rFonts w:cs="Courier New"/>
        </w:rPr>
      </w:pPr>
      <w:r w:rsidRPr="00F52C1D">
        <w:rPr>
          <w:rFonts w:cs="Courier New"/>
        </w:rPr>
        <w:tab/>
        <w:t>};</w:t>
      </w:r>
    </w:p>
    <w:p w14:paraId="7B2FF9B0" w14:textId="77777777" w:rsidR="00F52C1D" w:rsidRPr="00F52C1D" w:rsidRDefault="00F52C1D" w:rsidP="00F52C1D">
      <w:pPr>
        <w:pStyle w:val="PlainText"/>
        <w:rPr>
          <w:rFonts w:cs="Courier New"/>
        </w:rPr>
      </w:pPr>
      <w:r w:rsidRPr="00F52C1D">
        <w:rPr>
          <w:rFonts w:cs="Courier New"/>
        </w:rPr>
        <w:tab/>
        <w:t>\end{axis};</w:t>
      </w:r>
    </w:p>
    <w:p w14:paraId="7A8AE133" w14:textId="77777777" w:rsidR="00F52C1D" w:rsidRPr="00F52C1D" w:rsidRDefault="00F52C1D" w:rsidP="00F52C1D">
      <w:pPr>
        <w:pStyle w:val="PlainText"/>
        <w:rPr>
          <w:rFonts w:cs="Courier New"/>
        </w:rPr>
      </w:pPr>
      <w:r w:rsidRPr="00F52C1D">
        <w:rPr>
          <w:rFonts w:cs="Courier New"/>
        </w:rPr>
        <w:tab/>
      </w:r>
    </w:p>
    <w:p w14:paraId="3CEE62EE" w14:textId="77777777" w:rsidR="00F52C1D" w:rsidRPr="00F52C1D" w:rsidRDefault="00F52C1D" w:rsidP="00F52C1D">
      <w:pPr>
        <w:pStyle w:val="PlainText"/>
        <w:rPr>
          <w:rFonts w:cs="Courier New"/>
        </w:rPr>
      </w:pPr>
      <w:r w:rsidRPr="00F52C1D">
        <w:rPr>
          <w:rFonts w:cs="Courier New"/>
        </w:rPr>
        <w:tab/>
        <w:t>\end{tikzpicture}</w:t>
      </w:r>
    </w:p>
    <w:p w14:paraId="2056129D" w14:textId="69773974" w:rsidR="00F52C1D" w:rsidRPr="00F52C1D" w:rsidRDefault="00F52C1D" w:rsidP="00F52C1D">
      <w:pPr>
        <w:pStyle w:val="PlainText"/>
        <w:rPr>
          <w:rFonts w:cs="Courier New"/>
        </w:rPr>
      </w:pPr>
      <w:r w:rsidRPr="00F52C1D">
        <w:rPr>
          <w:rFonts w:cs="Courier New"/>
        </w:rPr>
        <w:tab/>
        <w:t>\caption{Testing JND accuracy as function of interval length</w:t>
      </w:r>
      <w:del w:id="971" w:author="Author">
        <w:r w:rsidR="002015C9">
          <w:delText>,</w:delText>
        </w:r>
      </w:del>
      <w:ins w:id="972" w:author="Author">
        <w:r w:rsidRPr="00F52C1D">
          <w:rPr>
            <w:rFonts w:cs="Courier New"/>
          </w:rPr>
          <w:t>. The $</w:t>
        </w:r>
      </w:ins>
      <w:r w:rsidRPr="00F52C1D">
        <w:rPr>
          <w:rFonts w:cs="Courier New"/>
        </w:rPr>
        <w:t>X</w:t>
      </w:r>
      <w:ins w:id="973" w:author="Author">
        <w:r w:rsidRPr="00F52C1D">
          <w:rPr>
            <w:rFonts w:cs="Courier New"/>
          </w:rPr>
          <w:t>$</w:t>
        </w:r>
      </w:ins>
      <w:r w:rsidRPr="00F52C1D">
        <w:rPr>
          <w:rFonts w:cs="Courier New"/>
        </w:rPr>
        <w:t xml:space="preserve"> axis is </w:t>
      </w:r>
      <w:ins w:id="974" w:author="Author">
        <w:r w:rsidRPr="00F52C1D">
          <w:rPr>
            <w:rFonts w:cs="Courier New"/>
          </w:rPr>
          <w:t xml:space="preserve">the </w:t>
        </w:r>
      </w:ins>
      <w:r w:rsidRPr="00F52C1D">
        <w:rPr>
          <w:rFonts w:cs="Courier New"/>
        </w:rPr>
        <w:t xml:space="preserve">tested interval length in seconds, </w:t>
      </w:r>
      <w:ins w:id="975" w:author="Author">
        <w:r w:rsidRPr="00F52C1D">
          <w:rPr>
            <w:rFonts w:cs="Courier New"/>
          </w:rPr>
          <w:t>the $</w:t>
        </w:r>
      </w:ins>
      <w:r w:rsidRPr="00F52C1D">
        <w:rPr>
          <w:rFonts w:cs="Courier New"/>
        </w:rPr>
        <w:t>Y</w:t>
      </w:r>
      <w:del w:id="976" w:author="Author">
        <w:r w:rsidR="002015C9">
          <w:delText xml:space="preserve"> axia</w:delText>
        </w:r>
      </w:del>
      <w:ins w:id="977" w:author="Author">
        <w:r w:rsidRPr="00F52C1D">
          <w:rPr>
            <w:rFonts w:cs="Courier New"/>
          </w:rPr>
          <w:t>$ axis</w:t>
        </w:r>
      </w:ins>
      <w:r w:rsidRPr="00F52C1D">
        <w:rPr>
          <w:rFonts w:cs="Courier New"/>
        </w:rPr>
        <w:t xml:space="preserve"> is</w:t>
      </w:r>
      <w:ins w:id="978" w:author="Author">
        <w:r w:rsidRPr="00F52C1D">
          <w:rPr>
            <w:rFonts w:cs="Courier New"/>
          </w:rPr>
          <w:t xml:space="preserve"> the</w:t>
        </w:r>
      </w:ins>
      <w:r w:rsidRPr="00F52C1D">
        <w:rPr>
          <w:rFonts w:cs="Courier New"/>
        </w:rPr>
        <w:t xml:space="preserve"> normalized covariance from \cref{eq:covar-Ik-Ij</w:t>
      </w:r>
      <w:del w:id="979" w:author="Author">
        <w:r w:rsidR="002015C9">
          <w:delText>}}, each</w:delText>
        </w:r>
      </w:del>
      <w:ins w:id="980" w:author="Author">
        <w:r w:rsidRPr="00F52C1D">
          <w:rPr>
            <w:rFonts w:cs="Courier New"/>
          </w:rPr>
          <w:t>}. Each</w:t>
        </w:r>
      </w:ins>
      <w:r w:rsidRPr="00F52C1D">
        <w:rPr>
          <w:rFonts w:cs="Courier New"/>
        </w:rPr>
        <w:t xml:space="preserve"> plot measures for different frequency tone, </w:t>
      </w:r>
      <w:ins w:id="981" w:author="Author">
        <w:r w:rsidRPr="00F52C1D">
          <w:rPr>
            <w:rFonts w:cs="Courier New"/>
          </w:rPr>
          <w:t xml:space="preserve">as </w:t>
        </w:r>
      </w:ins>
      <w:r w:rsidRPr="00F52C1D">
        <w:rPr>
          <w:rFonts w:cs="Courier New"/>
        </w:rPr>
        <w:t xml:space="preserve">described </w:t>
      </w:r>
      <w:del w:id="982" w:author="Author">
        <w:r w:rsidR="002015C9">
          <w:delText>at</w:delText>
        </w:r>
      </w:del>
      <w:ins w:id="983" w:author="Author">
        <w:r w:rsidRPr="00F52C1D">
          <w:rPr>
            <w:rFonts w:cs="Courier New"/>
          </w:rPr>
          <w:t>in the</w:t>
        </w:r>
      </w:ins>
      <w:r w:rsidRPr="00F52C1D">
        <w:rPr>
          <w:rFonts w:cs="Courier New"/>
        </w:rPr>
        <w:t xml:space="preserve"> legend</w:t>
      </w:r>
      <w:ins w:id="984" w:author="Author">
        <w:r w:rsidRPr="00F52C1D">
          <w:rPr>
            <w:rFonts w:cs="Courier New"/>
          </w:rPr>
          <w:t>.\label{fig:test-intervals}</w:t>
        </w:r>
      </w:ins>
    </w:p>
    <w:p w14:paraId="1DE3F5C7" w14:textId="77777777" w:rsidR="002015C9" w:rsidRDefault="002015C9" w:rsidP="002015C9">
      <w:pPr>
        <w:rPr>
          <w:del w:id="985" w:author="Author"/>
        </w:rPr>
      </w:pPr>
      <w:del w:id="986" w:author="Author">
        <w:r>
          <w:tab/>
          <w:delText>\label{fig:test-intervals}</w:delText>
        </w:r>
      </w:del>
    </w:p>
    <w:p w14:paraId="2114D5D2" w14:textId="77777777" w:rsidR="00F52C1D" w:rsidRPr="00F52C1D" w:rsidRDefault="00F52C1D" w:rsidP="00F52C1D">
      <w:pPr>
        <w:pStyle w:val="PlainText"/>
        <w:rPr>
          <w:rFonts w:cs="Courier New"/>
        </w:rPr>
      </w:pPr>
      <w:r w:rsidRPr="00F52C1D">
        <w:rPr>
          <w:rFonts w:cs="Courier New"/>
        </w:rPr>
        <w:lastRenderedPageBreak/>
        <w:t>\end{figure}</w:t>
      </w:r>
    </w:p>
    <w:p w14:paraId="375BA963" w14:textId="77777777" w:rsidR="00F52C1D" w:rsidRPr="00F52C1D" w:rsidRDefault="00F52C1D" w:rsidP="00F52C1D">
      <w:pPr>
        <w:pStyle w:val="PlainText"/>
        <w:rPr>
          <w:rFonts w:cs="Courier New"/>
        </w:rPr>
      </w:pPr>
    </w:p>
    <w:p w14:paraId="527E1B79" w14:textId="46788AA4" w:rsidR="00F52C1D" w:rsidRPr="00F52C1D" w:rsidRDefault="00F52C1D" w:rsidP="00F52C1D">
      <w:pPr>
        <w:pStyle w:val="PlainText"/>
        <w:rPr>
          <w:rFonts w:cs="Courier New"/>
        </w:rPr>
      </w:pPr>
      <w:r w:rsidRPr="00F52C1D">
        <w:rPr>
          <w:rFonts w:cs="Courier New"/>
        </w:rPr>
        <w:t>From \cref{fig:test-intervals</w:t>
      </w:r>
      <w:del w:id="987" w:author="Author">
        <w:r w:rsidR="002015C9">
          <w:delText>}</w:delText>
        </w:r>
      </w:del>
      <w:ins w:id="988" w:author="Author">
        <w:r w:rsidRPr="00F52C1D">
          <w:rPr>
            <w:rFonts w:cs="Courier New"/>
          </w:rPr>
          <w:t>}, the</w:t>
        </w:r>
      </w:ins>
      <w:r w:rsidRPr="00F52C1D">
        <w:rPr>
          <w:rFonts w:cs="Courier New"/>
        </w:rPr>
        <w:t xml:space="preserve"> optimal $T_{shortened}$ is </w:t>
      </w:r>
      <w:del w:id="989" w:author="Author">
        <w:r w:rsidR="002015C9">
          <w:delText>$20ms$</w:delText>
        </w:r>
      </w:del>
      <w:ins w:id="990" w:author="Author">
        <w:r w:rsidRPr="00F52C1D">
          <w:rPr>
            <w:rFonts w:cs="Courier New"/>
          </w:rPr>
          <w:t>20~ms</w:t>
        </w:r>
      </w:ins>
      <w:r w:rsidRPr="00F52C1D">
        <w:rPr>
          <w:rFonts w:cs="Courier New"/>
        </w:rPr>
        <w:t xml:space="preserve"> instead of </w:t>
      </w:r>
      <w:del w:id="991" w:author="Author">
        <w:r w:rsidR="002015C9">
          <w:delText>$</w:delText>
        </w:r>
      </w:del>
      <w:r w:rsidRPr="00F52C1D">
        <w:rPr>
          <w:rFonts w:cs="Courier New"/>
        </w:rPr>
        <w:t>0.</w:t>
      </w:r>
      <w:del w:id="992" w:author="Author">
        <w:r w:rsidR="002015C9">
          <w:delText>2seconds$,</w:delText>
        </w:r>
      </w:del>
      <w:ins w:id="993" w:author="Author">
        <w:r w:rsidRPr="00F52C1D">
          <w:rPr>
            <w:rFonts w:cs="Courier New"/>
          </w:rPr>
          <w:t>2</w:t>
        </w:r>
        <w:r w:rsidR="00A461CE">
          <w:rPr>
            <w:rFonts w:cs="Courier New"/>
          </w:rPr>
          <w:t>~</w:t>
        </w:r>
        <w:r w:rsidRPr="00F52C1D">
          <w:rPr>
            <w:rFonts w:cs="Courier New"/>
          </w:rPr>
          <w:t>s, and the</w:t>
        </w:r>
      </w:ins>
      <w:r w:rsidRPr="00F52C1D">
        <w:rPr>
          <w:rFonts w:cs="Courier New"/>
        </w:rPr>
        <w:t xml:space="preserve"> acceleration </w:t>
      </w:r>
      <w:ins w:id="994" w:author="Author">
        <w:r w:rsidRPr="00F52C1D">
          <w:rPr>
            <w:rFonts w:cs="Courier New"/>
          </w:rPr>
          <w:t xml:space="preserve">is </w:t>
        </w:r>
      </w:ins>
      <w:r w:rsidRPr="00F52C1D">
        <w:rPr>
          <w:rFonts w:cs="Courier New"/>
        </w:rPr>
        <w:t>by</w:t>
      </w:r>
      <w:ins w:id="995" w:author="Author">
        <w:r w:rsidRPr="00F52C1D">
          <w:rPr>
            <w:rFonts w:cs="Courier New"/>
          </w:rPr>
          <w:t xml:space="preserve"> a</w:t>
        </w:r>
      </w:ins>
      <w:r w:rsidRPr="00F52C1D">
        <w:rPr>
          <w:rFonts w:cs="Courier New"/>
        </w:rPr>
        <w:t xml:space="preserve"> factor of $\frac{200ms+T_r}{20ms+T_r}=\frac{</w:t>
      </w:r>
      <w:del w:id="996" w:author="Author">
        <w:r w:rsidR="002015C9">
          <w:delText xml:space="preserve">212ms}{32ms}$, </w:delText>
        </w:r>
      </w:del>
      <w:ins w:id="997" w:author="Author">
        <w:r w:rsidRPr="00F52C1D">
          <w:rPr>
            <w:rFonts w:cs="Courier New"/>
          </w:rPr>
          <w:t>212\text{ ms}}{32\text{ ms}}=</w:t>
        </w:r>
      </w:ins>
      <w:r w:rsidRPr="00F52C1D">
        <w:rPr>
          <w:rFonts w:cs="Courier New"/>
        </w:rPr>
        <w:t>6.625</w:t>
      </w:r>
      <w:del w:id="998" w:author="Author">
        <w:r w:rsidR="002015C9">
          <w:delText>.</w:delText>
        </w:r>
      </w:del>
      <w:ins w:id="999" w:author="Author">
        <w:r w:rsidRPr="00F52C1D">
          <w:rPr>
            <w:rFonts w:cs="Courier New"/>
          </w:rPr>
          <w:t>$.</w:t>
        </w:r>
      </w:ins>
    </w:p>
    <w:p w14:paraId="4AF0C8FF" w14:textId="77777777" w:rsidR="00F52C1D" w:rsidRPr="00F52C1D" w:rsidRDefault="00F52C1D" w:rsidP="00F52C1D">
      <w:pPr>
        <w:pStyle w:val="PlainText"/>
        <w:rPr>
          <w:rFonts w:cs="Courier New"/>
        </w:rPr>
      </w:pPr>
    </w:p>
    <w:p w14:paraId="125BC8E3" w14:textId="77777777" w:rsidR="00F52C1D" w:rsidRPr="00F52C1D" w:rsidRDefault="00F52C1D" w:rsidP="00F52C1D">
      <w:pPr>
        <w:pStyle w:val="PlainText"/>
        <w:rPr>
          <w:rFonts w:cs="Courier New"/>
        </w:rPr>
      </w:pPr>
      <w:r w:rsidRPr="00F52C1D">
        <w:rPr>
          <w:rFonts w:cs="Courier New"/>
        </w:rPr>
        <w:t>\section{Optimizing Execution Flow}</w:t>
      </w:r>
    </w:p>
    <w:p w14:paraId="663675AB" w14:textId="77777777" w:rsidR="00F52C1D" w:rsidRPr="00F52C1D" w:rsidRDefault="00F52C1D" w:rsidP="00F52C1D">
      <w:pPr>
        <w:pStyle w:val="PlainText"/>
        <w:rPr>
          <w:rFonts w:cs="Courier New"/>
        </w:rPr>
      </w:pPr>
      <w:r w:rsidRPr="00F52C1D">
        <w:rPr>
          <w:rFonts w:cs="Courier New"/>
        </w:rPr>
        <w:t>\label{sec:execution-flow-optimization}</w:t>
      </w:r>
    </w:p>
    <w:p w14:paraId="524D0CB8" w14:textId="77777777" w:rsidR="00F52C1D" w:rsidRPr="00F52C1D" w:rsidRDefault="00F52C1D" w:rsidP="00F52C1D">
      <w:pPr>
        <w:pStyle w:val="PlainText"/>
        <w:rPr>
          <w:rFonts w:cs="Courier New"/>
        </w:rPr>
      </w:pPr>
    </w:p>
    <w:p w14:paraId="70EDC263" w14:textId="608F93E2" w:rsidR="00F52C1D" w:rsidRPr="00F52C1D" w:rsidRDefault="00F52C1D" w:rsidP="00F52C1D">
      <w:pPr>
        <w:pStyle w:val="PlainText"/>
        <w:rPr>
          <w:rFonts w:cs="Courier New"/>
        </w:rPr>
      </w:pPr>
      <w:r w:rsidRPr="00F52C1D">
        <w:rPr>
          <w:rFonts w:cs="Courier New"/>
        </w:rPr>
        <w:t xml:space="preserve">One of our main goals is to improve </w:t>
      </w:r>
      <w:ins w:id="1000" w:author="Author">
        <w:r w:rsidRPr="00F52C1D">
          <w:rPr>
            <w:rFonts w:cs="Courier New"/>
          </w:rPr>
          <w:t xml:space="preserve">the </w:t>
        </w:r>
      </w:ins>
      <w:r w:rsidRPr="00F52C1D">
        <w:rPr>
          <w:rFonts w:cs="Courier New"/>
        </w:rPr>
        <w:t xml:space="preserve">run time for </w:t>
      </w:r>
      <w:del w:id="1001" w:author="Author">
        <w:r w:rsidR="002015C9">
          <w:delText>BM velocity</w:delText>
        </w:r>
      </w:del>
      <w:ins w:id="1002" w:author="Author">
        <w:r w:rsidRPr="00F52C1D">
          <w:rPr>
            <w:rFonts w:cs="Courier New"/>
          </w:rPr>
          <w:t>calculating BMV</w:t>
        </w:r>
      </w:ins>
      <w:r w:rsidRPr="00F52C1D">
        <w:rPr>
          <w:rFonts w:cs="Courier New"/>
        </w:rPr>
        <w:t>, ANR</w:t>
      </w:r>
      <w:ins w:id="1003" w:author="Author">
        <w:r w:rsidRPr="00F52C1D">
          <w:rPr>
            <w:rFonts w:cs="Courier New"/>
          </w:rPr>
          <w:t>,</w:t>
        </w:r>
      </w:ins>
      <w:r w:rsidRPr="00F52C1D">
        <w:rPr>
          <w:rFonts w:cs="Courier New"/>
        </w:rPr>
        <w:t xml:space="preserve"> and JND</w:t>
      </w:r>
      <w:del w:id="1004" w:author="Author">
        <w:r w:rsidR="002015C9">
          <w:delText xml:space="preserve"> calculation </w:delText>
        </w:r>
      </w:del>
      <w:ins w:id="1005" w:author="Author">
        <w:r w:rsidRPr="00F52C1D">
          <w:rPr>
            <w:rFonts w:cs="Courier New"/>
          </w:rPr>
          <w:t xml:space="preserve">, after which </w:t>
        </w:r>
      </w:ins>
      <w:r w:rsidRPr="00F52C1D">
        <w:rPr>
          <w:rFonts w:cs="Courier New"/>
        </w:rPr>
        <w:t xml:space="preserve">we also need to present </w:t>
      </w:r>
      <w:ins w:id="1006" w:author="Author">
        <w:r w:rsidRPr="00F52C1D">
          <w:rPr>
            <w:rFonts w:cs="Courier New"/>
          </w:rPr>
          <w:t xml:space="preserve">the </w:t>
        </w:r>
      </w:ins>
      <w:r w:rsidRPr="00F52C1D">
        <w:rPr>
          <w:rFonts w:cs="Courier New"/>
        </w:rPr>
        <w:t>results</w:t>
      </w:r>
      <w:del w:id="1007" w:author="Author">
        <w:r w:rsidR="002015C9">
          <w:delText xml:space="preserve"> afterwards</w:delText>
        </w:r>
      </w:del>
      <w:r w:rsidRPr="00F52C1D">
        <w:rPr>
          <w:rFonts w:cs="Courier New"/>
        </w:rPr>
        <w:t xml:space="preserve">. We do </w:t>
      </w:r>
      <w:del w:id="1008" w:author="Author">
        <w:r w:rsidR="002015C9">
          <w:delText>it</w:delText>
        </w:r>
      </w:del>
      <w:ins w:id="1009" w:author="Author">
        <w:r w:rsidRPr="00F52C1D">
          <w:rPr>
            <w:rFonts w:cs="Courier New"/>
          </w:rPr>
          <w:t>this</w:t>
        </w:r>
      </w:ins>
      <w:r w:rsidRPr="00F52C1D">
        <w:rPr>
          <w:rFonts w:cs="Courier New"/>
        </w:rPr>
        <w:t xml:space="preserve"> graphically </w:t>
      </w:r>
      <w:ins w:id="1010" w:author="Author">
        <w:r w:rsidRPr="00F52C1D">
          <w:rPr>
            <w:rFonts w:cs="Courier New"/>
          </w:rPr>
          <w:t xml:space="preserve">by </w:t>
        </w:r>
      </w:ins>
      <w:r w:rsidRPr="00F52C1D">
        <w:rPr>
          <w:rFonts w:cs="Courier New"/>
        </w:rPr>
        <w:t xml:space="preserve">using Matlab. \citealt{Saboddd2013682} </w:t>
      </w:r>
      <w:ins w:id="1011" w:author="Author">
        <w:r w:rsidRPr="00F52C1D">
          <w:rPr>
            <w:rFonts w:cs="Courier New"/>
          </w:rPr>
          <w:t xml:space="preserve">is </w:t>
        </w:r>
      </w:ins>
      <w:r w:rsidRPr="00F52C1D">
        <w:rPr>
          <w:rFonts w:cs="Courier New"/>
        </w:rPr>
        <w:t xml:space="preserve">used to launch </w:t>
      </w:r>
      <w:ins w:id="1012" w:author="Author">
        <w:r w:rsidRPr="00F52C1D">
          <w:rPr>
            <w:rFonts w:cs="Courier New"/>
          </w:rPr>
          <w:t xml:space="preserve">the </w:t>
        </w:r>
      </w:ins>
      <w:r w:rsidRPr="00F52C1D">
        <w:rPr>
          <w:rFonts w:cs="Courier New"/>
        </w:rPr>
        <w:t xml:space="preserve">$dos$ \cite{matlab-dos} command that </w:t>
      </w:r>
      <w:del w:id="1013" w:author="Author">
        <w:r w:rsidR="002015C9">
          <w:delText>would run</w:delText>
        </w:r>
      </w:del>
      <w:ins w:id="1014" w:author="Author">
        <w:r w:rsidRPr="00F52C1D">
          <w:rPr>
            <w:rFonts w:cs="Courier New"/>
          </w:rPr>
          <w:t>runs the</w:t>
        </w:r>
      </w:ins>
      <w:r w:rsidRPr="00F52C1D">
        <w:rPr>
          <w:rFonts w:cs="Courier New"/>
        </w:rPr>
        <w:t xml:space="preserve"> program from the </w:t>
      </w:r>
      <w:del w:id="1015" w:author="Author">
        <w:r w:rsidR="002015C9">
          <w:delText>Operating System.</w:delText>
        </w:r>
      </w:del>
      <w:ins w:id="1016" w:author="Author">
        <w:r w:rsidRPr="00F52C1D">
          <w:rPr>
            <w:rFonts w:cs="Courier New"/>
          </w:rPr>
          <w:t>operating system.</w:t>
        </w:r>
      </w:ins>
      <w:r w:rsidRPr="00F52C1D">
        <w:rPr>
          <w:rFonts w:cs="Courier New"/>
        </w:rPr>
        <w:t xml:space="preserve"> This </w:t>
      </w:r>
      <w:del w:id="1017" w:author="Author">
        <w:r w:rsidR="002015C9">
          <w:delText>methodology</w:delText>
        </w:r>
      </w:del>
      <w:ins w:id="1018" w:author="Author">
        <w:r w:rsidRPr="00F52C1D">
          <w:rPr>
            <w:rFonts w:cs="Courier New"/>
          </w:rPr>
          <w:t>method</w:t>
        </w:r>
      </w:ins>
      <w:r w:rsidRPr="00F52C1D">
        <w:rPr>
          <w:rFonts w:cs="Courier New"/>
        </w:rPr>
        <w:t xml:space="preserve"> has several drawbacks </w:t>
      </w:r>
      <w:del w:id="1019" w:author="Author">
        <w:r w:rsidR="002015C9">
          <w:delText>which slows</w:delText>
        </w:r>
      </w:del>
      <w:ins w:id="1020" w:author="Author">
        <w:r w:rsidRPr="00F52C1D">
          <w:rPr>
            <w:rFonts w:cs="Courier New"/>
          </w:rPr>
          <w:t>that slow</w:t>
        </w:r>
      </w:ins>
      <w:r w:rsidRPr="00F52C1D">
        <w:rPr>
          <w:rFonts w:cs="Courier New"/>
        </w:rPr>
        <w:t xml:space="preserve"> the program</w:t>
      </w:r>
      <w:del w:id="1021" w:author="Author">
        <w:r w:rsidR="002015C9">
          <w:delText>,</w:delText>
        </w:r>
      </w:del>
      <w:ins w:id="1022" w:author="Author">
        <w:r w:rsidRPr="00F52C1D">
          <w:rPr>
            <w:rFonts w:cs="Courier New"/>
          </w:rPr>
          <w:t>.</w:t>
        </w:r>
      </w:ins>
      <w:r w:rsidRPr="00F52C1D">
        <w:rPr>
          <w:rFonts w:cs="Courier New"/>
        </w:rPr>
        <w:t xml:space="preserve"> We upgrade the flow for Matlab to load </w:t>
      </w:r>
      <w:ins w:id="1023" w:author="Author">
        <w:r w:rsidRPr="00F52C1D">
          <w:rPr>
            <w:rFonts w:cs="Courier New"/>
          </w:rPr>
          <w:t xml:space="preserve">the </w:t>
        </w:r>
      </w:ins>
      <w:r w:rsidRPr="00F52C1D">
        <w:rPr>
          <w:rFonts w:cs="Courier New"/>
        </w:rPr>
        <w:t xml:space="preserve">$DLL$ from </w:t>
      </w:r>
      <w:ins w:id="1024" w:author="Author">
        <w:r w:rsidRPr="00F52C1D">
          <w:rPr>
            <w:rFonts w:cs="Courier New"/>
          </w:rPr>
          <w:t xml:space="preserve">a </w:t>
        </w:r>
      </w:ins>
      <w:r w:rsidRPr="00F52C1D">
        <w:rPr>
          <w:rFonts w:cs="Courier New"/>
        </w:rPr>
        <w:t xml:space="preserve">$.mex$ file. The process </w:t>
      </w:r>
      <w:ins w:id="1025" w:author="Author">
        <w:r w:rsidRPr="00F52C1D">
          <w:rPr>
            <w:rFonts w:cs="Courier New"/>
          </w:rPr>
          <w:t xml:space="preserve">is </w:t>
        </w:r>
      </w:ins>
      <w:r w:rsidRPr="00F52C1D">
        <w:rPr>
          <w:rFonts w:cs="Courier New"/>
        </w:rPr>
        <w:t>described in \cref{fig:flow-execution1,fig:flow-execution2</w:t>
      </w:r>
      <w:del w:id="1026" w:author="Author">
        <w:r w:rsidR="002015C9">
          <w:delText>}, it</w:delText>
        </w:r>
      </w:del>
      <w:ins w:id="1027" w:author="Author">
        <w:r w:rsidRPr="00F52C1D">
          <w:rPr>
            <w:rFonts w:cs="Courier New"/>
          </w:rPr>
          <w:t>}. It</w:t>
        </w:r>
      </w:ins>
      <w:r w:rsidRPr="00F52C1D">
        <w:rPr>
          <w:rFonts w:cs="Courier New"/>
        </w:rPr>
        <w:t xml:space="preserve"> is </w:t>
      </w:r>
      <w:ins w:id="1028" w:author="Author">
        <w:r w:rsidRPr="00F52C1D">
          <w:rPr>
            <w:rFonts w:cs="Courier New"/>
          </w:rPr>
          <w:t xml:space="preserve">a </w:t>
        </w:r>
      </w:ins>
      <w:r w:rsidRPr="00F52C1D">
        <w:rPr>
          <w:rFonts w:cs="Courier New"/>
        </w:rPr>
        <w:t>high</w:t>
      </w:r>
      <w:del w:id="1029" w:author="Author">
        <w:r w:rsidR="002015C9">
          <w:delText xml:space="preserve"> </w:delText>
        </w:r>
      </w:del>
      <w:ins w:id="1030" w:author="Author">
        <w:r w:rsidRPr="00F52C1D">
          <w:rPr>
            <w:rFonts w:cs="Courier New"/>
          </w:rPr>
          <w:t>-</w:t>
        </w:r>
      </w:ins>
      <w:r w:rsidRPr="00F52C1D">
        <w:rPr>
          <w:rFonts w:cs="Courier New"/>
        </w:rPr>
        <w:t>level description of the flow</w:t>
      </w:r>
      <w:del w:id="1031" w:author="Author">
        <w:r w:rsidR="002015C9">
          <w:delText xml:space="preserve"> which for</w:delText>
        </w:r>
      </w:del>
      <w:ins w:id="1032" w:author="Author">
        <w:r w:rsidRPr="00F52C1D">
          <w:rPr>
            <w:rFonts w:cs="Courier New"/>
          </w:rPr>
          <w:t>; if a</w:t>
        </w:r>
      </w:ins>
      <w:r w:rsidRPr="00F52C1D">
        <w:rPr>
          <w:rFonts w:cs="Courier New"/>
        </w:rPr>
        <w:t xml:space="preserve"> box contains </w:t>
      </w:r>
      <w:del w:id="1033" w:author="Author">
        <w:r w:rsidR="002015C9">
          <w:delText>$/$</w:delText>
        </w:r>
      </w:del>
      <w:ins w:id="1034" w:author="Author">
        <w:r w:rsidRPr="00F52C1D">
          <w:rPr>
            <w:rFonts w:cs="Courier New"/>
          </w:rPr>
          <w:t>a solidus (/),</w:t>
        </w:r>
      </w:ins>
      <w:r w:rsidRPr="00F52C1D">
        <w:rPr>
          <w:rFonts w:cs="Courier New"/>
        </w:rPr>
        <w:t xml:space="preserve"> the text before it </w:t>
      </w:r>
      <w:del w:id="1035" w:author="Author">
        <w:r w:rsidR="002015C9">
          <w:delText>describe</w:delText>
        </w:r>
      </w:del>
      <w:ins w:id="1036" w:author="Author">
        <w:r w:rsidRPr="00F52C1D">
          <w:rPr>
            <w:rFonts w:cs="Courier New"/>
          </w:rPr>
          <w:t>describes the</w:t>
        </w:r>
      </w:ins>
      <w:r w:rsidRPr="00F52C1D">
        <w:rPr>
          <w:rFonts w:cs="Courier New"/>
        </w:rPr>
        <w:t xml:space="preserve"> Sabo </w:t>
      </w:r>
      <w:del w:id="1037" w:author="Author">
        <w:r w:rsidR="002015C9">
          <w:delText>at</w:delText>
        </w:r>
      </w:del>
      <w:ins w:id="1038" w:author="Author">
        <w:r w:rsidRPr="00F52C1D">
          <w:rPr>
            <w:rFonts w:cs="Courier New"/>
          </w:rPr>
          <w:t>et</w:t>
        </w:r>
      </w:ins>
      <w:r w:rsidRPr="00F52C1D">
        <w:rPr>
          <w:rFonts w:cs="Courier New"/>
        </w:rPr>
        <w:t xml:space="preserve"> al</w:t>
      </w:r>
      <w:ins w:id="1039" w:author="Author">
        <w:r w:rsidRPr="00F52C1D">
          <w:rPr>
            <w:rFonts w:cs="Courier New"/>
          </w:rPr>
          <w:t>.</w:t>
        </w:r>
      </w:ins>
      <w:r w:rsidRPr="00F52C1D">
        <w:rPr>
          <w:rFonts w:cs="Courier New"/>
        </w:rPr>
        <w:t xml:space="preserve"> version and the text after </w:t>
      </w:r>
      <w:ins w:id="1040" w:author="Author">
        <w:r w:rsidRPr="00F52C1D">
          <w:rPr>
            <w:rFonts w:cs="Courier New"/>
          </w:rPr>
          <w:t xml:space="preserve">the solidus </w:t>
        </w:r>
      </w:ins>
      <w:r w:rsidRPr="00F52C1D">
        <w:rPr>
          <w:rFonts w:cs="Courier New"/>
        </w:rPr>
        <w:t xml:space="preserve">describes </w:t>
      </w:r>
      <w:del w:id="1041" w:author="Author">
        <w:r w:rsidR="002015C9">
          <w:delText>ours</w:delText>
        </w:r>
      </w:del>
      <w:ins w:id="1042" w:author="Author">
        <w:r w:rsidRPr="00F52C1D">
          <w:rPr>
            <w:rFonts w:cs="Courier New"/>
          </w:rPr>
          <w:t>our version</w:t>
        </w:r>
      </w:ins>
      <w:r w:rsidRPr="00F52C1D">
        <w:rPr>
          <w:rFonts w:cs="Courier New"/>
        </w:rPr>
        <w:t xml:space="preserve">. The stages in light orange are identical for both versions, </w:t>
      </w:r>
      <w:del w:id="1043" w:author="Author">
        <w:r w:rsidR="002015C9">
          <w:delText>while</w:delText>
        </w:r>
      </w:del>
      <w:ins w:id="1044" w:author="Author">
        <w:r w:rsidRPr="00F52C1D">
          <w:rPr>
            <w:rFonts w:cs="Courier New"/>
          </w:rPr>
          <w:t>whereas</w:t>
        </w:r>
      </w:ins>
      <w:r w:rsidRPr="00F52C1D">
        <w:rPr>
          <w:rFonts w:cs="Courier New"/>
        </w:rPr>
        <w:t xml:space="preserve"> the older program </w:t>
      </w:r>
      <w:del w:id="1045" w:author="Author">
        <w:r w:rsidR="002015C9">
          <w:delText>didnot contained</w:delText>
        </w:r>
      </w:del>
      <w:ins w:id="1046" w:author="Author">
        <w:r w:rsidRPr="00F52C1D">
          <w:rPr>
            <w:rFonts w:cs="Courier New"/>
          </w:rPr>
          <w:t>did not contain</w:t>
        </w:r>
      </w:ins>
      <w:r w:rsidRPr="00F52C1D">
        <w:rPr>
          <w:rFonts w:cs="Courier New"/>
        </w:rPr>
        <w:t xml:space="preserve"> ANR or JND </w:t>
      </w:r>
      <w:del w:id="1047" w:author="Author">
        <w:r w:rsidR="002015C9">
          <w:delText>calculation, at</w:delText>
        </w:r>
      </w:del>
      <w:ins w:id="1048" w:author="Author">
        <w:r w:rsidRPr="00F52C1D">
          <w:rPr>
            <w:rFonts w:cs="Courier New"/>
          </w:rPr>
          <w:t>calculations. At</w:t>
        </w:r>
      </w:ins>
      <w:r w:rsidRPr="00F52C1D">
        <w:rPr>
          <w:rFonts w:cs="Courier New"/>
        </w:rPr>
        <w:t xml:space="preserve"> this level of abstraction they are identical to </w:t>
      </w:r>
      <w:del w:id="1049" w:author="Author">
        <w:r w:rsidR="002015C9">
          <w:delText>BM velocity</w:delText>
        </w:r>
      </w:del>
      <w:ins w:id="1050" w:author="Author">
        <w:r w:rsidRPr="00F52C1D">
          <w:rPr>
            <w:rFonts w:cs="Courier New"/>
          </w:rPr>
          <w:t>BMV</w:t>
        </w:r>
      </w:ins>
      <w:r w:rsidRPr="00F52C1D">
        <w:rPr>
          <w:rFonts w:cs="Courier New"/>
        </w:rPr>
        <w:t xml:space="preserve"> flow. </w:t>
      </w:r>
      <w:del w:id="1051" w:author="Author">
        <w:r w:rsidR="002015C9">
          <w:delText>Identical</w:delText>
        </w:r>
      </w:del>
      <w:ins w:id="1052" w:author="Author">
        <w:r w:rsidRPr="00F52C1D">
          <w:rPr>
            <w:rFonts w:cs="Courier New"/>
          </w:rPr>
          <w:t>Two types of identical</w:t>
        </w:r>
      </w:ins>
      <w:r w:rsidRPr="00F52C1D">
        <w:rPr>
          <w:rFonts w:cs="Courier New"/>
        </w:rPr>
        <w:t xml:space="preserve"> stages are </w:t>
      </w:r>
      <w:del w:id="1053" w:author="Author">
        <w:r w:rsidR="002015C9">
          <w:delText>of 2 kinds,</w:delText>
        </w:r>
      </w:del>
      <w:ins w:id="1054" w:author="Author">
        <w:r w:rsidRPr="00F52C1D">
          <w:rPr>
            <w:rFonts w:cs="Courier New"/>
          </w:rPr>
          <w:t>possible: the</w:t>
        </w:r>
      </w:ins>
      <w:r w:rsidRPr="00F52C1D">
        <w:rPr>
          <w:rFonts w:cs="Courier New"/>
        </w:rPr>
        <w:t xml:space="preserve"> first </w:t>
      </w:r>
      <w:del w:id="1055" w:author="Author">
        <w:r w:rsidR="002015C9">
          <w:delText>is upload</w:delText>
        </w:r>
      </w:del>
      <w:ins w:id="1056" w:author="Author">
        <w:r w:rsidRPr="00F52C1D">
          <w:rPr>
            <w:rFonts w:cs="Courier New"/>
          </w:rPr>
          <w:t>uploads</w:t>
        </w:r>
      </w:ins>
      <w:r w:rsidRPr="00F52C1D">
        <w:rPr>
          <w:rFonts w:cs="Courier New"/>
        </w:rPr>
        <w:t xml:space="preserve"> data to </w:t>
      </w:r>
      <w:ins w:id="1057" w:author="Author">
        <w:r w:rsidRPr="00F52C1D">
          <w:rPr>
            <w:rFonts w:cs="Courier New"/>
          </w:rPr>
          <w:t xml:space="preserve">the </w:t>
        </w:r>
      </w:ins>
      <w:r w:rsidRPr="00F52C1D">
        <w:rPr>
          <w:rFonts w:cs="Courier New"/>
        </w:rPr>
        <w:t>GPU Read Access Memory</w:t>
      </w:r>
      <w:del w:id="1058" w:author="Author">
        <w:r w:rsidR="002015C9">
          <w:delText>,</w:delText>
        </w:r>
      </w:del>
      <w:ins w:id="1059" w:author="Author">
        <w:r w:rsidRPr="00F52C1D">
          <w:rPr>
            <w:rFonts w:cs="Courier New"/>
          </w:rPr>
          <w:t xml:space="preserve"> (</w:t>
        </w:r>
      </w:ins>
      <w:r w:rsidRPr="00F52C1D">
        <w:rPr>
          <w:rFonts w:cs="Courier New"/>
        </w:rPr>
        <w:t>RAM</w:t>
      </w:r>
      <w:del w:id="1060" w:author="Author">
        <w:r w:rsidR="002015C9">
          <w:delText>,</w:delText>
        </w:r>
      </w:del>
      <w:ins w:id="1061" w:author="Author">
        <w:r w:rsidRPr="00F52C1D">
          <w:rPr>
            <w:rFonts w:cs="Courier New"/>
          </w:rPr>
          <w:t>)</w:t>
        </w:r>
      </w:ins>
      <w:r w:rsidRPr="00F52C1D">
        <w:rPr>
          <w:rFonts w:cs="Courier New"/>
        </w:rPr>
        <w:t xml:space="preserve"> and </w:t>
      </w:r>
      <w:del w:id="1062" w:author="Author">
        <w:r w:rsidR="002015C9">
          <w:delText>download</w:delText>
        </w:r>
      </w:del>
      <w:ins w:id="1063" w:author="Author">
        <w:r w:rsidRPr="00F52C1D">
          <w:rPr>
            <w:rFonts w:cs="Courier New"/>
          </w:rPr>
          <w:t>downloads</w:t>
        </w:r>
      </w:ins>
      <w:r w:rsidRPr="00F52C1D">
        <w:rPr>
          <w:rFonts w:cs="Courier New"/>
        </w:rPr>
        <w:t xml:space="preserve"> it to the CPU RAM. The second </w:t>
      </w:r>
      <w:del w:id="1064" w:author="Author">
        <w:r w:rsidR="002015C9">
          <w:delText>kind</w:delText>
        </w:r>
      </w:del>
      <w:ins w:id="1065" w:author="Author">
        <w:r w:rsidRPr="00F52C1D">
          <w:rPr>
            <w:rFonts w:cs="Courier New"/>
          </w:rPr>
          <w:t>type</w:t>
        </w:r>
      </w:ins>
      <w:r w:rsidRPr="00F52C1D">
        <w:rPr>
          <w:rFonts w:cs="Courier New"/>
        </w:rPr>
        <w:t xml:space="preserve"> is the calculation themselves, </w:t>
      </w:r>
      <w:ins w:id="1066" w:author="Author">
        <w:r w:rsidRPr="00F52C1D">
          <w:rPr>
            <w:rFonts w:cs="Courier New"/>
          </w:rPr>
          <w:t xml:space="preserve">which is </w:t>
        </w:r>
      </w:ins>
      <w:r w:rsidRPr="00F52C1D">
        <w:rPr>
          <w:rFonts w:cs="Courier New"/>
        </w:rPr>
        <w:t>done on the GPU.</w:t>
      </w:r>
    </w:p>
    <w:p w14:paraId="6C473E1B" w14:textId="77777777" w:rsidR="00F52C1D" w:rsidRPr="00F52C1D" w:rsidRDefault="00F52C1D" w:rsidP="00F52C1D">
      <w:pPr>
        <w:pStyle w:val="PlainText"/>
        <w:rPr>
          <w:rFonts w:cs="Courier New"/>
        </w:rPr>
      </w:pPr>
      <w:r w:rsidRPr="00F52C1D">
        <w:rPr>
          <w:rFonts w:cs="Courier New"/>
        </w:rPr>
        <w:t>\begin{enumerate}</w:t>
      </w:r>
    </w:p>
    <w:p w14:paraId="04269277" w14:textId="5E55D176" w:rsidR="00F52C1D" w:rsidRPr="00F52C1D" w:rsidRDefault="00F52C1D" w:rsidP="00F52C1D">
      <w:pPr>
        <w:pStyle w:val="PlainText"/>
        <w:rPr>
          <w:rFonts w:cs="Courier New"/>
        </w:rPr>
      </w:pPr>
      <w:r w:rsidRPr="00F52C1D">
        <w:rPr>
          <w:rFonts w:cs="Courier New"/>
        </w:rPr>
        <w:tab/>
        <w:t xml:space="preserve">\item </w:t>
      </w:r>
      <w:del w:id="1067" w:author="Author">
        <w:r w:rsidR="002015C9">
          <w:delText>First</w:delText>
        </w:r>
      </w:del>
      <w:ins w:id="1068" w:author="Author">
        <w:r w:rsidRPr="00F52C1D">
          <w:rPr>
            <w:rFonts w:cs="Courier New"/>
          </w:rPr>
          <w:t>The first</w:t>
        </w:r>
      </w:ins>
      <w:r w:rsidRPr="00F52C1D">
        <w:rPr>
          <w:rFonts w:cs="Courier New"/>
        </w:rPr>
        <w:t xml:space="preserve"> change in the flow </w:t>
      </w:r>
      <w:ins w:id="1069" w:author="Author">
        <w:r w:rsidRPr="00F52C1D">
          <w:rPr>
            <w:rFonts w:cs="Courier New"/>
          </w:rPr>
          <w:t xml:space="preserve">is </w:t>
        </w:r>
      </w:ins>
      <w:r w:rsidRPr="00F52C1D">
        <w:rPr>
          <w:rFonts w:cs="Courier New"/>
        </w:rPr>
        <w:t xml:space="preserve">described in the purple boxes. </w:t>
      </w:r>
      <w:del w:id="1070" w:author="Author">
        <w:r w:rsidR="002015C9">
          <w:delText>executing</w:delText>
        </w:r>
      </w:del>
      <w:ins w:id="1071" w:author="Author">
        <w:r w:rsidRPr="00F52C1D">
          <w:rPr>
            <w:rFonts w:cs="Courier New"/>
          </w:rPr>
          <w:t>Executing</w:t>
        </w:r>
      </w:ins>
      <w:r w:rsidRPr="00F52C1D">
        <w:rPr>
          <w:rFonts w:cs="Courier New"/>
        </w:rPr>
        <w:t xml:space="preserve"> the $dos$ command </w:t>
      </w:r>
      <w:del w:id="1072" w:author="Author">
        <w:r w:rsidR="002015C9">
          <w:delText>cause</w:delText>
        </w:r>
      </w:del>
      <w:ins w:id="1073" w:author="Author">
        <w:r w:rsidRPr="00F52C1D">
          <w:rPr>
            <w:rFonts w:cs="Courier New"/>
          </w:rPr>
          <w:t>causes</w:t>
        </w:r>
      </w:ins>
      <w:r w:rsidRPr="00F52C1D">
        <w:rPr>
          <w:rFonts w:cs="Courier New"/>
        </w:rPr>
        <w:t xml:space="preserve"> the operating system to open </w:t>
      </w:r>
      <w:ins w:id="1074" w:author="Author">
        <w:r w:rsidRPr="00F52C1D">
          <w:rPr>
            <w:rFonts w:cs="Courier New"/>
          </w:rPr>
          <w:t xml:space="preserve">a </w:t>
        </w:r>
      </w:ins>
      <w:r w:rsidRPr="00F52C1D">
        <w:rPr>
          <w:rFonts w:cs="Courier New"/>
        </w:rPr>
        <w:t xml:space="preserve">new process for each run, </w:t>
      </w:r>
      <w:del w:id="1075" w:author="Author">
        <w:r w:rsidR="002015C9">
          <w:delText xml:space="preserve">involving </w:delText>
        </w:r>
      </w:del>
      <w:ins w:id="1076" w:author="Author">
        <w:r w:rsidRPr="00F52C1D">
          <w:rPr>
            <w:rFonts w:cs="Courier New"/>
          </w:rPr>
          <w:t xml:space="preserve">which involves </w:t>
        </w:r>
      </w:ins>
      <w:r w:rsidRPr="00F52C1D">
        <w:rPr>
          <w:rFonts w:cs="Courier New"/>
        </w:rPr>
        <w:t>the scheduler \cite{os-scheduling</w:t>
      </w:r>
      <w:del w:id="1077" w:author="Author">
        <w:r w:rsidR="002015C9">
          <w:delText>},</w:delText>
        </w:r>
      </w:del>
      <w:ins w:id="1078" w:author="Author">
        <w:r w:rsidRPr="00F52C1D">
          <w:rPr>
            <w:rFonts w:cs="Courier New"/>
          </w:rPr>
          <w:t>} and</w:t>
        </w:r>
      </w:ins>
      <w:r w:rsidRPr="00F52C1D">
        <w:rPr>
          <w:rFonts w:cs="Courier New"/>
        </w:rPr>
        <w:t xml:space="preserve"> creates </w:t>
      </w:r>
      <w:ins w:id="1079" w:author="Author">
        <w:r w:rsidRPr="00F52C1D">
          <w:rPr>
            <w:rFonts w:cs="Courier New"/>
          </w:rPr>
          <w:t xml:space="preserve">a </w:t>
        </w:r>
      </w:ins>
      <w:r w:rsidRPr="00F52C1D">
        <w:rPr>
          <w:rFonts w:cs="Courier New"/>
        </w:rPr>
        <w:t xml:space="preserve">stack and heap for the program, </w:t>
      </w:r>
      <w:ins w:id="1080" w:author="Author">
        <w:r w:rsidRPr="00F52C1D">
          <w:rPr>
            <w:rFonts w:cs="Courier New"/>
          </w:rPr>
          <w:t xml:space="preserve">which are  released </w:t>
        </w:r>
      </w:ins>
      <w:r w:rsidRPr="00F52C1D">
        <w:rPr>
          <w:rFonts w:cs="Courier New"/>
        </w:rPr>
        <w:t>at the end of the execution process</w:t>
      </w:r>
      <w:del w:id="1081" w:author="Author">
        <w:r w:rsidR="002015C9">
          <w:delText xml:space="preserve"> those resources are released. our </w:delText>
        </w:r>
      </w:del>
      <w:ins w:id="1082" w:author="Author">
        <w:r w:rsidRPr="00F52C1D">
          <w:rPr>
            <w:rFonts w:cs="Courier New"/>
          </w:rPr>
          <w:t xml:space="preserve">. Our </w:t>
        </w:r>
      </w:ins>
      <w:r w:rsidRPr="00F52C1D">
        <w:rPr>
          <w:rFonts w:cs="Courier New"/>
        </w:rPr>
        <w:t xml:space="preserve">implementation shares memory space with Matlab, </w:t>
      </w:r>
      <w:del w:id="1083" w:author="Author">
        <w:r w:rsidR="002015C9">
          <w:delText>that</w:delText>
        </w:r>
      </w:del>
      <w:ins w:id="1084" w:author="Author">
        <w:r w:rsidRPr="00F52C1D">
          <w:rPr>
            <w:rFonts w:cs="Courier New"/>
          </w:rPr>
          <w:t>which</w:t>
        </w:r>
      </w:ins>
      <w:r w:rsidRPr="00F52C1D">
        <w:rPr>
          <w:rFonts w:cs="Courier New"/>
        </w:rPr>
        <w:t xml:space="preserve"> means that we do not need to allocate and release those resources </w:t>
      </w:r>
      <w:del w:id="1085" w:author="Author">
        <w:r w:rsidR="002015C9">
          <w:delText>for</w:delText>
        </w:r>
      </w:del>
      <w:ins w:id="1086" w:author="Author">
        <w:r w:rsidRPr="00F52C1D">
          <w:rPr>
            <w:rFonts w:cs="Courier New"/>
          </w:rPr>
          <w:t>at</w:t>
        </w:r>
      </w:ins>
      <w:r w:rsidRPr="00F52C1D">
        <w:rPr>
          <w:rFonts w:cs="Courier New"/>
        </w:rPr>
        <w:t xml:space="preserve"> each run</w:t>
      </w:r>
      <w:del w:id="1087" w:author="Author">
        <w:r w:rsidR="002015C9">
          <w:delText>,</w:delText>
        </w:r>
      </w:del>
      <w:ins w:id="1088" w:author="Author">
        <w:r w:rsidRPr="00F52C1D">
          <w:rPr>
            <w:rFonts w:cs="Courier New"/>
          </w:rPr>
          <w:t>:</w:t>
        </w:r>
      </w:ins>
      <w:r w:rsidRPr="00F52C1D">
        <w:rPr>
          <w:rFonts w:cs="Courier New"/>
        </w:rPr>
        <w:t xml:space="preserve"> Matlab </w:t>
      </w:r>
      <w:del w:id="1089" w:author="Author">
        <w:r w:rsidR="002015C9">
          <w:delText>preserve</w:delText>
        </w:r>
      </w:del>
      <w:ins w:id="1090" w:author="Author">
        <w:r w:rsidRPr="00F52C1D">
          <w:rPr>
            <w:rFonts w:cs="Courier New"/>
          </w:rPr>
          <w:t>preserves</w:t>
        </w:r>
      </w:ins>
      <w:r w:rsidRPr="00F52C1D">
        <w:rPr>
          <w:rFonts w:cs="Courier New"/>
        </w:rPr>
        <w:t xml:space="preserve"> the loaded function in memory after the first run</w:t>
      </w:r>
      <w:del w:id="1091" w:author="Author">
        <w:r w:rsidR="002015C9">
          <w:delText>. this</w:delText>
        </w:r>
      </w:del>
      <w:ins w:id="1092" w:author="Author">
        <w:r w:rsidRPr="00F52C1D">
          <w:rPr>
            <w:rFonts w:cs="Courier New"/>
          </w:rPr>
          <w:t>, which</w:t>
        </w:r>
      </w:ins>
      <w:r w:rsidRPr="00F52C1D">
        <w:rPr>
          <w:rFonts w:cs="Courier New"/>
        </w:rPr>
        <w:t xml:space="preserve"> saves </w:t>
      </w:r>
      <w:del w:id="1093" w:author="Author">
        <w:r w:rsidR="002015C9">
          <w:delText>$</w:delText>
        </w:r>
      </w:del>
      <w:r w:rsidRPr="00F52C1D">
        <w:rPr>
          <w:rFonts w:cs="Courier New"/>
        </w:rPr>
        <w:t xml:space="preserve">0.7 </w:t>
      </w:r>
      <w:del w:id="1094" w:author="Author">
        <w:r w:rsidR="002015C9">
          <w:delText xml:space="preserve">seconds$ each </w:delText>
        </w:r>
      </w:del>
      <w:ins w:id="1095" w:author="Author">
        <w:r w:rsidRPr="00F52C1D">
          <w:rPr>
            <w:rFonts w:cs="Courier New"/>
          </w:rPr>
          <w:t xml:space="preserve">s per </w:t>
        </w:r>
      </w:ins>
      <w:r w:rsidRPr="00F52C1D">
        <w:rPr>
          <w:rFonts w:cs="Courier New"/>
        </w:rPr>
        <w:t xml:space="preserve">run regardless of the </w:t>
      </w:r>
      <w:del w:id="1096" w:author="Author">
        <w:r w:rsidR="002015C9">
          <w:delText xml:space="preserve">Input/Output </w:delText>
        </w:r>
      </w:del>
      <w:r w:rsidRPr="00F52C1D">
        <w:rPr>
          <w:rFonts w:cs="Courier New"/>
        </w:rPr>
        <w:t>size</w:t>
      </w:r>
      <w:ins w:id="1097" w:author="Author">
        <w:r w:rsidRPr="00F52C1D">
          <w:rPr>
            <w:rFonts w:cs="Courier New"/>
          </w:rPr>
          <w:t xml:space="preserve"> of the input or output</w:t>
        </w:r>
      </w:ins>
      <w:r w:rsidRPr="00F52C1D">
        <w:rPr>
          <w:rFonts w:cs="Courier New"/>
        </w:rPr>
        <w:t>.</w:t>
      </w:r>
    </w:p>
    <w:p w14:paraId="56CD8E0F" w14:textId="315A0C2B" w:rsidR="00F52C1D" w:rsidRPr="00F52C1D" w:rsidRDefault="00F52C1D" w:rsidP="00F52C1D">
      <w:pPr>
        <w:pStyle w:val="PlainText"/>
        <w:rPr>
          <w:rFonts w:cs="Courier New"/>
        </w:rPr>
      </w:pPr>
      <w:r w:rsidRPr="00F52C1D">
        <w:rPr>
          <w:rFonts w:cs="Courier New"/>
        </w:rPr>
        <w:tab/>
        <w:t xml:space="preserve">\item </w:t>
      </w:r>
      <w:del w:id="1098" w:author="Author">
        <w:r w:rsidR="002015C9">
          <w:delText>Second</w:delText>
        </w:r>
      </w:del>
      <w:ins w:id="1099" w:author="Author">
        <w:r w:rsidRPr="00F52C1D">
          <w:rPr>
            <w:rFonts w:cs="Courier New"/>
          </w:rPr>
          <w:t>The second</w:t>
        </w:r>
      </w:ins>
      <w:r w:rsidRPr="00F52C1D">
        <w:rPr>
          <w:rFonts w:cs="Courier New"/>
        </w:rPr>
        <w:t xml:space="preserve"> change involves </w:t>
      </w:r>
      <w:del w:id="1100" w:author="Author">
        <w:r w:rsidR="002015C9">
          <w:delText xml:space="preserve">Input/Output, </w:delText>
        </w:r>
      </w:del>
      <w:ins w:id="1101" w:author="Author">
        <w:r w:rsidRPr="00F52C1D">
          <w:rPr>
            <w:rFonts w:cs="Courier New"/>
          </w:rPr>
          <w:t xml:space="preserve">the input-output: the </w:t>
        </w:r>
      </w:ins>
      <w:r w:rsidRPr="00F52C1D">
        <w:rPr>
          <w:rFonts w:cs="Courier New"/>
        </w:rPr>
        <w:t xml:space="preserve">older program and Matlab did not </w:t>
      </w:r>
      <w:del w:id="1102" w:author="Author">
        <w:r w:rsidR="002015C9">
          <w:delText>shared</w:delText>
        </w:r>
      </w:del>
      <w:ins w:id="1103" w:author="Author">
        <w:r w:rsidRPr="00F52C1D">
          <w:rPr>
            <w:rFonts w:cs="Courier New"/>
          </w:rPr>
          <w:t>share</w:t>
        </w:r>
      </w:ins>
      <w:r w:rsidRPr="00F52C1D">
        <w:rPr>
          <w:rFonts w:cs="Courier New"/>
        </w:rPr>
        <w:t xml:space="preserve"> memory space</w:t>
      </w:r>
      <w:del w:id="1104" w:author="Author">
        <w:r w:rsidR="002015C9">
          <w:delText>,</w:delText>
        </w:r>
      </w:del>
      <w:ins w:id="1105" w:author="Author">
        <w:r w:rsidRPr="00F52C1D">
          <w:rPr>
            <w:rFonts w:cs="Courier New"/>
          </w:rPr>
          <w:t>;</w:t>
        </w:r>
      </w:ins>
      <w:r w:rsidRPr="00F52C1D">
        <w:rPr>
          <w:rFonts w:cs="Courier New"/>
        </w:rPr>
        <w:t xml:space="preserve"> their only option to communicate was </w:t>
      </w:r>
      <w:del w:id="1106" w:author="Author">
        <w:r w:rsidR="002015C9">
          <w:delText xml:space="preserve">trough HD </w:delText>
        </w:r>
      </w:del>
      <w:ins w:id="1107" w:author="Author">
        <w:r w:rsidRPr="00F52C1D">
          <w:rPr>
            <w:rFonts w:cs="Courier New"/>
          </w:rPr>
          <w:t xml:space="preserve">through a hard-disk </w:t>
        </w:r>
      </w:ins>
      <w:r w:rsidRPr="00F52C1D">
        <w:rPr>
          <w:rFonts w:cs="Courier New"/>
        </w:rPr>
        <w:t>read</w:t>
      </w:r>
      <w:del w:id="1108" w:author="Author">
        <w:r w:rsidR="002015C9">
          <w:delText xml:space="preserve"> and </w:delText>
        </w:r>
      </w:del>
      <w:ins w:id="1109" w:author="Author">
        <w:r w:rsidRPr="00F52C1D">
          <w:rPr>
            <w:rFonts w:cs="Courier New"/>
          </w:rPr>
          <w:t>-</w:t>
        </w:r>
      </w:ins>
      <w:r w:rsidRPr="00F52C1D">
        <w:rPr>
          <w:rFonts w:cs="Courier New"/>
        </w:rPr>
        <w:t>write</w:t>
      </w:r>
      <w:ins w:id="1110" w:author="Author">
        <w:r w:rsidRPr="00F52C1D">
          <w:rPr>
            <w:rFonts w:cs="Courier New"/>
          </w:rPr>
          <w:t>,</w:t>
        </w:r>
      </w:ins>
      <w:r w:rsidRPr="00F52C1D">
        <w:rPr>
          <w:rFonts w:cs="Courier New"/>
        </w:rPr>
        <w:t xml:space="preserve"> which is slow. </w:t>
      </w:r>
      <w:del w:id="1111" w:author="Author">
        <w:r w:rsidR="002015C9">
          <w:delText>the</w:delText>
        </w:r>
      </w:del>
      <w:ins w:id="1112" w:author="Author">
        <w:r w:rsidRPr="00F52C1D">
          <w:rPr>
            <w:rFonts w:cs="Courier New"/>
          </w:rPr>
          <w:t>The</w:t>
        </w:r>
      </w:ins>
      <w:r w:rsidRPr="00F52C1D">
        <w:rPr>
          <w:rFonts w:cs="Courier New"/>
        </w:rPr>
        <w:t xml:space="preserve"> differences are </w:t>
      </w:r>
      <w:ins w:id="1113" w:author="Author">
        <w:r w:rsidRPr="00F52C1D">
          <w:rPr>
            <w:rFonts w:cs="Courier New"/>
          </w:rPr>
          <w:t xml:space="preserve">noted </w:t>
        </w:r>
      </w:ins>
      <w:r w:rsidRPr="00F52C1D">
        <w:rPr>
          <w:rFonts w:cs="Courier New"/>
        </w:rPr>
        <w:t xml:space="preserve">in the green boxes. </w:t>
      </w:r>
      <w:del w:id="1114" w:author="Author">
        <w:r w:rsidR="002015C9">
          <w:delText>Older</w:delText>
        </w:r>
      </w:del>
      <w:ins w:id="1115" w:author="Author">
        <w:r w:rsidRPr="00F52C1D">
          <w:rPr>
            <w:rFonts w:cs="Courier New"/>
          </w:rPr>
          <w:t>The older</w:t>
        </w:r>
      </w:ins>
      <w:r w:rsidRPr="00F52C1D">
        <w:rPr>
          <w:rFonts w:cs="Courier New"/>
        </w:rPr>
        <w:t xml:space="preserve"> method required reading data from multiple files, albeit small ones</w:t>
      </w:r>
      <w:ins w:id="1116" w:author="Author">
        <w:r w:rsidRPr="00F52C1D">
          <w:rPr>
            <w:rFonts w:cs="Courier New"/>
          </w:rPr>
          <w:t>,</w:t>
        </w:r>
      </w:ins>
      <w:r w:rsidRPr="00F52C1D">
        <w:rPr>
          <w:rFonts w:cs="Courier New"/>
        </w:rPr>
        <w:t xml:space="preserve"> and </w:t>
      </w:r>
      <w:del w:id="1117" w:author="Author">
        <w:r w:rsidR="002015C9">
          <w:delText>write</w:delText>
        </w:r>
      </w:del>
      <w:ins w:id="1118" w:author="Author">
        <w:r w:rsidRPr="00F52C1D">
          <w:rPr>
            <w:rFonts w:cs="Courier New"/>
          </w:rPr>
          <w:t>writing</w:t>
        </w:r>
      </w:ins>
      <w:r w:rsidRPr="00F52C1D">
        <w:rPr>
          <w:rFonts w:cs="Courier New"/>
        </w:rPr>
        <w:t xml:space="preserve"> data, including large files</w:t>
      </w:r>
      <w:del w:id="1119" w:author="Author">
        <w:r w:rsidR="002015C9">
          <w:delText>,</w:delText>
        </w:r>
      </w:del>
      <w:ins w:id="1120" w:author="Author">
        <w:r w:rsidRPr="00F52C1D">
          <w:rPr>
            <w:rFonts w:cs="Courier New"/>
          </w:rPr>
          <w:t>.</w:t>
        </w:r>
      </w:ins>
      <w:r w:rsidRPr="00F52C1D">
        <w:rPr>
          <w:rFonts w:cs="Courier New"/>
        </w:rPr>
        <w:t xml:space="preserve"> ANR and </w:t>
      </w:r>
      <w:del w:id="1121" w:author="Author">
        <w:r w:rsidR="002015C9">
          <w:delText>BM velocity</w:delText>
        </w:r>
      </w:del>
      <w:ins w:id="1122" w:author="Author">
        <w:r w:rsidRPr="00F52C1D">
          <w:rPr>
            <w:rFonts w:cs="Courier New"/>
          </w:rPr>
          <w:t>BMV</w:t>
        </w:r>
      </w:ins>
      <w:r w:rsidRPr="00F52C1D">
        <w:rPr>
          <w:rFonts w:cs="Courier New"/>
        </w:rPr>
        <w:t xml:space="preserve"> output </w:t>
      </w:r>
      <w:del w:id="1123" w:author="Author">
        <w:r w:rsidR="002015C9">
          <w:delText>takes</w:delText>
        </w:r>
      </w:del>
      <w:ins w:id="1124" w:author="Author">
        <w:r w:rsidRPr="00F52C1D">
          <w:rPr>
            <w:rFonts w:cs="Courier New"/>
          </w:rPr>
          <w:t>take</w:t>
        </w:r>
      </w:ins>
      <w:r w:rsidRPr="00F52C1D">
        <w:rPr>
          <w:rFonts w:cs="Courier New"/>
        </w:rPr>
        <w:t xml:space="preserve"> together </w:t>
      </w:r>
      <w:del w:id="1125" w:author="Author">
        <w:r w:rsidR="002015C9">
          <w:delText>$</w:delText>
        </w:r>
      </w:del>
      <w:r w:rsidRPr="00F52C1D">
        <w:rPr>
          <w:rFonts w:cs="Courier New"/>
        </w:rPr>
        <w:t>80 MB</w:t>
      </w:r>
      <w:del w:id="1126" w:author="Author">
        <w:r w:rsidR="002015C9">
          <w:delText>$</w:delText>
        </w:r>
      </w:del>
      <w:r w:rsidRPr="00F52C1D">
        <w:rPr>
          <w:rFonts w:cs="Courier New"/>
        </w:rPr>
        <w:t xml:space="preserve"> per </w:t>
      </w:r>
      <w:del w:id="1127" w:author="Author">
        <w:r w:rsidR="002015C9">
          <w:delText xml:space="preserve">1 </w:delText>
        </w:r>
      </w:del>
      <w:r w:rsidRPr="00F52C1D">
        <w:rPr>
          <w:rFonts w:cs="Courier New"/>
        </w:rPr>
        <w:t xml:space="preserve">second of input at </w:t>
      </w:r>
      <w:del w:id="1128" w:author="Author">
        <w:r w:rsidR="002015C9">
          <w:delText>$</w:delText>
        </w:r>
      </w:del>
      <w:ins w:id="1129" w:author="Author">
        <w:r w:rsidRPr="00F52C1D">
          <w:rPr>
            <w:rFonts w:cs="Courier New"/>
          </w:rPr>
          <w:t xml:space="preserve">a </w:t>
        </w:r>
      </w:ins>
      <w:r w:rsidRPr="00F52C1D">
        <w:rPr>
          <w:rFonts w:cs="Courier New"/>
        </w:rPr>
        <w:t xml:space="preserve">20 </w:t>
      </w:r>
      <w:del w:id="1130" w:author="Author">
        <w:r w:rsidR="002015C9">
          <w:delText>KHz$</w:delText>
        </w:r>
      </w:del>
      <w:ins w:id="1131" w:author="Author">
        <w:r w:rsidRPr="00F52C1D">
          <w:rPr>
            <w:rFonts w:cs="Courier New"/>
          </w:rPr>
          <w:t>kHz</w:t>
        </w:r>
      </w:ins>
      <w:r w:rsidRPr="00F52C1D">
        <w:rPr>
          <w:rFonts w:cs="Courier New"/>
        </w:rPr>
        <w:t xml:space="preserve"> sampling rate. </w:t>
      </w:r>
      <w:ins w:id="1132" w:author="Author">
        <w:r w:rsidRPr="00F52C1D">
          <w:rPr>
            <w:rFonts w:cs="Courier New"/>
          </w:rPr>
          <w:t xml:space="preserve">A </w:t>
        </w:r>
      </w:ins>
      <w:r w:rsidRPr="00F52C1D">
        <w:rPr>
          <w:rFonts w:cs="Courier New"/>
        </w:rPr>
        <w:t xml:space="preserve">typical execution can process up to 20 </w:t>
      </w:r>
      <w:del w:id="1133" w:author="Author">
        <w:r w:rsidR="002015C9">
          <w:delText>seconds</w:delText>
        </w:r>
      </w:del>
      <w:ins w:id="1134" w:author="Author">
        <w:r w:rsidRPr="00F52C1D">
          <w:rPr>
            <w:rFonts w:cs="Courier New"/>
          </w:rPr>
          <w:t>s</w:t>
        </w:r>
      </w:ins>
      <w:r w:rsidRPr="00F52C1D">
        <w:rPr>
          <w:rFonts w:cs="Courier New"/>
        </w:rPr>
        <w:t xml:space="preserve"> of </w:t>
      </w:r>
      <w:del w:id="1135" w:author="Author">
        <w:r w:rsidR="002015C9">
          <w:delText>Sound</w:delText>
        </w:r>
      </w:del>
      <w:ins w:id="1136" w:author="Author">
        <w:r w:rsidRPr="00F52C1D">
          <w:rPr>
            <w:rFonts w:cs="Courier New"/>
          </w:rPr>
          <w:t>sound</w:t>
        </w:r>
      </w:ins>
      <w:r w:rsidRPr="00F52C1D">
        <w:rPr>
          <w:rFonts w:cs="Courier New"/>
        </w:rPr>
        <w:t xml:space="preserve"> at one time</w:t>
      </w:r>
      <w:del w:id="1137" w:author="Author">
        <w:r w:rsidR="002015C9">
          <w:delText>, if</w:delText>
        </w:r>
      </w:del>
      <w:ins w:id="1138" w:author="Author">
        <w:r w:rsidRPr="00F52C1D">
          <w:rPr>
            <w:rFonts w:cs="Courier New"/>
          </w:rPr>
          <w:t>. If</w:t>
        </w:r>
      </w:ins>
      <w:r w:rsidRPr="00F52C1D">
        <w:rPr>
          <w:rFonts w:cs="Courier New"/>
        </w:rPr>
        <w:t xml:space="preserve"> we want to see the results</w:t>
      </w:r>
      <w:ins w:id="1139" w:author="Author">
        <w:r w:rsidRPr="00F52C1D">
          <w:rPr>
            <w:rFonts w:cs="Courier New"/>
          </w:rPr>
          <w:t>,</w:t>
        </w:r>
      </w:ins>
      <w:r w:rsidRPr="00F52C1D">
        <w:rPr>
          <w:rFonts w:cs="Courier New"/>
        </w:rPr>
        <w:t xml:space="preserve"> our program </w:t>
      </w:r>
      <w:del w:id="1140" w:author="Author">
        <w:r w:rsidR="002015C9">
          <w:delText xml:space="preserve">will </w:delText>
        </w:r>
      </w:del>
      <w:r w:rsidRPr="00F52C1D">
        <w:rPr>
          <w:rFonts w:cs="Courier New"/>
        </w:rPr>
        <w:t xml:space="preserve">needs write </w:t>
      </w:r>
      <w:del w:id="1141" w:author="Author">
        <w:r w:rsidR="002015C9">
          <w:delText>1GB</w:delText>
        </w:r>
      </w:del>
      <w:ins w:id="1142" w:author="Author">
        <w:r w:rsidRPr="00F52C1D">
          <w:rPr>
            <w:rFonts w:cs="Courier New"/>
          </w:rPr>
          <w:t>1 GB</w:t>
        </w:r>
      </w:ins>
      <w:r w:rsidRPr="00F52C1D">
        <w:rPr>
          <w:rFonts w:cs="Courier New"/>
        </w:rPr>
        <w:t xml:space="preserve"> to the disk and Matlab </w:t>
      </w:r>
      <w:ins w:id="1143" w:author="Author">
        <w:r w:rsidRPr="00F52C1D">
          <w:rPr>
            <w:rFonts w:cs="Courier New"/>
          </w:rPr>
          <w:t xml:space="preserve">has to </w:t>
        </w:r>
      </w:ins>
      <w:r w:rsidRPr="00F52C1D">
        <w:rPr>
          <w:rFonts w:cs="Courier New"/>
        </w:rPr>
        <w:t xml:space="preserve">read </w:t>
      </w:r>
      <w:ins w:id="1144" w:author="Author">
        <w:r w:rsidRPr="00F52C1D">
          <w:rPr>
            <w:rFonts w:cs="Courier New"/>
          </w:rPr>
          <w:t xml:space="preserve">the </w:t>
        </w:r>
      </w:ins>
      <w:r w:rsidRPr="00F52C1D">
        <w:rPr>
          <w:rFonts w:cs="Courier New"/>
        </w:rPr>
        <w:t>sa</w:t>
      </w:r>
      <w:r w:rsidR="00A461CE">
        <w:rPr>
          <w:rFonts w:cs="Courier New"/>
        </w:rPr>
        <w:t xml:space="preserve">me amount of data, </w:t>
      </w:r>
      <w:del w:id="1145" w:author="Author">
        <w:r w:rsidR="002015C9">
          <w:delText>this</w:delText>
        </w:r>
      </w:del>
      <w:ins w:id="1146" w:author="Author">
        <w:r w:rsidR="00A461CE">
          <w:rPr>
            <w:rFonts w:cs="Courier New"/>
          </w:rPr>
          <w:t>which</w:t>
        </w:r>
      </w:ins>
      <w:r w:rsidR="00A461CE">
        <w:rPr>
          <w:rFonts w:cs="Courier New"/>
        </w:rPr>
        <w:t xml:space="preserve"> takes </w:t>
      </w:r>
      <w:del w:id="1147" w:author="Author">
        <w:r w:rsidR="002015C9">
          <w:delText>~</w:delText>
        </w:r>
      </w:del>
      <w:r w:rsidR="00A461CE">
        <w:rPr>
          <w:rFonts w:cs="Courier New"/>
        </w:rPr>
        <w:t>2</w:t>
      </w:r>
      <w:del w:id="1148" w:author="Author">
        <w:r w:rsidR="002015C9">
          <w:delText xml:space="preserve"> seconds,</w:delText>
        </w:r>
      </w:del>
      <w:ins w:id="1149" w:author="Author">
        <w:r w:rsidR="00A461CE">
          <w:rPr>
            <w:rFonts w:cs="Courier New"/>
          </w:rPr>
          <w:t>~</w:t>
        </w:r>
        <w:r w:rsidRPr="00F52C1D">
          <w:rPr>
            <w:rFonts w:cs="Courier New"/>
          </w:rPr>
          <w:t>s (the</w:t>
        </w:r>
      </w:ins>
      <w:r w:rsidRPr="00F52C1D">
        <w:rPr>
          <w:rFonts w:cs="Courier New"/>
        </w:rPr>
        <w:t xml:space="preserve"> </w:t>
      </w:r>
      <w:r w:rsidR="00A461CE">
        <w:rPr>
          <w:rFonts w:cs="Courier New"/>
        </w:rPr>
        <w:t xml:space="preserve">rest of the </w:t>
      </w:r>
      <w:del w:id="1150" w:author="Author">
        <w:r w:rsidR="002015C9">
          <w:delText>programs took</w:delText>
        </w:r>
      </w:del>
      <w:ins w:id="1151" w:author="Author">
        <w:r w:rsidR="00A461CE">
          <w:rPr>
            <w:rFonts w:cs="Courier New"/>
          </w:rPr>
          <w:t>program take</w:t>
        </w:r>
      </w:ins>
      <w:r w:rsidR="00A461CE">
        <w:rPr>
          <w:rFonts w:cs="Courier New"/>
        </w:rPr>
        <w:t xml:space="preserve"> only 4</w:t>
      </w:r>
      <w:del w:id="1152" w:author="Author">
        <w:r w:rsidR="002015C9">
          <w:delText>.</w:delText>
        </w:r>
      </w:del>
      <w:ins w:id="1153" w:author="Author">
        <w:r w:rsidR="00A461CE">
          <w:rPr>
            <w:rFonts w:cs="Courier New"/>
          </w:rPr>
          <w:t>~</w:t>
        </w:r>
        <w:r w:rsidRPr="00F52C1D">
          <w:rPr>
            <w:rFonts w:cs="Courier New"/>
          </w:rPr>
          <w:t>s).</w:t>
        </w:r>
      </w:ins>
      <w:r w:rsidRPr="00F52C1D">
        <w:rPr>
          <w:rFonts w:cs="Courier New"/>
        </w:rPr>
        <w:t xml:space="preserve"> Reading and writing to the </w:t>
      </w:r>
      <w:del w:id="1154" w:author="Author">
        <w:r w:rsidR="002015C9">
          <w:delText>HD</w:delText>
        </w:r>
      </w:del>
      <w:ins w:id="1155" w:author="Author">
        <w:r w:rsidRPr="00F52C1D">
          <w:rPr>
            <w:rFonts w:cs="Courier New"/>
          </w:rPr>
          <w:t>hard disk</w:t>
        </w:r>
      </w:ins>
      <w:r w:rsidRPr="00F52C1D">
        <w:rPr>
          <w:rFonts w:cs="Courier New"/>
        </w:rPr>
        <w:t xml:space="preserve"> should be avoided. Our program shares memory space with Matlab and can copy results </w:t>
      </w:r>
      <w:del w:id="1156" w:author="Author">
        <w:r w:rsidR="002015C9">
          <w:delText>trough</w:delText>
        </w:r>
      </w:del>
      <w:ins w:id="1157" w:author="Author">
        <w:r w:rsidRPr="00F52C1D">
          <w:rPr>
            <w:rFonts w:cs="Courier New"/>
          </w:rPr>
          <w:t>through</w:t>
        </w:r>
      </w:ins>
      <w:r w:rsidRPr="00F52C1D">
        <w:rPr>
          <w:rFonts w:cs="Courier New"/>
        </w:rPr>
        <w:t xml:space="preserve"> C Matrix Api \cite{matlab-c-matrix-api}. </w:t>
      </w:r>
      <w:ins w:id="1158" w:author="Author">
        <w:r w:rsidRPr="00F52C1D">
          <w:rPr>
            <w:rFonts w:cs="Courier New"/>
          </w:rPr>
          <w:t xml:space="preserve">A </w:t>
        </w:r>
      </w:ins>
      <w:r w:rsidRPr="00F52C1D">
        <w:rPr>
          <w:rFonts w:cs="Courier New"/>
        </w:rPr>
        <w:t xml:space="preserve">memory copy of </w:t>
      </w:r>
      <w:del w:id="1159" w:author="Author">
        <w:r w:rsidR="002015C9">
          <w:delText>1GB</w:delText>
        </w:r>
      </w:del>
      <w:ins w:id="1160" w:author="Author">
        <w:r w:rsidRPr="00F52C1D">
          <w:rPr>
            <w:rFonts w:cs="Courier New"/>
          </w:rPr>
          <w:t>1 GB</w:t>
        </w:r>
      </w:ins>
      <w:r w:rsidRPr="00F52C1D">
        <w:rPr>
          <w:rFonts w:cs="Courier New"/>
        </w:rPr>
        <w:t xml:space="preserve"> to </w:t>
      </w:r>
      <w:del w:id="1161" w:author="Author">
        <w:r w:rsidR="002015C9">
          <w:delText>matlab</w:delText>
        </w:r>
      </w:del>
      <w:ins w:id="1162" w:author="Author">
        <w:r w:rsidRPr="00F52C1D">
          <w:rPr>
            <w:rFonts w:cs="Courier New"/>
          </w:rPr>
          <w:t>a Matlab</w:t>
        </w:r>
      </w:ins>
      <w:r w:rsidRPr="00F52C1D">
        <w:rPr>
          <w:rFonts w:cs="Courier New"/>
        </w:rPr>
        <w:t xml:space="preserve"> array </w:t>
      </w:r>
      <w:del w:id="1163" w:author="Author">
        <w:r w:rsidR="002015C9">
          <w:delText>took</w:delText>
        </w:r>
      </w:del>
      <w:ins w:id="1164" w:author="Author">
        <w:r w:rsidRPr="00F52C1D">
          <w:rPr>
            <w:rFonts w:cs="Courier New"/>
          </w:rPr>
          <w:t>takes</w:t>
        </w:r>
      </w:ins>
      <w:r w:rsidRPr="00F52C1D">
        <w:rPr>
          <w:rFonts w:cs="Courier New"/>
        </w:rPr>
        <w:t xml:space="preserve"> less than </w:t>
      </w:r>
      <w:del w:id="1165" w:author="Author">
        <w:r w:rsidR="002015C9">
          <w:delText xml:space="preserve">50ms, made it </w:delText>
        </w:r>
      </w:del>
      <w:ins w:id="1166" w:author="Author">
        <w:r w:rsidRPr="00F52C1D">
          <w:rPr>
            <w:rFonts w:cs="Courier New"/>
          </w:rPr>
          <w:t xml:space="preserve">50~ms, which is </w:t>
        </w:r>
      </w:ins>
      <w:r w:rsidRPr="00F52C1D">
        <w:rPr>
          <w:rFonts w:cs="Courier New"/>
        </w:rPr>
        <w:t>40 times faster.</w:t>
      </w:r>
    </w:p>
    <w:p w14:paraId="26CFC372" w14:textId="2AD8CA1F" w:rsidR="00F52C1D" w:rsidRPr="00F52C1D" w:rsidRDefault="00F52C1D" w:rsidP="00F52C1D">
      <w:pPr>
        <w:pStyle w:val="PlainText"/>
        <w:rPr>
          <w:rFonts w:cs="Courier New"/>
        </w:rPr>
      </w:pPr>
      <w:r w:rsidRPr="00F52C1D">
        <w:rPr>
          <w:rFonts w:cs="Courier New"/>
        </w:rPr>
        <w:tab/>
        <w:t xml:space="preserve">\item </w:t>
      </w:r>
      <w:del w:id="1167" w:author="Author">
        <w:r w:rsidR="002015C9">
          <w:delText>Third</w:delText>
        </w:r>
      </w:del>
      <w:ins w:id="1168" w:author="Author">
        <w:r w:rsidRPr="00F52C1D">
          <w:rPr>
            <w:rFonts w:cs="Courier New"/>
          </w:rPr>
          <w:t>The third</w:t>
        </w:r>
      </w:ins>
      <w:r w:rsidRPr="00F52C1D">
        <w:rPr>
          <w:rFonts w:cs="Courier New"/>
        </w:rPr>
        <w:t xml:space="preserve"> change is </w:t>
      </w:r>
      <w:ins w:id="1169" w:author="Author">
        <w:r w:rsidRPr="00F52C1D">
          <w:rPr>
            <w:rFonts w:cs="Courier New"/>
          </w:rPr>
          <w:t xml:space="preserve">the </w:t>
        </w:r>
      </w:ins>
      <w:r w:rsidRPr="00F52C1D">
        <w:rPr>
          <w:rFonts w:cs="Courier New"/>
        </w:rPr>
        <w:t xml:space="preserve">result of memory allocation and deallocation. When the program executed from </w:t>
      </w:r>
      <w:del w:id="1170" w:author="Author">
        <w:r w:rsidR="002015C9">
          <w:delText>Operating</w:delText>
        </w:r>
      </w:del>
      <w:ins w:id="1171" w:author="Author">
        <w:r w:rsidRPr="00F52C1D">
          <w:rPr>
            <w:rFonts w:cs="Courier New"/>
          </w:rPr>
          <w:t>the operating</w:t>
        </w:r>
      </w:ins>
      <w:r w:rsidRPr="00F52C1D">
        <w:rPr>
          <w:rFonts w:cs="Courier New"/>
        </w:rPr>
        <w:t xml:space="preserve"> System</w:t>
      </w:r>
      <w:ins w:id="1172" w:author="Author">
        <w:r w:rsidRPr="00F52C1D">
          <w:rPr>
            <w:rFonts w:cs="Courier New"/>
          </w:rPr>
          <w:t>,</w:t>
        </w:r>
      </w:ins>
      <w:r w:rsidRPr="00F52C1D">
        <w:rPr>
          <w:rFonts w:cs="Courier New"/>
        </w:rPr>
        <w:t xml:space="preserve"> it </w:t>
      </w:r>
      <w:del w:id="1173" w:author="Author">
        <w:r w:rsidR="002015C9">
          <w:delText>needs</w:delText>
        </w:r>
      </w:del>
      <w:ins w:id="1174" w:author="Author">
        <w:r w:rsidRPr="00F52C1D">
          <w:rPr>
            <w:rFonts w:cs="Courier New"/>
          </w:rPr>
          <w:t>had</w:t>
        </w:r>
      </w:ins>
      <w:r w:rsidRPr="00F52C1D">
        <w:rPr>
          <w:rFonts w:cs="Courier New"/>
        </w:rPr>
        <w:t xml:space="preserve"> to acquire and release its own memory</w:t>
      </w:r>
      <w:del w:id="1175" w:author="Author">
        <w:r w:rsidR="002015C9">
          <w:delText>, else</w:delText>
        </w:r>
      </w:del>
      <w:ins w:id="1176" w:author="Author">
        <w:r w:rsidRPr="00F52C1D">
          <w:rPr>
            <w:rFonts w:cs="Courier New"/>
          </w:rPr>
          <w:t xml:space="preserve"> or</w:t>
        </w:r>
      </w:ins>
      <w:r w:rsidRPr="00F52C1D">
        <w:rPr>
          <w:rFonts w:cs="Courier New"/>
        </w:rPr>
        <w:t xml:space="preserve"> it </w:t>
      </w:r>
      <w:del w:id="1177" w:author="Author">
        <w:r w:rsidR="002015C9">
          <w:delText>will</w:delText>
        </w:r>
      </w:del>
      <w:ins w:id="1178" w:author="Author">
        <w:r w:rsidRPr="00F52C1D">
          <w:rPr>
            <w:rFonts w:cs="Courier New"/>
          </w:rPr>
          <w:t>would</w:t>
        </w:r>
      </w:ins>
      <w:r w:rsidRPr="00F52C1D">
        <w:rPr>
          <w:rFonts w:cs="Courier New"/>
        </w:rPr>
        <w:t xml:space="preserve"> become inaccessible. Arrays are allocated both on </w:t>
      </w:r>
      <w:ins w:id="1179" w:author="Author">
        <w:r w:rsidRPr="00F52C1D">
          <w:rPr>
            <w:rFonts w:cs="Courier New"/>
          </w:rPr>
          <w:t xml:space="preserve">the </w:t>
        </w:r>
      </w:ins>
      <w:r w:rsidRPr="00F52C1D">
        <w:rPr>
          <w:rFonts w:cs="Courier New"/>
        </w:rPr>
        <w:t xml:space="preserve">GPU for computation and on </w:t>
      </w:r>
      <w:ins w:id="1180" w:author="Author">
        <w:r w:rsidRPr="00F52C1D">
          <w:rPr>
            <w:rFonts w:cs="Courier New"/>
          </w:rPr>
          <w:t xml:space="preserve">the </w:t>
        </w:r>
      </w:ins>
      <w:r w:rsidRPr="00F52C1D">
        <w:rPr>
          <w:rFonts w:cs="Courier New"/>
        </w:rPr>
        <w:lastRenderedPageBreak/>
        <w:t xml:space="preserve">CPU for </w:t>
      </w:r>
      <w:del w:id="1181" w:author="Author">
        <w:r w:rsidR="002015C9">
          <w:delText xml:space="preserve">the </w:delText>
        </w:r>
      </w:del>
      <w:r w:rsidRPr="00F52C1D">
        <w:rPr>
          <w:rFonts w:cs="Courier New"/>
        </w:rPr>
        <w:t>outpu</w:t>
      </w:r>
      <w:r w:rsidR="00A461CE">
        <w:rPr>
          <w:rFonts w:cs="Courier New"/>
        </w:rPr>
        <w:t>t</w:t>
      </w:r>
      <w:del w:id="1182" w:author="Author">
        <w:r w:rsidR="002015C9">
          <w:delText xml:space="preserve"> this</w:delText>
        </w:r>
      </w:del>
      <w:ins w:id="1183" w:author="Author">
        <w:r w:rsidR="00A461CE">
          <w:rPr>
            <w:rFonts w:cs="Courier New"/>
          </w:rPr>
          <w:t>, which</w:t>
        </w:r>
      </w:ins>
      <w:r w:rsidR="00A461CE">
        <w:rPr>
          <w:rFonts w:cs="Courier New"/>
        </w:rPr>
        <w:t xml:space="preserve"> takes approximately 20</w:t>
      </w:r>
      <w:del w:id="1184" w:author="Author">
        <w:r w:rsidR="002015C9">
          <w:delText xml:space="preserve"> seconds</w:delText>
        </w:r>
      </w:del>
      <w:ins w:id="1185" w:author="Author">
        <w:r w:rsidR="00A461CE">
          <w:rPr>
            <w:rFonts w:cs="Courier New"/>
          </w:rPr>
          <w:t>~</w:t>
        </w:r>
        <w:r w:rsidRPr="00F52C1D">
          <w:rPr>
            <w:rFonts w:cs="Courier New"/>
          </w:rPr>
          <w:t>s</w:t>
        </w:r>
      </w:ins>
      <w:r w:rsidRPr="00F52C1D">
        <w:rPr>
          <w:rFonts w:cs="Courier New"/>
        </w:rPr>
        <w:t xml:space="preserve"> for 1.25 GB. </w:t>
      </w:r>
      <w:del w:id="1186" w:author="Author">
        <w:r w:rsidR="002015C9">
          <w:delText>our</w:delText>
        </w:r>
      </w:del>
      <w:ins w:id="1187" w:author="Author">
        <w:r w:rsidRPr="00F52C1D">
          <w:rPr>
            <w:rFonts w:cs="Courier New"/>
          </w:rPr>
          <w:t>Our</w:t>
        </w:r>
      </w:ins>
      <w:r w:rsidRPr="00F52C1D">
        <w:rPr>
          <w:rFonts w:cs="Courier New"/>
        </w:rPr>
        <w:t xml:space="preserve"> program allocates memory only when current buffers are not </w:t>
      </w:r>
      <w:ins w:id="1188" w:author="Author">
        <w:r w:rsidRPr="00F52C1D">
          <w:rPr>
            <w:rFonts w:cs="Courier New"/>
          </w:rPr>
          <w:t xml:space="preserve">sufficiently </w:t>
        </w:r>
      </w:ins>
      <w:r w:rsidRPr="00F52C1D">
        <w:rPr>
          <w:rFonts w:cs="Courier New"/>
        </w:rPr>
        <w:t xml:space="preserve">large </w:t>
      </w:r>
      <w:del w:id="1189" w:author="Author">
        <w:r w:rsidR="002015C9">
          <w:delText xml:space="preserve">enough </w:delText>
        </w:r>
      </w:del>
      <w:r w:rsidRPr="00F52C1D">
        <w:rPr>
          <w:rFonts w:cs="Courier New"/>
        </w:rPr>
        <w:t>or</w:t>
      </w:r>
      <w:ins w:id="1190" w:author="Author">
        <w:r w:rsidRPr="00F52C1D">
          <w:rPr>
            <w:rFonts w:cs="Courier New"/>
          </w:rPr>
          <w:t xml:space="preserve"> when the</w:t>
        </w:r>
      </w:ins>
      <w:r w:rsidRPr="00F52C1D">
        <w:rPr>
          <w:rFonts w:cs="Courier New"/>
        </w:rPr>
        <w:t xml:space="preserve"> program runs for the first time, which usually happens </w:t>
      </w:r>
      <w:ins w:id="1191" w:author="Author">
        <w:r w:rsidRPr="00F52C1D">
          <w:rPr>
            <w:rFonts w:cs="Courier New"/>
          </w:rPr>
          <w:t xml:space="preserve">relatively </w:t>
        </w:r>
      </w:ins>
      <w:r w:rsidRPr="00F52C1D">
        <w:rPr>
          <w:rFonts w:cs="Courier New"/>
        </w:rPr>
        <w:t xml:space="preserve">few times in normal </w:t>
      </w:r>
      <w:ins w:id="1192" w:author="Author">
        <w:r w:rsidRPr="00F52C1D">
          <w:rPr>
            <w:rFonts w:cs="Courier New"/>
          </w:rPr>
          <w:t xml:space="preserve">operation </w:t>
        </w:r>
      </w:ins>
      <w:r w:rsidRPr="00F52C1D">
        <w:rPr>
          <w:rFonts w:cs="Courier New"/>
        </w:rPr>
        <w:t xml:space="preserve">mode </w:t>
      </w:r>
      <w:del w:id="1193" w:author="Author">
        <w:r w:rsidR="002015C9">
          <w:delText xml:space="preserve">of operations </w:delText>
        </w:r>
      </w:del>
      <w:r w:rsidRPr="00F52C1D">
        <w:rPr>
          <w:rFonts w:cs="Courier New"/>
        </w:rPr>
        <w:t xml:space="preserve">(creating </w:t>
      </w:r>
      <w:ins w:id="1194" w:author="Author">
        <w:r w:rsidRPr="00F52C1D">
          <w:rPr>
            <w:rFonts w:cs="Courier New"/>
          </w:rPr>
          <w:t xml:space="preserve">a </w:t>
        </w:r>
      </w:ins>
      <w:r w:rsidRPr="00F52C1D">
        <w:rPr>
          <w:rFonts w:cs="Courier New"/>
        </w:rPr>
        <w:t xml:space="preserve">large database involves running thousands </w:t>
      </w:r>
      <w:del w:id="1195" w:author="Author">
        <w:r w:rsidR="002015C9">
          <w:delText>time</w:delText>
        </w:r>
      </w:del>
      <w:ins w:id="1196" w:author="Author">
        <w:r w:rsidRPr="00F52C1D">
          <w:rPr>
            <w:rFonts w:cs="Courier New"/>
          </w:rPr>
          <w:t>of times</w:t>
        </w:r>
      </w:ins>
      <w:r w:rsidRPr="00F52C1D">
        <w:rPr>
          <w:rFonts w:cs="Courier New"/>
        </w:rPr>
        <w:t xml:space="preserve"> on </w:t>
      </w:r>
      <w:ins w:id="1197" w:author="Author">
        <w:r w:rsidRPr="00F52C1D">
          <w:rPr>
            <w:rFonts w:cs="Courier New"/>
          </w:rPr>
          <w:t xml:space="preserve">the </w:t>
        </w:r>
      </w:ins>
      <w:r w:rsidRPr="00F52C1D">
        <w:rPr>
          <w:rFonts w:cs="Courier New"/>
        </w:rPr>
        <w:t>same size input</w:t>
      </w:r>
      <w:del w:id="1198" w:author="Author">
        <w:r w:rsidR="002015C9">
          <w:delText>)</w:delText>
        </w:r>
      </w:del>
      <w:ins w:id="1199" w:author="Author">
        <w:r w:rsidRPr="00F52C1D">
          <w:rPr>
            <w:rFonts w:cs="Courier New"/>
          </w:rPr>
          <w:t>).</w:t>
        </w:r>
      </w:ins>
    </w:p>
    <w:p w14:paraId="0B89B8C5" w14:textId="77777777" w:rsidR="00F52C1D" w:rsidRPr="00F52C1D" w:rsidRDefault="00F52C1D" w:rsidP="00F52C1D">
      <w:pPr>
        <w:pStyle w:val="PlainText"/>
        <w:rPr>
          <w:rFonts w:cs="Courier New"/>
        </w:rPr>
      </w:pPr>
      <w:r w:rsidRPr="00F52C1D">
        <w:rPr>
          <w:rFonts w:cs="Courier New"/>
        </w:rPr>
        <w:tab/>
      </w:r>
    </w:p>
    <w:p w14:paraId="3D821490" w14:textId="77777777" w:rsidR="00F52C1D" w:rsidRPr="00F52C1D" w:rsidRDefault="00F52C1D" w:rsidP="00F52C1D">
      <w:pPr>
        <w:pStyle w:val="PlainText"/>
        <w:rPr>
          <w:rFonts w:cs="Courier New"/>
        </w:rPr>
      </w:pPr>
      <w:r w:rsidRPr="00F52C1D">
        <w:rPr>
          <w:rFonts w:cs="Courier New"/>
        </w:rPr>
        <w:t>\end{enumerate}</w:t>
      </w:r>
    </w:p>
    <w:p w14:paraId="425BBE97" w14:textId="77777777" w:rsidR="00F52C1D" w:rsidRPr="00F52C1D" w:rsidRDefault="00F52C1D" w:rsidP="00F52C1D">
      <w:pPr>
        <w:pStyle w:val="PlainText"/>
        <w:rPr>
          <w:rFonts w:cs="Courier New"/>
        </w:rPr>
      </w:pPr>
      <w:r w:rsidRPr="00F52C1D">
        <w:rPr>
          <w:rFonts w:cs="Courier New"/>
        </w:rPr>
        <w:t>%Destroying MexResources...</w:t>
      </w:r>
    </w:p>
    <w:p w14:paraId="54AB7E5F" w14:textId="77777777" w:rsidR="00F52C1D" w:rsidRPr="00F52C1D" w:rsidRDefault="00F52C1D" w:rsidP="00F52C1D">
      <w:pPr>
        <w:pStyle w:val="PlainText"/>
        <w:rPr>
          <w:rFonts w:cs="Courier New"/>
        </w:rPr>
      </w:pPr>
      <w:r w:rsidRPr="00F52C1D">
        <w:rPr>
          <w:rFonts w:cs="Courier New"/>
        </w:rPr>
        <w:t>%clearing 24 params</w:t>
      </w:r>
    </w:p>
    <w:p w14:paraId="521BE258" w14:textId="77777777" w:rsidR="00F52C1D" w:rsidRPr="00F52C1D" w:rsidRDefault="00F52C1D" w:rsidP="00F52C1D">
      <w:pPr>
        <w:pStyle w:val="PlainText"/>
        <w:rPr>
          <w:rFonts w:cs="Courier New"/>
        </w:rPr>
      </w:pPr>
      <w:r w:rsidRPr="00F52C1D">
        <w:rPr>
          <w:rFonts w:cs="Courier New"/>
        </w:rPr>
        <w:t>%Pre delete creator</w:t>
      </w:r>
    </w:p>
    <w:p w14:paraId="12C73006" w14:textId="77777777" w:rsidR="00F52C1D" w:rsidRPr="00F52C1D" w:rsidRDefault="00F52C1D" w:rsidP="00F52C1D">
      <w:pPr>
        <w:pStyle w:val="PlainText"/>
        <w:rPr>
          <w:rFonts w:cs="Courier New"/>
        </w:rPr>
      </w:pPr>
      <w:r w:rsidRPr="00F52C1D">
        <w:rPr>
          <w:rFonts w:cs="Courier New"/>
        </w:rPr>
        <w:t>%AudioLab Init Lambda Calculations values time: 0 (msec)</w:t>
      </w:r>
    </w:p>
    <w:p w14:paraId="7E8A18CA" w14:textId="77777777" w:rsidR="00F52C1D" w:rsidRPr="00F52C1D" w:rsidRDefault="00F52C1D" w:rsidP="00F52C1D">
      <w:pPr>
        <w:pStyle w:val="PlainText"/>
        <w:rPr>
          <w:rFonts w:cs="Courier New"/>
        </w:rPr>
      </w:pPr>
      <w:r w:rsidRPr="00F52C1D">
        <w:rPr>
          <w:rFonts w:cs="Courier New"/>
        </w:rPr>
        <w:t>%AudioLab Init Lambda Calculations memory time: 12521 (msec)</w:t>
      </w:r>
    </w:p>
    <w:p w14:paraId="12E5E995" w14:textId="77777777" w:rsidR="00F52C1D" w:rsidRPr="00F52C1D" w:rsidRDefault="00F52C1D" w:rsidP="00F52C1D">
      <w:pPr>
        <w:pStyle w:val="PlainText"/>
        <w:rPr>
          <w:rFonts w:cs="Courier New"/>
        </w:rPr>
      </w:pPr>
      <w:r w:rsidRPr="00F52C1D">
        <w:rPr>
          <w:rFonts w:cs="Courier New"/>
        </w:rPr>
        <w:t>%AudioLab Load physical parameters time: 0 (msec)</w:t>
      </w:r>
    </w:p>
    <w:p w14:paraId="193EB7B2" w14:textId="77777777" w:rsidR="00F52C1D" w:rsidRPr="00F52C1D" w:rsidRDefault="00F52C1D" w:rsidP="00F52C1D">
      <w:pPr>
        <w:pStyle w:val="PlainText"/>
        <w:rPr>
          <w:rFonts w:cs="Courier New"/>
        </w:rPr>
      </w:pPr>
      <w:r w:rsidRPr="00F52C1D">
        <w:rPr>
          <w:rFonts w:cs="Courier New"/>
        </w:rPr>
        <w:t>%AudioLab copy IHC/OHC time: 0 (msec)</w:t>
      </w:r>
    </w:p>
    <w:p w14:paraId="1619F4D8" w14:textId="77777777" w:rsidR="00F52C1D" w:rsidRPr="00F52C1D" w:rsidRDefault="00F52C1D" w:rsidP="00F52C1D">
      <w:pPr>
        <w:pStyle w:val="PlainText"/>
        <w:rPr>
          <w:rFonts w:cs="Courier New"/>
        </w:rPr>
      </w:pPr>
      <w:r w:rsidRPr="00F52C1D">
        <w:rPr>
          <w:rFonts w:cs="Courier New"/>
        </w:rPr>
        <w:t>%AudioLab Init IHC Kernel time: 81 (msec)</w:t>
      </w:r>
    </w:p>
    <w:p w14:paraId="7CD2B963" w14:textId="77777777" w:rsidR="00F52C1D" w:rsidRPr="00F52C1D" w:rsidRDefault="00F52C1D" w:rsidP="00F52C1D">
      <w:pPr>
        <w:pStyle w:val="PlainText"/>
        <w:rPr>
          <w:rFonts w:cs="Courier New"/>
        </w:rPr>
      </w:pPr>
      <w:r w:rsidRPr="00F52C1D">
        <w:rPr>
          <w:rFonts w:cs="Courier New"/>
        </w:rPr>
        <w:t>%AudioLab Run and copy IHC Kernel time: 10562 (msec)</w:t>
      </w:r>
    </w:p>
    <w:p w14:paraId="3B1F10A3" w14:textId="77777777" w:rsidR="00F52C1D" w:rsidRPr="00F52C1D" w:rsidRDefault="00F52C1D" w:rsidP="00F52C1D">
      <w:pPr>
        <w:pStyle w:val="PlainText"/>
        <w:rPr>
          <w:rFonts w:cs="Courier New"/>
        </w:rPr>
      </w:pPr>
      <w:r w:rsidRPr="00F52C1D">
        <w:rPr>
          <w:rFonts w:cs="Courier New"/>
        </w:rPr>
        <w:t>%AudioLab Post Processing Lambda time: 10380 (msec)</w:t>
      </w:r>
      <w:bookmarkStart w:id="1200" w:name="_GoBack"/>
      <w:bookmarkEnd w:id="1200"/>
    </w:p>
    <w:p w14:paraId="31CE18DA" w14:textId="77777777" w:rsidR="00F52C1D" w:rsidRPr="00F52C1D" w:rsidRDefault="00F52C1D" w:rsidP="00F52C1D">
      <w:pPr>
        <w:pStyle w:val="PlainText"/>
        <w:rPr>
          <w:rFonts w:cs="Courier New"/>
        </w:rPr>
      </w:pPr>
      <w:r w:rsidRPr="00F52C1D">
        <w:rPr>
          <w:rFonts w:cs="Courier New"/>
        </w:rPr>
        <w:t>%AudioLab Store Lambda array time: 0 (msec)</w:t>
      </w:r>
    </w:p>
    <w:p w14:paraId="4A9C42A7" w14:textId="77777777" w:rsidR="00F52C1D" w:rsidRPr="00F52C1D" w:rsidRDefault="00F52C1D" w:rsidP="00F52C1D">
      <w:pPr>
        <w:pStyle w:val="PlainText"/>
        <w:rPr>
          <w:rFonts w:cs="Courier New"/>
        </w:rPr>
      </w:pPr>
      <w:r w:rsidRPr="00F52C1D">
        <w:rPr>
          <w:rFonts w:cs="Courier New"/>
        </w:rPr>
        <w:t>%AudioLab Free Lambda calculator time: 49 (msec)</w:t>
      </w:r>
    </w:p>
    <w:p w14:paraId="67B5EA3D" w14:textId="77777777" w:rsidR="00F52C1D" w:rsidRPr="00F52C1D" w:rsidRDefault="00F52C1D" w:rsidP="00F52C1D">
      <w:pPr>
        <w:pStyle w:val="PlainText"/>
        <w:rPr>
          <w:rFonts w:cs="Courier New"/>
        </w:rPr>
      </w:pPr>
    </w:p>
    <w:p w14:paraId="48E823BD" w14:textId="77777777" w:rsidR="00F52C1D" w:rsidRPr="00F52C1D" w:rsidRDefault="00F52C1D" w:rsidP="00F52C1D">
      <w:pPr>
        <w:pStyle w:val="PlainText"/>
        <w:rPr>
          <w:rFonts w:cs="Courier New"/>
        </w:rPr>
      </w:pPr>
      <w:r w:rsidRPr="00F52C1D">
        <w:rPr>
          <w:rFonts w:cs="Courier New"/>
        </w:rPr>
        <w:t>\begin{figure}</w:t>
      </w:r>
    </w:p>
    <w:p w14:paraId="0CAFF3FD" w14:textId="77777777" w:rsidR="00F52C1D" w:rsidRPr="00F52C1D" w:rsidRDefault="00F52C1D" w:rsidP="00F52C1D">
      <w:pPr>
        <w:pStyle w:val="PlainText"/>
        <w:rPr>
          <w:rFonts w:cs="Courier New"/>
        </w:rPr>
      </w:pPr>
      <w:r w:rsidRPr="00F52C1D">
        <w:rPr>
          <w:rFonts w:cs="Courier New"/>
        </w:rPr>
        <w:tab/>
        <w:t>\centering</w:t>
      </w:r>
    </w:p>
    <w:p w14:paraId="552FDAB8" w14:textId="77777777" w:rsidR="00F52C1D" w:rsidRPr="00F52C1D" w:rsidRDefault="00F52C1D" w:rsidP="00F52C1D">
      <w:pPr>
        <w:pStyle w:val="PlainText"/>
        <w:rPr>
          <w:rFonts w:cs="Courier New"/>
        </w:rPr>
      </w:pPr>
      <w:r w:rsidRPr="00F52C1D">
        <w:rPr>
          <w:rFonts w:cs="Courier New"/>
        </w:rPr>
        <w:tab/>
        <w:t>\includegraphics[width=0.82\textwidth,page=1]{tikflowexecute.pdf}</w:t>
      </w:r>
    </w:p>
    <w:p w14:paraId="27E6AC52" w14:textId="77777777" w:rsidR="00F52C1D" w:rsidRPr="00F52C1D" w:rsidRDefault="00F52C1D" w:rsidP="00F52C1D">
      <w:pPr>
        <w:pStyle w:val="PlainText"/>
        <w:rPr>
          <w:rFonts w:cs="Courier New"/>
        </w:rPr>
      </w:pPr>
      <w:r w:rsidRPr="00F52C1D">
        <w:rPr>
          <w:rFonts w:cs="Courier New"/>
        </w:rPr>
        <w:tab/>
        <w:t>\vspace{.2in}</w:t>
      </w:r>
    </w:p>
    <w:p w14:paraId="576D99B5" w14:textId="77777777" w:rsidR="00F52C1D" w:rsidRPr="00F52C1D" w:rsidRDefault="00F52C1D" w:rsidP="00F52C1D">
      <w:pPr>
        <w:pStyle w:val="PlainText"/>
        <w:rPr>
          <w:rFonts w:cs="Courier New"/>
        </w:rPr>
      </w:pPr>
      <w:r w:rsidRPr="00F52C1D">
        <w:rPr>
          <w:rFonts w:cs="Courier New"/>
        </w:rPr>
        <w:tab/>
      </w:r>
    </w:p>
    <w:p w14:paraId="22AE9F61" w14:textId="77777777" w:rsidR="00F52C1D" w:rsidRPr="00F52C1D" w:rsidRDefault="00F52C1D" w:rsidP="00F52C1D">
      <w:pPr>
        <w:pStyle w:val="PlainText"/>
        <w:rPr>
          <w:rFonts w:cs="Courier New"/>
        </w:rPr>
      </w:pPr>
      <w:r w:rsidRPr="00F52C1D">
        <w:rPr>
          <w:rFonts w:cs="Courier New"/>
        </w:rPr>
        <w:tab/>
        <w:t>\caption{Flow chart of program.Input and Cochlear solver}</w:t>
      </w:r>
    </w:p>
    <w:p w14:paraId="202511ED" w14:textId="77777777" w:rsidR="00F52C1D" w:rsidRPr="00F52C1D" w:rsidRDefault="00F52C1D" w:rsidP="00F52C1D">
      <w:pPr>
        <w:pStyle w:val="PlainText"/>
        <w:rPr>
          <w:rFonts w:cs="Courier New"/>
        </w:rPr>
      </w:pPr>
      <w:r w:rsidRPr="00F52C1D">
        <w:rPr>
          <w:rFonts w:cs="Courier New"/>
        </w:rPr>
        <w:tab/>
        <w:t>\label{fig:flow-execution1}</w:t>
      </w:r>
    </w:p>
    <w:p w14:paraId="492D61BA" w14:textId="77777777" w:rsidR="00F52C1D" w:rsidRPr="00F52C1D" w:rsidRDefault="00F52C1D" w:rsidP="00F52C1D">
      <w:pPr>
        <w:pStyle w:val="PlainText"/>
        <w:rPr>
          <w:rFonts w:cs="Courier New"/>
        </w:rPr>
      </w:pPr>
      <w:r w:rsidRPr="00F52C1D">
        <w:rPr>
          <w:rFonts w:cs="Courier New"/>
        </w:rPr>
        <w:t>\end{figure}</w:t>
      </w:r>
    </w:p>
    <w:p w14:paraId="6D0AF1FC" w14:textId="77777777" w:rsidR="00F52C1D" w:rsidRPr="00F52C1D" w:rsidRDefault="00F52C1D" w:rsidP="00F52C1D">
      <w:pPr>
        <w:pStyle w:val="PlainText"/>
        <w:rPr>
          <w:rFonts w:cs="Courier New"/>
        </w:rPr>
      </w:pPr>
    </w:p>
    <w:p w14:paraId="57F25372" w14:textId="77777777" w:rsidR="00F52C1D" w:rsidRPr="00F52C1D" w:rsidRDefault="00F52C1D" w:rsidP="00F52C1D">
      <w:pPr>
        <w:pStyle w:val="PlainText"/>
        <w:rPr>
          <w:rFonts w:cs="Courier New"/>
        </w:rPr>
      </w:pPr>
      <w:r w:rsidRPr="00F52C1D">
        <w:rPr>
          <w:rFonts w:cs="Courier New"/>
        </w:rPr>
        <w:t>\begin{figure}</w:t>
      </w:r>
    </w:p>
    <w:p w14:paraId="067822D8" w14:textId="77777777" w:rsidR="00F52C1D" w:rsidRPr="00F52C1D" w:rsidRDefault="00F52C1D" w:rsidP="00F52C1D">
      <w:pPr>
        <w:pStyle w:val="PlainText"/>
        <w:rPr>
          <w:rFonts w:cs="Courier New"/>
        </w:rPr>
      </w:pPr>
      <w:r w:rsidRPr="00F52C1D">
        <w:rPr>
          <w:rFonts w:cs="Courier New"/>
        </w:rPr>
        <w:tab/>
        <w:t>\centering</w:t>
      </w:r>
    </w:p>
    <w:p w14:paraId="49DD778F" w14:textId="77777777" w:rsidR="00F52C1D" w:rsidRPr="00F52C1D" w:rsidRDefault="00F52C1D" w:rsidP="00F52C1D">
      <w:pPr>
        <w:pStyle w:val="PlainText"/>
        <w:rPr>
          <w:rFonts w:cs="Courier New"/>
        </w:rPr>
      </w:pPr>
      <w:r w:rsidRPr="00F52C1D">
        <w:rPr>
          <w:rFonts w:cs="Courier New"/>
        </w:rPr>
        <w:tab/>
        <w:t>\includegraphics[width=0.84\textwidth,page=2]{tikflowexecute.pdf}</w:t>
      </w:r>
    </w:p>
    <w:p w14:paraId="5040808A" w14:textId="77777777" w:rsidR="00F52C1D" w:rsidRPr="00F52C1D" w:rsidRDefault="00F52C1D" w:rsidP="00F52C1D">
      <w:pPr>
        <w:pStyle w:val="PlainText"/>
        <w:rPr>
          <w:rFonts w:cs="Courier New"/>
        </w:rPr>
      </w:pPr>
      <w:r w:rsidRPr="00F52C1D">
        <w:rPr>
          <w:rFonts w:cs="Courier New"/>
        </w:rPr>
        <w:tab/>
        <w:t>\vspace{.2in}</w:t>
      </w:r>
    </w:p>
    <w:p w14:paraId="559014EF" w14:textId="77777777" w:rsidR="00F52C1D" w:rsidRPr="00F52C1D" w:rsidRDefault="00F52C1D" w:rsidP="00F52C1D">
      <w:pPr>
        <w:pStyle w:val="PlainText"/>
        <w:rPr>
          <w:rFonts w:cs="Courier New"/>
        </w:rPr>
      </w:pPr>
      <w:r w:rsidRPr="00F52C1D">
        <w:rPr>
          <w:rFonts w:cs="Courier New"/>
        </w:rPr>
        <w:tab/>
      </w:r>
    </w:p>
    <w:p w14:paraId="137FF6C2" w14:textId="59CEE1B3" w:rsidR="00F52C1D" w:rsidRPr="00F52C1D" w:rsidRDefault="00F52C1D" w:rsidP="00F52C1D">
      <w:pPr>
        <w:pStyle w:val="PlainText"/>
        <w:rPr>
          <w:rFonts w:cs="Courier New"/>
        </w:rPr>
      </w:pPr>
      <w:r w:rsidRPr="00F52C1D">
        <w:rPr>
          <w:rFonts w:cs="Courier New"/>
        </w:rPr>
        <w:tab/>
        <w:t>\caption{Flow chart of program.</w:t>
      </w:r>
      <w:ins w:id="1201" w:author="Author">
        <w:r w:rsidRPr="00F52C1D">
          <w:rPr>
            <w:rFonts w:cs="Courier New"/>
          </w:rPr>
          <w:t xml:space="preserve"> </w:t>
        </w:r>
      </w:ins>
      <w:r w:rsidRPr="00F52C1D">
        <w:rPr>
          <w:rFonts w:cs="Courier New"/>
        </w:rPr>
        <w:t xml:space="preserve">Output and release </w:t>
      </w:r>
      <w:ins w:id="1202" w:author="Author">
        <w:r w:rsidRPr="00F52C1D">
          <w:rPr>
            <w:rFonts w:cs="Courier New"/>
          </w:rPr>
          <w:t xml:space="preserve">of </w:t>
        </w:r>
      </w:ins>
      <w:r w:rsidRPr="00F52C1D">
        <w:rPr>
          <w:rFonts w:cs="Courier New"/>
        </w:rPr>
        <w:t>memory</w:t>
      </w:r>
      <w:del w:id="1203" w:author="Author">
        <w:r w:rsidR="002015C9">
          <w:delText>}</w:delText>
        </w:r>
      </w:del>
      <w:ins w:id="1204" w:author="Author">
        <w:r w:rsidRPr="00F52C1D">
          <w:rPr>
            <w:rFonts w:cs="Courier New"/>
          </w:rPr>
          <w:t>.}</w:t>
        </w:r>
      </w:ins>
    </w:p>
    <w:p w14:paraId="2F2A3377" w14:textId="77777777" w:rsidR="00F52C1D" w:rsidRPr="00F52C1D" w:rsidRDefault="00F52C1D" w:rsidP="00F52C1D">
      <w:pPr>
        <w:pStyle w:val="PlainText"/>
        <w:rPr>
          <w:rFonts w:cs="Courier New"/>
        </w:rPr>
      </w:pPr>
      <w:r w:rsidRPr="00F52C1D">
        <w:rPr>
          <w:rFonts w:cs="Courier New"/>
        </w:rPr>
        <w:tab/>
        <w:t>\label{fig:flow-execution2}</w:t>
      </w:r>
    </w:p>
    <w:p w14:paraId="01051E8C" w14:textId="77777777" w:rsidR="00F52C1D" w:rsidRDefault="00F52C1D" w:rsidP="00F52C1D">
      <w:pPr>
        <w:pStyle w:val="PlainText"/>
        <w:rPr>
          <w:rFonts w:cs="Courier New"/>
        </w:rPr>
      </w:pPr>
      <w:r w:rsidRPr="00F52C1D">
        <w:rPr>
          <w:rFonts w:cs="Courier New"/>
        </w:rPr>
        <w:t>\end{figure}</w:t>
      </w:r>
    </w:p>
    <w:sectPr w:rsidR="00F52C1D" w:rsidSect="00AD641A">
      <w:pgSz w:w="12240" w:h="15840"/>
      <w:pgMar w:top="1440" w:right="1319" w:bottom="1440" w:left="1319"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34" w:author="Author" w:initials="A">
    <w:p w14:paraId="3C718AD2" w14:textId="77777777" w:rsidR="00B65DCC" w:rsidRDefault="00B65DCC">
      <w:pPr>
        <w:pStyle w:val="CommentText"/>
      </w:pPr>
      <w:r>
        <w:rPr>
          <w:rStyle w:val="CommentReference"/>
        </w:rPr>
        <w:annotationRef/>
      </w:r>
      <w:r w:rsidRPr="00B65DCC">
        <w:t>Please note the “SPL” is defined as “sound pressure level” and not “signal pressure level.” Please verify throughout document.</w:t>
      </w:r>
    </w:p>
  </w:comment>
  <w:comment w:id="291" w:author="Author" w:initials="A">
    <w:p w14:paraId="6AE76956" w14:textId="77777777" w:rsidR="00B65DCC" w:rsidRDefault="00B65DCC">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Abbreviations and acronyms are often defined the first time they are used within the main text and then used throughout the remainder of the manuscript. You may consider adhering to this convention.</w:t>
      </w:r>
    </w:p>
  </w:comment>
  <w:comment w:id="318" w:author="Author" w:initials="A">
    <w:p w14:paraId="4AC105BF" w14:textId="77777777" w:rsidR="00B65DCC" w:rsidRDefault="00B65DCC">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Please ensure that the intended meaning has been maintained in this edit.</w:t>
      </w:r>
    </w:p>
  </w:comment>
  <w:comment w:id="328" w:author="Author" w:initials="A">
    <w:p w14:paraId="6A0653D0" w14:textId="77777777" w:rsidR="00B65DCC" w:rsidRDefault="00B65DCC">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Abbreviations and acronyms are often defined the first time they are used within the main text and then used throughout the remainder of the manuscript. You may consider adhering to this convention.</w:t>
      </w:r>
    </w:p>
  </w:comment>
  <w:comment w:id="465" w:author="Author" w:initials="A">
    <w:p w14:paraId="0FCA5431" w14:textId="77777777" w:rsidR="00B65DCC" w:rsidRDefault="00B65DCC">
      <w:pPr>
        <w:pStyle w:val="CommentText"/>
      </w:pPr>
      <w:r>
        <w:rPr>
          <w:rStyle w:val="CommentReference"/>
        </w:rPr>
        <w:annotationRef/>
      </w:r>
      <w:r w:rsidRPr="00B65DCC">
        <w:t>Do you mean “added necessary commands”?</w:t>
      </w:r>
    </w:p>
  </w:comment>
  <w:comment w:id="467" w:author="Author" w:initials="A">
    <w:p w14:paraId="600C986B" w14:textId="77777777" w:rsidR="002B313C" w:rsidRDefault="002B313C">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Please ensure that the intended meaning has been maintained in this edit.</w:t>
      </w:r>
    </w:p>
  </w:comment>
  <w:comment w:id="744" w:author="Author" w:initials="A">
    <w:p w14:paraId="5E4018AF" w14:textId="77777777" w:rsidR="002B313C" w:rsidRDefault="002B313C">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Please ensure that the intended meaning has been maintained in this edit.</w:t>
      </w:r>
    </w:p>
  </w:comment>
  <w:comment w:id="764" w:author="Author" w:initials="A">
    <w:p w14:paraId="5BFFED48" w14:textId="77777777" w:rsidR="002B313C" w:rsidRDefault="002B313C">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Please ensure that the intended meaning has been maintained in this edit.</w:t>
      </w:r>
    </w:p>
  </w:comment>
  <w:comment w:id="785" w:author="Author" w:initials="A">
    <w:p w14:paraId="043EB8BA" w14:textId="52D1BF6A" w:rsidR="002B313C" w:rsidRDefault="002B313C">
      <w:pPr>
        <w:pStyle w:val="CommentText"/>
      </w:pPr>
      <w:r>
        <w:rPr>
          <w:rStyle w:val="CommentReference"/>
        </w:rPr>
        <w:annotationRef/>
      </w:r>
      <w:r w:rsidR="00197A53">
        <w:t xml:space="preserve">Consider specifying which </w:t>
      </w:r>
      <w:r w:rsidRPr="002B313C">
        <w:t xml:space="preserve"> mechanism.</w:t>
      </w:r>
    </w:p>
  </w:comment>
  <w:comment w:id="801" w:author="Author" w:initials="A">
    <w:p w14:paraId="75417BAD" w14:textId="77777777" w:rsidR="002B313C" w:rsidRDefault="002B313C">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Please ensure that the intended meaning has been maintained in this edit.</w:t>
      </w:r>
    </w:p>
  </w:comment>
  <w:comment w:id="894" w:author="Author" w:initials="A">
    <w:p w14:paraId="6C32A052" w14:textId="77777777" w:rsidR="002B313C" w:rsidRDefault="002B313C">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Please ensure that the intended meaning has been maintained in this edit.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C718AD2" w15:done="0"/>
  <w15:commentEx w15:paraId="6AE76956" w15:done="0"/>
  <w15:commentEx w15:paraId="4AC105BF" w15:done="0"/>
  <w15:commentEx w15:paraId="6A0653D0" w15:done="0"/>
  <w15:commentEx w15:paraId="0FCA5431" w15:done="0"/>
  <w15:commentEx w15:paraId="600C986B" w15:done="0"/>
  <w15:commentEx w15:paraId="5E4018AF" w15:done="0"/>
  <w15:commentEx w15:paraId="5BFFED48" w15:done="0"/>
  <w15:commentEx w15:paraId="043EB8BA" w15:done="0"/>
  <w15:commentEx w15:paraId="75417BAD" w15:done="0"/>
  <w15:commentEx w15:paraId="6C32A05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718AD2" w16cid:durableId="1F436CFC"/>
  <w16cid:commentId w16cid:paraId="6AE76956" w16cid:durableId="1F436CFD"/>
  <w16cid:commentId w16cid:paraId="4AC105BF" w16cid:durableId="1F436CFE"/>
  <w16cid:commentId w16cid:paraId="6A0653D0" w16cid:durableId="1F436CFF"/>
  <w16cid:commentId w16cid:paraId="0FCA5431" w16cid:durableId="1F436D00"/>
  <w16cid:commentId w16cid:paraId="600C986B" w16cid:durableId="1F436D01"/>
  <w16cid:commentId w16cid:paraId="5E4018AF" w16cid:durableId="1F436D02"/>
  <w16cid:commentId w16cid:paraId="5BFFED48" w16cid:durableId="1F436D03"/>
  <w16cid:commentId w16cid:paraId="043EB8BA" w16cid:durableId="1F436D04"/>
  <w16cid:commentId w16cid:paraId="75417BAD" w16cid:durableId="1F436D05"/>
  <w16cid:commentId w16cid:paraId="6C32A052" w16cid:durableId="1F436D0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130C"/>
    <w:rsid w:val="000001D3"/>
    <w:rsid w:val="00000519"/>
    <w:rsid w:val="0000058A"/>
    <w:rsid w:val="000006D7"/>
    <w:rsid w:val="000007E3"/>
    <w:rsid w:val="0000090F"/>
    <w:rsid w:val="00000B3F"/>
    <w:rsid w:val="00000BAE"/>
    <w:rsid w:val="00000C09"/>
    <w:rsid w:val="00000CDD"/>
    <w:rsid w:val="00000CFA"/>
    <w:rsid w:val="00000D3D"/>
    <w:rsid w:val="00000DB9"/>
    <w:rsid w:val="00000DDA"/>
    <w:rsid w:val="00000F84"/>
    <w:rsid w:val="00000FC7"/>
    <w:rsid w:val="00001334"/>
    <w:rsid w:val="000014A0"/>
    <w:rsid w:val="00001A01"/>
    <w:rsid w:val="00001A2C"/>
    <w:rsid w:val="00001A55"/>
    <w:rsid w:val="00001BF9"/>
    <w:rsid w:val="00001CDC"/>
    <w:rsid w:val="00002207"/>
    <w:rsid w:val="000024DB"/>
    <w:rsid w:val="00002710"/>
    <w:rsid w:val="0000277D"/>
    <w:rsid w:val="00002946"/>
    <w:rsid w:val="00002988"/>
    <w:rsid w:val="000029F1"/>
    <w:rsid w:val="00002AC9"/>
    <w:rsid w:val="00002B1E"/>
    <w:rsid w:val="00002C20"/>
    <w:rsid w:val="00002E77"/>
    <w:rsid w:val="00002EA3"/>
    <w:rsid w:val="000031F7"/>
    <w:rsid w:val="000032E8"/>
    <w:rsid w:val="00003495"/>
    <w:rsid w:val="0000380C"/>
    <w:rsid w:val="0000395A"/>
    <w:rsid w:val="00003975"/>
    <w:rsid w:val="00003BC9"/>
    <w:rsid w:val="00003C71"/>
    <w:rsid w:val="00003D43"/>
    <w:rsid w:val="00003F9A"/>
    <w:rsid w:val="00004090"/>
    <w:rsid w:val="0000412B"/>
    <w:rsid w:val="000041DE"/>
    <w:rsid w:val="000049AB"/>
    <w:rsid w:val="00004BB1"/>
    <w:rsid w:val="00004D21"/>
    <w:rsid w:val="00004E4B"/>
    <w:rsid w:val="00004FA5"/>
    <w:rsid w:val="00004FCF"/>
    <w:rsid w:val="00005125"/>
    <w:rsid w:val="00005129"/>
    <w:rsid w:val="0000513D"/>
    <w:rsid w:val="00005547"/>
    <w:rsid w:val="0000579F"/>
    <w:rsid w:val="00005A40"/>
    <w:rsid w:val="00005D38"/>
    <w:rsid w:val="00005D3B"/>
    <w:rsid w:val="00005E41"/>
    <w:rsid w:val="00005EA7"/>
    <w:rsid w:val="00005FC6"/>
    <w:rsid w:val="00005FEA"/>
    <w:rsid w:val="000060CD"/>
    <w:rsid w:val="000061A7"/>
    <w:rsid w:val="000066A1"/>
    <w:rsid w:val="00006711"/>
    <w:rsid w:val="0000691D"/>
    <w:rsid w:val="00006A1E"/>
    <w:rsid w:val="00006E73"/>
    <w:rsid w:val="00006E80"/>
    <w:rsid w:val="0000713C"/>
    <w:rsid w:val="000072C7"/>
    <w:rsid w:val="0000776B"/>
    <w:rsid w:val="00007891"/>
    <w:rsid w:val="000078D7"/>
    <w:rsid w:val="000079F4"/>
    <w:rsid w:val="00007BAC"/>
    <w:rsid w:val="00007D28"/>
    <w:rsid w:val="00007E9C"/>
    <w:rsid w:val="00007EE9"/>
    <w:rsid w:val="00007F64"/>
    <w:rsid w:val="00007FA0"/>
    <w:rsid w:val="00007FB4"/>
    <w:rsid w:val="0001004D"/>
    <w:rsid w:val="00010168"/>
    <w:rsid w:val="000103F2"/>
    <w:rsid w:val="000108F1"/>
    <w:rsid w:val="0001097D"/>
    <w:rsid w:val="00010D53"/>
    <w:rsid w:val="00010D56"/>
    <w:rsid w:val="00010E06"/>
    <w:rsid w:val="00011237"/>
    <w:rsid w:val="0001135A"/>
    <w:rsid w:val="00011393"/>
    <w:rsid w:val="00011512"/>
    <w:rsid w:val="000116E4"/>
    <w:rsid w:val="0001176B"/>
    <w:rsid w:val="000118DF"/>
    <w:rsid w:val="00011A60"/>
    <w:rsid w:val="00011C39"/>
    <w:rsid w:val="00011CED"/>
    <w:rsid w:val="0001241F"/>
    <w:rsid w:val="000127EE"/>
    <w:rsid w:val="0001333C"/>
    <w:rsid w:val="000138A6"/>
    <w:rsid w:val="0001398F"/>
    <w:rsid w:val="00013A1A"/>
    <w:rsid w:val="00013AEF"/>
    <w:rsid w:val="00013CD6"/>
    <w:rsid w:val="00013E99"/>
    <w:rsid w:val="00013F1B"/>
    <w:rsid w:val="000144D9"/>
    <w:rsid w:val="00014586"/>
    <w:rsid w:val="000146C7"/>
    <w:rsid w:val="000146F0"/>
    <w:rsid w:val="000148DE"/>
    <w:rsid w:val="00014C2E"/>
    <w:rsid w:val="00014C70"/>
    <w:rsid w:val="000150CA"/>
    <w:rsid w:val="000152D4"/>
    <w:rsid w:val="000152F2"/>
    <w:rsid w:val="00015531"/>
    <w:rsid w:val="000157EF"/>
    <w:rsid w:val="000158C2"/>
    <w:rsid w:val="00015A53"/>
    <w:rsid w:val="00015BF0"/>
    <w:rsid w:val="00015C2D"/>
    <w:rsid w:val="00015C75"/>
    <w:rsid w:val="0001652C"/>
    <w:rsid w:val="00016C42"/>
    <w:rsid w:val="00016E86"/>
    <w:rsid w:val="00016E9D"/>
    <w:rsid w:val="00017088"/>
    <w:rsid w:val="00017300"/>
    <w:rsid w:val="0001734B"/>
    <w:rsid w:val="00017775"/>
    <w:rsid w:val="0001795B"/>
    <w:rsid w:val="00017B2F"/>
    <w:rsid w:val="00017B64"/>
    <w:rsid w:val="00017BCD"/>
    <w:rsid w:val="00017DF0"/>
    <w:rsid w:val="00017F62"/>
    <w:rsid w:val="00017FE2"/>
    <w:rsid w:val="00017FF2"/>
    <w:rsid w:val="00020041"/>
    <w:rsid w:val="000201A7"/>
    <w:rsid w:val="00020256"/>
    <w:rsid w:val="0002035A"/>
    <w:rsid w:val="000204AE"/>
    <w:rsid w:val="00020617"/>
    <w:rsid w:val="00020A4D"/>
    <w:rsid w:val="00020EF5"/>
    <w:rsid w:val="0002104E"/>
    <w:rsid w:val="000210F7"/>
    <w:rsid w:val="000211D8"/>
    <w:rsid w:val="000212C0"/>
    <w:rsid w:val="00021749"/>
    <w:rsid w:val="00021832"/>
    <w:rsid w:val="000219A2"/>
    <w:rsid w:val="000219A4"/>
    <w:rsid w:val="00021B65"/>
    <w:rsid w:val="00021C81"/>
    <w:rsid w:val="00021D2D"/>
    <w:rsid w:val="00021D71"/>
    <w:rsid w:val="000220ED"/>
    <w:rsid w:val="000221F4"/>
    <w:rsid w:val="000225A6"/>
    <w:rsid w:val="0002291D"/>
    <w:rsid w:val="00022C3E"/>
    <w:rsid w:val="00022E00"/>
    <w:rsid w:val="0002304D"/>
    <w:rsid w:val="000232E5"/>
    <w:rsid w:val="0002398E"/>
    <w:rsid w:val="00023A72"/>
    <w:rsid w:val="00023C7D"/>
    <w:rsid w:val="00023D56"/>
    <w:rsid w:val="00023DAB"/>
    <w:rsid w:val="00023FA9"/>
    <w:rsid w:val="00024042"/>
    <w:rsid w:val="000240CC"/>
    <w:rsid w:val="000242B6"/>
    <w:rsid w:val="000243E5"/>
    <w:rsid w:val="000246CC"/>
    <w:rsid w:val="0002472E"/>
    <w:rsid w:val="00024756"/>
    <w:rsid w:val="00024878"/>
    <w:rsid w:val="00024B11"/>
    <w:rsid w:val="00024CF6"/>
    <w:rsid w:val="00024D4F"/>
    <w:rsid w:val="00024DB6"/>
    <w:rsid w:val="00024E84"/>
    <w:rsid w:val="00024ED5"/>
    <w:rsid w:val="00024FF6"/>
    <w:rsid w:val="000250A3"/>
    <w:rsid w:val="0002515F"/>
    <w:rsid w:val="0002535E"/>
    <w:rsid w:val="00025451"/>
    <w:rsid w:val="00025518"/>
    <w:rsid w:val="0002557B"/>
    <w:rsid w:val="000255D6"/>
    <w:rsid w:val="00025714"/>
    <w:rsid w:val="000257C5"/>
    <w:rsid w:val="0002587B"/>
    <w:rsid w:val="00025C67"/>
    <w:rsid w:val="00025D9A"/>
    <w:rsid w:val="00025DA4"/>
    <w:rsid w:val="00025F62"/>
    <w:rsid w:val="000260E7"/>
    <w:rsid w:val="00026120"/>
    <w:rsid w:val="000264B2"/>
    <w:rsid w:val="000264F0"/>
    <w:rsid w:val="0002664F"/>
    <w:rsid w:val="00026B16"/>
    <w:rsid w:val="00026C60"/>
    <w:rsid w:val="0002700D"/>
    <w:rsid w:val="0002703F"/>
    <w:rsid w:val="00027053"/>
    <w:rsid w:val="00027192"/>
    <w:rsid w:val="00027199"/>
    <w:rsid w:val="000271D0"/>
    <w:rsid w:val="0002720D"/>
    <w:rsid w:val="0002728B"/>
    <w:rsid w:val="00027699"/>
    <w:rsid w:val="0002769A"/>
    <w:rsid w:val="000276E2"/>
    <w:rsid w:val="0002790C"/>
    <w:rsid w:val="000279B1"/>
    <w:rsid w:val="00027E33"/>
    <w:rsid w:val="00030177"/>
    <w:rsid w:val="0003078A"/>
    <w:rsid w:val="000307A0"/>
    <w:rsid w:val="00030838"/>
    <w:rsid w:val="000309CF"/>
    <w:rsid w:val="00030B66"/>
    <w:rsid w:val="00030BBC"/>
    <w:rsid w:val="00030CD5"/>
    <w:rsid w:val="00031054"/>
    <w:rsid w:val="0003120A"/>
    <w:rsid w:val="000313F1"/>
    <w:rsid w:val="00031449"/>
    <w:rsid w:val="00031468"/>
    <w:rsid w:val="000315C1"/>
    <w:rsid w:val="000316C4"/>
    <w:rsid w:val="000316FF"/>
    <w:rsid w:val="0003194E"/>
    <w:rsid w:val="00031B2B"/>
    <w:rsid w:val="00031BFD"/>
    <w:rsid w:val="00031E81"/>
    <w:rsid w:val="00031EAC"/>
    <w:rsid w:val="00031F35"/>
    <w:rsid w:val="000320FF"/>
    <w:rsid w:val="000323AA"/>
    <w:rsid w:val="000324F7"/>
    <w:rsid w:val="00032501"/>
    <w:rsid w:val="00032663"/>
    <w:rsid w:val="00032875"/>
    <w:rsid w:val="00032AFC"/>
    <w:rsid w:val="00032C89"/>
    <w:rsid w:val="00032EE4"/>
    <w:rsid w:val="00032FE1"/>
    <w:rsid w:val="000331C1"/>
    <w:rsid w:val="00033430"/>
    <w:rsid w:val="000334D1"/>
    <w:rsid w:val="0003397B"/>
    <w:rsid w:val="00033B20"/>
    <w:rsid w:val="00033D0A"/>
    <w:rsid w:val="00033F7F"/>
    <w:rsid w:val="00033FDF"/>
    <w:rsid w:val="00034012"/>
    <w:rsid w:val="000341B3"/>
    <w:rsid w:val="0003453C"/>
    <w:rsid w:val="000348D0"/>
    <w:rsid w:val="000349EC"/>
    <w:rsid w:val="00034C0D"/>
    <w:rsid w:val="00034DF3"/>
    <w:rsid w:val="00034F97"/>
    <w:rsid w:val="000354B7"/>
    <w:rsid w:val="0003560A"/>
    <w:rsid w:val="00035747"/>
    <w:rsid w:val="00035B32"/>
    <w:rsid w:val="00035BDB"/>
    <w:rsid w:val="00035FBA"/>
    <w:rsid w:val="000361C1"/>
    <w:rsid w:val="0003636D"/>
    <w:rsid w:val="00036437"/>
    <w:rsid w:val="000365A1"/>
    <w:rsid w:val="000365BA"/>
    <w:rsid w:val="000365FC"/>
    <w:rsid w:val="000366EF"/>
    <w:rsid w:val="00036875"/>
    <w:rsid w:val="000368B4"/>
    <w:rsid w:val="00036A85"/>
    <w:rsid w:val="00036AFD"/>
    <w:rsid w:val="00036BFF"/>
    <w:rsid w:val="00036C45"/>
    <w:rsid w:val="00036D4B"/>
    <w:rsid w:val="00037129"/>
    <w:rsid w:val="00037213"/>
    <w:rsid w:val="000373E7"/>
    <w:rsid w:val="00037937"/>
    <w:rsid w:val="00037CC0"/>
    <w:rsid w:val="00037E9C"/>
    <w:rsid w:val="0004054B"/>
    <w:rsid w:val="00040577"/>
    <w:rsid w:val="000406FA"/>
    <w:rsid w:val="00040741"/>
    <w:rsid w:val="0004087A"/>
    <w:rsid w:val="00040880"/>
    <w:rsid w:val="000409E3"/>
    <w:rsid w:val="00040A4D"/>
    <w:rsid w:val="00040CA1"/>
    <w:rsid w:val="00040D22"/>
    <w:rsid w:val="00040DEE"/>
    <w:rsid w:val="00040DF7"/>
    <w:rsid w:val="000411BA"/>
    <w:rsid w:val="0004149E"/>
    <w:rsid w:val="00041A81"/>
    <w:rsid w:val="00041B40"/>
    <w:rsid w:val="00041BE8"/>
    <w:rsid w:val="00041CC1"/>
    <w:rsid w:val="00041D36"/>
    <w:rsid w:val="00041DA5"/>
    <w:rsid w:val="00041EDC"/>
    <w:rsid w:val="00042203"/>
    <w:rsid w:val="0004235C"/>
    <w:rsid w:val="0004264D"/>
    <w:rsid w:val="00042AEA"/>
    <w:rsid w:val="00042B16"/>
    <w:rsid w:val="00042BC8"/>
    <w:rsid w:val="00042E32"/>
    <w:rsid w:val="00042FA3"/>
    <w:rsid w:val="000430DD"/>
    <w:rsid w:val="00043140"/>
    <w:rsid w:val="000431CE"/>
    <w:rsid w:val="000436F6"/>
    <w:rsid w:val="00043957"/>
    <w:rsid w:val="000439BA"/>
    <w:rsid w:val="000439ED"/>
    <w:rsid w:val="00043B2E"/>
    <w:rsid w:val="00044018"/>
    <w:rsid w:val="00044232"/>
    <w:rsid w:val="00044454"/>
    <w:rsid w:val="0004454F"/>
    <w:rsid w:val="00044723"/>
    <w:rsid w:val="00044776"/>
    <w:rsid w:val="00044812"/>
    <w:rsid w:val="00044890"/>
    <w:rsid w:val="00044B36"/>
    <w:rsid w:val="00044E58"/>
    <w:rsid w:val="00044E84"/>
    <w:rsid w:val="0004501D"/>
    <w:rsid w:val="00045205"/>
    <w:rsid w:val="0004529B"/>
    <w:rsid w:val="000452D3"/>
    <w:rsid w:val="00045582"/>
    <w:rsid w:val="0004566F"/>
    <w:rsid w:val="00045875"/>
    <w:rsid w:val="0004590C"/>
    <w:rsid w:val="00045942"/>
    <w:rsid w:val="00045D2C"/>
    <w:rsid w:val="00045F9F"/>
    <w:rsid w:val="0004606A"/>
    <w:rsid w:val="00046202"/>
    <w:rsid w:val="00046467"/>
    <w:rsid w:val="0004646B"/>
    <w:rsid w:val="000464A7"/>
    <w:rsid w:val="000464D8"/>
    <w:rsid w:val="00046514"/>
    <w:rsid w:val="0004669E"/>
    <w:rsid w:val="0004672C"/>
    <w:rsid w:val="0004688A"/>
    <w:rsid w:val="000468AF"/>
    <w:rsid w:val="00046FC5"/>
    <w:rsid w:val="0004700E"/>
    <w:rsid w:val="0004707C"/>
    <w:rsid w:val="000470C0"/>
    <w:rsid w:val="000472AF"/>
    <w:rsid w:val="000475DF"/>
    <w:rsid w:val="000476D4"/>
    <w:rsid w:val="00047C75"/>
    <w:rsid w:val="00050015"/>
    <w:rsid w:val="00050111"/>
    <w:rsid w:val="00050142"/>
    <w:rsid w:val="00050147"/>
    <w:rsid w:val="00050174"/>
    <w:rsid w:val="000503B4"/>
    <w:rsid w:val="00050781"/>
    <w:rsid w:val="0005081A"/>
    <w:rsid w:val="00050CF7"/>
    <w:rsid w:val="00050E45"/>
    <w:rsid w:val="00050E59"/>
    <w:rsid w:val="00050F97"/>
    <w:rsid w:val="000511A7"/>
    <w:rsid w:val="0005128B"/>
    <w:rsid w:val="0005133D"/>
    <w:rsid w:val="000513D9"/>
    <w:rsid w:val="000517FF"/>
    <w:rsid w:val="000518C0"/>
    <w:rsid w:val="00051B4B"/>
    <w:rsid w:val="00051C42"/>
    <w:rsid w:val="00051C97"/>
    <w:rsid w:val="00051D3B"/>
    <w:rsid w:val="00051E8E"/>
    <w:rsid w:val="00051F06"/>
    <w:rsid w:val="00052041"/>
    <w:rsid w:val="0005229F"/>
    <w:rsid w:val="00052346"/>
    <w:rsid w:val="00052481"/>
    <w:rsid w:val="00052735"/>
    <w:rsid w:val="00052960"/>
    <w:rsid w:val="00052FB3"/>
    <w:rsid w:val="000531D4"/>
    <w:rsid w:val="0005325E"/>
    <w:rsid w:val="000533F6"/>
    <w:rsid w:val="000535B5"/>
    <w:rsid w:val="0005373A"/>
    <w:rsid w:val="00053795"/>
    <w:rsid w:val="0005384B"/>
    <w:rsid w:val="0005398B"/>
    <w:rsid w:val="0005399D"/>
    <w:rsid w:val="00053A58"/>
    <w:rsid w:val="00053FAA"/>
    <w:rsid w:val="000540A8"/>
    <w:rsid w:val="000540F4"/>
    <w:rsid w:val="0005418A"/>
    <w:rsid w:val="000541BC"/>
    <w:rsid w:val="00054300"/>
    <w:rsid w:val="00054391"/>
    <w:rsid w:val="000543A9"/>
    <w:rsid w:val="00054704"/>
    <w:rsid w:val="00054763"/>
    <w:rsid w:val="000548BF"/>
    <w:rsid w:val="00054AB3"/>
    <w:rsid w:val="00054B73"/>
    <w:rsid w:val="00054E55"/>
    <w:rsid w:val="0005501B"/>
    <w:rsid w:val="00055058"/>
    <w:rsid w:val="0005535B"/>
    <w:rsid w:val="000555C7"/>
    <w:rsid w:val="000556BF"/>
    <w:rsid w:val="00055729"/>
    <w:rsid w:val="00055AA7"/>
    <w:rsid w:val="00055D1D"/>
    <w:rsid w:val="00055DD6"/>
    <w:rsid w:val="00055E4F"/>
    <w:rsid w:val="00056162"/>
    <w:rsid w:val="00056255"/>
    <w:rsid w:val="00056427"/>
    <w:rsid w:val="00056512"/>
    <w:rsid w:val="00056561"/>
    <w:rsid w:val="00056807"/>
    <w:rsid w:val="00056D9E"/>
    <w:rsid w:val="00057076"/>
    <w:rsid w:val="00057137"/>
    <w:rsid w:val="000571A7"/>
    <w:rsid w:val="00057285"/>
    <w:rsid w:val="00057399"/>
    <w:rsid w:val="000575FD"/>
    <w:rsid w:val="00057AA3"/>
    <w:rsid w:val="00057AA8"/>
    <w:rsid w:val="00057AF1"/>
    <w:rsid w:val="00057B94"/>
    <w:rsid w:val="00057D5B"/>
    <w:rsid w:val="00060092"/>
    <w:rsid w:val="0006009A"/>
    <w:rsid w:val="00060307"/>
    <w:rsid w:val="000603B7"/>
    <w:rsid w:val="000603D0"/>
    <w:rsid w:val="00060498"/>
    <w:rsid w:val="00060BFB"/>
    <w:rsid w:val="00060C76"/>
    <w:rsid w:val="00060FD1"/>
    <w:rsid w:val="00060FF7"/>
    <w:rsid w:val="00060FF9"/>
    <w:rsid w:val="00061071"/>
    <w:rsid w:val="000610A6"/>
    <w:rsid w:val="000610EF"/>
    <w:rsid w:val="000610F9"/>
    <w:rsid w:val="000611EB"/>
    <w:rsid w:val="0006128F"/>
    <w:rsid w:val="000614F5"/>
    <w:rsid w:val="00061524"/>
    <w:rsid w:val="00061596"/>
    <w:rsid w:val="000616A7"/>
    <w:rsid w:val="0006171E"/>
    <w:rsid w:val="00061848"/>
    <w:rsid w:val="00061C03"/>
    <w:rsid w:val="00061C36"/>
    <w:rsid w:val="00061F52"/>
    <w:rsid w:val="00062067"/>
    <w:rsid w:val="000620F9"/>
    <w:rsid w:val="000621B5"/>
    <w:rsid w:val="00062224"/>
    <w:rsid w:val="00062537"/>
    <w:rsid w:val="00062595"/>
    <w:rsid w:val="0006289B"/>
    <w:rsid w:val="000628D1"/>
    <w:rsid w:val="0006297F"/>
    <w:rsid w:val="000629CD"/>
    <w:rsid w:val="00062A4E"/>
    <w:rsid w:val="00062E17"/>
    <w:rsid w:val="00063689"/>
    <w:rsid w:val="000637D8"/>
    <w:rsid w:val="00063D9A"/>
    <w:rsid w:val="00063EFD"/>
    <w:rsid w:val="0006418B"/>
    <w:rsid w:val="00064246"/>
    <w:rsid w:val="00064293"/>
    <w:rsid w:val="000642AE"/>
    <w:rsid w:val="000642ED"/>
    <w:rsid w:val="0006439F"/>
    <w:rsid w:val="0006441F"/>
    <w:rsid w:val="000645ED"/>
    <w:rsid w:val="00064767"/>
    <w:rsid w:val="00064D4B"/>
    <w:rsid w:val="00064E38"/>
    <w:rsid w:val="00064E6F"/>
    <w:rsid w:val="00064FDB"/>
    <w:rsid w:val="0006518C"/>
    <w:rsid w:val="00065545"/>
    <w:rsid w:val="00065966"/>
    <w:rsid w:val="00065BBE"/>
    <w:rsid w:val="00065DF0"/>
    <w:rsid w:val="0006607D"/>
    <w:rsid w:val="00066095"/>
    <w:rsid w:val="00066511"/>
    <w:rsid w:val="0006665C"/>
    <w:rsid w:val="000669A2"/>
    <w:rsid w:val="00066E14"/>
    <w:rsid w:val="00066ECA"/>
    <w:rsid w:val="00066F91"/>
    <w:rsid w:val="00067010"/>
    <w:rsid w:val="00067218"/>
    <w:rsid w:val="000673ED"/>
    <w:rsid w:val="0006778F"/>
    <w:rsid w:val="00067E37"/>
    <w:rsid w:val="000703AE"/>
    <w:rsid w:val="000708A1"/>
    <w:rsid w:val="000709AC"/>
    <w:rsid w:val="00070BA5"/>
    <w:rsid w:val="00070BF8"/>
    <w:rsid w:val="00070DB3"/>
    <w:rsid w:val="00070EEB"/>
    <w:rsid w:val="00070EF2"/>
    <w:rsid w:val="00070F6D"/>
    <w:rsid w:val="00071025"/>
    <w:rsid w:val="00071194"/>
    <w:rsid w:val="00071206"/>
    <w:rsid w:val="00071477"/>
    <w:rsid w:val="0007155F"/>
    <w:rsid w:val="000715F9"/>
    <w:rsid w:val="00071856"/>
    <w:rsid w:val="000718F4"/>
    <w:rsid w:val="00071A03"/>
    <w:rsid w:val="00071AD6"/>
    <w:rsid w:val="00071B3B"/>
    <w:rsid w:val="00071E65"/>
    <w:rsid w:val="00071E69"/>
    <w:rsid w:val="00071F13"/>
    <w:rsid w:val="00072041"/>
    <w:rsid w:val="0007205D"/>
    <w:rsid w:val="00072099"/>
    <w:rsid w:val="000723C8"/>
    <w:rsid w:val="000726F6"/>
    <w:rsid w:val="0007278A"/>
    <w:rsid w:val="00072A2F"/>
    <w:rsid w:val="00072E50"/>
    <w:rsid w:val="00072F30"/>
    <w:rsid w:val="0007323E"/>
    <w:rsid w:val="000733E8"/>
    <w:rsid w:val="00073449"/>
    <w:rsid w:val="0007348B"/>
    <w:rsid w:val="000735FB"/>
    <w:rsid w:val="0007369B"/>
    <w:rsid w:val="000737D8"/>
    <w:rsid w:val="00073931"/>
    <w:rsid w:val="00073A60"/>
    <w:rsid w:val="00073AFC"/>
    <w:rsid w:val="00073C3D"/>
    <w:rsid w:val="00073C59"/>
    <w:rsid w:val="00073CE7"/>
    <w:rsid w:val="00073DCA"/>
    <w:rsid w:val="00073E40"/>
    <w:rsid w:val="00074130"/>
    <w:rsid w:val="0007423E"/>
    <w:rsid w:val="00074274"/>
    <w:rsid w:val="00074323"/>
    <w:rsid w:val="0007439A"/>
    <w:rsid w:val="000743A1"/>
    <w:rsid w:val="0007449A"/>
    <w:rsid w:val="000744FA"/>
    <w:rsid w:val="000745D0"/>
    <w:rsid w:val="0007476F"/>
    <w:rsid w:val="00074864"/>
    <w:rsid w:val="000748A0"/>
    <w:rsid w:val="00074A0B"/>
    <w:rsid w:val="00074C34"/>
    <w:rsid w:val="00074D0B"/>
    <w:rsid w:val="00074F7C"/>
    <w:rsid w:val="0007501F"/>
    <w:rsid w:val="00075111"/>
    <w:rsid w:val="0007518D"/>
    <w:rsid w:val="0007541F"/>
    <w:rsid w:val="00075595"/>
    <w:rsid w:val="00075823"/>
    <w:rsid w:val="00075C2B"/>
    <w:rsid w:val="00075F91"/>
    <w:rsid w:val="00076030"/>
    <w:rsid w:val="000765DC"/>
    <w:rsid w:val="0007660F"/>
    <w:rsid w:val="000766B9"/>
    <w:rsid w:val="000767B7"/>
    <w:rsid w:val="00076B2D"/>
    <w:rsid w:val="00076DFC"/>
    <w:rsid w:val="00076E2E"/>
    <w:rsid w:val="000771AF"/>
    <w:rsid w:val="00077200"/>
    <w:rsid w:val="0007722F"/>
    <w:rsid w:val="0007728E"/>
    <w:rsid w:val="0007754E"/>
    <w:rsid w:val="00077AC1"/>
    <w:rsid w:val="00077D3F"/>
    <w:rsid w:val="00077D40"/>
    <w:rsid w:val="00077E07"/>
    <w:rsid w:val="00080388"/>
    <w:rsid w:val="0008047C"/>
    <w:rsid w:val="00080613"/>
    <w:rsid w:val="00080837"/>
    <w:rsid w:val="00080CDB"/>
    <w:rsid w:val="00080FC1"/>
    <w:rsid w:val="00081269"/>
    <w:rsid w:val="0008176A"/>
    <w:rsid w:val="00081892"/>
    <w:rsid w:val="000819B4"/>
    <w:rsid w:val="00081ABA"/>
    <w:rsid w:val="00081AE7"/>
    <w:rsid w:val="00081B76"/>
    <w:rsid w:val="00081C75"/>
    <w:rsid w:val="00081C9A"/>
    <w:rsid w:val="00081D92"/>
    <w:rsid w:val="00081F05"/>
    <w:rsid w:val="00081F56"/>
    <w:rsid w:val="000823A8"/>
    <w:rsid w:val="00082404"/>
    <w:rsid w:val="000824A3"/>
    <w:rsid w:val="000824D6"/>
    <w:rsid w:val="000825A0"/>
    <w:rsid w:val="00082678"/>
    <w:rsid w:val="000828A6"/>
    <w:rsid w:val="0008290D"/>
    <w:rsid w:val="00082C03"/>
    <w:rsid w:val="00082C82"/>
    <w:rsid w:val="00082D17"/>
    <w:rsid w:val="00082E8A"/>
    <w:rsid w:val="00082EBE"/>
    <w:rsid w:val="00082F50"/>
    <w:rsid w:val="00083018"/>
    <w:rsid w:val="0008304E"/>
    <w:rsid w:val="0008312D"/>
    <w:rsid w:val="000831FA"/>
    <w:rsid w:val="00083476"/>
    <w:rsid w:val="000835A1"/>
    <w:rsid w:val="00083682"/>
    <w:rsid w:val="0008371B"/>
    <w:rsid w:val="0008373B"/>
    <w:rsid w:val="0008394C"/>
    <w:rsid w:val="0008396E"/>
    <w:rsid w:val="000839AA"/>
    <w:rsid w:val="000841AD"/>
    <w:rsid w:val="000841D5"/>
    <w:rsid w:val="0008424D"/>
    <w:rsid w:val="0008430D"/>
    <w:rsid w:val="0008446C"/>
    <w:rsid w:val="00084826"/>
    <w:rsid w:val="00084889"/>
    <w:rsid w:val="0008488B"/>
    <w:rsid w:val="000848CA"/>
    <w:rsid w:val="000848D5"/>
    <w:rsid w:val="000848D9"/>
    <w:rsid w:val="0008491F"/>
    <w:rsid w:val="000849B1"/>
    <w:rsid w:val="00084C56"/>
    <w:rsid w:val="00085417"/>
    <w:rsid w:val="0008550F"/>
    <w:rsid w:val="00085871"/>
    <w:rsid w:val="00085B8E"/>
    <w:rsid w:val="00085E60"/>
    <w:rsid w:val="00085FFA"/>
    <w:rsid w:val="00086427"/>
    <w:rsid w:val="00086809"/>
    <w:rsid w:val="00086A09"/>
    <w:rsid w:val="00086C37"/>
    <w:rsid w:val="00086DE9"/>
    <w:rsid w:val="00086E6D"/>
    <w:rsid w:val="000871CD"/>
    <w:rsid w:val="000874F0"/>
    <w:rsid w:val="0008787B"/>
    <w:rsid w:val="00087AF5"/>
    <w:rsid w:val="00087BB4"/>
    <w:rsid w:val="00087C0F"/>
    <w:rsid w:val="00087E86"/>
    <w:rsid w:val="00090312"/>
    <w:rsid w:val="0009041D"/>
    <w:rsid w:val="00090891"/>
    <w:rsid w:val="000908B7"/>
    <w:rsid w:val="0009094C"/>
    <w:rsid w:val="00090EB9"/>
    <w:rsid w:val="00090FCC"/>
    <w:rsid w:val="00090FCD"/>
    <w:rsid w:val="00091042"/>
    <w:rsid w:val="000912DB"/>
    <w:rsid w:val="00091317"/>
    <w:rsid w:val="000913C7"/>
    <w:rsid w:val="00091465"/>
    <w:rsid w:val="00091476"/>
    <w:rsid w:val="000915E6"/>
    <w:rsid w:val="000916BA"/>
    <w:rsid w:val="00091842"/>
    <w:rsid w:val="000918B0"/>
    <w:rsid w:val="00091938"/>
    <w:rsid w:val="00091B55"/>
    <w:rsid w:val="00091B5A"/>
    <w:rsid w:val="00091C80"/>
    <w:rsid w:val="00091E02"/>
    <w:rsid w:val="000920D3"/>
    <w:rsid w:val="000924CF"/>
    <w:rsid w:val="00092557"/>
    <w:rsid w:val="00092637"/>
    <w:rsid w:val="0009269D"/>
    <w:rsid w:val="00092715"/>
    <w:rsid w:val="0009283A"/>
    <w:rsid w:val="00092E18"/>
    <w:rsid w:val="00092EC6"/>
    <w:rsid w:val="00093011"/>
    <w:rsid w:val="000933EF"/>
    <w:rsid w:val="0009344E"/>
    <w:rsid w:val="00093612"/>
    <w:rsid w:val="00093930"/>
    <w:rsid w:val="00093BB0"/>
    <w:rsid w:val="00093D1C"/>
    <w:rsid w:val="00093F54"/>
    <w:rsid w:val="0009414F"/>
    <w:rsid w:val="000941B8"/>
    <w:rsid w:val="0009464B"/>
    <w:rsid w:val="00094749"/>
    <w:rsid w:val="00094854"/>
    <w:rsid w:val="000949AB"/>
    <w:rsid w:val="00094B9A"/>
    <w:rsid w:val="00094D32"/>
    <w:rsid w:val="00094F4F"/>
    <w:rsid w:val="000952EA"/>
    <w:rsid w:val="0009550E"/>
    <w:rsid w:val="0009593B"/>
    <w:rsid w:val="00095A13"/>
    <w:rsid w:val="00095A56"/>
    <w:rsid w:val="00095B72"/>
    <w:rsid w:val="00095C01"/>
    <w:rsid w:val="00095C5F"/>
    <w:rsid w:val="00095F59"/>
    <w:rsid w:val="00096153"/>
    <w:rsid w:val="0009615B"/>
    <w:rsid w:val="00096233"/>
    <w:rsid w:val="0009635B"/>
    <w:rsid w:val="000964C5"/>
    <w:rsid w:val="000965AE"/>
    <w:rsid w:val="0009660E"/>
    <w:rsid w:val="00096745"/>
    <w:rsid w:val="000967F0"/>
    <w:rsid w:val="000969CB"/>
    <w:rsid w:val="00096A2B"/>
    <w:rsid w:val="000975E4"/>
    <w:rsid w:val="000978F3"/>
    <w:rsid w:val="000A0025"/>
    <w:rsid w:val="000A02A2"/>
    <w:rsid w:val="000A0515"/>
    <w:rsid w:val="000A05C9"/>
    <w:rsid w:val="000A0631"/>
    <w:rsid w:val="000A086D"/>
    <w:rsid w:val="000A0901"/>
    <w:rsid w:val="000A0936"/>
    <w:rsid w:val="000A09C5"/>
    <w:rsid w:val="000A0A3D"/>
    <w:rsid w:val="000A0A84"/>
    <w:rsid w:val="000A0B91"/>
    <w:rsid w:val="000A0C22"/>
    <w:rsid w:val="000A0CF2"/>
    <w:rsid w:val="000A0D2A"/>
    <w:rsid w:val="000A0F3D"/>
    <w:rsid w:val="000A1311"/>
    <w:rsid w:val="000A13F7"/>
    <w:rsid w:val="000A14AE"/>
    <w:rsid w:val="000A1630"/>
    <w:rsid w:val="000A16F7"/>
    <w:rsid w:val="000A1789"/>
    <w:rsid w:val="000A197A"/>
    <w:rsid w:val="000A1BAF"/>
    <w:rsid w:val="000A1C22"/>
    <w:rsid w:val="000A1C31"/>
    <w:rsid w:val="000A1FA2"/>
    <w:rsid w:val="000A1FF9"/>
    <w:rsid w:val="000A22B4"/>
    <w:rsid w:val="000A25CC"/>
    <w:rsid w:val="000A2707"/>
    <w:rsid w:val="000A2760"/>
    <w:rsid w:val="000A2931"/>
    <w:rsid w:val="000A2A12"/>
    <w:rsid w:val="000A2B12"/>
    <w:rsid w:val="000A2B1D"/>
    <w:rsid w:val="000A2BDC"/>
    <w:rsid w:val="000A2C07"/>
    <w:rsid w:val="000A2F7B"/>
    <w:rsid w:val="000A3238"/>
    <w:rsid w:val="000A3266"/>
    <w:rsid w:val="000A3293"/>
    <w:rsid w:val="000A33D7"/>
    <w:rsid w:val="000A370F"/>
    <w:rsid w:val="000A376E"/>
    <w:rsid w:val="000A37B2"/>
    <w:rsid w:val="000A3974"/>
    <w:rsid w:val="000A3A77"/>
    <w:rsid w:val="000A3BB9"/>
    <w:rsid w:val="000A3C09"/>
    <w:rsid w:val="000A3C8C"/>
    <w:rsid w:val="000A3CEE"/>
    <w:rsid w:val="000A3D48"/>
    <w:rsid w:val="000A3DE0"/>
    <w:rsid w:val="000A3EED"/>
    <w:rsid w:val="000A3F41"/>
    <w:rsid w:val="000A4032"/>
    <w:rsid w:val="000A4362"/>
    <w:rsid w:val="000A43DE"/>
    <w:rsid w:val="000A4589"/>
    <w:rsid w:val="000A4703"/>
    <w:rsid w:val="000A48AD"/>
    <w:rsid w:val="000A4977"/>
    <w:rsid w:val="000A4A2A"/>
    <w:rsid w:val="000A4D8E"/>
    <w:rsid w:val="000A5173"/>
    <w:rsid w:val="000A53B5"/>
    <w:rsid w:val="000A56D4"/>
    <w:rsid w:val="000A574C"/>
    <w:rsid w:val="000A596B"/>
    <w:rsid w:val="000A5AD9"/>
    <w:rsid w:val="000A60D7"/>
    <w:rsid w:val="000A6281"/>
    <w:rsid w:val="000A62FA"/>
    <w:rsid w:val="000A66EE"/>
    <w:rsid w:val="000A675D"/>
    <w:rsid w:val="000A686F"/>
    <w:rsid w:val="000A6873"/>
    <w:rsid w:val="000A69A5"/>
    <w:rsid w:val="000A6A40"/>
    <w:rsid w:val="000A6A5D"/>
    <w:rsid w:val="000A6FA1"/>
    <w:rsid w:val="000A6FDD"/>
    <w:rsid w:val="000A716D"/>
    <w:rsid w:val="000A7507"/>
    <w:rsid w:val="000A759B"/>
    <w:rsid w:val="000A761E"/>
    <w:rsid w:val="000A77B9"/>
    <w:rsid w:val="000A78EA"/>
    <w:rsid w:val="000A7A80"/>
    <w:rsid w:val="000A7B6A"/>
    <w:rsid w:val="000A7FE7"/>
    <w:rsid w:val="000B0306"/>
    <w:rsid w:val="000B03F9"/>
    <w:rsid w:val="000B06BC"/>
    <w:rsid w:val="000B06E5"/>
    <w:rsid w:val="000B0EBD"/>
    <w:rsid w:val="000B116F"/>
    <w:rsid w:val="000B12A6"/>
    <w:rsid w:val="000B1502"/>
    <w:rsid w:val="000B1823"/>
    <w:rsid w:val="000B1876"/>
    <w:rsid w:val="000B18B6"/>
    <w:rsid w:val="000B1912"/>
    <w:rsid w:val="000B19F2"/>
    <w:rsid w:val="000B1D77"/>
    <w:rsid w:val="000B1EB1"/>
    <w:rsid w:val="000B205D"/>
    <w:rsid w:val="000B21E1"/>
    <w:rsid w:val="000B21F7"/>
    <w:rsid w:val="000B2583"/>
    <w:rsid w:val="000B26C4"/>
    <w:rsid w:val="000B2799"/>
    <w:rsid w:val="000B27A3"/>
    <w:rsid w:val="000B284A"/>
    <w:rsid w:val="000B296E"/>
    <w:rsid w:val="000B2A81"/>
    <w:rsid w:val="000B2AD8"/>
    <w:rsid w:val="000B2B0E"/>
    <w:rsid w:val="000B2D83"/>
    <w:rsid w:val="000B2E73"/>
    <w:rsid w:val="000B3036"/>
    <w:rsid w:val="000B303F"/>
    <w:rsid w:val="000B3263"/>
    <w:rsid w:val="000B33CA"/>
    <w:rsid w:val="000B34A8"/>
    <w:rsid w:val="000B3801"/>
    <w:rsid w:val="000B38DC"/>
    <w:rsid w:val="000B3A06"/>
    <w:rsid w:val="000B3B26"/>
    <w:rsid w:val="000B3C15"/>
    <w:rsid w:val="000B3D7F"/>
    <w:rsid w:val="000B3F0F"/>
    <w:rsid w:val="000B3FC5"/>
    <w:rsid w:val="000B4042"/>
    <w:rsid w:val="000B409B"/>
    <w:rsid w:val="000B4494"/>
    <w:rsid w:val="000B483F"/>
    <w:rsid w:val="000B4854"/>
    <w:rsid w:val="000B4B40"/>
    <w:rsid w:val="000B4CA5"/>
    <w:rsid w:val="000B4CE9"/>
    <w:rsid w:val="000B4DD7"/>
    <w:rsid w:val="000B4F1F"/>
    <w:rsid w:val="000B4F83"/>
    <w:rsid w:val="000B500D"/>
    <w:rsid w:val="000B51E3"/>
    <w:rsid w:val="000B5209"/>
    <w:rsid w:val="000B5664"/>
    <w:rsid w:val="000B5B0D"/>
    <w:rsid w:val="000B5CF5"/>
    <w:rsid w:val="000B5E84"/>
    <w:rsid w:val="000B5EA2"/>
    <w:rsid w:val="000B5F75"/>
    <w:rsid w:val="000B61A9"/>
    <w:rsid w:val="000B65D2"/>
    <w:rsid w:val="000B6611"/>
    <w:rsid w:val="000B6643"/>
    <w:rsid w:val="000B66E8"/>
    <w:rsid w:val="000B66EE"/>
    <w:rsid w:val="000B6823"/>
    <w:rsid w:val="000B6916"/>
    <w:rsid w:val="000B6A2B"/>
    <w:rsid w:val="000B6AFC"/>
    <w:rsid w:val="000B6F25"/>
    <w:rsid w:val="000B6F75"/>
    <w:rsid w:val="000B7387"/>
    <w:rsid w:val="000B74B5"/>
    <w:rsid w:val="000B7BC1"/>
    <w:rsid w:val="000B7DB4"/>
    <w:rsid w:val="000B7F09"/>
    <w:rsid w:val="000C00D2"/>
    <w:rsid w:val="000C00DF"/>
    <w:rsid w:val="000C0126"/>
    <w:rsid w:val="000C0195"/>
    <w:rsid w:val="000C01F6"/>
    <w:rsid w:val="000C039D"/>
    <w:rsid w:val="000C0401"/>
    <w:rsid w:val="000C046E"/>
    <w:rsid w:val="000C056D"/>
    <w:rsid w:val="000C071B"/>
    <w:rsid w:val="000C0F49"/>
    <w:rsid w:val="000C1035"/>
    <w:rsid w:val="000C106F"/>
    <w:rsid w:val="000C1153"/>
    <w:rsid w:val="000C13F0"/>
    <w:rsid w:val="000C14A2"/>
    <w:rsid w:val="000C15B8"/>
    <w:rsid w:val="000C1708"/>
    <w:rsid w:val="000C182C"/>
    <w:rsid w:val="000C1A19"/>
    <w:rsid w:val="000C1AF6"/>
    <w:rsid w:val="000C1D4F"/>
    <w:rsid w:val="000C1F20"/>
    <w:rsid w:val="000C2357"/>
    <w:rsid w:val="000C239E"/>
    <w:rsid w:val="000C2545"/>
    <w:rsid w:val="000C2669"/>
    <w:rsid w:val="000C2982"/>
    <w:rsid w:val="000C29A2"/>
    <w:rsid w:val="000C2CC2"/>
    <w:rsid w:val="000C2FC0"/>
    <w:rsid w:val="000C2FD7"/>
    <w:rsid w:val="000C3000"/>
    <w:rsid w:val="000C3119"/>
    <w:rsid w:val="000C312C"/>
    <w:rsid w:val="000C379E"/>
    <w:rsid w:val="000C37EC"/>
    <w:rsid w:val="000C38FF"/>
    <w:rsid w:val="000C39D5"/>
    <w:rsid w:val="000C39E2"/>
    <w:rsid w:val="000C3E01"/>
    <w:rsid w:val="000C3ED7"/>
    <w:rsid w:val="000C3F93"/>
    <w:rsid w:val="000C404E"/>
    <w:rsid w:val="000C4328"/>
    <w:rsid w:val="000C43A7"/>
    <w:rsid w:val="000C4758"/>
    <w:rsid w:val="000C4791"/>
    <w:rsid w:val="000C4945"/>
    <w:rsid w:val="000C4B7D"/>
    <w:rsid w:val="000C500A"/>
    <w:rsid w:val="000C5021"/>
    <w:rsid w:val="000C5067"/>
    <w:rsid w:val="000C5177"/>
    <w:rsid w:val="000C56CF"/>
    <w:rsid w:val="000C5C55"/>
    <w:rsid w:val="000C5D48"/>
    <w:rsid w:val="000C5D50"/>
    <w:rsid w:val="000C5D7A"/>
    <w:rsid w:val="000C5E15"/>
    <w:rsid w:val="000C5F27"/>
    <w:rsid w:val="000C6048"/>
    <w:rsid w:val="000C61FA"/>
    <w:rsid w:val="000C63E4"/>
    <w:rsid w:val="000C65FF"/>
    <w:rsid w:val="000C6A1F"/>
    <w:rsid w:val="000C6CC0"/>
    <w:rsid w:val="000C6EC8"/>
    <w:rsid w:val="000C6FE9"/>
    <w:rsid w:val="000C709F"/>
    <w:rsid w:val="000C72EE"/>
    <w:rsid w:val="000C7350"/>
    <w:rsid w:val="000C73C5"/>
    <w:rsid w:val="000C73D6"/>
    <w:rsid w:val="000C756D"/>
    <w:rsid w:val="000C7625"/>
    <w:rsid w:val="000C7AE4"/>
    <w:rsid w:val="000C7B80"/>
    <w:rsid w:val="000C7C7C"/>
    <w:rsid w:val="000C7CF2"/>
    <w:rsid w:val="000C7F2A"/>
    <w:rsid w:val="000D01BD"/>
    <w:rsid w:val="000D01EE"/>
    <w:rsid w:val="000D035A"/>
    <w:rsid w:val="000D051A"/>
    <w:rsid w:val="000D079D"/>
    <w:rsid w:val="000D0801"/>
    <w:rsid w:val="000D09D4"/>
    <w:rsid w:val="000D0D50"/>
    <w:rsid w:val="000D0D5B"/>
    <w:rsid w:val="000D181B"/>
    <w:rsid w:val="000D1A84"/>
    <w:rsid w:val="000D1D35"/>
    <w:rsid w:val="000D2050"/>
    <w:rsid w:val="000D20DF"/>
    <w:rsid w:val="000D2268"/>
    <w:rsid w:val="000D23B5"/>
    <w:rsid w:val="000D2448"/>
    <w:rsid w:val="000D2575"/>
    <w:rsid w:val="000D25DA"/>
    <w:rsid w:val="000D2793"/>
    <w:rsid w:val="000D2809"/>
    <w:rsid w:val="000D2833"/>
    <w:rsid w:val="000D292E"/>
    <w:rsid w:val="000D2ABE"/>
    <w:rsid w:val="000D2ACA"/>
    <w:rsid w:val="000D2C52"/>
    <w:rsid w:val="000D2CA1"/>
    <w:rsid w:val="000D3242"/>
    <w:rsid w:val="000D32D4"/>
    <w:rsid w:val="000D36FC"/>
    <w:rsid w:val="000D38C8"/>
    <w:rsid w:val="000D3931"/>
    <w:rsid w:val="000D3A5C"/>
    <w:rsid w:val="000D3AB3"/>
    <w:rsid w:val="000D3B37"/>
    <w:rsid w:val="000D3BC1"/>
    <w:rsid w:val="000D3CEB"/>
    <w:rsid w:val="000D3D71"/>
    <w:rsid w:val="000D3D8A"/>
    <w:rsid w:val="000D44D1"/>
    <w:rsid w:val="000D45BB"/>
    <w:rsid w:val="000D461D"/>
    <w:rsid w:val="000D4907"/>
    <w:rsid w:val="000D4A14"/>
    <w:rsid w:val="000D4C8A"/>
    <w:rsid w:val="000D4E48"/>
    <w:rsid w:val="000D4FBD"/>
    <w:rsid w:val="000D5040"/>
    <w:rsid w:val="000D5208"/>
    <w:rsid w:val="000D5307"/>
    <w:rsid w:val="000D53E8"/>
    <w:rsid w:val="000D5587"/>
    <w:rsid w:val="000D55EE"/>
    <w:rsid w:val="000D56DD"/>
    <w:rsid w:val="000D57C5"/>
    <w:rsid w:val="000D5AE0"/>
    <w:rsid w:val="000D5D12"/>
    <w:rsid w:val="000D601D"/>
    <w:rsid w:val="000D61DE"/>
    <w:rsid w:val="000D62A2"/>
    <w:rsid w:val="000D6633"/>
    <w:rsid w:val="000D6696"/>
    <w:rsid w:val="000D6B30"/>
    <w:rsid w:val="000D6C48"/>
    <w:rsid w:val="000D7133"/>
    <w:rsid w:val="000D78E6"/>
    <w:rsid w:val="000D799D"/>
    <w:rsid w:val="000D7A6A"/>
    <w:rsid w:val="000D7AE6"/>
    <w:rsid w:val="000D7BF9"/>
    <w:rsid w:val="000E0323"/>
    <w:rsid w:val="000E0706"/>
    <w:rsid w:val="000E0774"/>
    <w:rsid w:val="000E0791"/>
    <w:rsid w:val="000E084A"/>
    <w:rsid w:val="000E0850"/>
    <w:rsid w:val="000E09BC"/>
    <w:rsid w:val="000E0B3B"/>
    <w:rsid w:val="000E0B6F"/>
    <w:rsid w:val="000E1018"/>
    <w:rsid w:val="000E10AA"/>
    <w:rsid w:val="000E11B1"/>
    <w:rsid w:val="000E131B"/>
    <w:rsid w:val="000E151A"/>
    <w:rsid w:val="000E18D6"/>
    <w:rsid w:val="000E19A8"/>
    <w:rsid w:val="000E1D16"/>
    <w:rsid w:val="000E1E20"/>
    <w:rsid w:val="000E2091"/>
    <w:rsid w:val="000E233D"/>
    <w:rsid w:val="000E2914"/>
    <w:rsid w:val="000E2C1A"/>
    <w:rsid w:val="000E2C1C"/>
    <w:rsid w:val="000E2C2B"/>
    <w:rsid w:val="000E2D07"/>
    <w:rsid w:val="000E2D97"/>
    <w:rsid w:val="000E2DBD"/>
    <w:rsid w:val="000E2E1A"/>
    <w:rsid w:val="000E301A"/>
    <w:rsid w:val="000E31E5"/>
    <w:rsid w:val="000E3221"/>
    <w:rsid w:val="000E34D4"/>
    <w:rsid w:val="000E36F4"/>
    <w:rsid w:val="000E3834"/>
    <w:rsid w:val="000E3923"/>
    <w:rsid w:val="000E3995"/>
    <w:rsid w:val="000E3B10"/>
    <w:rsid w:val="000E3E55"/>
    <w:rsid w:val="000E3F0C"/>
    <w:rsid w:val="000E3F3F"/>
    <w:rsid w:val="000E4028"/>
    <w:rsid w:val="000E407E"/>
    <w:rsid w:val="000E40FF"/>
    <w:rsid w:val="000E41F7"/>
    <w:rsid w:val="000E4273"/>
    <w:rsid w:val="000E42B0"/>
    <w:rsid w:val="000E44CF"/>
    <w:rsid w:val="000E465A"/>
    <w:rsid w:val="000E486C"/>
    <w:rsid w:val="000E48B4"/>
    <w:rsid w:val="000E494E"/>
    <w:rsid w:val="000E497E"/>
    <w:rsid w:val="000E4B0D"/>
    <w:rsid w:val="000E4B48"/>
    <w:rsid w:val="000E4C37"/>
    <w:rsid w:val="000E4C62"/>
    <w:rsid w:val="000E4C6B"/>
    <w:rsid w:val="000E4C7C"/>
    <w:rsid w:val="000E4D3E"/>
    <w:rsid w:val="000E5293"/>
    <w:rsid w:val="000E5309"/>
    <w:rsid w:val="000E5311"/>
    <w:rsid w:val="000E566B"/>
    <w:rsid w:val="000E5AFC"/>
    <w:rsid w:val="000E5E53"/>
    <w:rsid w:val="000E5F83"/>
    <w:rsid w:val="000E6002"/>
    <w:rsid w:val="000E6049"/>
    <w:rsid w:val="000E666E"/>
    <w:rsid w:val="000E6759"/>
    <w:rsid w:val="000E6A31"/>
    <w:rsid w:val="000E6EB6"/>
    <w:rsid w:val="000E6F7D"/>
    <w:rsid w:val="000E70AB"/>
    <w:rsid w:val="000E73AE"/>
    <w:rsid w:val="000E748A"/>
    <w:rsid w:val="000E74D1"/>
    <w:rsid w:val="000E76D1"/>
    <w:rsid w:val="000E7859"/>
    <w:rsid w:val="000E7974"/>
    <w:rsid w:val="000E7B58"/>
    <w:rsid w:val="000E7E66"/>
    <w:rsid w:val="000E7E8E"/>
    <w:rsid w:val="000F0167"/>
    <w:rsid w:val="000F01F9"/>
    <w:rsid w:val="000F043A"/>
    <w:rsid w:val="000F0575"/>
    <w:rsid w:val="000F05DE"/>
    <w:rsid w:val="000F088B"/>
    <w:rsid w:val="000F0BFF"/>
    <w:rsid w:val="000F0DFB"/>
    <w:rsid w:val="000F1018"/>
    <w:rsid w:val="000F1204"/>
    <w:rsid w:val="000F12CD"/>
    <w:rsid w:val="000F1366"/>
    <w:rsid w:val="000F141B"/>
    <w:rsid w:val="000F145A"/>
    <w:rsid w:val="000F157A"/>
    <w:rsid w:val="000F1771"/>
    <w:rsid w:val="000F1B28"/>
    <w:rsid w:val="000F1C1B"/>
    <w:rsid w:val="000F2136"/>
    <w:rsid w:val="000F2532"/>
    <w:rsid w:val="000F267C"/>
    <w:rsid w:val="000F2889"/>
    <w:rsid w:val="000F2899"/>
    <w:rsid w:val="000F2A6E"/>
    <w:rsid w:val="000F2A85"/>
    <w:rsid w:val="000F2EF5"/>
    <w:rsid w:val="000F2F30"/>
    <w:rsid w:val="000F309E"/>
    <w:rsid w:val="000F3141"/>
    <w:rsid w:val="000F3254"/>
    <w:rsid w:val="000F327E"/>
    <w:rsid w:val="000F3615"/>
    <w:rsid w:val="000F3B72"/>
    <w:rsid w:val="000F3BB6"/>
    <w:rsid w:val="000F3C73"/>
    <w:rsid w:val="000F3ED6"/>
    <w:rsid w:val="000F44A2"/>
    <w:rsid w:val="000F44F7"/>
    <w:rsid w:val="000F474C"/>
    <w:rsid w:val="000F4B05"/>
    <w:rsid w:val="000F4DA3"/>
    <w:rsid w:val="000F4DF2"/>
    <w:rsid w:val="000F5150"/>
    <w:rsid w:val="000F52AE"/>
    <w:rsid w:val="000F52B3"/>
    <w:rsid w:val="000F52C4"/>
    <w:rsid w:val="000F5414"/>
    <w:rsid w:val="000F5593"/>
    <w:rsid w:val="000F578E"/>
    <w:rsid w:val="000F599B"/>
    <w:rsid w:val="000F5AF9"/>
    <w:rsid w:val="000F5E3E"/>
    <w:rsid w:val="000F5F97"/>
    <w:rsid w:val="000F6104"/>
    <w:rsid w:val="000F6332"/>
    <w:rsid w:val="000F6660"/>
    <w:rsid w:val="000F6833"/>
    <w:rsid w:val="000F69B1"/>
    <w:rsid w:val="000F6A03"/>
    <w:rsid w:val="000F6C02"/>
    <w:rsid w:val="000F6F0F"/>
    <w:rsid w:val="000F706D"/>
    <w:rsid w:val="000F710B"/>
    <w:rsid w:val="000F7280"/>
    <w:rsid w:val="000F7332"/>
    <w:rsid w:val="000F7413"/>
    <w:rsid w:val="000F753D"/>
    <w:rsid w:val="000F7549"/>
    <w:rsid w:val="000F7610"/>
    <w:rsid w:val="000F77B4"/>
    <w:rsid w:val="000F77D6"/>
    <w:rsid w:val="000F78F0"/>
    <w:rsid w:val="000F797B"/>
    <w:rsid w:val="000F7D9E"/>
    <w:rsid w:val="000F7E17"/>
    <w:rsid w:val="001000B0"/>
    <w:rsid w:val="001002C6"/>
    <w:rsid w:val="001005EF"/>
    <w:rsid w:val="001006D0"/>
    <w:rsid w:val="0010072B"/>
    <w:rsid w:val="001009E5"/>
    <w:rsid w:val="00100A29"/>
    <w:rsid w:val="00100DB2"/>
    <w:rsid w:val="00100F02"/>
    <w:rsid w:val="0010113C"/>
    <w:rsid w:val="00101170"/>
    <w:rsid w:val="00101232"/>
    <w:rsid w:val="0010143B"/>
    <w:rsid w:val="00101489"/>
    <w:rsid w:val="001014CC"/>
    <w:rsid w:val="001016F8"/>
    <w:rsid w:val="00101974"/>
    <w:rsid w:val="00101D10"/>
    <w:rsid w:val="00101F80"/>
    <w:rsid w:val="00102104"/>
    <w:rsid w:val="001022A1"/>
    <w:rsid w:val="00102505"/>
    <w:rsid w:val="001026DB"/>
    <w:rsid w:val="0010276B"/>
    <w:rsid w:val="00102811"/>
    <w:rsid w:val="00102837"/>
    <w:rsid w:val="00102C46"/>
    <w:rsid w:val="00102E3A"/>
    <w:rsid w:val="00102F07"/>
    <w:rsid w:val="001030C4"/>
    <w:rsid w:val="00103137"/>
    <w:rsid w:val="0010330C"/>
    <w:rsid w:val="00103355"/>
    <w:rsid w:val="0010365B"/>
    <w:rsid w:val="001038D0"/>
    <w:rsid w:val="00103AF8"/>
    <w:rsid w:val="00104101"/>
    <w:rsid w:val="001041C1"/>
    <w:rsid w:val="0010426B"/>
    <w:rsid w:val="001042C3"/>
    <w:rsid w:val="00104358"/>
    <w:rsid w:val="001048BD"/>
    <w:rsid w:val="00104B79"/>
    <w:rsid w:val="00104D9E"/>
    <w:rsid w:val="00104F8F"/>
    <w:rsid w:val="0010504A"/>
    <w:rsid w:val="00105092"/>
    <w:rsid w:val="00105299"/>
    <w:rsid w:val="001052A8"/>
    <w:rsid w:val="0010539E"/>
    <w:rsid w:val="001053D8"/>
    <w:rsid w:val="001055EC"/>
    <w:rsid w:val="0010569E"/>
    <w:rsid w:val="001057AA"/>
    <w:rsid w:val="0010584B"/>
    <w:rsid w:val="0010586B"/>
    <w:rsid w:val="00105883"/>
    <w:rsid w:val="00105990"/>
    <w:rsid w:val="00105A70"/>
    <w:rsid w:val="00105A7E"/>
    <w:rsid w:val="00105CA3"/>
    <w:rsid w:val="00105D3E"/>
    <w:rsid w:val="00105EB8"/>
    <w:rsid w:val="00106168"/>
    <w:rsid w:val="0010623E"/>
    <w:rsid w:val="001062DE"/>
    <w:rsid w:val="00106498"/>
    <w:rsid w:val="001065C6"/>
    <w:rsid w:val="001065FB"/>
    <w:rsid w:val="00106AD3"/>
    <w:rsid w:val="00106BF1"/>
    <w:rsid w:val="00106D88"/>
    <w:rsid w:val="00106EE0"/>
    <w:rsid w:val="00106F52"/>
    <w:rsid w:val="00107099"/>
    <w:rsid w:val="001071BC"/>
    <w:rsid w:val="0010756B"/>
    <w:rsid w:val="001076A7"/>
    <w:rsid w:val="001076D9"/>
    <w:rsid w:val="00107993"/>
    <w:rsid w:val="00107A55"/>
    <w:rsid w:val="00107C7C"/>
    <w:rsid w:val="00107CB7"/>
    <w:rsid w:val="0011000E"/>
    <w:rsid w:val="001100C7"/>
    <w:rsid w:val="0011062D"/>
    <w:rsid w:val="00110908"/>
    <w:rsid w:val="0011095D"/>
    <w:rsid w:val="00110A02"/>
    <w:rsid w:val="00110C23"/>
    <w:rsid w:val="00110D69"/>
    <w:rsid w:val="00110D72"/>
    <w:rsid w:val="00110E64"/>
    <w:rsid w:val="00110EDA"/>
    <w:rsid w:val="00110F50"/>
    <w:rsid w:val="001111F8"/>
    <w:rsid w:val="00111330"/>
    <w:rsid w:val="0011134F"/>
    <w:rsid w:val="001113DC"/>
    <w:rsid w:val="00111591"/>
    <w:rsid w:val="001115DC"/>
    <w:rsid w:val="001116BC"/>
    <w:rsid w:val="00111793"/>
    <w:rsid w:val="00111880"/>
    <w:rsid w:val="00111CBE"/>
    <w:rsid w:val="00111CDB"/>
    <w:rsid w:val="00112029"/>
    <w:rsid w:val="001124A3"/>
    <w:rsid w:val="00112507"/>
    <w:rsid w:val="0011266D"/>
    <w:rsid w:val="00112732"/>
    <w:rsid w:val="00112825"/>
    <w:rsid w:val="00112F4C"/>
    <w:rsid w:val="00113232"/>
    <w:rsid w:val="0011326D"/>
    <w:rsid w:val="001136FF"/>
    <w:rsid w:val="0011397C"/>
    <w:rsid w:val="00113A00"/>
    <w:rsid w:val="00113A1A"/>
    <w:rsid w:val="00113BE0"/>
    <w:rsid w:val="00113D43"/>
    <w:rsid w:val="00113F3C"/>
    <w:rsid w:val="00113F76"/>
    <w:rsid w:val="00114200"/>
    <w:rsid w:val="0011424C"/>
    <w:rsid w:val="00114267"/>
    <w:rsid w:val="0011438D"/>
    <w:rsid w:val="001144AE"/>
    <w:rsid w:val="001147B1"/>
    <w:rsid w:val="00114847"/>
    <w:rsid w:val="001149B2"/>
    <w:rsid w:val="00114B73"/>
    <w:rsid w:val="00114C50"/>
    <w:rsid w:val="00114CAD"/>
    <w:rsid w:val="00114D6A"/>
    <w:rsid w:val="00114DF7"/>
    <w:rsid w:val="001154A2"/>
    <w:rsid w:val="001154DE"/>
    <w:rsid w:val="001158A2"/>
    <w:rsid w:val="0011590A"/>
    <w:rsid w:val="00115A12"/>
    <w:rsid w:val="00115AA9"/>
    <w:rsid w:val="00115AAF"/>
    <w:rsid w:val="00115DBB"/>
    <w:rsid w:val="00116163"/>
    <w:rsid w:val="00116176"/>
    <w:rsid w:val="00116604"/>
    <w:rsid w:val="00116731"/>
    <w:rsid w:val="00116C47"/>
    <w:rsid w:val="00116CAF"/>
    <w:rsid w:val="0011705B"/>
    <w:rsid w:val="0011714A"/>
    <w:rsid w:val="0011730E"/>
    <w:rsid w:val="0011741E"/>
    <w:rsid w:val="0011790E"/>
    <w:rsid w:val="00117B13"/>
    <w:rsid w:val="00117B32"/>
    <w:rsid w:val="00117CA8"/>
    <w:rsid w:val="00117D00"/>
    <w:rsid w:val="00117D5C"/>
    <w:rsid w:val="00117D5D"/>
    <w:rsid w:val="00117E4D"/>
    <w:rsid w:val="00117FE8"/>
    <w:rsid w:val="00120112"/>
    <w:rsid w:val="0012017D"/>
    <w:rsid w:val="001203D9"/>
    <w:rsid w:val="001207A7"/>
    <w:rsid w:val="001207B9"/>
    <w:rsid w:val="00120A90"/>
    <w:rsid w:val="00120A92"/>
    <w:rsid w:val="00120BC6"/>
    <w:rsid w:val="00120EA7"/>
    <w:rsid w:val="00120F55"/>
    <w:rsid w:val="0012115C"/>
    <w:rsid w:val="0012129E"/>
    <w:rsid w:val="001212A9"/>
    <w:rsid w:val="00121493"/>
    <w:rsid w:val="001214FA"/>
    <w:rsid w:val="00121623"/>
    <w:rsid w:val="00121693"/>
    <w:rsid w:val="00121695"/>
    <w:rsid w:val="0012170A"/>
    <w:rsid w:val="001217B5"/>
    <w:rsid w:val="001217B6"/>
    <w:rsid w:val="00121893"/>
    <w:rsid w:val="00121A07"/>
    <w:rsid w:val="00121AF2"/>
    <w:rsid w:val="00121B88"/>
    <w:rsid w:val="00122009"/>
    <w:rsid w:val="0012202F"/>
    <w:rsid w:val="00122146"/>
    <w:rsid w:val="0012238C"/>
    <w:rsid w:val="00122577"/>
    <w:rsid w:val="001225CA"/>
    <w:rsid w:val="00122657"/>
    <w:rsid w:val="00122683"/>
    <w:rsid w:val="001227FC"/>
    <w:rsid w:val="001229F8"/>
    <w:rsid w:val="00122F13"/>
    <w:rsid w:val="00122FBB"/>
    <w:rsid w:val="00122FDD"/>
    <w:rsid w:val="001231E8"/>
    <w:rsid w:val="001232BB"/>
    <w:rsid w:val="00123517"/>
    <w:rsid w:val="001235A1"/>
    <w:rsid w:val="00123A74"/>
    <w:rsid w:val="00123C0D"/>
    <w:rsid w:val="00123CAC"/>
    <w:rsid w:val="00123DC9"/>
    <w:rsid w:val="00123F84"/>
    <w:rsid w:val="00124060"/>
    <w:rsid w:val="001240D8"/>
    <w:rsid w:val="00124295"/>
    <w:rsid w:val="00124380"/>
    <w:rsid w:val="001246D2"/>
    <w:rsid w:val="0012498A"/>
    <w:rsid w:val="001249C0"/>
    <w:rsid w:val="00124EB6"/>
    <w:rsid w:val="00125044"/>
    <w:rsid w:val="0012536E"/>
    <w:rsid w:val="0012547F"/>
    <w:rsid w:val="00125676"/>
    <w:rsid w:val="0012580C"/>
    <w:rsid w:val="00125968"/>
    <w:rsid w:val="00125BF9"/>
    <w:rsid w:val="00125D90"/>
    <w:rsid w:val="00125DDB"/>
    <w:rsid w:val="00125E14"/>
    <w:rsid w:val="00125E4A"/>
    <w:rsid w:val="00125F43"/>
    <w:rsid w:val="0012602C"/>
    <w:rsid w:val="001260AC"/>
    <w:rsid w:val="001262D6"/>
    <w:rsid w:val="0012631D"/>
    <w:rsid w:val="00126347"/>
    <w:rsid w:val="001263A5"/>
    <w:rsid w:val="001263F9"/>
    <w:rsid w:val="001266C7"/>
    <w:rsid w:val="0012671A"/>
    <w:rsid w:val="0012677B"/>
    <w:rsid w:val="00126816"/>
    <w:rsid w:val="00126947"/>
    <w:rsid w:val="0012699E"/>
    <w:rsid w:val="00126A45"/>
    <w:rsid w:val="00126C96"/>
    <w:rsid w:val="00126F97"/>
    <w:rsid w:val="00127481"/>
    <w:rsid w:val="001276FF"/>
    <w:rsid w:val="00127787"/>
    <w:rsid w:val="001278CA"/>
    <w:rsid w:val="00127A36"/>
    <w:rsid w:val="00127F61"/>
    <w:rsid w:val="001301FB"/>
    <w:rsid w:val="001303C7"/>
    <w:rsid w:val="00130580"/>
    <w:rsid w:val="0013067B"/>
    <w:rsid w:val="0013069C"/>
    <w:rsid w:val="001311F2"/>
    <w:rsid w:val="001312D4"/>
    <w:rsid w:val="0013131E"/>
    <w:rsid w:val="00131368"/>
    <w:rsid w:val="001313F3"/>
    <w:rsid w:val="001314A8"/>
    <w:rsid w:val="00131740"/>
    <w:rsid w:val="0013175A"/>
    <w:rsid w:val="001318BA"/>
    <w:rsid w:val="0013198E"/>
    <w:rsid w:val="00131AE3"/>
    <w:rsid w:val="00131E9D"/>
    <w:rsid w:val="00131EB6"/>
    <w:rsid w:val="0013200E"/>
    <w:rsid w:val="00132061"/>
    <w:rsid w:val="001322B4"/>
    <w:rsid w:val="001327F5"/>
    <w:rsid w:val="00132804"/>
    <w:rsid w:val="0013291D"/>
    <w:rsid w:val="00132CDC"/>
    <w:rsid w:val="00132EC2"/>
    <w:rsid w:val="00132F35"/>
    <w:rsid w:val="0013302F"/>
    <w:rsid w:val="00133051"/>
    <w:rsid w:val="001330DE"/>
    <w:rsid w:val="00133143"/>
    <w:rsid w:val="0013327C"/>
    <w:rsid w:val="001332DE"/>
    <w:rsid w:val="001335B1"/>
    <w:rsid w:val="0013361E"/>
    <w:rsid w:val="001336FC"/>
    <w:rsid w:val="00133CCB"/>
    <w:rsid w:val="001340D2"/>
    <w:rsid w:val="0013428C"/>
    <w:rsid w:val="00134367"/>
    <w:rsid w:val="00134970"/>
    <w:rsid w:val="00134AAD"/>
    <w:rsid w:val="00134BF3"/>
    <w:rsid w:val="00134C98"/>
    <w:rsid w:val="00134DD8"/>
    <w:rsid w:val="00134E3E"/>
    <w:rsid w:val="00134EAA"/>
    <w:rsid w:val="00135532"/>
    <w:rsid w:val="0013554C"/>
    <w:rsid w:val="00135747"/>
    <w:rsid w:val="0013581F"/>
    <w:rsid w:val="00135A5F"/>
    <w:rsid w:val="00135ABD"/>
    <w:rsid w:val="00135B10"/>
    <w:rsid w:val="00135FEB"/>
    <w:rsid w:val="00136026"/>
    <w:rsid w:val="00136085"/>
    <w:rsid w:val="00136091"/>
    <w:rsid w:val="00136174"/>
    <w:rsid w:val="00136575"/>
    <w:rsid w:val="0013689F"/>
    <w:rsid w:val="00136A05"/>
    <w:rsid w:val="00136C77"/>
    <w:rsid w:val="00136F4B"/>
    <w:rsid w:val="00137025"/>
    <w:rsid w:val="00137094"/>
    <w:rsid w:val="0013729C"/>
    <w:rsid w:val="001374F2"/>
    <w:rsid w:val="0013756C"/>
    <w:rsid w:val="001376CF"/>
    <w:rsid w:val="001377D9"/>
    <w:rsid w:val="00137DBD"/>
    <w:rsid w:val="00137E40"/>
    <w:rsid w:val="00140070"/>
    <w:rsid w:val="0014014E"/>
    <w:rsid w:val="00140165"/>
    <w:rsid w:val="001402FE"/>
    <w:rsid w:val="00140373"/>
    <w:rsid w:val="00140431"/>
    <w:rsid w:val="00140474"/>
    <w:rsid w:val="0014074E"/>
    <w:rsid w:val="0014079A"/>
    <w:rsid w:val="00140925"/>
    <w:rsid w:val="00140A1D"/>
    <w:rsid w:val="00140C5C"/>
    <w:rsid w:val="00140C7E"/>
    <w:rsid w:val="00140CD9"/>
    <w:rsid w:val="00140EF5"/>
    <w:rsid w:val="001412D4"/>
    <w:rsid w:val="00141401"/>
    <w:rsid w:val="00141530"/>
    <w:rsid w:val="001415C9"/>
    <w:rsid w:val="001418E6"/>
    <w:rsid w:val="00141A58"/>
    <w:rsid w:val="00141AAC"/>
    <w:rsid w:val="00141B21"/>
    <w:rsid w:val="00141CD4"/>
    <w:rsid w:val="00141F2C"/>
    <w:rsid w:val="00142260"/>
    <w:rsid w:val="00142281"/>
    <w:rsid w:val="00142392"/>
    <w:rsid w:val="001426DB"/>
    <w:rsid w:val="00142958"/>
    <w:rsid w:val="00142A2A"/>
    <w:rsid w:val="00142AFB"/>
    <w:rsid w:val="00142D85"/>
    <w:rsid w:val="00142EC9"/>
    <w:rsid w:val="00142F3A"/>
    <w:rsid w:val="00142F73"/>
    <w:rsid w:val="00142FF1"/>
    <w:rsid w:val="00143036"/>
    <w:rsid w:val="00143054"/>
    <w:rsid w:val="00143056"/>
    <w:rsid w:val="00143B16"/>
    <w:rsid w:val="00143B81"/>
    <w:rsid w:val="00143BBA"/>
    <w:rsid w:val="00143C4B"/>
    <w:rsid w:val="00143D79"/>
    <w:rsid w:val="00143D8E"/>
    <w:rsid w:val="00143DF1"/>
    <w:rsid w:val="001442A8"/>
    <w:rsid w:val="00144356"/>
    <w:rsid w:val="00144360"/>
    <w:rsid w:val="001444DB"/>
    <w:rsid w:val="00144747"/>
    <w:rsid w:val="001447CA"/>
    <w:rsid w:val="001447FC"/>
    <w:rsid w:val="00144833"/>
    <w:rsid w:val="00144A23"/>
    <w:rsid w:val="00144A99"/>
    <w:rsid w:val="00144AD1"/>
    <w:rsid w:val="00144EBA"/>
    <w:rsid w:val="00144EBD"/>
    <w:rsid w:val="00144FD7"/>
    <w:rsid w:val="001451AA"/>
    <w:rsid w:val="001452D1"/>
    <w:rsid w:val="001453E3"/>
    <w:rsid w:val="00145581"/>
    <w:rsid w:val="001455F6"/>
    <w:rsid w:val="00145A82"/>
    <w:rsid w:val="00145AC6"/>
    <w:rsid w:val="00145B93"/>
    <w:rsid w:val="00145BB0"/>
    <w:rsid w:val="00145C22"/>
    <w:rsid w:val="00145C42"/>
    <w:rsid w:val="00145F07"/>
    <w:rsid w:val="00145FCB"/>
    <w:rsid w:val="0014604A"/>
    <w:rsid w:val="00146261"/>
    <w:rsid w:val="001464EE"/>
    <w:rsid w:val="001465E8"/>
    <w:rsid w:val="00146795"/>
    <w:rsid w:val="001467D5"/>
    <w:rsid w:val="00146894"/>
    <w:rsid w:val="00146C41"/>
    <w:rsid w:val="00146CB7"/>
    <w:rsid w:val="00146D10"/>
    <w:rsid w:val="00146E87"/>
    <w:rsid w:val="00146EFC"/>
    <w:rsid w:val="001470D7"/>
    <w:rsid w:val="001473A2"/>
    <w:rsid w:val="001475B0"/>
    <w:rsid w:val="001475D9"/>
    <w:rsid w:val="0014768F"/>
    <w:rsid w:val="00147697"/>
    <w:rsid w:val="001477DD"/>
    <w:rsid w:val="00147B39"/>
    <w:rsid w:val="00147D2A"/>
    <w:rsid w:val="00147EB9"/>
    <w:rsid w:val="00147F7F"/>
    <w:rsid w:val="00150030"/>
    <w:rsid w:val="001502A2"/>
    <w:rsid w:val="001502BD"/>
    <w:rsid w:val="001502CD"/>
    <w:rsid w:val="001502F0"/>
    <w:rsid w:val="0015048C"/>
    <w:rsid w:val="00150665"/>
    <w:rsid w:val="0015072D"/>
    <w:rsid w:val="001507AD"/>
    <w:rsid w:val="001509C1"/>
    <w:rsid w:val="00150A84"/>
    <w:rsid w:val="00151076"/>
    <w:rsid w:val="001511A9"/>
    <w:rsid w:val="001511D0"/>
    <w:rsid w:val="00151200"/>
    <w:rsid w:val="00151210"/>
    <w:rsid w:val="0015125F"/>
    <w:rsid w:val="00151788"/>
    <w:rsid w:val="00151A11"/>
    <w:rsid w:val="00151B68"/>
    <w:rsid w:val="00151C93"/>
    <w:rsid w:val="00151D02"/>
    <w:rsid w:val="00151D26"/>
    <w:rsid w:val="0015213D"/>
    <w:rsid w:val="0015227D"/>
    <w:rsid w:val="001523B7"/>
    <w:rsid w:val="00152476"/>
    <w:rsid w:val="001525AE"/>
    <w:rsid w:val="0015269C"/>
    <w:rsid w:val="00152812"/>
    <w:rsid w:val="001528CA"/>
    <w:rsid w:val="00152B88"/>
    <w:rsid w:val="00152BC9"/>
    <w:rsid w:val="00152F1B"/>
    <w:rsid w:val="001530E7"/>
    <w:rsid w:val="001534D6"/>
    <w:rsid w:val="00153770"/>
    <w:rsid w:val="001538C9"/>
    <w:rsid w:val="00153AA6"/>
    <w:rsid w:val="00153C2B"/>
    <w:rsid w:val="00153F6C"/>
    <w:rsid w:val="001541B1"/>
    <w:rsid w:val="00154343"/>
    <w:rsid w:val="00154672"/>
    <w:rsid w:val="001547DF"/>
    <w:rsid w:val="0015484A"/>
    <w:rsid w:val="00154933"/>
    <w:rsid w:val="00154D4B"/>
    <w:rsid w:val="00154DB0"/>
    <w:rsid w:val="00154EE6"/>
    <w:rsid w:val="00155374"/>
    <w:rsid w:val="0015545A"/>
    <w:rsid w:val="0015547B"/>
    <w:rsid w:val="0015555D"/>
    <w:rsid w:val="00155665"/>
    <w:rsid w:val="0015574F"/>
    <w:rsid w:val="001558D3"/>
    <w:rsid w:val="001559C2"/>
    <w:rsid w:val="00155C5C"/>
    <w:rsid w:val="00155D85"/>
    <w:rsid w:val="00156043"/>
    <w:rsid w:val="00156293"/>
    <w:rsid w:val="001562A7"/>
    <w:rsid w:val="0015633C"/>
    <w:rsid w:val="00156366"/>
    <w:rsid w:val="001563C8"/>
    <w:rsid w:val="001563DF"/>
    <w:rsid w:val="001563E1"/>
    <w:rsid w:val="00156586"/>
    <w:rsid w:val="0015676C"/>
    <w:rsid w:val="00156771"/>
    <w:rsid w:val="00156BC7"/>
    <w:rsid w:val="00156D64"/>
    <w:rsid w:val="00156D84"/>
    <w:rsid w:val="00156EE1"/>
    <w:rsid w:val="00156F28"/>
    <w:rsid w:val="00156F7E"/>
    <w:rsid w:val="0015736C"/>
    <w:rsid w:val="0015738B"/>
    <w:rsid w:val="00157472"/>
    <w:rsid w:val="0015789B"/>
    <w:rsid w:val="00160854"/>
    <w:rsid w:val="00160BCA"/>
    <w:rsid w:val="00160BD1"/>
    <w:rsid w:val="00161020"/>
    <w:rsid w:val="00161278"/>
    <w:rsid w:val="00161649"/>
    <w:rsid w:val="001616FE"/>
    <w:rsid w:val="00161807"/>
    <w:rsid w:val="001618C8"/>
    <w:rsid w:val="00161B6B"/>
    <w:rsid w:val="00161C64"/>
    <w:rsid w:val="00161CF7"/>
    <w:rsid w:val="001620F1"/>
    <w:rsid w:val="00162268"/>
    <w:rsid w:val="00162449"/>
    <w:rsid w:val="00162584"/>
    <w:rsid w:val="001627DF"/>
    <w:rsid w:val="001629BD"/>
    <w:rsid w:val="00162A54"/>
    <w:rsid w:val="00162D54"/>
    <w:rsid w:val="00162E14"/>
    <w:rsid w:val="00162F15"/>
    <w:rsid w:val="001632B1"/>
    <w:rsid w:val="00163388"/>
    <w:rsid w:val="001633F0"/>
    <w:rsid w:val="0016345C"/>
    <w:rsid w:val="00163643"/>
    <w:rsid w:val="00163685"/>
    <w:rsid w:val="001636DC"/>
    <w:rsid w:val="00163AFF"/>
    <w:rsid w:val="00163BBE"/>
    <w:rsid w:val="00163BE2"/>
    <w:rsid w:val="00163BF7"/>
    <w:rsid w:val="00163E24"/>
    <w:rsid w:val="00163EFB"/>
    <w:rsid w:val="00163FAC"/>
    <w:rsid w:val="00163FD8"/>
    <w:rsid w:val="00164144"/>
    <w:rsid w:val="00164184"/>
    <w:rsid w:val="00164213"/>
    <w:rsid w:val="001645D6"/>
    <w:rsid w:val="0016489C"/>
    <w:rsid w:val="00164998"/>
    <w:rsid w:val="00164D2F"/>
    <w:rsid w:val="00164E27"/>
    <w:rsid w:val="00164F1C"/>
    <w:rsid w:val="001653C8"/>
    <w:rsid w:val="00165551"/>
    <w:rsid w:val="001655C8"/>
    <w:rsid w:val="001655E1"/>
    <w:rsid w:val="00165818"/>
    <w:rsid w:val="001658CE"/>
    <w:rsid w:val="0016594A"/>
    <w:rsid w:val="00165DAD"/>
    <w:rsid w:val="00165E62"/>
    <w:rsid w:val="00166144"/>
    <w:rsid w:val="00166295"/>
    <w:rsid w:val="001662CF"/>
    <w:rsid w:val="00166463"/>
    <w:rsid w:val="001664F0"/>
    <w:rsid w:val="0016658D"/>
    <w:rsid w:val="0016664E"/>
    <w:rsid w:val="00166C43"/>
    <w:rsid w:val="00166C85"/>
    <w:rsid w:val="00166D78"/>
    <w:rsid w:val="00166E85"/>
    <w:rsid w:val="00166EA5"/>
    <w:rsid w:val="00166EF2"/>
    <w:rsid w:val="00166F76"/>
    <w:rsid w:val="00166F8C"/>
    <w:rsid w:val="0016705A"/>
    <w:rsid w:val="00167136"/>
    <w:rsid w:val="001671BF"/>
    <w:rsid w:val="001671C4"/>
    <w:rsid w:val="0016760A"/>
    <w:rsid w:val="00167638"/>
    <w:rsid w:val="001676BE"/>
    <w:rsid w:val="001676BF"/>
    <w:rsid w:val="00167DE9"/>
    <w:rsid w:val="00167F65"/>
    <w:rsid w:val="0017008B"/>
    <w:rsid w:val="0017010E"/>
    <w:rsid w:val="00170194"/>
    <w:rsid w:val="001701ED"/>
    <w:rsid w:val="001704A6"/>
    <w:rsid w:val="001705BC"/>
    <w:rsid w:val="001706DE"/>
    <w:rsid w:val="00170AB5"/>
    <w:rsid w:val="00170B14"/>
    <w:rsid w:val="00170B37"/>
    <w:rsid w:val="00170B8B"/>
    <w:rsid w:val="0017105A"/>
    <w:rsid w:val="0017113E"/>
    <w:rsid w:val="00171206"/>
    <w:rsid w:val="00171309"/>
    <w:rsid w:val="00171338"/>
    <w:rsid w:val="00171393"/>
    <w:rsid w:val="00171411"/>
    <w:rsid w:val="00171471"/>
    <w:rsid w:val="001715B9"/>
    <w:rsid w:val="001717E9"/>
    <w:rsid w:val="001718D9"/>
    <w:rsid w:val="00171A24"/>
    <w:rsid w:val="00171B32"/>
    <w:rsid w:val="00171DB3"/>
    <w:rsid w:val="00171DEB"/>
    <w:rsid w:val="0017229E"/>
    <w:rsid w:val="0017248F"/>
    <w:rsid w:val="00172560"/>
    <w:rsid w:val="001725BC"/>
    <w:rsid w:val="001726C7"/>
    <w:rsid w:val="001727B9"/>
    <w:rsid w:val="001728CD"/>
    <w:rsid w:val="00172A4D"/>
    <w:rsid w:val="00172B1D"/>
    <w:rsid w:val="00172BEC"/>
    <w:rsid w:val="00172C95"/>
    <w:rsid w:val="001732E3"/>
    <w:rsid w:val="0017350A"/>
    <w:rsid w:val="00173840"/>
    <w:rsid w:val="00173886"/>
    <w:rsid w:val="001738A6"/>
    <w:rsid w:val="00173DEF"/>
    <w:rsid w:val="00173E4E"/>
    <w:rsid w:val="00173E5E"/>
    <w:rsid w:val="00173F94"/>
    <w:rsid w:val="00174402"/>
    <w:rsid w:val="00174716"/>
    <w:rsid w:val="00174A2B"/>
    <w:rsid w:val="00174B8D"/>
    <w:rsid w:val="00174C10"/>
    <w:rsid w:val="00174CCC"/>
    <w:rsid w:val="0017510B"/>
    <w:rsid w:val="00175129"/>
    <w:rsid w:val="00175254"/>
    <w:rsid w:val="0017548A"/>
    <w:rsid w:val="001754AB"/>
    <w:rsid w:val="0017551A"/>
    <w:rsid w:val="00175AF6"/>
    <w:rsid w:val="00175B26"/>
    <w:rsid w:val="00175D06"/>
    <w:rsid w:val="00175DAC"/>
    <w:rsid w:val="00175E06"/>
    <w:rsid w:val="00175ECA"/>
    <w:rsid w:val="00175F01"/>
    <w:rsid w:val="00175FAE"/>
    <w:rsid w:val="00176012"/>
    <w:rsid w:val="00176059"/>
    <w:rsid w:val="0017667E"/>
    <w:rsid w:val="001766C7"/>
    <w:rsid w:val="001768B9"/>
    <w:rsid w:val="001769C1"/>
    <w:rsid w:val="00176A06"/>
    <w:rsid w:val="00176B1D"/>
    <w:rsid w:val="00176C0A"/>
    <w:rsid w:val="00176CC5"/>
    <w:rsid w:val="00176F73"/>
    <w:rsid w:val="0017753D"/>
    <w:rsid w:val="00177550"/>
    <w:rsid w:val="00177802"/>
    <w:rsid w:val="00177949"/>
    <w:rsid w:val="00177C00"/>
    <w:rsid w:val="00177F52"/>
    <w:rsid w:val="00180465"/>
    <w:rsid w:val="0018090A"/>
    <w:rsid w:val="00180A50"/>
    <w:rsid w:val="00180B80"/>
    <w:rsid w:val="00180C59"/>
    <w:rsid w:val="001813AF"/>
    <w:rsid w:val="00181497"/>
    <w:rsid w:val="001818E3"/>
    <w:rsid w:val="00181990"/>
    <w:rsid w:val="001822CA"/>
    <w:rsid w:val="001825B0"/>
    <w:rsid w:val="001825B6"/>
    <w:rsid w:val="001828A5"/>
    <w:rsid w:val="001829D0"/>
    <w:rsid w:val="00182BBF"/>
    <w:rsid w:val="00182BE1"/>
    <w:rsid w:val="00182C4F"/>
    <w:rsid w:val="00182D9A"/>
    <w:rsid w:val="0018327F"/>
    <w:rsid w:val="001832FA"/>
    <w:rsid w:val="001834DB"/>
    <w:rsid w:val="0018355B"/>
    <w:rsid w:val="0018368A"/>
    <w:rsid w:val="00183767"/>
    <w:rsid w:val="0018389C"/>
    <w:rsid w:val="00183A7F"/>
    <w:rsid w:val="00183B80"/>
    <w:rsid w:val="00184314"/>
    <w:rsid w:val="001843F6"/>
    <w:rsid w:val="00184643"/>
    <w:rsid w:val="00184694"/>
    <w:rsid w:val="001847C0"/>
    <w:rsid w:val="0018482E"/>
    <w:rsid w:val="00184885"/>
    <w:rsid w:val="00184BDD"/>
    <w:rsid w:val="00184C55"/>
    <w:rsid w:val="00184C62"/>
    <w:rsid w:val="00184E3A"/>
    <w:rsid w:val="00184E42"/>
    <w:rsid w:val="001850B1"/>
    <w:rsid w:val="001859AB"/>
    <w:rsid w:val="00185A3E"/>
    <w:rsid w:val="00185A77"/>
    <w:rsid w:val="00185D93"/>
    <w:rsid w:val="00185EC5"/>
    <w:rsid w:val="001862ED"/>
    <w:rsid w:val="00186497"/>
    <w:rsid w:val="00186591"/>
    <w:rsid w:val="00186656"/>
    <w:rsid w:val="00186663"/>
    <w:rsid w:val="0018671A"/>
    <w:rsid w:val="00186797"/>
    <w:rsid w:val="00186910"/>
    <w:rsid w:val="0018693D"/>
    <w:rsid w:val="00186A3C"/>
    <w:rsid w:val="00186B77"/>
    <w:rsid w:val="00186C99"/>
    <w:rsid w:val="00186D20"/>
    <w:rsid w:val="00186ED9"/>
    <w:rsid w:val="00186EDA"/>
    <w:rsid w:val="0018710A"/>
    <w:rsid w:val="001873AC"/>
    <w:rsid w:val="0018757C"/>
    <w:rsid w:val="001877E6"/>
    <w:rsid w:val="001878BE"/>
    <w:rsid w:val="001879A1"/>
    <w:rsid w:val="00187BA3"/>
    <w:rsid w:val="00187CC9"/>
    <w:rsid w:val="00187D06"/>
    <w:rsid w:val="00187D9C"/>
    <w:rsid w:val="00187DD5"/>
    <w:rsid w:val="0019003B"/>
    <w:rsid w:val="00190166"/>
    <w:rsid w:val="001901AB"/>
    <w:rsid w:val="0019076D"/>
    <w:rsid w:val="001907FE"/>
    <w:rsid w:val="001908E1"/>
    <w:rsid w:val="001909A3"/>
    <w:rsid w:val="00190F21"/>
    <w:rsid w:val="00190F5C"/>
    <w:rsid w:val="0019117C"/>
    <w:rsid w:val="00191301"/>
    <w:rsid w:val="0019172E"/>
    <w:rsid w:val="00191B68"/>
    <w:rsid w:val="00191BF5"/>
    <w:rsid w:val="00191CDE"/>
    <w:rsid w:val="00191DA6"/>
    <w:rsid w:val="00191FAE"/>
    <w:rsid w:val="00191FAF"/>
    <w:rsid w:val="00192202"/>
    <w:rsid w:val="00192241"/>
    <w:rsid w:val="00192280"/>
    <w:rsid w:val="00192386"/>
    <w:rsid w:val="00192454"/>
    <w:rsid w:val="001929CD"/>
    <w:rsid w:val="001929FE"/>
    <w:rsid w:val="00192A81"/>
    <w:rsid w:val="00192D5C"/>
    <w:rsid w:val="001931D1"/>
    <w:rsid w:val="001932EE"/>
    <w:rsid w:val="00193319"/>
    <w:rsid w:val="00193333"/>
    <w:rsid w:val="00193535"/>
    <w:rsid w:val="001937BD"/>
    <w:rsid w:val="0019391C"/>
    <w:rsid w:val="0019393B"/>
    <w:rsid w:val="001939F6"/>
    <w:rsid w:val="00193B7F"/>
    <w:rsid w:val="00193D01"/>
    <w:rsid w:val="0019401B"/>
    <w:rsid w:val="001940CF"/>
    <w:rsid w:val="001945F2"/>
    <w:rsid w:val="0019468A"/>
    <w:rsid w:val="001947BA"/>
    <w:rsid w:val="00194999"/>
    <w:rsid w:val="00194A7C"/>
    <w:rsid w:val="00194AE7"/>
    <w:rsid w:val="00194C8F"/>
    <w:rsid w:val="00194CD3"/>
    <w:rsid w:val="00194D4F"/>
    <w:rsid w:val="00194DB8"/>
    <w:rsid w:val="00194E0B"/>
    <w:rsid w:val="00194F5A"/>
    <w:rsid w:val="0019501D"/>
    <w:rsid w:val="0019512A"/>
    <w:rsid w:val="00195234"/>
    <w:rsid w:val="0019524E"/>
    <w:rsid w:val="00195516"/>
    <w:rsid w:val="0019562A"/>
    <w:rsid w:val="00195DB1"/>
    <w:rsid w:val="00195FAD"/>
    <w:rsid w:val="00196108"/>
    <w:rsid w:val="00196261"/>
    <w:rsid w:val="0019632A"/>
    <w:rsid w:val="001963DB"/>
    <w:rsid w:val="0019643D"/>
    <w:rsid w:val="00196444"/>
    <w:rsid w:val="00196495"/>
    <w:rsid w:val="00196578"/>
    <w:rsid w:val="00196665"/>
    <w:rsid w:val="001966B9"/>
    <w:rsid w:val="00196C50"/>
    <w:rsid w:val="00196E80"/>
    <w:rsid w:val="00196E86"/>
    <w:rsid w:val="00196EFD"/>
    <w:rsid w:val="001971FE"/>
    <w:rsid w:val="0019726D"/>
    <w:rsid w:val="00197539"/>
    <w:rsid w:val="00197817"/>
    <w:rsid w:val="0019796A"/>
    <w:rsid w:val="00197A53"/>
    <w:rsid w:val="00197A71"/>
    <w:rsid w:val="00197AE0"/>
    <w:rsid w:val="00197DFE"/>
    <w:rsid w:val="00197FF4"/>
    <w:rsid w:val="001A00B0"/>
    <w:rsid w:val="001A00F8"/>
    <w:rsid w:val="001A0191"/>
    <w:rsid w:val="001A0385"/>
    <w:rsid w:val="001A0690"/>
    <w:rsid w:val="001A077B"/>
    <w:rsid w:val="001A0964"/>
    <w:rsid w:val="001A09F2"/>
    <w:rsid w:val="001A0D55"/>
    <w:rsid w:val="001A0E1A"/>
    <w:rsid w:val="001A12CD"/>
    <w:rsid w:val="001A14A1"/>
    <w:rsid w:val="001A162E"/>
    <w:rsid w:val="001A1B36"/>
    <w:rsid w:val="001A1C05"/>
    <w:rsid w:val="001A1CB3"/>
    <w:rsid w:val="001A1E80"/>
    <w:rsid w:val="001A1EA9"/>
    <w:rsid w:val="001A224F"/>
    <w:rsid w:val="001A22CC"/>
    <w:rsid w:val="001A235B"/>
    <w:rsid w:val="001A23A0"/>
    <w:rsid w:val="001A240A"/>
    <w:rsid w:val="001A24C5"/>
    <w:rsid w:val="001A276D"/>
    <w:rsid w:val="001A27A6"/>
    <w:rsid w:val="001A286A"/>
    <w:rsid w:val="001A28D9"/>
    <w:rsid w:val="001A2E40"/>
    <w:rsid w:val="001A3462"/>
    <w:rsid w:val="001A3830"/>
    <w:rsid w:val="001A3D88"/>
    <w:rsid w:val="001A3F0D"/>
    <w:rsid w:val="001A3FDA"/>
    <w:rsid w:val="001A4028"/>
    <w:rsid w:val="001A437B"/>
    <w:rsid w:val="001A4774"/>
    <w:rsid w:val="001A48E4"/>
    <w:rsid w:val="001A50B1"/>
    <w:rsid w:val="001A5230"/>
    <w:rsid w:val="001A53F4"/>
    <w:rsid w:val="001A5543"/>
    <w:rsid w:val="001A56D7"/>
    <w:rsid w:val="001A5853"/>
    <w:rsid w:val="001A5A70"/>
    <w:rsid w:val="001A5C2C"/>
    <w:rsid w:val="001A5F7A"/>
    <w:rsid w:val="001A603D"/>
    <w:rsid w:val="001A60A8"/>
    <w:rsid w:val="001A60D5"/>
    <w:rsid w:val="001A638B"/>
    <w:rsid w:val="001A6443"/>
    <w:rsid w:val="001A65A0"/>
    <w:rsid w:val="001A65FE"/>
    <w:rsid w:val="001A667B"/>
    <w:rsid w:val="001A6D44"/>
    <w:rsid w:val="001A6F44"/>
    <w:rsid w:val="001A710D"/>
    <w:rsid w:val="001A7249"/>
    <w:rsid w:val="001A749A"/>
    <w:rsid w:val="001A7582"/>
    <w:rsid w:val="001A76C0"/>
    <w:rsid w:val="001A770A"/>
    <w:rsid w:val="001A784C"/>
    <w:rsid w:val="001A7901"/>
    <w:rsid w:val="001A7AB4"/>
    <w:rsid w:val="001A7AD6"/>
    <w:rsid w:val="001A7D08"/>
    <w:rsid w:val="001A7D0A"/>
    <w:rsid w:val="001A7E22"/>
    <w:rsid w:val="001A7FE8"/>
    <w:rsid w:val="001B011E"/>
    <w:rsid w:val="001B01CB"/>
    <w:rsid w:val="001B0212"/>
    <w:rsid w:val="001B0313"/>
    <w:rsid w:val="001B07C3"/>
    <w:rsid w:val="001B0867"/>
    <w:rsid w:val="001B09E3"/>
    <w:rsid w:val="001B0E63"/>
    <w:rsid w:val="001B11E2"/>
    <w:rsid w:val="001B18C4"/>
    <w:rsid w:val="001B1B66"/>
    <w:rsid w:val="001B1C49"/>
    <w:rsid w:val="001B1CB6"/>
    <w:rsid w:val="001B1CBF"/>
    <w:rsid w:val="001B1DAE"/>
    <w:rsid w:val="001B2119"/>
    <w:rsid w:val="001B215F"/>
    <w:rsid w:val="001B2191"/>
    <w:rsid w:val="001B2252"/>
    <w:rsid w:val="001B232F"/>
    <w:rsid w:val="001B23A0"/>
    <w:rsid w:val="001B2434"/>
    <w:rsid w:val="001B259B"/>
    <w:rsid w:val="001B27DE"/>
    <w:rsid w:val="001B2850"/>
    <w:rsid w:val="001B28C8"/>
    <w:rsid w:val="001B28E9"/>
    <w:rsid w:val="001B29A2"/>
    <w:rsid w:val="001B2A1E"/>
    <w:rsid w:val="001B2BA2"/>
    <w:rsid w:val="001B2DF3"/>
    <w:rsid w:val="001B32BC"/>
    <w:rsid w:val="001B332F"/>
    <w:rsid w:val="001B39F2"/>
    <w:rsid w:val="001B3A21"/>
    <w:rsid w:val="001B3A48"/>
    <w:rsid w:val="001B3BB8"/>
    <w:rsid w:val="001B3D6A"/>
    <w:rsid w:val="001B3DF6"/>
    <w:rsid w:val="001B3E58"/>
    <w:rsid w:val="001B3F9A"/>
    <w:rsid w:val="001B40A4"/>
    <w:rsid w:val="001B4652"/>
    <w:rsid w:val="001B4B8B"/>
    <w:rsid w:val="001B4E42"/>
    <w:rsid w:val="001B5135"/>
    <w:rsid w:val="001B5274"/>
    <w:rsid w:val="001B55BB"/>
    <w:rsid w:val="001B5650"/>
    <w:rsid w:val="001B5669"/>
    <w:rsid w:val="001B5685"/>
    <w:rsid w:val="001B5762"/>
    <w:rsid w:val="001B5A83"/>
    <w:rsid w:val="001B5C03"/>
    <w:rsid w:val="001B5D76"/>
    <w:rsid w:val="001B5F3A"/>
    <w:rsid w:val="001B5FFC"/>
    <w:rsid w:val="001B60F0"/>
    <w:rsid w:val="001B612D"/>
    <w:rsid w:val="001B626D"/>
    <w:rsid w:val="001B6531"/>
    <w:rsid w:val="001B65B6"/>
    <w:rsid w:val="001B65CF"/>
    <w:rsid w:val="001B680C"/>
    <w:rsid w:val="001B6F84"/>
    <w:rsid w:val="001B70E9"/>
    <w:rsid w:val="001B7424"/>
    <w:rsid w:val="001B74A5"/>
    <w:rsid w:val="001B752F"/>
    <w:rsid w:val="001B7577"/>
    <w:rsid w:val="001B7602"/>
    <w:rsid w:val="001B7631"/>
    <w:rsid w:val="001B7696"/>
    <w:rsid w:val="001B77D1"/>
    <w:rsid w:val="001B77EE"/>
    <w:rsid w:val="001B7888"/>
    <w:rsid w:val="001B79C8"/>
    <w:rsid w:val="001B7FB0"/>
    <w:rsid w:val="001B7FCB"/>
    <w:rsid w:val="001C004D"/>
    <w:rsid w:val="001C011A"/>
    <w:rsid w:val="001C02DA"/>
    <w:rsid w:val="001C051E"/>
    <w:rsid w:val="001C062A"/>
    <w:rsid w:val="001C0ED0"/>
    <w:rsid w:val="001C0EE8"/>
    <w:rsid w:val="001C0F33"/>
    <w:rsid w:val="001C0FBE"/>
    <w:rsid w:val="001C12BB"/>
    <w:rsid w:val="001C132D"/>
    <w:rsid w:val="001C1657"/>
    <w:rsid w:val="001C1B58"/>
    <w:rsid w:val="001C1CBC"/>
    <w:rsid w:val="001C1E43"/>
    <w:rsid w:val="001C1F24"/>
    <w:rsid w:val="001C2225"/>
    <w:rsid w:val="001C222D"/>
    <w:rsid w:val="001C26DA"/>
    <w:rsid w:val="001C27C7"/>
    <w:rsid w:val="001C28D7"/>
    <w:rsid w:val="001C2AEF"/>
    <w:rsid w:val="001C2CA9"/>
    <w:rsid w:val="001C2CD3"/>
    <w:rsid w:val="001C2F09"/>
    <w:rsid w:val="001C311A"/>
    <w:rsid w:val="001C31DC"/>
    <w:rsid w:val="001C31EE"/>
    <w:rsid w:val="001C32BB"/>
    <w:rsid w:val="001C375F"/>
    <w:rsid w:val="001C38A4"/>
    <w:rsid w:val="001C395B"/>
    <w:rsid w:val="001C3A29"/>
    <w:rsid w:val="001C3A8D"/>
    <w:rsid w:val="001C3B16"/>
    <w:rsid w:val="001C3ECA"/>
    <w:rsid w:val="001C3FAD"/>
    <w:rsid w:val="001C400A"/>
    <w:rsid w:val="001C40AD"/>
    <w:rsid w:val="001C419E"/>
    <w:rsid w:val="001C43DF"/>
    <w:rsid w:val="001C43EB"/>
    <w:rsid w:val="001C4433"/>
    <w:rsid w:val="001C47F6"/>
    <w:rsid w:val="001C4879"/>
    <w:rsid w:val="001C4951"/>
    <w:rsid w:val="001C4AAA"/>
    <w:rsid w:val="001C4D42"/>
    <w:rsid w:val="001C50AF"/>
    <w:rsid w:val="001C5232"/>
    <w:rsid w:val="001C527E"/>
    <w:rsid w:val="001C5379"/>
    <w:rsid w:val="001C54A3"/>
    <w:rsid w:val="001C552B"/>
    <w:rsid w:val="001C5564"/>
    <w:rsid w:val="001C55C0"/>
    <w:rsid w:val="001C57C2"/>
    <w:rsid w:val="001C589D"/>
    <w:rsid w:val="001C58BD"/>
    <w:rsid w:val="001C5945"/>
    <w:rsid w:val="001C5977"/>
    <w:rsid w:val="001C5ACF"/>
    <w:rsid w:val="001C5BBD"/>
    <w:rsid w:val="001C5CAD"/>
    <w:rsid w:val="001C5D09"/>
    <w:rsid w:val="001C5EE7"/>
    <w:rsid w:val="001C63EC"/>
    <w:rsid w:val="001C66D3"/>
    <w:rsid w:val="001C66EA"/>
    <w:rsid w:val="001C6B0D"/>
    <w:rsid w:val="001C6B43"/>
    <w:rsid w:val="001C6F14"/>
    <w:rsid w:val="001C7601"/>
    <w:rsid w:val="001C7781"/>
    <w:rsid w:val="001C7785"/>
    <w:rsid w:val="001C7956"/>
    <w:rsid w:val="001C7B83"/>
    <w:rsid w:val="001C7B9E"/>
    <w:rsid w:val="001C7DED"/>
    <w:rsid w:val="001C7E45"/>
    <w:rsid w:val="001D0017"/>
    <w:rsid w:val="001D00D8"/>
    <w:rsid w:val="001D01E5"/>
    <w:rsid w:val="001D039B"/>
    <w:rsid w:val="001D0498"/>
    <w:rsid w:val="001D0508"/>
    <w:rsid w:val="001D0774"/>
    <w:rsid w:val="001D07FB"/>
    <w:rsid w:val="001D0807"/>
    <w:rsid w:val="001D0C29"/>
    <w:rsid w:val="001D0F69"/>
    <w:rsid w:val="001D101D"/>
    <w:rsid w:val="001D103F"/>
    <w:rsid w:val="001D11BF"/>
    <w:rsid w:val="001D1497"/>
    <w:rsid w:val="001D17C8"/>
    <w:rsid w:val="001D1991"/>
    <w:rsid w:val="001D1CA5"/>
    <w:rsid w:val="001D20E9"/>
    <w:rsid w:val="001D2746"/>
    <w:rsid w:val="001D29E4"/>
    <w:rsid w:val="001D2D02"/>
    <w:rsid w:val="001D2E8C"/>
    <w:rsid w:val="001D2EE8"/>
    <w:rsid w:val="001D3162"/>
    <w:rsid w:val="001D330E"/>
    <w:rsid w:val="001D3390"/>
    <w:rsid w:val="001D33D2"/>
    <w:rsid w:val="001D3B00"/>
    <w:rsid w:val="001D3DDE"/>
    <w:rsid w:val="001D3F02"/>
    <w:rsid w:val="001D3F24"/>
    <w:rsid w:val="001D3F61"/>
    <w:rsid w:val="001D4569"/>
    <w:rsid w:val="001D45B2"/>
    <w:rsid w:val="001D4808"/>
    <w:rsid w:val="001D4861"/>
    <w:rsid w:val="001D4D62"/>
    <w:rsid w:val="001D4D78"/>
    <w:rsid w:val="001D4F6E"/>
    <w:rsid w:val="001D51BF"/>
    <w:rsid w:val="001D51D1"/>
    <w:rsid w:val="001D5340"/>
    <w:rsid w:val="001D5717"/>
    <w:rsid w:val="001D5AA6"/>
    <w:rsid w:val="001D5AFA"/>
    <w:rsid w:val="001D5B56"/>
    <w:rsid w:val="001D5B84"/>
    <w:rsid w:val="001D5CC3"/>
    <w:rsid w:val="001D5E8A"/>
    <w:rsid w:val="001D5F2F"/>
    <w:rsid w:val="001D60AD"/>
    <w:rsid w:val="001D6124"/>
    <w:rsid w:val="001D62D8"/>
    <w:rsid w:val="001D6905"/>
    <w:rsid w:val="001D6A1D"/>
    <w:rsid w:val="001D6AB7"/>
    <w:rsid w:val="001D6E09"/>
    <w:rsid w:val="001D6E42"/>
    <w:rsid w:val="001D6E4B"/>
    <w:rsid w:val="001D6FAC"/>
    <w:rsid w:val="001D6FD5"/>
    <w:rsid w:val="001D70A4"/>
    <w:rsid w:val="001D715E"/>
    <w:rsid w:val="001D725D"/>
    <w:rsid w:val="001D72DD"/>
    <w:rsid w:val="001D7354"/>
    <w:rsid w:val="001D7412"/>
    <w:rsid w:val="001D754B"/>
    <w:rsid w:val="001D7623"/>
    <w:rsid w:val="001D7C62"/>
    <w:rsid w:val="001D7F6D"/>
    <w:rsid w:val="001E020F"/>
    <w:rsid w:val="001E02AD"/>
    <w:rsid w:val="001E040B"/>
    <w:rsid w:val="001E0643"/>
    <w:rsid w:val="001E070E"/>
    <w:rsid w:val="001E0765"/>
    <w:rsid w:val="001E0781"/>
    <w:rsid w:val="001E08E5"/>
    <w:rsid w:val="001E0AC1"/>
    <w:rsid w:val="001E0B8A"/>
    <w:rsid w:val="001E0BD0"/>
    <w:rsid w:val="001E0D76"/>
    <w:rsid w:val="001E0F2F"/>
    <w:rsid w:val="001E0F73"/>
    <w:rsid w:val="001E124C"/>
    <w:rsid w:val="001E125A"/>
    <w:rsid w:val="001E1357"/>
    <w:rsid w:val="001E1937"/>
    <w:rsid w:val="001E19D3"/>
    <w:rsid w:val="001E1DD5"/>
    <w:rsid w:val="001E1DEB"/>
    <w:rsid w:val="001E1FE3"/>
    <w:rsid w:val="001E2115"/>
    <w:rsid w:val="001E214B"/>
    <w:rsid w:val="001E223B"/>
    <w:rsid w:val="001E25CB"/>
    <w:rsid w:val="001E2853"/>
    <w:rsid w:val="001E2D63"/>
    <w:rsid w:val="001E2FB3"/>
    <w:rsid w:val="001E3300"/>
    <w:rsid w:val="001E3604"/>
    <w:rsid w:val="001E36F2"/>
    <w:rsid w:val="001E3C34"/>
    <w:rsid w:val="001E3C88"/>
    <w:rsid w:val="001E3D03"/>
    <w:rsid w:val="001E3F23"/>
    <w:rsid w:val="001E42E5"/>
    <w:rsid w:val="001E46AE"/>
    <w:rsid w:val="001E4723"/>
    <w:rsid w:val="001E48CE"/>
    <w:rsid w:val="001E4C91"/>
    <w:rsid w:val="001E4CB6"/>
    <w:rsid w:val="001E4D0D"/>
    <w:rsid w:val="001E4FA1"/>
    <w:rsid w:val="001E52D4"/>
    <w:rsid w:val="001E52F4"/>
    <w:rsid w:val="001E5356"/>
    <w:rsid w:val="001E5462"/>
    <w:rsid w:val="001E557E"/>
    <w:rsid w:val="001E558D"/>
    <w:rsid w:val="001E55DE"/>
    <w:rsid w:val="001E5CB8"/>
    <w:rsid w:val="001E5F3E"/>
    <w:rsid w:val="001E61A2"/>
    <w:rsid w:val="001E61F1"/>
    <w:rsid w:val="001E620B"/>
    <w:rsid w:val="001E6385"/>
    <w:rsid w:val="001E63E2"/>
    <w:rsid w:val="001E6417"/>
    <w:rsid w:val="001E673A"/>
    <w:rsid w:val="001E697D"/>
    <w:rsid w:val="001E69C0"/>
    <w:rsid w:val="001E6C9D"/>
    <w:rsid w:val="001E767D"/>
    <w:rsid w:val="001E7C62"/>
    <w:rsid w:val="001E7D57"/>
    <w:rsid w:val="001E7F52"/>
    <w:rsid w:val="001E7F5D"/>
    <w:rsid w:val="001E7F7E"/>
    <w:rsid w:val="001F0030"/>
    <w:rsid w:val="001F0193"/>
    <w:rsid w:val="001F0214"/>
    <w:rsid w:val="001F028E"/>
    <w:rsid w:val="001F02A3"/>
    <w:rsid w:val="001F041F"/>
    <w:rsid w:val="001F05B3"/>
    <w:rsid w:val="001F0658"/>
    <w:rsid w:val="001F0814"/>
    <w:rsid w:val="001F0876"/>
    <w:rsid w:val="001F0AC5"/>
    <w:rsid w:val="001F0ACA"/>
    <w:rsid w:val="001F0DA2"/>
    <w:rsid w:val="001F0FB8"/>
    <w:rsid w:val="001F10BF"/>
    <w:rsid w:val="001F10E9"/>
    <w:rsid w:val="001F1132"/>
    <w:rsid w:val="001F118C"/>
    <w:rsid w:val="001F11F3"/>
    <w:rsid w:val="001F128D"/>
    <w:rsid w:val="001F1463"/>
    <w:rsid w:val="001F15C2"/>
    <w:rsid w:val="001F16D8"/>
    <w:rsid w:val="001F17CF"/>
    <w:rsid w:val="001F1808"/>
    <w:rsid w:val="001F18BD"/>
    <w:rsid w:val="001F1994"/>
    <w:rsid w:val="001F19BD"/>
    <w:rsid w:val="001F1AE6"/>
    <w:rsid w:val="001F1BC2"/>
    <w:rsid w:val="001F1D56"/>
    <w:rsid w:val="001F1E98"/>
    <w:rsid w:val="001F1F51"/>
    <w:rsid w:val="001F1FBE"/>
    <w:rsid w:val="001F2005"/>
    <w:rsid w:val="001F21B9"/>
    <w:rsid w:val="001F2426"/>
    <w:rsid w:val="001F24D7"/>
    <w:rsid w:val="001F257E"/>
    <w:rsid w:val="001F258E"/>
    <w:rsid w:val="001F2745"/>
    <w:rsid w:val="001F27A3"/>
    <w:rsid w:val="001F28A9"/>
    <w:rsid w:val="001F2BFF"/>
    <w:rsid w:val="001F2DC8"/>
    <w:rsid w:val="001F3176"/>
    <w:rsid w:val="001F32CB"/>
    <w:rsid w:val="001F389B"/>
    <w:rsid w:val="001F38E2"/>
    <w:rsid w:val="001F38E6"/>
    <w:rsid w:val="001F3D06"/>
    <w:rsid w:val="001F3D27"/>
    <w:rsid w:val="001F3D7A"/>
    <w:rsid w:val="001F3EC2"/>
    <w:rsid w:val="001F41BC"/>
    <w:rsid w:val="001F41C2"/>
    <w:rsid w:val="001F43FF"/>
    <w:rsid w:val="001F44DE"/>
    <w:rsid w:val="001F456E"/>
    <w:rsid w:val="001F483B"/>
    <w:rsid w:val="001F4871"/>
    <w:rsid w:val="001F48AB"/>
    <w:rsid w:val="001F4A5F"/>
    <w:rsid w:val="001F4AF1"/>
    <w:rsid w:val="001F4E61"/>
    <w:rsid w:val="001F4EF8"/>
    <w:rsid w:val="001F53FC"/>
    <w:rsid w:val="001F5472"/>
    <w:rsid w:val="001F5A79"/>
    <w:rsid w:val="001F5FA9"/>
    <w:rsid w:val="001F602E"/>
    <w:rsid w:val="001F6320"/>
    <w:rsid w:val="001F6323"/>
    <w:rsid w:val="001F63CC"/>
    <w:rsid w:val="001F6425"/>
    <w:rsid w:val="001F64E3"/>
    <w:rsid w:val="001F66F5"/>
    <w:rsid w:val="001F66FC"/>
    <w:rsid w:val="001F6974"/>
    <w:rsid w:val="001F6B51"/>
    <w:rsid w:val="001F6BEE"/>
    <w:rsid w:val="001F6D38"/>
    <w:rsid w:val="001F6DA5"/>
    <w:rsid w:val="001F6ECB"/>
    <w:rsid w:val="001F6F78"/>
    <w:rsid w:val="001F7016"/>
    <w:rsid w:val="001F711D"/>
    <w:rsid w:val="001F72E5"/>
    <w:rsid w:val="001F7321"/>
    <w:rsid w:val="001F7478"/>
    <w:rsid w:val="001F74AC"/>
    <w:rsid w:val="001F74DA"/>
    <w:rsid w:val="001F780F"/>
    <w:rsid w:val="001F796F"/>
    <w:rsid w:val="001F7B1F"/>
    <w:rsid w:val="001F7B72"/>
    <w:rsid w:val="001F7D72"/>
    <w:rsid w:val="00200063"/>
    <w:rsid w:val="00200222"/>
    <w:rsid w:val="002003CF"/>
    <w:rsid w:val="0020066B"/>
    <w:rsid w:val="00200872"/>
    <w:rsid w:val="00200899"/>
    <w:rsid w:val="002008DD"/>
    <w:rsid w:val="00200B3F"/>
    <w:rsid w:val="00201103"/>
    <w:rsid w:val="002013F2"/>
    <w:rsid w:val="002015C9"/>
    <w:rsid w:val="00201DC3"/>
    <w:rsid w:val="00201E0F"/>
    <w:rsid w:val="00201ED1"/>
    <w:rsid w:val="002021D5"/>
    <w:rsid w:val="0020220B"/>
    <w:rsid w:val="00202556"/>
    <w:rsid w:val="00202704"/>
    <w:rsid w:val="0020285E"/>
    <w:rsid w:val="002028D6"/>
    <w:rsid w:val="00202A0B"/>
    <w:rsid w:val="00202A30"/>
    <w:rsid w:val="00202C69"/>
    <w:rsid w:val="00202DCC"/>
    <w:rsid w:val="002030BE"/>
    <w:rsid w:val="002033F2"/>
    <w:rsid w:val="0020364C"/>
    <w:rsid w:val="00203C31"/>
    <w:rsid w:val="00203C61"/>
    <w:rsid w:val="00203D13"/>
    <w:rsid w:val="00203D50"/>
    <w:rsid w:val="00204005"/>
    <w:rsid w:val="00204105"/>
    <w:rsid w:val="00204121"/>
    <w:rsid w:val="0020483A"/>
    <w:rsid w:val="002049C5"/>
    <w:rsid w:val="00204A22"/>
    <w:rsid w:val="00204BCD"/>
    <w:rsid w:val="00204C3A"/>
    <w:rsid w:val="00204CFC"/>
    <w:rsid w:val="00204DB4"/>
    <w:rsid w:val="00204DB9"/>
    <w:rsid w:val="00204E81"/>
    <w:rsid w:val="002050B2"/>
    <w:rsid w:val="002052B8"/>
    <w:rsid w:val="002053CD"/>
    <w:rsid w:val="00205489"/>
    <w:rsid w:val="002054D5"/>
    <w:rsid w:val="002054E5"/>
    <w:rsid w:val="0020577E"/>
    <w:rsid w:val="00205DC9"/>
    <w:rsid w:val="00205DF2"/>
    <w:rsid w:val="002062B7"/>
    <w:rsid w:val="002065DF"/>
    <w:rsid w:val="00206614"/>
    <w:rsid w:val="0020692B"/>
    <w:rsid w:val="00206B0C"/>
    <w:rsid w:val="00206C10"/>
    <w:rsid w:val="00206C7C"/>
    <w:rsid w:val="0020719E"/>
    <w:rsid w:val="002071CB"/>
    <w:rsid w:val="0020726D"/>
    <w:rsid w:val="0020731E"/>
    <w:rsid w:val="0020739F"/>
    <w:rsid w:val="002073A6"/>
    <w:rsid w:val="00207568"/>
    <w:rsid w:val="0020774F"/>
    <w:rsid w:val="002077F7"/>
    <w:rsid w:val="00207860"/>
    <w:rsid w:val="00207A1C"/>
    <w:rsid w:val="00207B86"/>
    <w:rsid w:val="00207CFB"/>
    <w:rsid w:val="00210131"/>
    <w:rsid w:val="00210162"/>
    <w:rsid w:val="00210190"/>
    <w:rsid w:val="002101FD"/>
    <w:rsid w:val="0021028D"/>
    <w:rsid w:val="0021028F"/>
    <w:rsid w:val="002102AD"/>
    <w:rsid w:val="00210641"/>
    <w:rsid w:val="0021069D"/>
    <w:rsid w:val="002106A2"/>
    <w:rsid w:val="002106B8"/>
    <w:rsid w:val="002110DC"/>
    <w:rsid w:val="00211101"/>
    <w:rsid w:val="002112F6"/>
    <w:rsid w:val="0021148B"/>
    <w:rsid w:val="00211586"/>
    <w:rsid w:val="002119FF"/>
    <w:rsid w:val="00211C55"/>
    <w:rsid w:val="00211CDA"/>
    <w:rsid w:val="00211D38"/>
    <w:rsid w:val="00211FD4"/>
    <w:rsid w:val="00212322"/>
    <w:rsid w:val="00212A81"/>
    <w:rsid w:val="00212B05"/>
    <w:rsid w:val="00212B7F"/>
    <w:rsid w:val="00212BC9"/>
    <w:rsid w:val="00212F67"/>
    <w:rsid w:val="002132EC"/>
    <w:rsid w:val="00213431"/>
    <w:rsid w:val="00213581"/>
    <w:rsid w:val="002135A7"/>
    <w:rsid w:val="002137D0"/>
    <w:rsid w:val="00213887"/>
    <w:rsid w:val="00213909"/>
    <w:rsid w:val="0021399C"/>
    <w:rsid w:val="00213A8C"/>
    <w:rsid w:val="00213AA8"/>
    <w:rsid w:val="00213D8A"/>
    <w:rsid w:val="00213E1A"/>
    <w:rsid w:val="00213F30"/>
    <w:rsid w:val="00213FB7"/>
    <w:rsid w:val="002140B6"/>
    <w:rsid w:val="00214298"/>
    <w:rsid w:val="0021435A"/>
    <w:rsid w:val="0021453C"/>
    <w:rsid w:val="0021456B"/>
    <w:rsid w:val="002148A9"/>
    <w:rsid w:val="00214BF7"/>
    <w:rsid w:val="00214DDB"/>
    <w:rsid w:val="002151BE"/>
    <w:rsid w:val="00215D34"/>
    <w:rsid w:val="00215E88"/>
    <w:rsid w:val="00215FBA"/>
    <w:rsid w:val="00216021"/>
    <w:rsid w:val="00216109"/>
    <w:rsid w:val="002161B3"/>
    <w:rsid w:val="00216217"/>
    <w:rsid w:val="002162AB"/>
    <w:rsid w:val="0021636C"/>
    <w:rsid w:val="002163B4"/>
    <w:rsid w:val="00216637"/>
    <w:rsid w:val="0021678A"/>
    <w:rsid w:val="00216805"/>
    <w:rsid w:val="00216908"/>
    <w:rsid w:val="00216A66"/>
    <w:rsid w:val="00216F10"/>
    <w:rsid w:val="002170D7"/>
    <w:rsid w:val="00217104"/>
    <w:rsid w:val="0021716B"/>
    <w:rsid w:val="002171EF"/>
    <w:rsid w:val="002172F1"/>
    <w:rsid w:val="0021731F"/>
    <w:rsid w:val="0021750E"/>
    <w:rsid w:val="00217708"/>
    <w:rsid w:val="002178F2"/>
    <w:rsid w:val="00217A27"/>
    <w:rsid w:val="00217BC8"/>
    <w:rsid w:val="00217CA0"/>
    <w:rsid w:val="00220010"/>
    <w:rsid w:val="0022009D"/>
    <w:rsid w:val="00220837"/>
    <w:rsid w:val="00220902"/>
    <w:rsid w:val="00220934"/>
    <w:rsid w:val="00220A02"/>
    <w:rsid w:val="00220A0B"/>
    <w:rsid w:val="00220A72"/>
    <w:rsid w:val="00220D2F"/>
    <w:rsid w:val="00221081"/>
    <w:rsid w:val="002210B4"/>
    <w:rsid w:val="0022111B"/>
    <w:rsid w:val="002214CA"/>
    <w:rsid w:val="002217D2"/>
    <w:rsid w:val="002217E3"/>
    <w:rsid w:val="0022193A"/>
    <w:rsid w:val="00221F89"/>
    <w:rsid w:val="00221FE9"/>
    <w:rsid w:val="00222022"/>
    <w:rsid w:val="002222BC"/>
    <w:rsid w:val="002224D1"/>
    <w:rsid w:val="002224FD"/>
    <w:rsid w:val="002225AE"/>
    <w:rsid w:val="00222719"/>
    <w:rsid w:val="00222951"/>
    <w:rsid w:val="00222CF7"/>
    <w:rsid w:val="00222D72"/>
    <w:rsid w:val="00223339"/>
    <w:rsid w:val="0022335A"/>
    <w:rsid w:val="002234B3"/>
    <w:rsid w:val="0022359B"/>
    <w:rsid w:val="0022359E"/>
    <w:rsid w:val="00223638"/>
    <w:rsid w:val="0022384D"/>
    <w:rsid w:val="00223A2D"/>
    <w:rsid w:val="00223C5B"/>
    <w:rsid w:val="00223CCC"/>
    <w:rsid w:val="00223E56"/>
    <w:rsid w:val="002240A5"/>
    <w:rsid w:val="00224108"/>
    <w:rsid w:val="002241FC"/>
    <w:rsid w:val="00224303"/>
    <w:rsid w:val="00224577"/>
    <w:rsid w:val="002245EC"/>
    <w:rsid w:val="00224734"/>
    <w:rsid w:val="00224768"/>
    <w:rsid w:val="00224CF3"/>
    <w:rsid w:val="00224D9A"/>
    <w:rsid w:val="00224F8F"/>
    <w:rsid w:val="00225165"/>
    <w:rsid w:val="002251DC"/>
    <w:rsid w:val="002252FF"/>
    <w:rsid w:val="0022546C"/>
    <w:rsid w:val="002258BA"/>
    <w:rsid w:val="002258E8"/>
    <w:rsid w:val="002259FA"/>
    <w:rsid w:val="00225AFF"/>
    <w:rsid w:val="00225C59"/>
    <w:rsid w:val="00225D59"/>
    <w:rsid w:val="00225E7B"/>
    <w:rsid w:val="002260C7"/>
    <w:rsid w:val="00226444"/>
    <w:rsid w:val="002265D8"/>
    <w:rsid w:val="0022680A"/>
    <w:rsid w:val="00226A18"/>
    <w:rsid w:val="00226AC4"/>
    <w:rsid w:val="00226B2C"/>
    <w:rsid w:val="0022703F"/>
    <w:rsid w:val="00227218"/>
    <w:rsid w:val="0022731C"/>
    <w:rsid w:val="002275AC"/>
    <w:rsid w:val="00227749"/>
    <w:rsid w:val="00227788"/>
    <w:rsid w:val="002278F2"/>
    <w:rsid w:val="00227A11"/>
    <w:rsid w:val="00227AE6"/>
    <w:rsid w:val="00227CC7"/>
    <w:rsid w:val="00230020"/>
    <w:rsid w:val="002300FB"/>
    <w:rsid w:val="002302D8"/>
    <w:rsid w:val="00230524"/>
    <w:rsid w:val="00230598"/>
    <w:rsid w:val="00230644"/>
    <w:rsid w:val="002306BE"/>
    <w:rsid w:val="00230A56"/>
    <w:rsid w:val="00230B90"/>
    <w:rsid w:val="00230D1C"/>
    <w:rsid w:val="00230D97"/>
    <w:rsid w:val="0023175B"/>
    <w:rsid w:val="00231DE0"/>
    <w:rsid w:val="00232008"/>
    <w:rsid w:val="00232A06"/>
    <w:rsid w:val="00232BF1"/>
    <w:rsid w:val="00232E3E"/>
    <w:rsid w:val="002331A3"/>
    <w:rsid w:val="00233457"/>
    <w:rsid w:val="0023357F"/>
    <w:rsid w:val="00233627"/>
    <w:rsid w:val="002336AB"/>
    <w:rsid w:val="00233AC9"/>
    <w:rsid w:val="00233AE9"/>
    <w:rsid w:val="00233C06"/>
    <w:rsid w:val="00233C19"/>
    <w:rsid w:val="00233F36"/>
    <w:rsid w:val="002341CC"/>
    <w:rsid w:val="00234308"/>
    <w:rsid w:val="002346DA"/>
    <w:rsid w:val="00234F5C"/>
    <w:rsid w:val="0023502C"/>
    <w:rsid w:val="002351C9"/>
    <w:rsid w:val="002351FF"/>
    <w:rsid w:val="0023522E"/>
    <w:rsid w:val="00235343"/>
    <w:rsid w:val="0023538F"/>
    <w:rsid w:val="0023566C"/>
    <w:rsid w:val="0023568D"/>
    <w:rsid w:val="00235747"/>
    <w:rsid w:val="0023576A"/>
    <w:rsid w:val="00235CEF"/>
    <w:rsid w:val="00235E2D"/>
    <w:rsid w:val="002362EB"/>
    <w:rsid w:val="0023630F"/>
    <w:rsid w:val="002365EA"/>
    <w:rsid w:val="0023662E"/>
    <w:rsid w:val="002369EB"/>
    <w:rsid w:val="00236AB7"/>
    <w:rsid w:val="00236D36"/>
    <w:rsid w:val="00237063"/>
    <w:rsid w:val="002373E5"/>
    <w:rsid w:val="00237506"/>
    <w:rsid w:val="0023778E"/>
    <w:rsid w:val="00237A18"/>
    <w:rsid w:val="00237A84"/>
    <w:rsid w:val="00237AE1"/>
    <w:rsid w:val="00237C43"/>
    <w:rsid w:val="00237C9E"/>
    <w:rsid w:val="00237E5B"/>
    <w:rsid w:val="002401E3"/>
    <w:rsid w:val="00240230"/>
    <w:rsid w:val="0024023F"/>
    <w:rsid w:val="00240242"/>
    <w:rsid w:val="00240504"/>
    <w:rsid w:val="00240550"/>
    <w:rsid w:val="00240585"/>
    <w:rsid w:val="002407AB"/>
    <w:rsid w:val="00240890"/>
    <w:rsid w:val="0024089A"/>
    <w:rsid w:val="002409ED"/>
    <w:rsid w:val="00240C94"/>
    <w:rsid w:val="00240EC5"/>
    <w:rsid w:val="00240FBC"/>
    <w:rsid w:val="00241195"/>
    <w:rsid w:val="002411D5"/>
    <w:rsid w:val="00241206"/>
    <w:rsid w:val="0024131C"/>
    <w:rsid w:val="0024158A"/>
    <w:rsid w:val="002416CD"/>
    <w:rsid w:val="00241872"/>
    <w:rsid w:val="00241B54"/>
    <w:rsid w:val="00241C4F"/>
    <w:rsid w:val="00241D6F"/>
    <w:rsid w:val="00241DF9"/>
    <w:rsid w:val="00241FBF"/>
    <w:rsid w:val="002421EF"/>
    <w:rsid w:val="002421F6"/>
    <w:rsid w:val="0024234E"/>
    <w:rsid w:val="00242361"/>
    <w:rsid w:val="002424C0"/>
    <w:rsid w:val="00242620"/>
    <w:rsid w:val="00242850"/>
    <w:rsid w:val="0024296E"/>
    <w:rsid w:val="00242A75"/>
    <w:rsid w:val="00242B32"/>
    <w:rsid w:val="00242C8D"/>
    <w:rsid w:val="00242CB8"/>
    <w:rsid w:val="00242E93"/>
    <w:rsid w:val="00242EF5"/>
    <w:rsid w:val="002431EF"/>
    <w:rsid w:val="00243276"/>
    <w:rsid w:val="0024369E"/>
    <w:rsid w:val="002439CE"/>
    <w:rsid w:val="00243A37"/>
    <w:rsid w:val="00243A5B"/>
    <w:rsid w:val="00243D6E"/>
    <w:rsid w:val="00243F32"/>
    <w:rsid w:val="00244242"/>
    <w:rsid w:val="00244311"/>
    <w:rsid w:val="002443BE"/>
    <w:rsid w:val="00244449"/>
    <w:rsid w:val="002445C5"/>
    <w:rsid w:val="002445FF"/>
    <w:rsid w:val="00244774"/>
    <w:rsid w:val="00244DFB"/>
    <w:rsid w:val="00244E1F"/>
    <w:rsid w:val="002451F0"/>
    <w:rsid w:val="002455A5"/>
    <w:rsid w:val="00245693"/>
    <w:rsid w:val="0024585D"/>
    <w:rsid w:val="00245940"/>
    <w:rsid w:val="00245AE7"/>
    <w:rsid w:val="00245DEF"/>
    <w:rsid w:val="00245F0B"/>
    <w:rsid w:val="0024605F"/>
    <w:rsid w:val="00246519"/>
    <w:rsid w:val="0024661F"/>
    <w:rsid w:val="0024667B"/>
    <w:rsid w:val="002466BE"/>
    <w:rsid w:val="002466FF"/>
    <w:rsid w:val="00246748"/>
    <w:rsid w:val="0024676E"/>
    <w:rsid w:val="00246D1E"/>
    <w:rsid w:val="00247022"/>
    <w:rsid w:val="002470CD"/>
    <w:rsid w:val="002474D3"/>
    <w:rsid w:val="00247593"/>
    <w:rsid w:val="002475C2"/>
    <w:rsid w:val="00247791"/>
    <w:rsid w:val="002477D4"/>
    <w:rsid w:val="00247891"/>
    <w:rsid w:val="00247A43"/>
    <w:rsid w:val="00247B8C"/>
    <w:rsid w:val="00247D00"/>
    <w:rsid w:val="00247DDC"/>
    <w:rsid w:val="00247F9D"/>
    <w:rsid w:val="002505AF"/>
    <w:rsid w:val="00250611"/>
    <w:rsid w:val="002506DF"/>
    <w:rsid w:val="00250893"/>
    <w:rsid w:val="0025096F"/>
    <w:rsid w:val="00250A3A"/>
    <w:rsid w:val="00250C1D"/>
    <w:rsid w:val="00250C21"/>
    <w:rsid w:val="00250C46"/>
    <w:rsid w:val="00250D61"/>
    <w:rsid w:val="00251046"/>
    <w:rsid w:val="002511E0"/>
    <w:rsid w:val="0025125D"/>
    <w:rsid w:val="00251283"/>
    <w:rsid w:val="002516E4"/>
    <w:rsid w:val="00251877"/>
    <w:rsid w:val="00251D36"/>
    <w:rsid w:val="00251DC5"/>
    <w:rsid w:val="00251DD4"/>
    <w:rsid w:val="00251DF2"/>
    <w:rsid w:val="00251EAF"/>
    <w:rsid w:val="00251FB9"/>
    <w:rsid w:val="00252241"/>
    <w:rsid w:val="00252335"/>
    <w:rsid w:val="00252455"/>
    <w:rsid w:val="0025255F"/>
    <w:rsid w:val="00252582"/>
    <w:rsid w:val="002526F4"/>
    <w:rsid w:val="0025278C"/>
    <w:rsid w:val="00252856"/>
    <w:rsid w:val="0025289F"/>
    <w:rsid w:val="00252C74"/>
    <w:rsid w:val="00252C93"/>
    <w:rsid w:val="00252E60"/>
    <w:rsid w:val="00252F7F"/>
    <w:rsid w:val="0025330A"/>
    <w:rsid w:val="002537A1"/>
    <w:rsid w:val="002538C6"/>
    <w:rsid w:val="00253B5D"/>
    <w:rsid w:val="00253B66"/>
    <w:rsid w:val="00253CCC"/>
    <w:rsid w:val="00253E5C"/>
    <w:rsid w:val="002541EE"/>
    <w:rsid w:val="0025420D"/>
    <w:rsid w:val="002542B7"/>
    <w:rsid w:val="0025430F"/>
    <w:rsid w:val="00254390"/>
    <w:rsid w:val="0025458D"/>
    <w:rsid w:val="002547AC"/>
    <w:rsid w:val="00254889"/>
    <w:rsid w:val="0025488E"/>
    <w:rsid w:val="00254A1E"/>
    <w:rsid w:val="00254A50"/>
    <w:rsid w:val="00254A63"/>
    <w:rsid w:val="00254C8B"/>
    <w:rsid w:val="00254D33"/>
    <w:rsid w:val="00254E45"/>
    <w:rsid w:val="0025516D"/>
    <w:rsid w:val="0025535C"/>
    <w:rsid w:val="00255779"/>
    <w:rsid w:val="00255EF5"/>
    <w:rsid w:val="00255FCA"/>
    <w:rsid w:val="002560BF"/>
    <w:rsid w:val="002561E9"/>
    <w:rsid w:val="002562C6"/>
    <w:rsid w:val="00256340"/>
    <w:rsid w:val="00256387"/>
    <w:rsid w:val="00256416"/>
    <w:rsid w:val="002565CE"/>
    <w:rsid w:val="00256640"/>
    <w:rsid w:val="002566F5"/>
    <w:rsid w:val="002568C7"/>
    <w:rsid w:val="00256986"/>
    <w:rsid w:val="00256B62"/>
    <w:rsid w:val="00257144"/>
    <w:rsid w:val="002573E9"/>
    <w:rsid w:val="0025758B"/>
    <w:rsid w:val="00257CDD"/>
    <w:rsid w:val="0026035C"/>
    <w:rsid w:val="0026043D"/>
    <w:rsid w:val="00260511"/>
    <w:rsid w:val="00260731"/>
    <w:rsid w:val="00260A0B"/>
    <w:rsid w:val="00260A94"/>
    <w:rsid w:val="00260EA6"/>
    <w:rsid w:val="00260F5C"/>
    <w:rsid w:val="00260F91"/>
    <w:rsid w:val="00261076"/>
    <w:rsid w:val="002610B2"/>
    <w:rsid w:val="0026112E"/>
    <w:rsid w:val="002611F7"/>
    <w:rsid w:val="00261250"/>
    <w:rsid w:val="0026126D"/>
    <w:rsid w:val="00261290"/>
    <w:rsid w:val="002615E0"/>
    <w:rsid w:val="0026178F"/>
    <w:rsid w:val="0026186C"/>
    <w:rsid w:val="00261C31"/>
    <w:rsid w:val="00261C79"/>
    <w:rsid w:val="00261CF8"/>
    <w:rsid w:val="00261F35"/>
    <w:rsid w:val="00261F89"/>
    <w:rsid w:val="002622DC"/>
    <w:rsid w:val="00262516"/>
    <w:rsid w:val="0026279E"/>
    <w:rsid w:val="002627EE"/>
    <w:rsid w:val="00262956"/>
    <w:rsid w:val="00262AA8"/>
    <w:rsid w:val="00262D0D"/>
    <w:rsid w:val="00262D13"/>
    <w:rsid w:val="00262F52"/>
    <w:rsid w:val="00262FE4"/>
    <w:rsid w:val="00263062"/>
    <w:rsid w:val="0026309D"/>
    <w:rsid w:val="00263296"/>
    <w:rsid w:val="0026335A"/>
    <w:rsid w:val="00263C46"/>
    <w:rsid w:val="00263C4E"/>
    <w:rsid w:val="00263E6F"/>
    <w:rsid w:val="00263EFB"/>
    <w:rsid w:val="00263F88"/>
    <w:rsid w:val="00263F9B"/>
    <w:rsid w:val="00264274"/>
    <w:rsid w:val="002642E1"/>
    <w:rsid w:val="0026435E"/>
    <w:rsid w:val="002643D1"/>
    <w:rsid w:val="002645E9"/>
    <w:rsid w:val="0026468B"/>
    <w:rsid w:val="0026482A"/>
    <w:rsid w:val="00264A2D"/>
    <w:rsid w:val="00264A3D"/>
    <w:rsid w:val="00264A49"/>
    <w:rsid w:val="00264A7B"/>
    <w:rsid w:val="00264B8F"/>
    <w:rsid w:val="00264C6F"/>
    <w:rsid w:val="00264D0D"/>
    <w:rsid w:val="00264F39"/>
    <w:rsid w:val="00264FBF"/>
    <w:rsid w:val="0026507D"/>
    <w:rsid w:val="002651EA"/>
    <w:rsid w:val="002654DD"/>
    <w:rsid w:val="00265509"/>
    <w:rsid w:val="002655C9"/>
    <w:rsid w:val="0026579B"/>
    <w:rsid w:val="002658FC"/>
    <w:rsid w:val="00265CA0"/>
    <w:rsid w:val="00265CB3"/>
    <w:rsid w:val="00265D1B"/>
    <w:rsid w:val="00265DFC"/>
    <w:rsid w:val="00265F19"/>
    <w:rsid w:val="00266092"/>
    <w:rsid w:val="0026639A"/>
    <w:rsid w:val="002663CC"/>
    <w:rsid w:val="0026647A"/>
    <w:rsid w:val="002664D5"/>
    <w:rsid w:val="0026664E"/>
    <w:rsid w:val="00266762"/>
    <w:rsid w:val="00266AB5"/>
    <w:rsid w:val="00266AC5"/>
    <w:rsid w:val="00266B51"/>
    <w:rsid w:val="00266CCE"/>
    <w:rsid w:val="00266FAC"/>
    <w:rsid w:val="0026700D"/>
    <w:rsid w:val="00267028"/>
    <w:rsid w:val="0026702F"/>
    <w:rsid w:val="0026738B"/>
    <w:rsid w:val="0026754A"/>
    <w:rsid w:val="00267B08"/>
    <w:rsid w:val="00267B8B"/>
    <w:rsid w:val="00267BB0"/>
    <w:rsid w:val="00267E38"/>
    <w:rsid w:val="00267EEC"/>
    <w:rsid w:val="00270112"/>
    <w:rsid w:val="00270E07"/>
    <w:rsid w:val="00270F20"/>
    <w:rsid w:val="00270F87"/>
    <w:rsid w:val="002711AC"/>
    <w:rsid w:val="002711D4"/>
    <w:rsid w:val="002713D9"/>
    <w:rsid w:val="0027147E"/>
    <w:rsid w:val="00271B20"/>
    <w:rsid w:val="00271BC5"/>
    <w:rsid w:val="00271C67"/>
    <w:rsid w:val="00271C8A"/>
    <w:rsid w:val="00271E7A"/>
    <w:rsid w:val="00271F4A"/>
    <w:rsid w:val="00272265"/>
    <w:rsid w:val="00272276"/>
    <w:rsid w:val="00272359"/>
    <w:rsid w:val="0027245F"/>
    <w:rsid w:val="002726F7"/>
    <w:rsid w:val="002727E8"/>
    <w:rsid w:val="00272A5F"/>
    <w:rsid w:val="00272A6F"/>
    <w:rsid w:val="00272C14"/>
    <w:rsid w:val="00272C47"/>
    <w:rsid w:val="00272C7C"/>
    <w:rsid w:val="00272C86"/>
    <w:rsid w:val="00272E05"/>
    <w:rsid w:val="00272FA9"/>
    <w:rsid w:val="0027380F"/>
    <w:rsid w:val="00273AF9"/>
    <w:rsid w:val="00273B65"/>
    <w:rsid w:val="00273CEE"/>
    <w:rsid w:val="00273D84"/>
    <w:rsid w:val="00273F96"/>
    <w:rsid w:val="00273FD4"/>
    <w:rsid w:val="00274318"/>
    <w:rsid w:val="00274415"/>
    <w:rsid w:val="002744DB"/>
    <w:rsid w:val="00274573"/>
    <w:rsid w:val="002746EE"/>
    <w:rsid w:val="00274739"/>
    <w:rsid w:val="00274788"/>
    <w:rsid w:val="00274941"/>
    <w:rsid w:val="00274A60"/>
    <w:rsid w:val="00275318"/>
    <w:rsid w:val="002757F4"/>
    <w:rsid w:val="0027598C"/>
    <w:rsid w:val="00275B20"/>
    <w:rsid w:val="00275BBB"/>
    <w:rsid w:val="00275BE2"/>
    <w:rsid w:val="00275C0D"/>
    <w:rsid w:val="00275DF4"/>
    <w:rsid w:val="00275E1D"/>
    <w:rsid w:val="00275E31"/>
    <w:rsid w:val="00275E90"/>
    <w:rsid w:val="00276153"/>
    <w:rsid w:val="0027621B"/>
    <w:rsid w:val="0027628C"/>
    <w:rsid w:val="00276348"/>
    <w:rsid w:val="00276451"/>
    <w:rsid w:val="002764FB"/>
    <w:rsid w:val="002766C3"/>
    <w:rsid w:val="002768A0"/>
    <w:rsid w:val="00276BFD"/>
    <w:rsid w:val="00276C6F"/>
    <w:rsid w:val="00276E96"/>
    <w:rsid w:val="00276F0E"/>
    <w:rsid w:val="00276F8C"/>
    <w:rsid w:val="00277283"/>
    <w:rsid w:val="0027732A"/>
    <w:rsid w:val="00277601"/>
    <w:rsid w:val="00277894"/>
    <w:rsid w:val="00277A49"/>
    <w:rsid w:val="00277BEF"/>
    <w:rsid w:val="0028004E"/>
    <w:rsid w:val="002801C8"/>
    <w:rsid w:val="0028051D"/>
    <w:rsid w:val="002806F3"/>
    <w:rsid w:val="00280856"/>
    <w:rsid w:val="002809D0"/>
    <w:rsid w:val="00280A76"/>
    <w:rsid w:val="00280C99"/>
    <w:rsid w:val="00280D56"/>
    <w:rsid w:val="00280F71"/>
    <w:rsid w:val="00280FB7"/>
    <w:rsid w:val="00281072"/>
    <w:rsid w:val="002811C7"/>
    <w:rsid w:val="002816F0"/>
    <w:rsid w:val="00281700"/>
    <w:rsid w:val="002817FD"/>
    <w:rsid w:val="00281CE8"/>
    <w:rsid w:val="00281E4B"/>
    <w:rsid w:val="00281EFE"/>
    <w:rsid w:val="00281F5E"/>
    <w:rsid w:val="00282420"/>
    <w:rsid w:val="0028246A"/>
    <w:rsid w:val="00282846"/>
    <w:rsid w:val="00282D26"/>
    <w:rsid w:val="00282D2D"/>
    <w:rsid w:val="00282D62"/>
    <w:rsid w:val="00283045"/>
    <w:rsid w:val="0028317F"/>
    <w:rsid w:val="00283291"/>
    <w:rsid w:val="002832C1"/>
    <w:rsid w:val="002835CF"/>
    <w:rsid w:val="00283708"/>
    <w:rsid w:val="00283827"/>
    <w:rsid w:val="002839F4"/>
    <w:rsid w:val="00283C20"/>
    <w:rsid w:val="00283FC9"/>
    <w:rsid w:val="00284123"/>
    <w:rsid w:val="002843F7"/>
    <w:rsid w:val="002844C7"/>
    <w:rsid w:val="00284526"/>
    <w:rsid w:val="00284A36"/>
    <w:rsid w:val="00284AE7"/>
    <w:rsid w:val="00284E1D"/>
    <w:rsid w:val="00285088"/>
    <w:rsid w:val="0028517A"/>
    <w:rsid w:val="0028519C"/>
    <w:rsid w:val="00285268"/>
    <w:rsid w:val="00285354"/>
    <w:rsid w:val="00285487"/>
    <w:rsid w:val="002855A5"/>
    <w:rsid w:val="00285989"/>
    <w:rsid w:val="00285C59"/>
    <w:rsid w:val="00285CA2"/>
    <w:rsid w:val="00285CCA"/>
    <w:rsid w:val="00285FE3"/>
    <w:rsid w:val="00286269"/>
    <w:rsid w:val="002862C4"/>
    <w:rsid w:val="00286559"/>
    <w:rsid w:val="002868A0"/>
    <w:rsid w:val="00286A1A"/>
    <w:rsid w:val="00286A80"/>
    <w:rsid w:val="00286B6E"/>
    <w:rsid w:val="00286D3A"/>
    <w:rsid w:val="00286F08"/>
    <w:rsid w:val="00287129"/>
    <w:rsid w:val="002872A4"/>
    <w:rsid w:val="00287374"/>
    <w:rsid w:val="00287387"/>
    <w:rsid w:val="002873A2"/>
    <w:rsid w:val="002873DC"/>
    <w:rsid w:val="00287657"/>
    <w:rsid w:val="002876A2"/>
    <w:rsid w:val="00287A12"/>
    <w:rsid w:val="00287EF3"/>
    <w:rsid w:val="00287FFB"/>
    <w:rsid w:val="002900A3"/>
    <w:rsid w:val="002904A6"/>
    <w:rsid w:val="002908AE"/>
    <w:rsid w:val="00290920"/>
    <w:rsid w:val="002909BA"/>
    <w:rsid w:val="00290BE5"/>
    <w:rsid w:val="00290D4D"/>
    <w:rsid w:val="00290D94"/>
    <w:rsid w:val="00290D95"/>
    <w:rsid w:val="0029116C"/>
    <w:rsid w:val="002912EF"/>
    <w:rsid w:val="00291391"/>
    <w:rsid w:val="00291426"/>
    <w:rsid w:val="00291477"/>
    <w:rsid w:val="00291675"/>
    <w:rsid w:val="002916D8"/>
    <w:rsid w:val="002918AC"/>
    <w:rsid w:val="00291A14"/>
    <w:rsid w:val="00291AC4"/>
    <w:rsid w:val="00291B0B"/>
    <w:rsid w:val="00291E5F"/>
    <w:rsid w:val="00291F01"/>
    <w:rsid w:val="00291FE7"/>
    <w:rsid w:val="00292012"/>
    <w:rsid w:val="002922A0"/>
    <w:rsid w:val="002924EF"/>
    <w:rsid w:val="0029262B"/>
    <w:rsid w:val="00292684"/>
    <w:rsid w:val="002927FE"/>
    <w:rsid w:val="002928DC"/>
    <w:rsid w:val="00292B56"/>
    <w:rsid w:val="00292ED9"/>
    <w:rsid w:val="00292F3D"/>
    <w:rsid w:val="0029314C"/>
    <w:rsid w:val="00293192"/>
    <w:rsid w:val="002934EC"/>
    <w:rsid w:val="002935AE"/>
    <w:rsid w:val="002936E3"/>
    <w:rsid w:val="002936FF"/>
    <w:rsid w:val="00293700"/>
    <w:rsid w:val="002938B2"/>
    <w:rsid w:val="00293998"/>
    <w:rsid w:val="00293FFF"/>
    <w:rsid w:val="00294058"/>
    <w:rsid w:val="002941B4"/>
    <w:rsid w:val="00294228"/>
    <w:rsid w:val="00294327"/>
    <w:rsid w:val="002943C4"/>
    <w:rsid w:val="002945C0"/>
    <w:rsid w:val="0029475C"/>
    <w:rsid w:val="00294840"/>
    <w:rsid w:val="00294942"/>
    <w:rsid w:val="002949A6"/>
    <w:rsid w:val="00294B7B"/>
    <w:rsid w:val="00294E17"/>
    <w:rsid w:val="00295076"/>
    <w:rsid w:val="002950EE"/>
    <w:rsid w:val="0029511C"/>
    <w:rsid w:val="002952AC"/>
    <w:rsid w:val="0029566C"/>
    <w:rsid w:val="00295B91"/>
    <w:rsid w:val="00295BD8"/>
    <w:rsid w:val="00295D45"/>
    <w:rsid w:val="00295FA8"/>
    <w:rsid w:val="002966DC"/>
    <w:rsid w:val="0029687F"/>
    <w:rsid w:val="00296BCE"/>
    <w:rsid w:val="00296D2B"/>
    <w:rsid w:val="00296DC9"/>
    <w:rsid w:val="00296F60"/>
    <w:rsid w:val="00296F6D"/>
    <w:rsid w:val="00297046"/>
    <w:rsid w:val="00297066"/>
    <w:rsid w:val="0029710D"/>
    <w:rsid w:val="002972DB"/>
    <w:rsid w:val="002973CA"/>
    <w:rsid w:val="002978B3"/>
    <w:rsid w:val="002979D6"/>
    <w:rsid w:val="002979E3"/>
    <w:rsid w:val="00297F22"/>
    <w:rsid w:val="00297F27"/>
    <w:rsid w:val="00297F87"/>
    <w:rsid w:val="002A0096"/>
    <w:rsid w:val="002A0120"/>
    <w:rsid w:val="002A0123"/>
    <w:rsid w:val="002A01F0"/>
    <w:rsid w:val="002A056C"/>
    <w:rsid w:val="002A06D2"/>
    <w:rsid w:val="002A075B"/>
    <w:rsid w:val="002A0877"/>
    <w:rsid w:val="002A090C"/>
    <w:rsid w:val="002A0A07"/>
    <w:rsid w:val="002A0A99"/>
    <w:rsid w:val="002A0D2D"/>
    <w:rsid w:val="002A0D5E"/>
    <w:rsid w:val="002A0E8C"/>
    <w:rsid w:val="002A0F0A"/>
    <w:rsid w:val="002A0F5B"/>
    <w:rsid w:val="002A14A9"/>
    <w:rsid w:val="002A152A"/>
    <w:rsid w:val="002A1592"/>
    <w:rsid w:val="002A196D"/>
    <w:rsid w:val="002A1AD1"/>
    <w:rsid w:val="002A200B"/>
    <w:rsid w:val="002A2136"/>
    <w:rsid w:val="002A2372"/>
    <w:rsid w:val="002A2465"/>
    <w:rsid w:val="002A28D3"/>
    <w:rsid w:val="002A2954"/>
    <w:rsid w:val="002A29C0"/>
    <w:rsid w:val="002A2A77"/>
    <w:rsid w:val="002A2B70"/>
    <w:rsid w:val="002A31EE"/>
    <w:rsid w:val="002A323B"/>
    <w:rsid w:val="002A347F"/>
    <w:rsid w:val="002A34B4"/>
    <w:rsid w:val="002A34BC"/>
    <w:rsid w:val="002A35EB"/>
    <w:rsid w:val="002A364E"/>
    <w:rsid w:val="002A3784"/>
    <w:rsid w:val="002A3815"/>
    <w:rsid w:val="002A39F5"/>
    <w:rsid w:val="002A3AA6"/>
    <w:rsid w:val="002A3BAF"/>
    <w:rsid w:val="002A3E64"/>
    <w:rsid w:val="002A3E99"/>
    <w:rsid w:val="002A441E"/>
    <w:rsid w:val="002A45E2"/>
    <w:rsid w:val="002A470A"/>
    <w:rsid w:val="002A4842"/>
    <w:rsid w:val="002A4974"/>
    <w:rsid w:val="002A49D3"/>
    <w:rsid w:val="002A4ABF"/>
    <w:rsid w:val="002A4BD2"/>
    <w:rsid w:val="002A4C4C"/>
    <w:rsid w:val="002A509C"/>
    <w:rsid w:val="002A51A7"/>
    <w:rsid w:val="002A53ED"/>
    <w:rsid w:val="002A5541"/>
    <w:rsid w:val="002A55AB"/>
    <w:rsid w:val="002A5700"/>
    <w:rsid w:val="002A5B6F"/>
    <w:rsid w:val="002A5F9A"/>
    <w:rsid w:val="002A61E7"/>
    <w:rsid w:val="002A6580"/>
    <w:rsid w:val="002A6583"/>
    <w:rsid w:val="002A6586"/>
    <w:rsid w:val="002A6714"/>
    <w:rsid w:val="002A69A1"/>
    <w:rsid w:val="002A6A95"/>
    <w:rsid w:val="002A6C5E"/>
    <w:rsid w:val="002A6EE4"/>
    <w:rsid w:val="002A6FB1"/>
    <w:rsid w:val="002A799C"/>
    <w:rsid w:val="002B00CE"/>
    <w:rsid w:val="002B03FB"/>
    <w:rsid w:val="002B046C"/>
    <w:rsid w:val="002B05D4"/>
    <w:rsid w:val="002B0648"/>
    <w:rsid w:val="002B0778"/>
    <w:rsid w:val="002B0872"/>
    <w:rsid w:val="002B0B16"/>
    <w:rsid w:val="002B0D1D"/>
    <w:rsid w:val="002B0FF4"/>
    <w:rsid w:val="002B10C0"/>
    <w:rsid w:val="002B13DD"/>
    <w:rsid w:val="002B178F"/>
    <w:rsid w:val="002B1B6A"/>
    <w:rsid w:val="002B1C2A"/>
    <w:rsid w:val="002B1F29"/>
    <w:rsid w:val="002B1FF4"/>
    <w:rsid w:val="002B2051"/>
    <w:rsid w:val="002B2056"/>
    <w:rsid w:val="002B216D"/>
    <w:rsid w:val="002B25AA"/>
    <w:rsid w:val="002B2A22"/>
    <w:rsid w:val="002B313C"/>
    <w:rsid w:val="002B31AA"/>
    <w:rsid w:val="002B3548"/>
    <w:rsid w:val="002B3693"/>
    <w:rsid w:val="002B3A77"/>
    <w:rsid w:val="002B3DE3"/>
    <w:rsid w:val="002B3DF9"/>
    <w:rsid w:val="002B3ED0"/>
    <w:rsid w:val="002B402F"/>
    <w:rsid w:val="002B4166"/>
    <w:rsid w:val="002B428A"/>
    <w:rsid w:val="002B429B"/>
    <w:rsid w:val="002B4313"/>
    <w:rsid w:val="002B450B"/>
    <w:rsid w:val="002B46DF"/>
    <w:rsid w:val="002B48E0"/>
    <w:rsid w:val="002B48E9"/>
    <w:rsid w:val="002B4CE6"/>
    <w:rsid w:val="002B4D37"/>
    <w:rsid w:val="002B50DD"/>
    <w:rsid w:val="002B5198"/>
    <w:rsid w:val="002B5245"/>
    <w:rsid w:val="002B5751"/>
    <w:rsid w:val="002B5895"/>
    <w:rsid w:val="002B58FC"/>
    <w:rsid w:val="002B59DE"/>
    <w:rsid w:val="002B5BE1"/>
    <w:rsid w:val="002B60B2"/>
    <w:rsid w:val="002B60CC"/>
    <w:rsid w:val="002B60CE"/>
    <w:rsid w:val="002B6378"/>
    <w:rsid w:val="002B63D5"/>
    <w:rsid w:val="002B64AF"/>
    <w:rsid w:val="002B65EF"/>
    <w:rsid w:val="002B669F"/>
    <w:rsid w:val="002B6715"/>
    <w:rsid w:val="002B688D"/>
    <w:rsid w:val="002B6913"/>
    <w:rsid w:val="002B6B4C"/>
    <w:rsid w:val="002B6FED"/>
    <w:rsid w:val="002B70A8"/>
    <w:rsid w:val="002B72C8"/>
    <w:rsid w:val="002B7457"/>
    <w:rsid w:val="002B78DD"/>
    <w:rsid w:val="002B7CF9"/>
    <w:rsid w:val="002B7EAE"/>
    <w:rsid w:val="002B7F34"/>
    <w:rsid w:val="002B7FB6"/>
    <w:rsid w:val="002C00A3"/>
    <w:rsid w:val="002C00BB"/>
    <w:rsid w:val="002C026D"/>
    <w:rsid w:val="002C02D4"/>
    <w:rsid w:val="002C0341"/>
    <w:rsid w:val="002C035B"/>
    <w:rsid w:val="002C04B4"/>
    <w:rsid w:val="002C0A0F"/>
    <w:rsid w:val="002C0AA2"/>
    <w:rsid w:val="002C0B5C"/>
    <w:rsid w:val="002C0CC8"/>
    <w:rsid w:val="002C0E82"/>
    <w:rsid w:val="002C11EF"/>
    <w:rsid w:val="002C133A"/>
    <w:rsid w:val="002C1613"/>
    <w:rsid w:val="002C17B5"/>
    <w:rsid w:val="002C186A"/>
    <w:rsid w:val="002C192C"/>
    <w:rsid w:val="002C1A28"/>
    <w:rsid w:val="002C1DBF"/>
    <w:rsid w:val="002C1DD8"/>
    <w:rsid w:val="002C1FC3"/>
    <w:rsid w:val="002C209D"/>
    <w:rsid w:val="002C21CC"/>
    <w:rsid w:val="002C27FA"/>
    <w:rsid w:val="002C2A09"/>
    <w:rsid w:val="002C2B18"/>
    <w:rsid w:val="002C2B6B"/>
    <w:rsid w:val="002C2BD8"/>
    <w:rsid w:val="002C2C97"/>
    <w:rsid w:val="002C2EAD"/>
    <w:rsid w:val="002C2F39"/>
    <w:rsid w:val="002C3051"/>
    <w:rsid w:val="002C318A"/>
    <w:rsid w:val="002C325D"/>
    <w:rsid w:val="002C36F0"/>
    <w:rsid w:val="002C3733"/>
    <w:rsid w:val="002C39B1"/>
    <w:rsid w:val="002C3A24"/>
    <w:rsid w:val="002C3A8D"/>
    <w:rsid w:val="002C3AC7"/>
    <w:rsid w:val="002C3C26"/>
    <w:rsid w:val="002C3C30"/>
    <w:rsid w:val="002C4310"/>
    <w:rsid w:val="002C44ED"/>
    <w:rsid w:val="002C46E0"/>
    <w:rsid w:val="002C46F0"/>
    <w:rsid w:val="002C49BA"/>
    <w:rsid w:val="002C4A42"/>
    <w:rsid w:val="002C4C57"/>
    <w:rsid w:val="002C4D63"/>
    <w:rsid w:val="002C4EE4"/>
    <w:rsid w:val="002C5139"/>
    <w:rsid w:val="002C5514"/>
    <w:rsid w:val="002C561E"/>
    <w:rsid w:val="002C5661"/>
    <w:rsid w:val="002C56F1"/>
    <w:rsid w:val="002C5769"/>
    <w:rsid w:val="002C5A85"/>
    <w:rsid w:val="002C5AF9"/>
    <w:rsid w:val="002C5F7A"/>
    <w:rsid w:val="002C600D"/>
    <w:rsid w:val="002C60AF"/>
    <w:rsid w:val="002C612C"/>
    <w:rsid w:val="002C61D2"/>
    <w:rsid w:val="002C61F9"/>
    <w:rsid w:val="002C6480"/>
    <w:rsid w:val="002C675B"/>
    <w:rsid w:val="002C6945"/>
    <w:rsid w:val="002C6A69"/>
    <w:rsid w:val="002C6AC1"/>
    <w:rsid w:val="002C6B40"/>
    <w:rsid w:val="002C6BD9"/>
    <w:rsid w:val="002C6E09"/>
    <w:rsid w:val="002C6EA3"/>
    <w:rsid w:val="002C750B"/>
    <w:rsid w:val="002C755D"/>
    <w:rsid w:val="002C760E"/>
    <w:rsid w:val="002C7AAC"/>
    <w:rsid w:val="002C7E7A"/>
    <w:rsid w:val="002D01AC"/>
    <w:rsid w:val="002D01FB"/>
    <w:rsid w:val="002D020D"/>
    <w:rsid w:val="002D0794"/>
    <w:rsid w:val="002D07CF"/>
    <w:rsid w:val="002D0DC2"/>
    <w:rsid w:val="002D115C"/>
    <w:rsid w:val="002D1170"/>
    <w:rsid w:val="002D11DD"/>
    <w:rsid w:val="002D124F"/>
    <w:rsid w:val="002D1250"/>
    <w:rsid w:val="002D1460"/>
    <w:rsid w:val="002D1487"/>
    <w:rsid w:val="002D14CC"/>
    <w:rsid w:val="002D1639"/>
    <w:rsid w:val="002D190C"/>
    <w:rsid w:val="002D1C30"/>
    <w:rsid w:val="002D1C75"/>
    <w:rsid w:val="002D1F04"/>
    <w:rsid w:val="002D202A"/>
    <w:rsid w:val="002D2218"/>
    <w:rsid w:val="002D2484"/>
    <w:rsid w:val="002D2B0B"/>
    <w:rsid w:val="002D2D24"/>
    <w:rsid w:val="002D2E0B"/>
    <w:rsid w:val="002D2E8F"/>
    <w:rsid w:val="002D2EA2"/>
    <w:rsid w:val="002D2F8D"/>
    <w:rsid w:val="002D30D8"/>
    <w:rsid w:val="002D336E"/>
    <w:rsid w:val="002D342A"/>
    <w:rsid w:val="002D3566"/>
    <w:rsid w:val="002D3960"/>
    <w:rsid w:val="002D39C7"/>
    <w:rsid w:val="002D39D7"/>
    <w:rsid w:val="002D3D94"/>
    <w:rsid w:val="002D410F"/>
    <w:rsid w:val="002D474B"/>
    <w:rsid w:val="002D4795"/>
    <w:rsid w:val="002D47D9"/>
    <w:rsid w:val="002D4996"/>
    <w:rsid w:val="002D4AB6"/>
    <w:rsid w:val="002D4AD2"/>
    <w:rsid w:val="002D4B76"/>
    <w:rsid w:val="002D4B88"/>
    <w:rsid w:val="002D4BFA"/>
    <w:rsid w:val="002D4C0F"/>
    <w:rsid w:val="002D4C12"/>
    <w:rsid w:val="002D4C3A"/>
    <w:rsid w:val="002D4CBD"/>
    <w:rsid w:val="002D4ED8"/>
    <w:rsid w:val="002D5562"/>
    <w:rsid w:val="002D5622"/>
    <w:rsid w:val="002D59DA"/>
    <w:rsid w:val="002D5A83"/>
    <w:rsid w:val="002D62DB"/>
    <w:rsid w:val="002D641B"/>
    <w:rsid w:val="002D64AD"/>
    <w:rsid w:val="002D66F7"/>
    <w:rsid w:val="002D6B6E"/>
    <w:rsid w:val="002D6DCB"/>
    <w:rsid w:val="002D6E0F"/>
    <w:rsid w:val="002D6FC8"/>
    <w:rsid w:val="002D70A6"/>
    <w:rsid w:val="002D727E"/>
    <w:rsid w:val="002D755F"/>
    <w:rsid w:val="002D765D"/>
    <w:rsid w:val="002D783A"/>
    <w:rsid w:val="002D79AD"/>
    <w:rsid w:val="002D7A32"/>
    <w:rsid w:val="002D7AE3"/>
    <w:rsid w:val="002D7AFA"/>
    <w:rsid w:val="002D7C34"/>
    <w:rsid w:val="002D7D28"/>
    <w:rsid w:val="002D7D2C"/>
    <w:rsid w:val="002D7E40"/>
    <w:rsid w:val="002D7EB5"/>
    <w:rsid w:val="002D7F32"/>
    <w:rsid w:val="002E036B"/>
    <w:rsid w:val="002E0676"/>
    <w:rsid w:val="002E0901"/>
    <w:rsid w:val="002E0960"/>
    <w:rsid w:val="002E0E70"/>
    <w:rsid w:val="002E0F3D"/>
    <w:rsid w:val="002E102A"/>
    <w:rsid w:val="002E104D"/>
    <w:rsid w:val="002E10D0"/>
    <w:rsid w:val="002E12A1"/>
    <w:rsid w:val="002E14A2"/>
    <w:rsid w:val="002E15BA"/>
    <w:rsid w:val="002E16BF"/>
    <w:rsid w:val="002E1724"/>
    <w:rsid w:val="002E17DD"/>
    <w:rsid w:val="002E19DA"/>
    <w:rsid w:val="002E1B68"/>
    <w:rsid w:val="002E1C3A"/>
    <w:rsid w:val="002E1D6E"/>
    <w:rsid w:val="002E1EC5"/>
    <w:rsid w:val="002E1F35"/>
    <w:rsid w:val="002E1F61"/>
    <w:rsid w:val="002E20AA"/>
    <w:rsid w:val="002E2459"/>
    <w:rsid w:val="002E2948"/>
    <w:rsid w:val="002E2BCC"/>
    <w:rsid w:val="002E2D51"/>
    <w:rsid w:val="002E30E2"/>
    <w:rsid w:val="002E3133"/>
    <w:rsid w:val="002E395E"/>
    <w:rsid w:val="002E3B89"/>
    <w:rsid w:val="002E3D24"/>
    <w:rsid w:val="002E3E1D"/>
    <w:rsid w:val="002E3EFE"/>
    <w:rsid w:val="002E3F0C"/>
    <w:rsid w:val="002E3F72"/>
    <w:rsid w:val="002E3FFF"/>
    <w:rsid w:val="002E4084"/>
    <w:rsid w:val="002E40DC"/>
    <w:rsid w:val="002E428D"/>
    <w:rsid w:val="002E43E0"/>
    <w:rsid w:val="002E4433"/>
    <w:rsid w:val="002E45D7"/>
    <w:rsid w:val="002E4A88"/>
    <w:rsid w:val="002E4B13"/>
    <w:rsid w:val="002E4BC0"/>
    <w:rsid w:val="002E4C3F"/>
    <w:rsid w:val="002E4CB3"/>
    <w:rsid w:val="002E5103"/>
    <w:rsid w:val="002E5118"/>
    <w:rsid w:val="002E5338"/>
    <w:rsid w:val="002E5498"/>
    <w:rsid w:val="002E55E5"/>
    <w:rsid w:val="002E55FC"/>
    <w:rsid w:val="002E5811"/>
    <w:rsid w:val="002E586F"/>
    <w:rsid w:val="002E5A08"/>
    <w:rsid w:val="002E5C06"/>
    <w:rsid w:val="002E5C88"/>
    <w:rsid w:val="002E5C90"/>
    <w:rsid w:val="002E5D00"/>
    <w:rsid w:val="002E5D4F"/>
    <w:rsid w:val="002E5DB2"/>
    <w:rsid w:val="002E5DF8"/>
    <w:rsid w:val="002E5E11"/>
    <w:rsid w:val="002E601A"/>
    <w:rsid w:val="002E604F"/>
    <w:rsid w:val="002E61A7"/>
    <w:rsid w:val="002E61DA"/>
    <w:rsid w:val="002E62B9"/>
    <w:rsid w:val="002E6399"/>
    <w:rsid w:val="002E649F"/>
    <w:rsid w:val="002E658A"/>
    <w:rsid w:val="002E66A9"/>
    <w:rsid w:val="002E6812"/>
    <w:rsid w:val="002E690E"/>
    <w:rsid w:val="002E69A7"/>
    <w:rsid w:val="002E6ABB"/>
    <w:rsid w:val="002E6B1C"/>
    <w:rsid w:val="002E6BAF"/>
    <w:rsid w:val="002E6BB5"/>
    <w:rsid w:val="002E6CA3"/>
    <w:rsid w:val="002E6D51"/>
    <w:rsid w:val="002E6E03"/>
    <w:rsid w:val="002E6EA1"/>
    <w:rsid w:val="002E6EBF"/>
    <w:rsid w:val="002E7062"/>
    <w:rsid w:val="002E71E8"/>
    <w:rsid w:val="002E72FB"/>
    <w:rsid w:val="002E730E"/>
    <w:rsid w:val="002E76F3"/>
    <w:rsid w:val="002E79DE"/>
    <w:rsid w:val="002E7A8D"/>
    <w:rsid w:val="002E7D2C"/>
    <w:rsid w:val="002E7E0D"/>
    <w:rsid w:val="002F02AC"/>
    <w:rsid w:val="002F02CD"/>
    <w:rsid w:val="002F044E"/>
    <w:rsid w:val="002F05C2"/>
    <w:rsid w:val="002F05DE"/>
    <w:rsid w:val="002F0684"/>
    <w:rsid w:val="002F0771"/>
    <w:rsid w:val="002F08E4"/>
    <w:rsid w:val="002F08FA"/>
    <w:rsid w:val="002F09CF"/>
    <w:rsid w:val="002F0AA5"/>
    <w:rsid w:val="002F0B56"/>
    <w:rsid w:val="002F0B78"/>
    <w:rsid w:val="002F0C22"/>
    <w:rsid w:val="002F0CE1"/>
    <w:rsid w:val="002F0E97"/>
    <w:rsid w:val="002F1048"/>
    <w:rsid w:val="002F109F"/>
    <w:rsid w:val="002F131A"/>
    <w:rsid w:val="002F1521"/>
    <w:rsid w:val="002F161B"/>
    <w:rsid w:val="002F1755"/>
    <w:rsid w:val="002F176E"/>
    <w:rsid w:val="002F17D8"/>
    <w:rsid w:val="002F1853"/>
    <w:rsid w:val="002F1D73"/>
    <w:rsid w:val="002F1F2A"/>
    <w:rsid w:val="002F2020"/>
    <w:rsid w:val="002F20F3"/>
    <w:rsid w:val="002F2486"/>
    <w:rsid w:val="002F2561"/>
    <w:rsid w:val="002F2775"/>
    <w:rsid w:val="002F27EE"/>
    <w:rsid w:val="002F283D"/>
    <w:rsid w:val="002F2877"/>
    <w:rsid w:val="002F29C4"/>
    <w:rsid w:val="002F2B3E"/>
    <w:rsid w:val="002F2B67"/>
    <w:rsid w:val="002F2CA0"/>
    <w:rsid w:val="002F2CC2"/>
    <w:rsid w:val="002F2D9D"/>
    <w:rsid w:val="002F2DA7"/>
    <w:rsid w:val="002F2FE4"/>
    <w:rsid w:val="002F3061"/>
    <w:rsid w:val="002F3225"/>
    <w:rsid w:val="002F337C"/>
    <w:rsid w:val="002F342A"/>
    <w:rsid w:val="002F37D3"/>
    <w:rsid w:val="002F38B7"/>
    <w:rsid w:val="002F394B"/>
    <w:rsid w:val="002F3AC5"/>
    <w:rsid w:val="002F3BBC"/>
    <w:rsid w:val="002F4284"/>
    <w:rsid w:val="002F44AF"/>
    <w:rsid w:val="002F480B"/>
    <w:rsid w:val="002F4A59"/>
    <w:rsid w:val="002F4AB6"/>
    <w:rsid w:val="002F4AE1"/>
    <w:rsid w:val="002F4B4D"/>
    <w:rsid w:val="002F4BFC"/>
    <w:rsid w:val="002F4BFF"/>
    <w:rsid w:val="002F4C61"/>
    <w:rsid w:val="002F501D"/>
    <w:rsid w:val="002F5199"/>
    <w:rsid w:val="002F530E"/>
    <w:rsid w:val="002F5319"/>
    <w:rsid w:val="002F5435"/>
    <w:rsid w:val="002F571D"/>
    <w:rsid w:val="002F577E"/>
    <w:rsid w:val="002F5939"/>
    <w:rsid w:val="002F5BC3"/>
    <w:rsid w:val="002F5D57"/>
    <w:rsid w:val="002F62D9"/>
    <w:rsid w:val="002F63C1"/>
    <w:rsid w:val="002F6600"/>
    <w:rsid w:val="002F6A4F"/>
    <w:rsid w:val="002F6C26"/>
    <w:rsid w:val="002F6DA3"/>
    <w:rsid w:val="002F71E9"/>
    <w:rsid w:val="002F72C7"/>
    <w:rsid w:val="002F7413"/>
    <w:rsid w:val="002F7501"/>
    <w:rsid w:val="002F75E6"/>
    <w:rsid w:val="002F762B"/>
    <w:rsid w:val="002F76B5"/>
    <w:rsid w:val="002F7819"/>
    <w:rsid w:val="002F7B1F"/>
    <w:rsid w:val="002F7D49"/>
    <w:rsid w:val="002F7E21"/>
    <w:rsid w:val="002F7F99"/>
    <w:rsid w:val="003001FA"/>
    <w:rsid w:val="0030051D"/>
    <w:rsid w:val="0030077E"/>
    <w:rsid w:val="003008E7"/>
    <w:rsid w:val="00300941"/>
    <w:rsid w:val="0030097C"/>
    <w:rsid w:val="00300B07"/>
    <w:rsid w:val="00300C19"/>
    <w:rsid w:val="00300C3B"/>
    <w:rsid w:val="00300FDA"/>
    <w:rsid w:val="0030107F"/>
    <w:rsid w:val="003010B9"/>
    <w:rsid w:val="00301313"/>
    <w:rsid w:val="00301860"/>
    <w:rsid w:val="00301984"/>
    <w:rsid w:val="00301B3C"/>
    <w:rsid w:val="0030206E"/>
    <w:rsid w:val="00302536"/>
    <w:rsid w:val="00302699"/>
    <w:rsid w:val="00302799"/>
    <w:rsid w:val="0030287C"/>
    <w:rsid w:val="003028C6"/>
    <w:rsid w:val="0030298D"/>
    <w:rsid w:val="00302C3E"/>
    <w:rsid w:val="00302C46"/>
    <w:rsid w:val="00302D9D"/>
    <w:rsid w:val="00302E82"/>
    <w:rsid w:val="003030BC"/>
    <w:rsid w:val="00303137"/>
    <w:rsid w:val="00303151"/>
    <w:rsid w:val="0030319D"/>
    <w:rsid w:val="00303446"/>
    <w:rsid w:val="00303694"/>
    <w:rsid w:val="00303843"/>
    <w:rsid w:val="00303895"/>
    <w:rsid w:val="003039D5"/>
    <w:rsid w:val="00303A14"/>
    <w:rsid w:val="00303ABE"/>
    <w:rsid w:val="00303B6A"/>
    <w:rsid w:val="00303F2E"/>
    <w:rsid w:val="00303F88"/>
    <w:rsid w:val="0030427A"/>
    <w:rsid w:val="00304439"/>
    <w:rsid w:val="00304600"/>
    <w:rsid w:val="0030467A"/>
    <w:rsid w:val="003048A8"/>
    <w:rsid w:val="00304A14"/>
    <w:rsid w:val="00304A19"/>
    <w:rsid w:val="00304C3B"/>
    <w:rsid w:val="00304D46"/>
    <w:rsid w:val="00304EA2"/>
    <w:rsid w:val="00304EEE"/>
    <w:rsid w:val="00304FE2"/>
    <w:rsid w:val="003051AE"/>
    <w:rsid w:val="00305265"/>
    <w:rsid w:val="00305402"/>
    <w:rsid w:val="0030560B"/>
    <w:rsid w:val="00305689"/>
    <w:rsid w:val="00305934"/>
    <w:rsid w:val="00305D52"/>
    <w:rsid w:val="00305F11"/>
    <w:rsid w:val="00306104"/>
    <w:rsid w:val="00306186"/>
    <w:rsid w:val="003061D6"/>
    <w:rsid w:val="00306202"/>
    <w:rsid w:val="00306492"/>
    <w:rsid w:val="003064C4"/>
    <w:rsid w:val="003065DE"/>
    <w:rsid w:val="0030675B"/>
    <w:rsid w:val="00306867"/>
    <w:rsid w:val="003068C2"/>
    <w:rsid w:val="0030690C"/>
    <w:rsid w:val="00306955"/>
    <w:rsid w:val="00306CCF"/>
    <w:rsid w:val="00306DF6"/>
    <w:rsid w:val="00307076"/>
    <w:rsid w:val="003070D6"/>
    <w:rsid w:val="0030740E"/>
    <w:rsid w:val="00307A30"/>
    <w:rsid w:val="00307A9A"/>
    <w:rsid w:val="00307BEC"/>
    <w:rsid w:val="00307D33"/>
    <w:rsid w:val="0031021C"/>
    <w:rsid w:val="00310276"/>
    <w:rsid w:val="00310675"/>
    <w:rsid w:val="0031073B"/>
    <w:rsid w:val="00310CAD"/>
    <w:rsid w:val="00310CE7"/>
    <w:rsid w:val="0031102B"/>
    <w:rsid w:val="0031103F"/>
    <w:rsid w:val="003111AA"/>
    <w:rsid w:val="00311377"/>
    <w:rsid w:val="00311385"/>
    <w:rsid w:val="00311652"/>
    <w:rsid w:val="003116A7"/>
    <w:rsid w:val="0031174E"/>
    <w:rsid w:val="00311861"/>
    <w:rsid w:val="00311E7B"/>
    <w:rsid w:val="003122B3"/>
    <w:rsid w:val="003122D9"/>
    <w:rsid w:val="00312314"/>
    <w:rsid w:val="0031231D"/>
    <w:rsid w:val="00312375"/>
    <w:rsid w:val="003129E9"/>
    <w:rsid w:val="00312B0C"/>
    <w:rsid w:val="00312B86"/>
    <w:rsid w:val="00312DFB"/>
    <w:rsid w:val="00312E69"/>
    <w:rsid w:val="00313318"/>
    <w:rsid w:val="00313558"/>
    <w:rsid w:val="00313727"/>
    <w:rsid w:val="00313802"/>
    <w:rsid w:val="00313830"/>
    <w:rsid w:val="00313960"/>
    <w:rsid w:val="00313B89"/>
    <w:rsid w:val="00313C04"/>
    <w:rsid w:val="00313CE7"/>
    <w:rsid w:val="00313E9D"/>
    <w:rsid w:val="00313EB9"/>
    <w:rsid w:val="00313ED3"/>
    <w:rsid w:val="003142DB"/>
    <w:rsid w:val="003143A1"/>
    <w:rsid w:val="00314402"/>
    <w:rsid w:val="003146F3"/>
    <w:rsid w:val="0031479D"/>
    <w:rsid w:val="0031511F"/>
    <w:rsid w:val="00315728"/>
    <w:rsid w:val="00315811"/>
    <w:rsid w:val="0031592D"/>
    <w:rsid w:val="00315A53"/>
    <w:rsid w:val="00315A9A"/>
    <w:rsid w:val="00315EDB"/>
    <w:rsid w:val="003162B0"/>
    <w:rsid w:val="00316422"/>
    <w:rsid w:val="00316544"/>
    <w:rsid w:val="003165D6"/>
    <w:rsid w:val="0031669B"/>
    <w:rsid w:val="003166B4"/>
    <w:rsid w:val="00316833"/>
    <w:rsid w:val="00316921"/>
    <w:rsid w:val="003169C3"/>
    <w:rsid w:val="00316ADC"/>
    <w:rsid w:val="00316B93"/>
    <w:rsid w:val="00316D21"/>
    <w:rsid w:val="00316D9B"/>
    <w:rsid w:val="0031717B"/>
    <w:rsid w:val="003171D0"/>
    <w:rsid w:val="0031731B"/>
    <w:rsid w:val="003174B5"/>
    <w:rsid w:val="00317718"/>
    <w:rsid w:val="003178AB"/>
    <w:rsid w:val="00317BC0"/>
    <w:rsid w:val="00317C99"/>
    <w:rsid w:val="00317DAD"/>
    <w:rsid w:val="00317FDD"/>
    <w:rsid w:val="00320237"/>
    <w:rsid w:val="003202CC"/>
    <w:rsid w:val="00320382"/>
    <w:rsid w:val="003203A2"/>
    <w:rsid w:val="003204C8"/>
    <w:rsid w:val="0032071E"/>
    <w:rsid w:val="0032072A"/>
    <w:rsid w:val="00320889"/>
    <w:rsid w:val="00320AB8"/>
    <w:rsid w:val="00320B23"/>
    <w:rsid w:val="00320D68"/>
    <w:rsid w:val="00320E30"/>
    <w:rsid w:val="00320FD5"/>
    <w:rsid w:val="003210DF"/>
    <w:rsid w:val="003214EE"/>
    <w:rsid w:val="00321527"/>
    <w:rsid w:val="003215CF"/>
    <w:rsid w:val="00321673"/>
    <w:rsid w:val="0032171D"/>
    <w:rsid w:val="0032188D"/>
    <w:rsid w:val="0032190C"/>
    <w:rsid w:val="00321B48"/>
    <w:rsid w:val="00321EE9"/>
    <w:rsid w:val="00321F0F"/>
    <w:rsid w:val="00321F74"/>
    <w:rsid w:val="00322215"/>
    <w:rsid w:val="003222F4"/>
    <w:rsid w:val="003223A0"/>
    <w:rsid w:val="0032252B"/>
    <w:rsid w:val="0032279D"/>
    <w:rsid w:val="0032284F"/>
    <w:rsid w:val="0032345B"/>
    <w:rsid w:val="00323791"/>
    <w:rsid w:val="003237FF"/>
    <w:rsid w:val="0032386C"/>
    <w:rsid w:val="00323B14"/>
    <w:rsid w:val="00323C96"/>
    <w:rsid w:val="00323D17"/>
    <w:rsid w:val="00323D37"/>
    <w:rsid w:val="00324082"/>
    <w:rsid w:val="0032409A"/>
    <w:rsid w:val="0032421E"/>
    <w:rsid w:val="00324345"/>
    <w:rsid w:val="00324506"/>
    <w:rsid w:val="003248EE"/>
    <w:rsid w:val="00324F9D"/>
    <w:rsid w:val="0032511C"/>
    <w:rsid w:val="00325160"/>
    <w:rsid w:val="003251BE"/>
    <w:rsid w:val="003252E5"/>
    <w:rsid w:val="00325716"/>
    <w:rsid w:val="00325880"/>
    <w:rsid w:val="00325989"/>
    <w:rsid w:val="0032598A"/>
    <w:rsid w:val="00325BD5"/>
    <w:rsid w:val="00325D38"/>
    <w:rsid w:val="00325F45"/>
    <w:rsid w:val="00326430"/>
    <w:rsid w:val="0032672E"/>
    <w:rsid w:val="00326755"/>
    <w:rsid w:val="00326786"/>
    <w:rsid w:val="003269C9"/>
    <w:rsid w:val="00326BAC"/>
    <w:rsid w:val="00326BEA"/>
    <w:rsid w:val="00326C14"/>
    <w:rsid w:val="00326E51"/>
    <w:rsid w:val="00327080"/>
    <w:rsid w:val="003274A4"/>
    <w:rsid w:val="003275FA"/>
    <w:rsid w:val="00327681"/>
    <w:rsid w:val="00327AD4"/>
    <w:rsid w:val="00327BBC"/>
    <w:rsid w:val="00327E30"/>
    <w:rsid w:val="00327F6A"/>
    <w:rsid w:val="0033018C"/>
    <w:rsid w:val="00330281"/>
    <w:rsid w:val="003302C9"/>
    <w:rsid w:val="00330349"/>
    <w:rsid w:val="0033054E"/>
    <w:rsid w:val="00330740"/>
    <w:rsid w:val="003308F2"/>
    <w:rsid w:val="003309D5"/>
    <w:rsid w:val="00330AB7"/>
    <w:rsid w:val="00330E13"/>
    <w:rsid w:val="00330E16"/>
    <w:rsid w:val="00331237"/>
    <w:rsid w:val="00331295"/>
    <w:rsid w:val="003312D2"/>
    <w:rsid w:val="003313AB"/>
    <w:rsid w:val="003313B3"/>
    <w:rsid w:val="00331673"/>
    <w:rsid w:val="00331676"/>
    <w:rsid w:val="0033178A"/>
    <w:rsid w:val="00331CA2"/>
    <w:rsid w:val="00331E84"/>
    <w:rsid w:val="003323EE"/>
    <w:rsid w:val="003327D8"/>
    <w:rsid w:val="0033293B"/>
    <w:rsid w:val="003329DE"/>
    <w:rsid w:val="00332AAC"/>
    <w:rsid w:val="00332E81"/>
    <w:rsid w:val="00332FE0"/>
    <w:rsid w:val="00333493"/>
    <w:rsid w:val="00333914"/>
    <w:rsid w:val="00333BE5"/>
    <w:rsid w:val="00333CAF"/>
    <w:rsid w:val="00333ED4"/>
    <w:rsid w:val="00333F9E"/>
    <w:rsid w:val="0033411B"/>
    <w:rsid w:val="0033427F"/>
    <w:rsid w:val="00334354"/>
    <w:rsid w:val="00334375"/>
    <w:rsid w:val="0033438B"/>
    <w:rsid w:val="00334B11"/>
    <w:rsid w:val="00334BEB"/>
    <w:rsid w:val="00334C77"/>
    <w:rsid w:val="00334DC5"/>
    <w:rsid w:val="00334E1B"/>
    <w:rsid w:val="00334EC3"/>
    <w:rsid w:val="00334ED4"/>
    <w:rsid w:val="00334F01"/>
    <w:rsid w:val="003350D7"/>
    <w:rsid w:val="00335120"/>
    <w:rsid w:val="00335176"/>
    <w:rsid w:val="0033577D"/>
    <w:rsid w:val="003357FE"/>
    <w:rsid w:val="00335B9F"/>
    <w:rsid w:val="00335C4B"/>
    <w:rsid w:val="00335D5F"/>
    <w:rsid w:val="00335D85"/>
    <w:rsid w:val="00336099"/>
    <w:rsid w:val="00336252"/>
    <w:rsid w:val="00336283"/>
    <w:rsid w:val="0033664B"/>
    <w:rsid w:val="00336774"/>
    <w:rsid w:val="003369D8"/>
    <w:rsid w:val="00336DE3"/>
    <w:rsid w:val="00336E07"/>
    <w:rsid w:val="00336E22"/>
    <w:rsid w:val="00336E98"/>
    <w:rsid w:val="003371A2"/>
    <w:rsid w:val="003372B2"/>
    <w:rsid w:val="0033744A"/>
    <w:rsid w:val="0033745E"/>
    <w:rsid w:val="0033789B"/>
    <w:rsid w:val="003379D3"/>
    <w:rsid w:val="00337B1E"/>
    <w:rsid w:val="00337BBC"/>
    <w:rsid w:val="00337DBB"/>
    <w:rsid w:val="00337EC4"/>
    <w:rsid w:val="00340397"/>
    <w:rsid w:val="003403FF"/>
    <w:rsid w:val="00340AEA"/>
    <w:rsid w:val="00340DD8"/>
    <w:rsid w:val="003411A2"/>
    <w:rsid w:val="00341220"/>
    <w:rsid w:val="00341447"/>
    <w:rsid w:val="003416D2"/>
    <w:rsid w:val="00342207"/>
    <w:rsid w:val="0034268F"/>
    <w:rsid w:val="00342746"/>
    <w:rsid w:val="00342AB0"/>
    <w:rsid w:val="00342AD1"/>
    <w:rsid w:val="00342CFD"/>
    <w:rsid w:val="00343083"/>
    <w:rsid w:val="0034318B"/>
    <w:rsid w:val="0034329A"/>
    <w:rsid w:val="00343301"/>
    <w:rsid w:val="003433F2"/>
    <w:rsid w:val="00343643"/>
    <w:rsid w:val="003437E1"/>
    <w:rsid w:val="00343AA1"/>
    <w:rsid w:val="00343B5D"/>
    <w:rsid w:val="00343D19"/>
    <w:rsid w:val="00343E21"/>
    <w:rsid w:val="003440B8"/>
    <w:rsid w:val="00344294"/>
    <w:rsid w:val="00344451"/>
    <w:rsid w:val="00344476"/>
    <w:rsid w:val="0034474F"/>
    <w:rsid w:val="0034499C"/>
    <w:rsid w:val="00344A7B"/>
    <w:rsid w:val="00344AE2"/>
    <w:rsid w:val="00344EEC"/>
    <w:rsid w:val="00344F48"/>
    <w:rsid w:val="00344F70"/>
    <w:rsid w:val="00344FB2"/>
    <w:rsid w:val="0034507E"/>
    <w:rsid w:val="00345711"/>
    <w:rsid w:val="003457DB"/>
    <w:rsid w:val="0034588D"/>
    <w:rsid w:val="003459F1"/>
    <w:rsid w:val="00345E86"/>
    <w:rsid w:val="00345EB4"/>
    <w:rsid w:val="00345EC0"/>
    <w:rsid w:val="0034606A"/>
    <w:rsid w:val="003461CB"/>
    <w:rsid w:val="00346509"/>
    <w:rsid w:val="003465A1"/>
    <w:rsid w:val="003468DF"/>
    <w:rsid w:val="003469B8"/>
    <w:rsid w:val="00346B05"/>
    <w:rsid w:val="00346F3C"/>
    <w:rsid w:val="00347330"/>
    <w:rsid w:val="00347452"/>
    <w:rsid w:val="00347864"/>
    <w:rsid w:val="003479F9"/>
    <w:rsid w:val="00347CED"/>
    <w:rsid w:val="00347E9B"/>
    <w:rsid w:val="00347ED1"/>
    <w:rsid w:val="00347FEF"/>
    <w:rsid w:val="0035058B"/>
    <w:rsid w:val="00350688"/>
    <w:rsid w:val="003506FF"/>
    <w:rsid w:val="003509D7"/>
    <w:rsid w:val="00350A64"/>
    <w:rsid w:val="00350B01"/>
    <w:rsid w:val="00350B3A"/>
    <w:rsid w:val="00350D80"/>
    <w:rsid w:val="00350ED8"/>
    <w:rsid w:val="00351022"/>
    <w:rsid w:val="003510D1"/>
    <w:rsid w:val="00351115"/>
    <w:rsid w:val="003512C0"/>
    <w:rsid w:val="00351427"/>
    <w:rsid w:val="003515B2"/>
    <w:rsid w:val="00351839"/>
    <w:rsid w:val="00351BB0"/>
    <w:rsid w:val="00351D73"/>
    <w:rsid w:val="00351E6C"/>
    <w:rsid w:val="00352100"/>
    <w:rsid w:val="00352374"/>
    <w:rsid w:val="003523F0"/>
    <w:rsid w:val="0035248C"/>
    <w:rsid w:val="00352574"/>
    <w:rsid w:val="00352679"/>
    <w:rsid w:val="003527B0"/>
    <w:rsid w:val="0035295D"/>
    <w:rsid w:val="00352ED0"/>
    <w:rsid w:val="00352ED1"/>
    <w:rsid w:val="00353049"/>
    <w:rsid w:val="0035314F"/>
    <w:rsid w:val="003532B4"/>
    <w:rsid w:val="00353635"/>
    <w:rsid w:val="00353B21"/>
    <w:rsid w:val="00353C89"/>
    <w:rsid w:val="00354363"/>
    <w:rsid w:val="003545D5"/>
    <w:rsid w:val="00354647"/>
    <w:rsid w:val="00354754"/>
    <w:rsid w:val="0035481E"/>
    <w:rsid w:val="00354989"/>
    <w:rsid w:val="003549EB"/>
    <w:rsid w:val="00354ADC"/>
    <w:rsid w:val="00354D7F"/>
    <w:rsid w:val="00354F7A"/>
    <w:rsid w:val="00354FB8"/>
    <w:rsid w:val="003553AD"/>
    <w:rsid w:val="0035554F"/>
    <w:rsid w:val="00355577"/>
    <w:rsid w:val="003555E5"/>
    <w:rsid w:val="00355793"/>
    <w:rsid w:val="003559F6"/>
    <w:rsid w:val="00355A59"/>
    <w:rsid w:val="00355B81"/>
    <w:rsid w:val="00355CDE"/>
    <w:rsid w:val="00355CE7"/>
    <w:rsid w:val="00355EE9"/>
    <w:rsid w:val="00355F35"/>
    <w:rsid w:val="0035648A"/>
    <w:rsid w:val="003564A9"/>
    <w:rsid w:val="0035658F"/>
    <w:rsid w:val="0035661B"/>
    <w:rsid w:val="0035681F"/>
    <w:rsid w:val="00356910"/>
    <w:rsid w:val="00356BCD"/>
    <w:rsid w:val="00356DD5"/>
    <w:rsid w:val="003572F8"/>
    <w:rsid w:val="0035740B"/>
    <w:rsid w:val="0035741B"/>
    <w:rsid w:val="003574B7"/>
    <w:rsid w:val="00357631"/>
    <w:rsid w:val="003578E7"/>
    <w:rsid w:val="00357B70"/>
    <w:rsid w:val="00357DA8"/>
    <w:rsid w:val="00360081"/>
    <w:rsid w:val="003600C6"/>
    <w:rsid w:val="003604EB"/>
    <w:rsid w:val="00360623"/>
    <w:rsid w:val="00360626"/>
    <w:rsid w:val="0036079F"/>
    <w:rsid w:val="0036083F"/>
    <w:rsid w:val="003609AA"/>
    <w:rsid w:val="00360A40"/>
    <w:rsid w:val="00360CA4"/>
    <w:rsid w:val="00360DB1"/>
    <w:rsid w:val="00360FE6"/>
    <w:rsid w:val="003612D9"/>
    <w:rsid w:val="0036161F"/>
    <w:rsid w:val="00361BD1"/>
    <w:rsid w:val="00361C59"/>
    <w:rsid w:val="00361CA5"/>
    <w:rsid w:val="00361E19"/>
    <w:rsid w:val="00361F92"/>
    <w:rsid w:val="003620F6"/>
    <w:rsid w:val="003622FF"/>
    <w:rsid w:val="0036271C"/>
    <w:rsid w:val="00362817"/>
    <w:rsid w:val="003628E1"/>
    <w:rsid w:val="00362939"/>
    <w:rsid w:val="00362963"/>
    <w:rsid w:val="00362C87"/>
    <w:rsid w:val="00362CC6"/>
    <w:rsid w:val="00362F80"/>
    <w:rsid w:val="00362FD7"/>
    <w:rsid w:val="00363176"/>
    <w:rsid w:val="00363ECC"/>
    <w:rsid w:val="00364005"/>
    <w:rsid w:val="0036400A"/>
    <w:rsid w:val="00364092"/>
    <w:rsid w:val="00364489"/>
    <w:rsid w:val="00364608"/>
    <w:rsid w:val="00364613"/>
    <w:rsid w:val="00364B49"/>
    <w:rsid w:val="00364C99"/>
    <w:rsid w:val="00364D27"/>
    <w:rsid w:val="00364D88"/>
    <w:rsid w:val="00365019"/>
    <w:rsid w:val="0036504C"/>
    <w:rsid w:val="0036533B"/>
    <w:rsid w:val="0036539A"/>
    <w:rsid w:val="00365410"/>
    <w:rsid w:val="003655A7"/>
    <w:rsid w:val="00365697"/>
    <w:rsid w:val="00365C9C"/>
    <w:rsid w:val="00365E61"/>
    <w:rsid w:val="00365EDC"/>
    <w:rsid w:val="003662EB"/>
    <w:rsid w:val="003663AE"/>
    <w:rsid w:val="00366407"/>
    <w:rsid w:val="00366593"/>
    <w:rsid w:val="003665B2"/>
    <w:rsid w:val="0036661D"/>
    <w:rsid w:val="003667D2"/>
    <w:rsid w:val="003669A8"/>
    <w:rsid w:val="003669B7"/>
    <w:rsid w:val="00366A76"/>
    <w:rsid w:val="00366D2D"/>
    <w:rsid w:val="00366FF2"/>
    <w:rsid w:val="00367168"/>
    <w:rsid w:val="003673E7"/>
    <w:rsid w:val="003675CA"/>
    <w:rsid w:val="0036777B"/>
    <w:rsid w:val="00367A4B"/>
    <w:rsid w:val="00367AAC"/>
    <w:rsid w:val="00370382"/>
    <w:rsid w:val="00370854"/>
    <w:rsid w:val="0037087B"/>
    <w:rsid w:val="00370893"/>
    <w:rsid w:val="003708A5"/>
    <w:rsid w:val="00370C38"/>
    <w:rsid w:val="003713CF"/>
    <w:rsid w:val="003713D1"/>
    <w:rsid w:val="003716A8"/>
    <w:rsid w:val="00371B02"/>
    <w:rsid w:val="00371F0B"/>
    <w:rsid w:val="003721B5"/>
    <w:rsid w:val="003721F7"/>
    <w:rsid w:val="00372242"/>
    <w:rsid w:val="0037227A"/>
    <w:rsid w:val="00372371"/>
    <w:rsid w:val="0037277F"/>
    <w:rsid w:val="00372871"/>
    <w:rsid w:val="003728FB"/>
    <w:rsid w:val="00372CC8"/>
    <w:rsid w:val="00372E9B"/>
    <w:rsid w:val="00372FDA"/>
    <w:rsid w:val="00373084"/>
    <w:rsid w:val="00373148"/>
    <w:rsid w:val="003732CB"/>
    <w:rsid w:val="00373565"/>
    <w:rsid w:val="00373609"/>
    <w:rsid w:val="00373659"/>
    <w:rsid w:val="0037372C"/>
    <w:rsid w:val="00373840"/>
    <w:rsid w:val="003738AA"/>
    <w:rsid w:val="00373B68"/>
    <w:rsid w:val="00373CBD"/>
    <w:rsid w:val="00373E2F"/>
    <w:rsid w:val="00374031"/>
    <w:rsid w:val="003742D0"/>
    <w:rsid w:val="00374444"/>
    <w:rsid w:val="00374655"/>
    <w:rsid w:val="00374C00"/>
    <w:rsid w:val="00374C66"/>
    <w:rsid w:val="00374C8F"/>
    <w:rsid w:val="00374FFD"/>
    <w:rsid w:val="003751DD"/>
    <w:rsid w:val="00375227"/>
    <w:rsid w:val="00375333"/>
    <w:rsid w:val="003753F1"/>
    <w:rsid w:val="0037569D"/>
    <w:rsid w:val="003757EA"/>
    <w:rsid w:val="003758C3"/>
    <w:rsid w:val="00375DC3"/>
    <w:rsid w:val="00375E25"/>
    <w:rsid w:val="00375E27"/>
    <w:rsid w:val="00375E3F"/>
    <w:rsid w:val="00375F4E"/>
    <w:rsid w:val="00376096"/>
    <w:rsid w:val="00376286"/>
    <w:rsid w:val="00376329"/>
    <w:rsid w:val="00376505"/>
    <w:rsid w:val="003765A9"/>
    <w:rsid w:val="003766A9"/>
    <w:rsid w:val="003767AC"/>
    <w:rsid w:val="00376A3A"/>
    <w:rsid w:val="00376E32"/>
    <w:rsid w:val="00376F0C"/>
    <w:rsid w:val="00377002"/>
    <w:rsid w:val="0037705A"/>
    <w:rsid w:val="003770C5"/>
    <w:rsid w:val="00377162"/>
    <w:rsid w:val="0037724D"/>
    <w:rsid w:val="00377498"/>
    <w:rsid w:val="00377543"/>
    <w:rsid w:val="00377569"/>
    <w:rsid w:val="003776E3"/>
    <w:rsid w:val="0037778E"/>
    <w:rsid w:val="00377A63"/>
    <w:rsid w:val="00377A9F"/>
    <w:rsid w:val="00377DD1"/>
    <w:rsid w:val="003800D2"/>
    <w:rsid w:val="003800E0"/>
    <w:rsid w:val="0038013C"/>
    <w:rsid w:val="003802B0"/>
    <w:rsid w:val="003804B6"/>
    <w:rsid w:val="00380655"/>
    <w:rsid w:val="00380756"/>
    <w:rsid w:val="003807BB"/>
    <w:rsid w:val="003809CC"/>
    <w:rsid w:val="00380A0E"/>
    <w:rsid w:val="00380B3C"/>
    <w:rsid w:val="00380BDB"/>
    <w:rsid w:val="00380C27"/>
    <w:rsid w:val="00381024"/>
    <w:rsid w:val="003812A0"/>
    <w:rsid w:val="00381493"/>
    <w:rsid w:val="003816FC"/>
    <w:rsid w:val="003817B9"/>
    <w:rsid w:val="003820A9"/>
    <w:rsid w:val="003823DB"/>
    <w:rsid w:val="00382709"/>
    <w:rsid w:val="003827B9"/>
    <w:rsid w:val="003828FB"/>
    <w:rsid w:val="00382A2A"/>
    <w:rsid w:val="00382AC7"/>
    <w:rsid w:val="00382AF1"/>
    <w:rsid w:val="00382DD5"/>
    <w:rsid w:val="00382E08"/>
    <w:rsid w:val="003833FF"/>
    <w:rsid w:val="003838EB"/>
    <w:rsid w:val="003839C1"/>
    <w:rsid w:val="00383B61"/>
    <w:rsid w:val="00383C1B"/>
    <w:rsid w:val="00383E87"/>
    <w:rsid w:val="00383EF4"/>
    <w:rsid w:val="003841B5"/>
    <w:rsid w:val="00384203"/>
    <w:rsid w:val="0038451A"/>
    <w:rsid w:val="003846E6"/>
    <w:rsid w:val="0038470F"/>
    <w:rsid w:val="00384757"/>
    <w:rsid w:val="0038488F"/>
    <w:rsid w:val="00384A95"/>
    <w:rsid w:val="00384AD6"/>
    <w:rsid w:val="00384ADE"/>
    <w:rsid w:val="00385176"/>
    <w:rsid w:val="00385311"/>
    <w:rsid w:val="003853A9"/>
    <w:rsid w:val="003853AA"/>
    <w:rsid w:val="00385417"/>
    <w:rsid w:val="00385512"/>
    <w:rsid w:val="00385552"/>
    <w:rsid w:val="003855E6"/>
    <w:rsid w:val="00385717"/>
    <w:rsid w:val="0038574A"/>
    <w:rsid w:val="00385750"/>
    <w:rsid w:val="003857BF"/>
    <w:rsid w:val="003857DC"/>
    <w:rsid w:val="00385A81"/>
    <w:rsid w:val="00385AAA"/>
    <w:rsid w:val="00385CB2"/>
    <w:rsid w:val="00385DB8"/>
    <w:rsid w:val="00385F53"/>
    <w:rsid w:val="00385F86"/>
    <w:rsid w:val="00386345"/>
    <w:rsid w:val="00386364"/>
    <w:rsid w:val="003864C3"/>
    <w:rsid w:val="003865D9"/>
    <w:rsid w:val="00386623"/>
    <w:rsid w:val="003867E1"/>
    <w:rsid w:val="00386927"/>
    <w:rsid w:val="00386DBD"/>
    <w:rsid w:val="00387012"/>
    <w:rsid w:val="00387176"/>
    <w:rsid w:val="00387220"/>
    <w:rsid w:val="003873CA"/>
    <w:rsid w:val="003875FD"/>
    <w:rsid w:val="00387A6C"/>
    <w:rsid w:val="00387B7D"/>
    <w:rsid w:val="00387CF6"/>
    <w:rsid w:val="00387D93"/>
    <w:rsid w:val="00387F3F"/>
    <w:rsid w:val="00390442"/>
    <w:rsid w:val="00390548"/>
    <w:rsid w:val="00390777"/>
    <w:rsid w:val="00390C50"/>
    <w:rsid w:val="00390CA8"/>
    <w:rsid w:val="00390F1D"/>
    <w:rsid w:val="003911C0"/>
    <w:rsid w:val="003913E5"/>
    <w:rsid w:val="003915E1"/>
    <w:rsid w:val="00391BD2"/>
    <w:rsid w:val="00391C16"/>
    <w:rsid w:val="00391C73"/>
    <w:rsid w:val="00391D30"/>
    <w:rsid w:val="00391DD3"/>
    <w:rsid w:val="00392159"/>
    <w:rsid w:val="00392209"/>
    <w:rsid w:val="003927BA"/>
    <w:rsid w:val="003928F8"/>
    <w:rsid w:val="0039290A"/>
    <w:rsid w:val="00392A81"/>
    <w:rsid w:val="00392D09"/>
    <w:rsid w:val="00392F89"/>
    <w:rsid w:val="00393110"/>
    <w:rsid w:val="00393135"/>
    <w:rsid w:val="0039314A"/>
    <w:rsid w:val="0039339B"/>
    <w:rsid w:val="0039341C"/>
    <w:rsid w:val="00393434"/>
    <w:rsid w:val="00393510"/>
    <w:rsid w:val="00393A38"/>
    <w:rsid w:val="00393D88"/>
    <w:rsid w:val="00393E43"/>
    <w:rsid w:val="00394015"/>
    <w:rsid w:val="003943E3"/>
    <w:rsid w:val="0039455C"/>
    <w:rsid w:val="00394696"/>
    <w:rsid w:val="00394D82"/>
    <w:rsid w:val="00394E95"/>
    <w:rsid w:val="00395180"/>
    <w:rsid w:val="0039519F"/>
    <w:rsid w:val="00395651"/>
    <w:rsid w:val="0039569D"/>
    <w:rsid w:val="0039571A"/>
    <w:rsid w:val="003958A9"/>
    <w:rsid w:val="00395AF4"/>
    <w:rsid w:val="00395CDD"/>
    <w:rsid w:val="00395D33"/>
    <w:rsid w:val="00395E54"/>
    <w:rsid w:val="00395EE7"/>
    <w:rsid w:val="0039614D"/>
    <w:rsid w:val="00396298"/>
    <w:rsid w:val="0039629C"/>
    <w:rsid w:val="003962CB"/>
    <w:rsid w:val="003964BE"/>
    <w:rsid w:val="003965A5"/>
    <w:rsid w:val="003965E7"/>
    <w:rsid w:val="00396752"/>
    <w:rsid w:val="00396799"/>
    <w:rsid w:val="003969DA"/>
    <w:rsid w:val="003969F0"/>
    <w:rsid w:val="00396A28"/>
    <w:rsid w:val="00396DE9"/>
    <w:rsid w:val="00396DEE"/>
    <w:rsid w:val="0039713A"/>
    <w:rsid w:val="003972C9"/>
    <w:rsid w:val="0039753A"/>
    <w:rsid w:val="00397560"/>
    <w:rsid w:val="0039760C"/>
    <w:rsid w:val="003979B6"/>
    <w:rsid w:val="00397A68"/>
    <w:rsid w:val="00397B3F"/>
    <w:rsid w:val="00397CC5"/>
    <w:rsid w:val="00397E81"/>
    <w:rsid w:val="00397EEC"/>
    <w:rsid w:val="00397F12"/>
    <w:rsid w:val="003A007D"/>
    <w:rsid w:val="003A00E4"/>
    <w:rsid w:val="003A0128"/>
    <w:rsid w:val="003A018C"/>
    <w:rsid w:val="003A095E"/>
    <w:rsid w:val="003A0AE0"/>
    <w:rsid w:val="003A0C97"/>
    <w:rsid w:val="003A0D43"/>
    <w:rsid w:val="003A0F0F"/>
    <w:rsid w:val="003A1035"/>
    <w:rsid w:val="003A104D"/>
    <w:rsid w:val="003A150E"/>
    <w:rsid w:val="003A1AC6"/>
    <w:rsid w:val="003A1C84"/>
    <w:rsid w:val="003A1D5B"/>
    <w:rsid w:val="003A1E30"/>
    <w:rsid w:val="003A2023"/>
    <w:rsid w:val="003A21B2"/>
    <w:rsid w:val="003A2208"/>
    <w:rsid w:val="003A2345"/>
    <w:rsid w:val="003A2370"/>
    <w:rsid w:val="003A2377"/>
    <w:rsid w:val="003A241B"/>
    <w:rsid w:val="003A243B"/>
    <w:rsid w:val="003A252C"/>
    <w:rsid w:val="003A2561"/>
    <w:rsid w:val="003A25D1"/>
    <w:rsid w:val="003A264E"/>
    <w:rsid w:val="003A2A73"/>
    <w:rsid w:val="003A2AAC"/>
    <w:rsid w:val="003A2CA9"/>
    <w:rsid w:val="003A2D01"/>
    <w:rsid w:val="003A2D22"/>
    <w:rsid w:val="003A30D6"/>
    <w:rsid w:val="003A30FF"/>
    <w:rsid w:val="003A3236"/>
    <w:rsid w:val="003A334B"/>
    <w:rsid w:val="003A34B1"/>
    <w:rsid w:val="003A3820"/>
    <w:rsid w:val="003A38B9"/>
    <w:rsid w:val="003A39F8"/>
    <w:rsid w:val="003A3C1D"/>
    <w:rsid w:val="003A3E0D"/>
    <w:rsid w:val="003A413F"/>
    <w:rsid w:val="003A4259"/>
    <w:rsid w:val="003A4444"/>
    <w:rsid w:val="003A4487"/>
    <w:rsid w:val="003A448C"/>
    <w:rsid w:val="003A4726"/>
    <w:rsid w:val="003A4786"/>
    <w:rsid w:val="003A4959"/>
    <w:rsid w:val="003A4BA5"/>
    <w:rsid w:val="003A4C42"/>
    <w:rsid w:val="003A4E05"/>
    <w:rsid w:val="003A4F37"/>
    <w:rsid w:val="003A52F0"/>
    <w:rsid w:val="003A5333"/>
    <w:rsid w:val="003A5407"/>
    <w:rsid w:val="003A549A"/>
    <w:rsid w:val="003A5562"/>
    <w:rsid w:val="003A5634"/>
    <w:rsid w:val="003A579F"/>
    <w:rsid w:val="003A594F"/>
    <w:rsid w:val="003A5AC4"/>
    <w:rsid w:val="003A5B1C"/>
    <w:rsid w:val="003A5C1A"/>
    <w:rsid w:val="003A5E77"/>
    <w:rsid w:val="003A5FAF"/>
    <w:rsid w:val="003A66AE"/>
    <w:rsid w:val="003A69C0"/>
    <w:rsid w:val="003A69F5"/>
    <w:rsid w:val="003A6B18"/>
    <w:rsid w:val="003A6BD2"/>
    <w:rsid w:val="003A6C28"/>
    <w:rsid w:val="003A6D01"/>
    <w:rsid w:val="003A6DC3"/>
    <w:rsid w:val="003A6DD3"/>
    <w:rsid w:val="003A6E07"/>
    <w:rsid w:val="003A6ED2"/>
    <w:rsid w:val="003A6F16"/>
    <w:rsid w:val="003A6FE3"/>
    <w:rsid w:val="003A71AB"/>
    <w:rsid w:val="003A772D"/>
    <w:rsid w:val="003A7971"/>
    <w:rsid w:val="003A79E2"/>
    <w:rsid w:val="003A7A10"/>
    <w:rsid w:val="003A7D3F"/>
    <w:rsid w:val="003B02A1"/>
    <w:rsid w:val="003B031C"/>
    <w:rsid w:val="003B0344"/>
    <w:rsid w:val="003B0348"/>
    <w:rsid w:val="003B03A7"/>
    <w:rsid w:val="003B051B"/>
    <w:rsid w:val="003B06E7"/>
    <w:rsid w:val="003B094B"/>
    <w:rsid w:val="003B0A15"/>
    <w:rsid w:val="003B0C06"/>
    <w:rsid w:val="003B0F8C"/>
    <w:rsid w:val="003B1176"/>
    <w:rsid w:val="003B1492"/>
    <w:rsid w:val="003B1711"/>
    <w:rsid w:val="003B178A"/>
    <w:rsid w:val="003B186E"/>
    <w:rsid w:val="003B18A6"/>
    <w:rsid w:val="003B19FF"/>
    <w:rsid w:val="003B1DD9"/>
    <w:rsid w:val="003B1DEF"/>
    <w:rsid w:val="003B1EAD"/>
    <w:rsid w:val="003B1FC5"/>
    <w:rsid w:val="003B201E"/>
    <w:rsid w:val="003B220A"/>
    <w:rsid w:val="003B2374"/>
    <w:rsid w:val="003B25F4"/>
    <w:rsid w:val="003B2795"/>
    <w:rsid w:val="003B27D7"/>
    <w:rsid w:val="003B2F0D"/>
    <w:rsid w:val="003B30EA"/>
    <w:rsid w:val="003B32BB"/>
    <w:rsid w:val="003B3398"/>
    <w:rsid w:val="003B34B4"/>
    <w:rsid w:val="003B352B"/>
    <w:rsid w:val="003B383D"/>
    <w:rsid w:val="003B38A4"/>
    <w:rsid w:val="003B3B6E"/>
    <w:rsid w:val="003B3B78"/>
    <w:rsid w:val="003B42A5"/>
    <w:rsid w:val="003B4317"/>
    <w:rsid w:val="003B4333"/>
    <w:rsid w:val="003B43B9"/>
    <w:rsid w:val="003B4694"/>
    <w:rsid w:val="003B497F"/>
    <w:rsid w:val="003B4AFE"/>
    <w:rsid w:val="003B4B1E"/>
    <w:rsid w:val="003B4B5F"/>
    <w:rsid w:val="003B4C81"/>
    <w:rsid w:val="003B4F8D"/>
    <w:rsid w:val="003B4F9F"/>
    <w:rsid w:val="003B503C"/>
    <w:rsid w:val="003B50F5"/>
    <w:rsid w:val="003B5370"/>
    <w:rsid w:val="003B54F7"/>
    <w:rsid w:val="003B561A"/>
    <w:rsid w:val="003B562B"/>
    <w:rsid w:val="003B5816"/>
    <w:rsid w:val="003B581A"/>
    <w:rsid w:val="003B58CD"/>
    <w:rsid w:val="003B5D59"/>
    <w:rsid w:val="003B5E14"/>
    <w:rsid w:val="003B5E4F"/>
    <w:rsid w:val="003B5FA1"/>
    <w:rsid w:val="003B6074"/>
    <w:rsid w:val="003B6482"/>
    <w:rsid w:val="003B651A"/>
    <w:rsid w:val="003B6570"/>
    <w:rsid w:val="003B65C1"/>
    <w:rsid w:val="003B65CE"/>
    <w:rsid w:val="003B6F1A"/>
    <w:rsid w:val="003B70BE"/>
    <w:rsid w:val="003B7173"/>
    <w:rsid w:val="003B721D"/>
    <w:rsid w:val="003B733D"/>
    <w:rsid w:val="003B7402"/>
    <w:rsid w:val="003B748C"/>
    <w:rsid w:val="003B754D"/>
    <w:rsid w:val="003B75CC"/>
    <w:rsid w:val="003B7833"/>
    <w:rsid w:val="003B7D8F"/>
    <w:rsid w:val="003B7F89"/>
    <w:rsid w:val="003C00C4"/>
    <w:rsid w:val="003C00D7"/>
    <w:rsid w:val="003C0114"/>
    <w:rsid w:val="003C05CE"/>
    <w:rsid w:val="003C05F6"/>
    <w:rsid w:val="003C08BB"/>
    <w:rsid w:val="003C09BE"/>
    <w:rsid w:val="003C0A99"/>
    <w:rsid w:val="003C0BA4"/>
    <w:rsid w:val="003C0CD9"/>
    <w:rsid w:val="003C0ED6"/>
    <w:rsid w:val="003C1083"/>
    <w:rsid w:val="003C1267"/>
    <w:rsid w:val="003C1292"/>
    <w:rsid w:val="003C13C6"/>
    <w:rsid w:val="003C16C0"/>
    <w:rsid w:val="003C1806"/>
    <w:rsid w:val="003C193C"/>
    <w:rsid w:val="003C1A8A"/>
    <w:rsid w:val="003C1C3D"/>
    <w:rsid w:val="003C1EAB"/>
    <w:rsid w:val="003C1F02"/>
    <w:rsid w:val="003C2327"/>
    <w:rsid w:val="003C2574"/>
    <w:rsid w:val="003C2641"/>
    <w:rsid w:val="003C26F9"/>
    <w:rsid w:val="003C2759"/>
    <w:rsid w:val="003C2ADB"/>
    <w:rsid w:val="003C2D5E"/>
    <w:rsid w:val="003C3096"/>
    <w:rsid w:val="003C3383"/>
    <w:rsid w:val="003C3552"/>
    <w:rsid w:val="003C3732"/>
    <w:rsid w:val="003C38DA"/>
    <w:rsid w:val="003C3C5F"/>
    <w:rsid w:val="003C3DB8"/>
    <w:rsid w:val="003C3EC6"/>
    <w:rsid w:val="003C3EEB"/>
    <w:rsid w:val="003C413A"/>
    <w:rsid w:val="003C419E"/>
    <w:rsid w:val="003C47A5"/>
    <w:rsid w:val="003C4844"/>
    <w:rsid w:val="003C495F"/>
    <w:rsid w:val="003C49B9"/>
    <w:rsid w:val="003C4BAE"/>
    <w:rsid w:val="003C4C13"/>
    <w:rsid w:val="003C4DB3"/>
    <w:rsid w:val="003C4EF1"/>
    <w:rsid w:val="003C4F0E"/>
    <w:rsid w:val="003C500F"/>
    <w:rsid w:val="003C53D1"/>
    <w:rsid w:val="003C557E"/>
    <w:rsid w:val="003C576A"/>
    <w:rsid w:val="003C5DDC"/>
    <w:rsid w:val="003C5FEE"/>
    <w:rsid w:val="003C6274"/>
    <w:rsid w:val="003C6586"/>
    <w:rsid w:val="003C66CB"/>
    <w:rsid w:val="003C6C65"/>
    <w:rsid w:val="003C6D03"/>
    <w:rsid w:val="003C6F5C"/>
    <w:rsid w:val="003C710F"/>
    <w:rsid w:val="003C7151"/>
    <w:rsid w:val="003C7172"/>
    <w:rsid w:val="003C7239"/>
    <w:rsid w:val="003C7292"/>
    <w:rsid w:val="003C738D"/>
    <w:rsid w:val="003C7419"/>
    <w:rsid w:val="003C74D9"/>
    <w:rsid w:val="003C794E"/>
    <w:rsid w:val="003C7D90"/>
    <w:rsid w:val="003C7FEE"/>
    <w:rsid w:val="003D028E"/>
    <w:rsid w:val="003D04B1"/>
    <w:rsid w:val="003D0644"/>
    <w:rsid w:val="003D0723"/>
    <w:rsid w:val="003D07D3"/>
    <w:rsid w:val="003D0867"/>
    <w:rsid w:val="003D0879"/>
    <w:rsid w:val="003D09B4"/>
    <w:rsid w:val="003D0BAB"/>
    <w:rsid w:val="003D0C08"/>
    <w:rsid w:val="003D0EBE"/>
    <w:rsid w:val="003D0FC3"/>
    <w:rsid w:val="003D1055"/>
    <w:rsid w:val="003D117D"/>
    <w:rsid w:val="003D11A2"/>
    <w:rsid w:val="003D12A0"/>
    <w:rsid w:val="003D1415"/>
    <w:rsid w:val="003D14EE"/>
    <w:rsid w:val="003D191F"/>
    <w:rsid w:val="003D198E"/>
    <w:rsid w:val="003D19DA"/>
    <w:rsid w:val="003D1B20"/>
    <w:rsid w:val="003D1B42"/>
    <w:rsid w:val="003D1E93"/>
    <w:rsid w:val="003D20C8"/>
    <w:rsid w:val="003D216A"/>
    <w:rsid w:val="003D2AFA"/>
    <w:rsid w:val="003D2C7F"/>
    <w:rsid w:val="003D2DB6"/>
    <w:rsid w:val="003D2DBB"/>
    <w:rsid w:val="003D2EF6"/>
    <w:rsid w:val="003D30CE"/>
    <w:rsid w:val="003D370F"/>
    <w:rsid w:val="003D3719"/>
    <w:rsid w:val="003D38A1"/>
    <w:rsid w:val="003D393F"/>
    <w:rsid w:val="003D3AC1"/>
    <w:rsid w:val="003D3B74"/>
    <w:rsid w:val="003D3D8F"/>
    <w:rsid w:val="003D4328"/>
    <w:rsid w:val="003D4607"/>
    <w:rsid w:val="003D4696"/>
    <w:rsid w:val="003D48AC"/>
    <w:rsid w:val="003D4AA1"/>
    <w:rsid w:val="003D4BC8"/>
    <w:rsid w:val="003D4C4E"/>
    <w:rsid w:val="003D4EA8"/>
    <w:rsid w:val="003D54A1"/>
    <w:rsid w:val="003D54C2"/>
    <w:rsid w:val="003D55B6"/>
    <w:rsid w:val="003D5738"/>
    <w:rsid w:val="003D593D"/>
    <w:rsid w:val="003D59E8"/>
    <w:rsid w:val="003D5C5B"/>
    <w:rsid w:val="003D5CCB"/>
    <w:rsid w:val="003D5E87"/>
    <w:rsid w:val="003D5F0A"/>
    <w:rsid w:val="003D62A0"/>
    <w:rsid w:val="003D6315"/>
    <w:rsid w:val="003D63C9"/>
    <w:rsid w:val="003D643A"/>
    <w:rsid w:val="003D64EA"/>
    <w:rsid w:val="003D6866"/>
    <w:rsid w:val="003D707B"/>
    <w:rsid w:val="003D70DE"/>
    <w:rsid w:val="003D71CA"/>
    <w:rsid w:val="003D7473"/>
    <w:rsid w:val="003D75F5"/>
    <w:rsid w:val="003D7A34"/>
    <w:rsid w:val="003D7BB8"/>
    <w:rsid w:val="003D7C4A"/>
    <w:rsid w:val="003D7F0C"/>
    <w:rsid w:val="003E0018"/>
    <w:rsid w:val="003E01AE"/>
    <w:rsid w:val="003E01BB"/>
    <w:rsid w:val="003E0230"/>
    <w:rsid w:val="003E02AD"/>
    <w:rsid w:val="003E05A0"/>
    <w:rsid w:val="003E0C51"/>
    <w:rsid w:val="003E0CA8"/>
    <w:rsid w:val="003E0DD8"/>
    <w:rsid w:val="003E0E24"/>
    <w:rsid w:val="003E0E2B"/>
    <w:rsid w:val="003E0F9D"/>
    <w:rsid w:val="003E1157"/>
    <w:rsid w:val="003E12F5"/>
    <w:rsid w:val="003E148A"/>
    <w:rsid w:val="003E14C4"/>
    <w:rsid w:val="003E14E5"/>
    <w:rsid w:val="003E19B3"/>
    <w:rsid w:val="003E19F8"/>
    <w:rsid w:val="003E1B90"/>
    <w:rsid w:val="003E1F13"/>
    <w:rsid w:val="003E1FB5"/>
    <w:rsid w:val="003E200B"/>
    <w:rsid w:val="003E20D8"/>
    <w:rsid w:val="003E225A"/>
    <w:rsid w:val="003E27B3"/>
    <w:rsid w:val="003E281A"/>
    <w:rsid w:val="003E29B1"/>
    <w:rsid w:val="003E29FA"/>
    <w:rsid w:val="003E2A74"/>
    <w:rsid w:val="003E2AB8"/>
    <w:rsid w:val="003E2B0A"/>
    <w:rsid w:val="003E2CAB"/>
    <w:rsid w:val="003E2E6B"/>
    <w:rsid w:val="003E3362"/>
    <w:rsid w:val="003E344C"/>
    <w:rsid w:val="003E3545"/>
    <w:rsid w:val="003E37B9"/>
    <w:rsid w:val="003E37E3"/>
    <w:rsid w:val="003E39D9"/>
    <w:rsid w:val="003E3E04"/>
    <w:rsid w:val="003E3E17"/>
    <w:rsid w:val="003E3F3D"/>
    <w:rsid w:val="003E3F79"/>
    <w:rsid w:val="003E41A9"/>
    <w:rsid w:val="003E41C0"/>
    <w:rsid w:val="003E421A"/>
    <w:rsid w:val="003E4316"/>
    <w:rsid w:val="003E477B"/>
    <w:rsid w:val="003E4831"/>
    <w:rsid w:val="003E4B55"/>
    <w:rsid w:val="003E4CD0"/>
    <w:rsid w:val="003E4D02"/>
    <w:rsid w:val="003E5106"/>
    <w:rsid w:val="003E543D"/>
    <w:rsid w:val="003E54BA"/>
    <w:rsid w:val="003E5C68"/>
    <w:rsid w:val="003E5D5D"/>
    <w:rsid w:val="003E5EAD"/>
    <w:rsid w:val="003E61D0"/>
    <w:rsid w:val="003E622E"/>
    <w:rsid w:val="003E634D"/>
    <w:rsid w:val="003E6439"/>
    <w:rsid w:val="003E646A"/>
    <w:rsid w:val="003E6512"/>
    <w:rsid w:val="003E651F"/>
    <w:rsid w:val="003E65CD"/>
    <w:rsid w:val="003E6D04"/>
    <w:rsid w:val="003E6F17"/>
    <w:rsid w:val="003E6FF8"/>
    <w:rsid w:val="003E7008"/>
    <w:rsid w:val="003E7255"/>
    <w:rsid w:val="003E733B"/>
    <w:rsid w:val="003E735A"/>
    <w:rsid w:val="003E764F"/>
    <w:rsid w:val="003E77F3"/>
    <w:rsid w:val="003E7894"/>
    <w:rsid w:val="003E79B9"/>
    <w:rsid w:val="003E7B4F"/>
    <w:rsid w:val="003E7BD6"/>
    <w:rsid w:val="003E7EE2"/>
    <w:rsid w:val="003E7F71"/>
    <w:rsid w:val="003E7FD9"/>
    <w:rsid w:val="003F0065"/>
    <w:rsid w:val="003F00C7"/>
    <w:rsid w:val="003F01F4"/>
    <w:rsid w:val="003F02DB"/>
    <w:rsid w:val="003F0359"/>
    <w:rsid w:val="003F03DC"/>
    <w:rsid w:val="003F0491"/>
    <w:rsid w:val="003F0663"/>
    <w:rsid w:val="003F07E1"/>
    <w:rsid w:val="003F0CF0"/>
    <w:rsid w:val="003F0CFC"/>
    <w:rsid w:val="003F0F47"/>
    <w:rsid w:val="003F1026"/>
    <w:rsid w:val="003F10FB"/>
    <w:rsid w:val="003F1162"/>
    <w:rsid w:val="003F1613"/>
    <w:rsid w:val="003F1AA2"/>
    <w:rsid w:val="003F1AAD"/>
    <w:rsid w:val="003F1C84"/>
    <w:rsid w:val="003F1D27"/>
    <w:rsid w:val="003F1DFB"/>
    <w:rsid w:val="003F209C"/>
    <w:rsid w:val="003F21A1"/>
    <w:rsid w:val="003F2507"/>
    <w:rsid w:val="003F2812"/>
    <w:rsid w:val="003F2887"/>
    <w:rsid w:val="003F28D1"/>
    <w:rsid w:val="003F2BDB"/>
    <w:rsid w:val="003F2CA9"/>
    <w:rsid w:val="003F2D78"/>
    <w:rsid w:val="003F2D8D"/>
    <w:rsid w:val="003F2E55"/>
    <w:rsid w:val="003F2EF2"/>
    <w:rsid w:val="003F2FCA"/>
    <w:rsid w:val="003F2FF6"/>
    <w:rsid w:val="003F3008"/>
    <w:rsid w:val="003F30C9"/>
    <w:rsid w:val="003F32AF"/>
    <w:rsid w:val="003F3771"/>
    <w:rsid w:val="003F392F"/>
    <w:rsid w:val="003F3BEF"/>
    <w:rsid w:val="003F4000"/>
    <w:rsid w:val="003F41BC"/>
    <w:rsid w:val="003F4382"/>
    <w:rsid w:val="003F443C"/>
    <w:rsid w:val="003F4A78"/>
    <w:rsid w:val="003F4D07"/>
    <w:rsid w:val="003F4DF6"/>
    <w:rsid w:val="003F5163"/>
    <w:rsid w:val="003F5381"/>
    <w:rsid w:val="003F543A"/>
    <w:rsid w:val="003F5722"/>
    <w:rsid w:val="003F576E"/>
    <w:rsid w:val="003F5826"/>
    <w:rsid w:val="003F5B68"/>
    <w:rsid w:val="003F5D5A"/>
    <w:rsid w:val="003F5FDB"/>
    <w:rsid w:val="003F60F3"/>
    <w:rsid w:val="003F6159"/>
    <w:rsid w:val="003F639E"/>
    <w:rsid w:val="003F6456"/>
    <w:rsid w:val="003F68A5"/>
    <w:rsid w:val="003F694D"/>
    <w:rsid w:val="003F6A69"/>
    <w:rsid w:val="003F6BCC"/>
    <w:rsid w:val="003F6CDE"/>
    <w:rsid w:val="003F6F8A"/>
    <w:rsid w:val="003F7124"/>
    <w:rsid w:val="003F740C"/>
    <w:rsid w:val="003F7420"/>
    <w:rsid w:val="003F7577"/>
    <w:rsid w:val="003F7688"/>
    <w:rsid w:val="003F792F"/>
    <w:rsid w:val="003F7B79"/>
    <w:rsid w:val="003F7C53"/>
    <w:rsid w:val="003F7C9F"/>
    <w:rsid w:val="003F7D4D"/>
    <w:rsid w:val="00400020"/>
    <w:rsid w:val="0040067E"/>
    <w:rsid w:val="00400804"/>
    <w:rsid w:val="0040096C"/>
    <w:rsid w:val="00400C28"/>
    <w:rsid w:val="00400D0B"/>
    <w:rsid w:val="00400D38"/>
    <w:rsid w:val="004011F2"/>
    <w:rsid w:val="00401271"/>
    <w:rsid w:val="00401477"/>
    <w:rsid w:val="004014D0"/>
    <w:rsid w:val="004016D3"/>
    <w:rsid w:val="00401818"/>
    <w:rsid w:val="00401B25"/>
    <w:rsid w:val="00401B34"/>
    <w:rsid w:val="00401E2F"/>
    <w:rsid w:val="004020EE"/>
    <w:rsid w:val="00402695"/>
    <w:rsid w:val="0040294B"/>
    <w:rsid w:val="00402B91"/>
    <w:rsid w:val="00402CCF"/>
    <w:rsid w:val="00402E39"/>
    <w:rsid w:val="0040308F"/>
    <w:rsid w:val="004032DF"/>
    <w:rsid w:val="0040344A"/>
    <w:rsid w:val="0040372F"/>
    <w:rsid w:val="004039DD"/>
    <w:rsid w:val="00403B65"/>
    <w:rsid w:val="00403D49"/>
    <w:rsid w:val="00403F91"/>
    <w:rsid w:val="0040420E"/>
    <w:rsid w:val="0040423E"/>
    <w:rsid w:val="004042F1"/>
    <w:rsid w:val="00404359"/>
    <w:rsid w:val="004044B6"/>
    <w:rsid w:val="00404651"/>
    <w:rsid w:val="004046C2"/>
    <w:rsid w:val="004048C0"/>
    <w:rsid w:val="004049BE"/>
    <w:rsid w:val="00404C22"/>
    <w:rsid w:val="00404DC8"/>
    <w:rsid w:val="00405072"/>
    <w:rsid w:val="004050FF"/>
    <w:rsid w:val="004051DC"/>
    <w:rsid w:val="004052A8"/>
    <w:rsid w:val="00405377"/>
    <w:rsid w:val="00405476"/>
    <w:rsid w:val="00405495"/>
    <w:rsid w:val="0040559E"/>
    <w:rsid w:val="004059B8"/>
    <w:rsid w:val="00405C0D"/>
    <w:rsid w:val="00405C31"/>
    <w:rsid w:val="00405C6C"/>
    <w:rsid w:val="00405D05"/>
    <w:rsid w:val="00405D0D"/>
    <w:rsid w:val="00405D99"/>
    <w:rsid w:val="00405F04"/>
    <w:rsid w:val="00406173"/>
    <w:rsid w:val="004063AC"/>
    <w:rsid w:val="00406498"/>
    <w:rsid w:val="0040657C"/>
    <w:rsid w:val="00406581"/>
    <w:rsid w:val="0040661E"/>
    <w:rsid w:val="0040674F"/>
    <w:rsid w:val="00406971"/>
    <w:rsid w:val="00406A61"/>
    <w:rsid w:val="00406BE9"/>
    <w:rsid w:val="00406F35"/>
    <w:rsid w:val="00407064"/>
    <w:rsid w:val="004070B6"/>
    <w:rsid w:val="00407372"/>
    <w:rsid w:val="00407992"/>
    <w:rsid w:val="00407A0F"/>
    <w:rsid w:val="00407CCA"/>
    <w:rsid w:val="00407D72"/>
    <w:rsid w:val="00407DF6"/>
    <w:rsid w:val="00407E1E"/>
    <w:rsid w:val="004100C7"/>
    <w:rsid w:val="00410190"/>
    <w:rsid w:val="0041020C"/>
    <w:rsid w:val="00410250"/>
    <w:rsid w:val="0041041F"/>
    <w:rsid w:val="00410746"/>
    <w:rsid w:val="00410A93"/>
    <w:rsid w:val="00410C3E"/>
    <w:rsid w:val="00410E52"/>
    <w:rsid w:val="00410F6C"/>
    <w:rsid w:val="00410FDF"/>
    <w:rsid w:val="00411017"/>
    <w:rsid w:val="0041102A"/>
    <w:rsid w:val="00411167"/>
    <w:rsid w:val="00411232"/>
    <w:rsid w:val="004112B9"/>
    <w:rsid w:val="0041144A"/>
    <w:rsid w:val="0041159A"/>
    <w:rsid w:val="0041161B"/>
    <w:rsid w:val="00411696"/>
    <w:rsid w:val="00411927"/>
    <w:rsid w:val="00411D8D"/>
    <w:rsid w:val="00411DAD"/>
    <w:rsid w:val="00411E0F"/>
    <w:rsid w:val="00411F26"/>
    <w:rsid w:val="00412043"/>
    <w:rsid w:val="00412116"/>
    <w:rsid w:val="004122FB"/>
    <w:rsid w:val="00412408"/>
    <w:rsid w:val="004124C4"/>
    <w:rsid w:val="004127D0"/>
    <w:rsid w:val="0041287F"/>
    <w:rsid w:val="0041294F"/>
    <w:rsid w:val="00412AB2"/>
    <w:rsid w:val="00412BA7"/>
    <w:rsid w:val="00412BE4"/>
    <w:rsid w:val="00412D89"/>
    <w:rsid w:val="00412F13"/>
    <w:rsid w:val="00412F59"/>
    <w:rsid w:val="0041361D"/>
    <w:rsid w:val="0041383E"/>
    <w:rsid w:val="0041396C"/>
    <w:rsid w:val="00413A05"/>
    <w:rsid w:val="00413B51"/>
    <w:rsid w:val="004141CD"/>
    <w:rsid w:val="004142E7"/>
    <w:rsid w:val="00414369"/>
    <w:rsid w:val="00414466"/>
    <w:rsid w:val="004144B4"/>
    <w:rsid w:val="00414531"/>
    <w:rsid w:val="0041459A"/>
    <w:rsid w:val="0041461F"/>
    <w:rsid w:val="0041473A"/>
    <w:rsid w:val="00414AA2"/>
    <w:rsid w:val="00414D86"/>
    <w:rsid w:val="00414E20"/>
    <w:rsid w:val="00414E8F"/>
    <w:rsid w:val="004152BD"/>
    <w:rsid w:val="004154D8"/>
    <w:rsid w:val="004157DB"/>
    <w:rsid w:val="00415BF0"/>
    <w:rsid w:val="00415E23"/>
    <w:rsid w:val="00415E72"/>
    <w:rsid w:val="00415EFD"/>
    <w:rsid w:val="0041608C"/>
    <w:rsid w:val="00416337"/>
    <w:rsid w:val="00416870"/>
    <w:rsid w:val="004168C7"/>
    <w:rsid w:val="00416996"/>
    <w:rsid w:val="004169AC"/>
    <w:rsid w:val="00416C66"/>
    <w:rsid w:val="00416D50"/>
    <w:rsid w:val="0041702F"/>
    <w:rsid w:val="00417038"/>
    <w:rsid w:val="0041720A"/>
    <w:rsid w:val="00417805"/>
    <w:rsid w:val="0041794F"/>
    <w:rsid w:val="00417AC9"/>
    <w:rsid w:val="00417B1B"/>
    <w:rsid w:val="00417DEB"/>
    <w:rsid w:val="00417E93"/>
    <w:rsid w:val="004201B3"/>
    <w:rsid w:val="004204B5"/>
    <w:rsid w:val="00420528"/>
    <w:rsid w:val="00420998"/>
    <w:rsid w:val="004209F7"/>
    <w:rsid w:val="00420A9A"/>
    <w:rsid w:val="00420AF1"/>
    <w:rsid w:val="00420DB0"/>
    <w:rsid w:val="0042113B"/>
    <w:rsid w:val="00421230"/>
    <w:rsid w:val="00421477"/>
    <w:rsid w:val="004217A3"/>
    <w:rsid w:val="00421C76"/>
    <w:rsid w:val="00421CF6"/>
    <w:rsid w:val="00421E8F"/>
    <w:rsid w:val="004221BE"/>
    <w:rsid w:val="00422AF2"/>
    <w:rsid w:val="00422BCE"/>
    <w:rsid w:val="00422D99"/>
    <w:rsid w:val="00423174"/>
    <w:rsid w:val="0042318C"/>
    <w:rsid w:val="00423230"/>
    <w:rsid w:val="00423414"/>
    <w:rsid w:val="00423562"/>
    <w:rsid w:val="004235EC"/>
    <w:rsid w:val="00423784"/>
    <w:rsid w:val="00423AB7"/>
    <w:rsid w:val="00423BBE"/>
    <w:rsid w:val="00423F6E"/>
    <w:rsid w:val="00424085"/>
    <w:rsid w:val="0042463D"/>
    <w:rsid w:val="00424AAE"/>
    <w:rsid w:val="00424AD2"/>
    <w:rsid w:val="00424B7E"/>
    <w:rsid w:val="00424BF3"/>
    <w:rsid w:val="00424CA0"/>
    <w:rsid w:val="00424D7B"/>
    <w:rsid w:val="0042510C"/>
    <w:rsid w:val="00425288"/>
    <w:rsid w:val="0042550F"/>
    <w:rsid w:val="00425596"/>
    <w:rsid w:val="004255A5"/>
    <w:rsid w:val="004256D6"/>
    <w:rsid w:val="0042576F"/>
    <w:rsid w:val="0042583E"/>
    <w:rsid w:val="00425955"/>
    <w:rsid w:val="004259F5"/>
    <w:rsid w:val="00425BE5"/>
    <w:rsid w:val="00425C77"/>
    <w:rsid w:val="00425E76"/>
    <w:rsid w:val="00425E80"/>
    <w:rsid w:val="004260BC"/>
    <w:rsid w:val="00426317"/>
    <w:rsid w:val="00426685"/>
    <w:rsid w:val="00426EB9"/>
    <w:rsid w:val="0042727A"/>
    <w:rsid w:val="004272A8"/>
    <w:rsid w:val="004273BF"/>
    <w:rsid w:val="004273CA"/>
    <w:rsid w:val="00427505"/>
    <w:rsid w:val="004275E6"/>
    <w:rsid w:val="004276E8"/>
    <w:rsid w:val="00427A48"/>
    <w:rsid w:val="00427A69"/>
    <w:rsid w:val="00427B3D"/>
    <w:rsid w:val="00427D1C"/>
    <w:rsid w:val="00427D82"/>
    <w:rsid w:val="00427E66"/>
    <w:rsid w:val="004301AC"/>
    <w:rsid w:val="00430323"/>
    <w:rsid w:val="004305EE"/>
    <w:rsid w:val="00430A5F"/>
    <w:rsid w:val="00430D47"/>
    <w:rsid w:val="00430D68"/>
    <w:rsid w:val="00430DA0"/>
    <w:rsid w:val="00430E60"/>
    <w:rsid w:val="00431029"/>
    <w:rsid w:val="00431033"/>
    <w:rsid w:val="0043105C"/>
    <w:rsid w:val="00431554"/>
    <w:rsid w:val="004316FC"/>
    <w:rsid w:val="004317D7"/>
    <w:rsid w:val="00431947"/>
    <w:rsid w:val="0043197D"/>
    <w:rsid w:val="004319FE"/>
    <w:rsid w:val="00431A76"/>
    <w:rsid w:val="00431B23"/>
    <w:rsid w:val="00431BB1"/>
    <w:rsid w:val="00431D82"/>
    <w:rsid w:val="00431E84"/>
    <w:rsid w:val="00431EA2"/>
    <w:rsid w:val="00431F81"/>
    <w:rsid w:val="004323C1"/>
    <w:rsid w:val="0043246D"/>
    <w:rsid w:val="00432630"/>
    <w:rsid w:val="004327F8"/>
    <w:rsid w:val="00432AB2"/>
    <w:rsid w:val="00432B8A"/>
    <w:rsid w:val="00432C0C"/>
    <w:rsid w:val="00432EB1"/>
    <w:rsid w:val="004332C9"/>
    <w:rsid w:val="00433606"/>
    <w:rsid w:val="00433832"/>
    <w:rsid w:val="00433922"/>
    <w:rsid w:val="0043395D"/>
    <w:rsid w:val="0043396E"/>
    <w:rsid w:val="00433B02"/>
    <w:rsid w:val="00433C45"/>
    <w:rsid w:val="0043414F"/>
    <w:rsid w:val="004342D4"/>
    <w:rsid w:val="0043443E"/>
    <w:rsid w:val="0043467E"/>
    <w:rsid w:val="00434BEA"/>
    <w:rsid w:val="00434F0A"/>
    <w:rsid w:val="00435090"/>
    <w:rsid w:val="00435251"/>
    <w:rsid w:val="00435693"/>
    <w:rsid w:val="00435704"/>
    <w:rsid w:val="00435712"/>
    <w:rsid w:val="00435B03"/>
    <w:rsid w:val="00435D1C"/>
    <w:rsid w:val="00436231"/>
    <w:rsid w:val="00436412"/>
    <w:rsid w:val="004364DB"/>
    <w:rsid w:val="0043655D"/>
    <w:rsid w:val="0043658B"/>
    <w:rsid w:val="00436DEA"/>
    <w:rsid w:val="00436E3F"/>
    <w:rsid w:val="0043705D"/>
    <w:rsid w:val="00437159"/>
    <w:rsid w:val="004371E5"/>
    <w:rsid w:val="004374C9"/>
    <w:rsid w:val="0043756A"/>
    <w:rsid w:val="004378CD"/>
    <w:rsid w:val="0043791D"/>
    <w:rsid w:val="004379D0"/>
    <w:rsid w:val="0044001D"/>
    <w:rsid w:val="00440265"/>
    <w:rsid w:val="004403CA"/>
    <w:rsid w:val="0044053C"/>
    <w:rsid w:val="0044062A"/>
    <w:rsid w:val="004406F3"/>
    <w:rsid w:val="00440840"/>
    <w:rsid w:val="00440945"/>
    <w:rsid w:val="00440A82"/>
    <w:rsid w:val="00440E8D"/>
    <w:rsid w:val="00440F54"/>
    <w:rsid w:val="00440FD8"/>
    <w:rsid w:val="00441270"/>
    <w:rsid w:val="00441323"/>
    <w:rsid w:val="00441416"/>
    <w:rsid w:val="00441711"/>
    <w:rsid w:val="00441C11"/>
    <w:rsid w:val="00441C3A"/>
    <w:rsid w:val="00441E35"/>
    <w:rsid w:val="0044203D"/>
    <w:rsid w:val="004420D2"/>
    <w:rsid w:val="00442133"/>
    <w:rsid w:val="00442167"/>
    <w:rsid w:val="0044223E"/>
    <w:rsid w:val="00442365"/>
    <w:rsid w:val="004426DB"/>
    <w:rsid w:val="00442A49"/>
    <w:rsid w:val="00442CD2"/>
    <w:rsid w:val="00442DDC"/>
    <w:rsid w:val="00442ECD"/>
    <w:rsid w:val="004433EA"/>
    <w:rsid w:val="00443582"/>
    <w:rsid w:val="004436D6"/>
    <w:rsid w:val="00443746"/>
    <w:rsid w:val="004438AC"/>
    <w:rsid w:val="00443B20"/>
    <w:rsid w:val="00443BAD"/>
    <w:rsid w:val="00443D8D"/>
    <w:rsid w:val="00443DFC"/>
    <w:rsid w:val="00443E69"/>
    <w:rsid w:val="00444088"/>
    <w:rsid w:val="0044439C"/>
    <w:rsid w:val="0044450D"/>
    <w:rsid w:val="004445BD"/>
    <w:rsid w:val="004445CD"/>
    <w:rsid w:val="004447EB"/>
    <w:rsid w:val="004449A7"/>
    <w:rsid w:val="00444A90"/>
    <w:rsid w:val="00444B1B"/>
    <w:rsid w:val="00444B78"/>
    <w:rsid w:val="00444E4E"/>
    <w:rsid w:val="00444EC9"/>
    <w:rsid w:val="00444FD1"/>
    <w:rsid w:val="0044511E"/>
    <w:rsid w:val="004452D1"/>
    <w:rsid w:val="00445383"/>
    <w:rsid w:val="0044555A"/>
    <w:rsid w:val="00445590"/>
    <w:rsid w:val="004459BD"/>
    <w:rsid w:val="00445D4A"/>
    <w:rsid w:val="00445E61"/>
    <w:rsid w:val="00445EC3"/>
    <w:rsid w:val="004461EB"/>
    <w:rsid w:val="004463AF"/>
    <w:rsid w:val="00446B26"/>
    <w:rsid w:val="00446E1E"/>
    <w:rsid w:val="004473C9"/>
    <w:rsid w:val="004473E4"/>
    <w:rsid w:val="004477B2"/>
    <w:rsid w:val="00447D19"/>
    <w:rsid w:val="00447D9B"/>
    <w:rsid w:val="00447E96"/>
    <w:rsid w:val="0045059C"/>
    <w:rsid w:val="00450690"/>
    <w:rsid w:val="004506B3"/>
    <w:rsid w:val="00450816"/>
    <w:rsid w:val="00450ACD"/>
    <w:rsid w:val="00450BA0"/>
    <w:rsid w:val="00450C5F"/>
    <w:rsid w:val="00450C61"/>
    <w:rsid w:val="00450E2B"/>
    <w:rsid w:val="00450E4C"/>
    <w:rsid w:val="00450F5B"/>
    <w:rsid w:val="0045101F"/>
    <w:rsid w:val="004512EE"/>
    <w:rsid w:val="0045134D"/>
    <w:rsid w:val="00451529"/>
    <w:rsid w:val="004515E9"/>
    <w:rsid w:val="00451673"/>
    <w:rsid w:val="00451711"/>
    <w:rsid w:val="0045178A"/>
    <w:rsid w:val="004518E3"/>
    <w:rsid w:val="0045199F"/>
    <w:rsid w:val="00451B6C"/>
    <w:rsid w:val="00451BD2"/>
    <w:rsid w:val="00451CB0"/>
    <w:rsid w:val="00451E05"/>
    <w:rsid w:val="00451E15"/>
    <w:rsid w:val="00451E82"/>
    <w:rsid w:val="00452100"/>
    <w:rsid w:val="00452153"/>
    <w:rsid w:val="004522D2"/>
    <w:rsid w:val="0045258F"/>
    <w:rsid w:val="004526C9"/>
    <w:rsid w:val="004526CC"/>
    <w:rsid w:val="004527AD"/>
    <w:rsid w:val="00452854"/>
    <w:rsid w:val="004529B6"/>
    <w:rsid w:val="00452B09"/>
    <w:rsid w:val="00452B51"/>
    <w:rsid w:val="00452D24"/>
    <w:rsid w:val="00452D48"/>
    <w:rsid w:val="00452E79"/>
    <w:rsid w:val="00453025"/>
    <w:rsid w:val="004531E7"/>
    <w:rsid w:val="00453433"/>
    <w:rsid w:val="004536C7"/>
    <w:rsid w:val="004536E6"/>
    <w:rsid w:val="00453907"/>
    <w:rsid w:val="00453994"/>
    <w:rsid w:val="00453A5B"/>
    <w:rsid w:val="00453AB6"/>
    <w:rsid w:val="00453C9B"/>
    <w:rsid w:val="00453CED"/>
    <w:rsid w:val="00453D1B"/>
    <w:rsid w:val="0045413A"/>
    <w:rsid w:val="0045417D"/>
    <w:rsid w:val="00454219"/>
    <w:rsid w:val="0045436A"/>
    <w:rsid w:val="0045449C"/>
    <w:rsid w:val="004544CC"/>
    <w:rsid w:val="0045475C"/>
    <w:rsid w:val="0045483C"/>
    <w:rsid w:val="00454A5D"/>
    <w:rsid w:val="00454D96"/>
    <w:rsid w:val="0045504D"/>
    <w:rsid w:val="004552A8"/>
    <w:rsid w:val="004553EE"/>
    <w:rsid w:val="0045548A"/>
    <w:rsid w:val="004555BB"/>
    <w:rsid w:val="00455676"/>
    <w:rsid w:val="0045573D"/>
    <w:rsid w:val="00455740"/>
    <w:rsid w:val="004559A3"/>
    <w:rsid w:val="00455A13"/>
    <w:rsid w:val="00455AC4"/>
    <w:rsid w:val="00455CF3"/>
    <w:rsid w:val="00455CFE"/>
    <w:rsid w:val="00456164"/>
    <w:rsid w:val="00456227"/>
    <w:rsid w:val="004563B6"/>
    <w:rsid w:val="00456630"/>
    <w:rsid w:val="00456796"/>
    <w:rsid w:val="00456ADB"/>
    <w:rsid w:val="00456DEA"/>
    <w:rsid w:val="00456F5B"/>
    <w:rsid w:val="0045719E"/>
    <w:rsid w:val="004572A2"/>
    <w:rsid w:val="00457462"/>
    <w:rsid w:val="004575CE"/>
    <w:rsid w:val="00457689"/>
    <w:rsid w:val="0045776D"/>
    <w:rsid w:val="00457799"/>
    <w:rsid w:val="004577DC"/>
    <w:rsid w:val="0045781E"/>
    <w:rsid w:val="004579EC"/>
    <w:rsid w:val="00457A63"/>
    <w:rsid w:val="00457B54"/>
    <w:rsid w:val="00457ED9"/>
    <w:rsid w:val="004600C2"/>
    <w:rsid w:val="004600EC"/>
    <w:rsid w:val="00460206"/>
    <w:rsid w:val="0046020B"/>
    <w:rsid w:val="00460674"/>
    <w:rsid w:val="00460755"/>
    <w:rsid w:val="004608E9"/>
    <w:rsid w:val="0046091A"/>
    <w:rsid w:val="0046099C"/>
    <w:rsid w:val="004609F7"/>
    <w:rsid w:val="00460EFE"/>
    <w:rsid w:val="00460FFA"/>
    <w:rsid w:val="0046116B"/>
    <w:rsid w:val="00461276"/>
    <w:rsid w:val="004615EA"/>
    <w:rsid w:val="00461A26"/>
    <w:rsid w:val="00461B05"/>
    <w:rsid w:val="00461B38"/>
    <w:rsid w:val="00461BD7"/>
    <w:rsid w:val="00461CA3"/>
    <w:rsid w:val="00461D42"/>
    <w:rsid w:val="00461E3F"/>
    <w:rsid w:val="00461EE7"/>
    <w:rsid w:val="0046201E"/>
    <w:rsid w:val="0046216B"/>
    <w:rsid w:val="004622ED"/>
    <w:rsid w:val="00462300"/>
    <w:rsid w:val="00462558"/>
    <w:rsid w:val="00462802"/>
    <w:rsid w:val="004628D7"/>
    <w:rsid w:val="0046290E"/>
    <w:rsid w:val="00462985"/>
    <w:rsid w:val="00462A23"/>
    <w:rsid w:val="00462B1D"/>
    <w:rsid w:val="00462C49"/>
    <w:rsid w:val="00462EA3"/>
    <w:rsid w:val="00462EA8"/>
    <w:rsid w:val="00462EBC"/>
    <w:rsid w:val="00462EF3"/>
    <w:rsid w:val="00463414"/>
    <w:rsid w:val="00463478"/>
    <w:rsid w:val="00463B15"/>
    <w:rsid w:val="00463C1E"/>
    <w:rsid w:val="00463EB1"/>
    <w:rsid w:val="00463FA7"/>
    <w:rsid w:val="00463FB2"/>
    <w:rsid w:val="0046401A"/>
    <w:rsid w:val="00464126"/>
    <w:rsid w:val="0046427E"/>
    <w:rsid w:val="004645AC"/>
    <w:rsid w:val="004645C0"/>
    <w:rsid w:val="00464929"/>
    <w:rsid w:val="004649C9"/>
    <w:rsid w:val="00464B78"/>
    <w:rsid w:val="00464C2D"/>
    <w:rsid w:val="00464F19"/>
    <w:rsid w:val="00465003"/>
    <w:rsid w:val="00465065"/>
    <w:rsid w:val="0046514A"/>
    <w:rsid w:val="00465349"/>
    <w:rsid w:val="0046534D"/>
    <w:rsid w:val="0046563F"/>
    <w:rsid w:val="00465910"/>
    <w:rsid w:val="00465C61"/>
    <w:rsid w:val="00465EB3"/>
    <w:rsid w:val="00466364"/>
    <w:rsid w:val="004666F7"/>
    <w:rsid w:val="004667CE"/>
    <w:rsid w:val="00466B5E"/>
    <w:rsid w:val="00466EB4"/>
    <w:rsid w:val="00466F67"/>
    <w:rsid w:val="0046722E"/>
    <w:rsid w:val="004674AB"/>
    <w:rsid w:val="004674DE"/>
    <w:rsid w:val="004675CB"/>
    <w:rsid w:val="004675D1"/>
    <w:rsid w:val="00467C1B"/>
    <w:rsid w:val="00467E52"/>
    <w:rsid w:val="00467EF2"/>
    <w:rsid w:val="00467F28"/>
    <w:rsid w:val="00470009"/>
    <w:rsid w:val="00470024"/>
    <w:rsid w:val="00470054"/>
    <w:rsid w:val="004700B8"/>
    <w:rsid w:val="00470128"/>
    <w:rsid w:val="00470381"/>
    <w:rsid w:val="00470489"/>
    <w:rsid w:val="004705AE"/>
    <w:rsid w:val="004708F4"/>
    <w:rsid w:val="00470A8C"/>
    <w:rsid w:val="00470B85"/>
    <w:rsid w:val="00470BFE"/>
    <w:rsid w:val="00470C0B"/>
    <w:rsid w:val="00470CF5"/>
    <w:rsid w:val="00470F85"/>
    <w:rsid w:val="00471028"/>
    <w:rsid w:val="00471090"/>
    <w:rsid w:val="00471235"/>
    <w:rsid w:val="00471582"/>
    <w:rsid w:val="004716B5"/>
    <w:rsid w:val="004718DA"/>
    <w:rsid w:val="00471926"/>
    <w:rsid w:val="0047192B"/>
    <w:rsid w:val="00471A09"/>
    <w:rsid w:val="00471AA7"/>
    <w:rsid w:val="00471B96"/>
    <w:rsid w:val="00471BCC"/>
    <w:rsid w:val="00471D25"/>
    <w:rsid w:val="00471DEC"/>
    <w:rsid w:val="00471EE1"/>
    <w:rsid w:val="00471F56"/>
    <w:rsid w:val="00471FFD"/>
    <w:rsid w:val="00472084"/>
    <w:rsid w:val="004722F4"/>
    <w:rsid w:val="0047261A"/>
    <w:rsid w:val="00472913"/>
    <w:rsid w:val="00472C71"/>
    <w:rsid w:val="00472EC1"/>
    <w:rsid w:val="00472FA6"/>
    <w:rsid w:val="0047333E"/>
    <w:rsid w:val="0047358E"/>
    <w:rsid w:val="00473759"/>
    <w:rsid w:val="004737EE"/>
    <w:rsid w:val="00473E26"/>
    <w:rsid w:val="00473FC1"/>
    <w:rsid w:val="004742A1"/>
    <w:rsid w:val="00474300"/>
    <w:rsid w:val="00474456"/>
    <w:rsid w:val="00474486"/>
    <w:rsid w:val="004745E7"/>
    <w:rsid w:val="00474657"/>
    <w:rsid w:val="00474725"/>
    <w:rsid w:val="00474B94"/>
    <w:rsid w:val="00474C1B"/>
    <w:rsid w:val="00474E9C"/>
    <w:rsid w:val="004752A0"/>
    <w:rsid w:val="004754A5"/>
    <w:rsid w:val="00475537"/>
    <w:rsid w:val="004755FA"/>
    <w:rsid w:val="00475A8B"/>
    <w:rsid w:val="00475B5C"/>
    <w:rsid w:val="00475CB7"/>
    <w:rsid w:val="00475CC7"/>
    <w:rsid w:val="00475D79"/>
    <w:rsid w:val="0047604E"/>
    <w:rsid w:val="004760EE"/>
    <w:rsid w:val="0047619E"/>
    <w:rsid w:val="00476287"/>
    <w:rsid w:val="00476459"/>
    <w:rsid w:val="0047666F"/>
    <w:rsid w:val="004766F8"/>
    <w:rsid w:val="00476710"/>
    <w:rsid w:val="004768CF"/>
    <w:rsid w:val="004769EA"/>
    <w:rsid w:val="0047701F"/>
    <w:rsid w:val="0047704F"/>
    <w:rsid w:val="004773D3"/>
    <w:rsid w:val="00477480"/>
    <w:rsid w:val="00477918"/>
    <w:rsid w:val="0047793D"/>
    <w:rsid w:val="0047799A"/>
    <w:rsid w:val="00477B88"/>
    <w:rsid w:val="00477BA2"/>
    <w:rsid w:val="00477BE5"/>
    <w:rsid w:val="00477C40"/>
    <w:rsid w:val="00477C61"/>
    <w:rsid w:val="00477D30"/>
    <w:rsid w:val="00477E39"/>
    <w:rsid w:val="00480014"/>
    <w:rsid w:val="0048008D"/>
    <w:rsid w:val="004802AF"/>
    <w:rsid w:val="004804F1"/>
    <w:rsid w:val="00480706"/>
    <w:rsid w:val="00480892"/>
    <w:rsid w:val="004809D6"/>
    <w:rsid w:val="00480A67"/>
    <w:rsid w:val="00480D4B"/>
    <w:rsid w:val="00480DF0"/>
    <w:rsid w:val="00480E5E"/>
    <w:rsid w:val="00480F9E"/>
    <w:rsid w:val="00481036"/>
    <w:rsid w:val="00481038"/>
    <w:rsid w:val="0048108A"/>
    <w:rsid w:val="00481858"/>
    <w:rsid w:val="004818FB"/>
    <w:rsid w:val="00481A6D"/>
    <w:rsid w:val="00481B51"/>
    <w:rsid w:val="00481D43"/>
    <w:rsid w:val="00481DA2"/>
    <w:rsid w:val="0048200D"/>
    <w:rsid w:val="00482341"/>
    <w:rsid w:val="0048254D"/>
    <w:rsid w:val="004825DC"/>
    <w:rsid w:val="0048281A"/>
    <w:rsid w:val="00482929"/>
    <w:rsid w:val="00482BC6"/>
    <w:rsid w:val="00482E86"/>
    <w:rsid w:val="00482F46"/>
    <w:rsid w:val="00483058"/>
    <w:rsid w:val="00483362"/>
    <w:rsid w:val="00483428"/>
    <w:rsid w:val="00483B0A"/>
    <w:rsid w:val="00483B40"/>
    <w:rsid w:val="00483DC5"/>
    <w:rsid w:val="00483FEC"/>
    <w:rsid w:val="0048405A"/>
    <w:rsid w:val="0048433D"/>
    <w:rsid w:val="0048435A"/>
    <w:rsid w:val="004844DF"/>
    <w:rsid w:val="00484596"/>
    <w:rsid w:val="00484617"/>
    <w:rsid w:val="004846F4"/>
    <w:rsid w:val="00484A5F"/>
    <w:rsid w:val="00484BDA"/>
    <w:rsid w:val="00484D83"/>
    <w:rsid w:val="00484E04"/>
    <w:rsid w:val="00485157"/>
    <w:rsid w:val="0048516D"/>
    <w:rsid w:val="0048555A"/>
    <w:rsid w:val="0048558B"/>
    <w:rsid w:val="0048573F"/>
    <w:rsid w:val="004858A1"/>
    <w:rsid w:val="00485AB7"/>
    <w:rsid w:val="00485BE1"/>
    <w:rsid w:val="00485C1E"/>
    <w:rsid w:val="00485CDF"/>
    <w:rsid w:val="00485E3D"/>
    <w:rsid w:val="00485FDC"/>
    <w:rsid w:val="00486347"/>
    <w:rsid w:val="00486FD6"/>
    <w:rsid w:val="00487290"/>
    <w:rsid w:val="0048735F"/>
    <w:rsid w:val="004873A8"/>
    <w:rsid w:val="0048743A"/>
    <w:rsid w:val="0048748C"/>
    <w:rsid w:val="00487511"/>
    <w:rsid w:val="00487872"/>
    <w:rsid w:val="00487950"/>
    <w:rsid w:val="00487AC4"/>
    <w:rsid w:val="00487BD1"/>
    <w:rsid w:val="00487E60"/>
    <w:rsid w:val="00487FAD"/>
    <w:rsid w:val="00487FD0"/>
    <w:rsid w:val="0049026C"/>
    <w:rsid w:val="00490338"/>
    <w:rsid w:val="004904C1"/>
    <w:rsid w:val="00490606"/>
    <w:rsid w:val="00490879"/>
    <w:rsid w:val="004909AB"/>
    <w:rsid w:val="004909B5"/>
    <w:rsid w:val="00490B10"/>
    <w:rsid w:val="00490B19"/>
    <w:rsid w:val="00490B7E"/>
    <w:rsid w:val="00490D6F"/>
    <w:rsid w:val="00490E49"/>
    <w:rsid w:val="00491010"/>
    <w:rsid w:val="0049120B"/>
    <w:rsid w:val="004913B1"/>
    <w:rsid w:val="00491B45"/>
    <w:rsid w:val="00491E8D"/>
    <w:rsid w:val="0049213B"/>
    <w:rsid w:val="00492285"/>
    <w:rsid w:val="004922CA"/>
    <w:rsid w:val="00492462"/>
    <w:rsid w:val="004924FA"/>
    <w:rsid w:val="00492571"/>
    <w:rsid w:val="004925D4"/>
    <w:rsid w:val="00492787"/>
    <w:rsid w:val="004928CA"/>
    <w:rsid w:val="00492921"/>
    <w:rsid w:val="00492A8A"/>
    <w:rsid w:val="00492C61"/>
    <w:rsid w:val="00492EDE"/>
    <w:rsid w:val="00493083"/>
    <w:rsid w:val="00493137"/>
    <w:rsid w:val="00493337"/>
    <w:rsid w:val="0049364B"/>
    <w:rsid w:val="0049367F"/>
    <w:rsid w:val="0049371B"/>
    <w:rsid w:val="004938BC"/>
    <w:rsid w:val="0049398E"/>
    <w:rsid w:val="00493A70"/>
    <w:rsid w:val="00493C75"/>
    <w:rsid w:val="00493C9C"/>
    <w:rsid w:val="0049410F"/>
    <w:rsid w:val="004942F9"/>
    <w:rsid w:val="004943BB"/>
    <w:rsid w:val="004946D9"/>
    <w:rsid w:val="004947A7"/>
    <w:rsid w:val="004947F9"/>
    <w:rsid w:val="0049486A"/>
    <w:rsid w:val="00494B32"/>
    <w:rsid w:val="00494BD8"/>
    <w:rsid w:val="00494BE9"/>
    <w:rsid w:val="00495189"/>
    <w:rsid w:val="00495245"/>
    <w:rsid w:val="004953C8"/>
    <w:rsid w:val="0049552C"/>
    <w:rsid w:val="004955EF"/>
    <w:rsid w:val="00495736"/>
    <w:rsid w:val="0049573F"/>
    <w:rsid w:val="00495B36"/>
    <w:rsid w:val="00495BFE"/>
    <w:rsid w:val="00495CBB"/>
    <w:rsid w:val="00495E55"/>
    <w:rsid w:val="00495E8F"/>
    <w:rsid w:val="00495EB1"/>
    <w:rsid w:val="0049636B"/>
    <w:rsid w:val="004964E9"/>
    <w:rsid w:val="0049658A"/>
    <w:rsid w:val="0049674F"/>
    <w:rsid w:val="004969BF"/>
    <w:rsid w:val="00496A8C"/>
    <w:rsid w:val="00496CB7"/>
    <w:rsid w:val="00496FE6"/>
    <w:rsid w:val="004971D0"/>
    <w:rsid w:val="00497457"/>
    <w:rsid w:val="00497496"/>
    <w:rsid w:val="0049752D"/>
    <w:rsid w:val="004975C6"/>
    <w:rsid w:val="004977EF"/>
    <w:rsid w:val="00497A3E"/>
    <w:rsid w:val="00497AAB"/>
    <w:rsid w:val="00497B76"/>
    <w:rsid w:val="00497BF0"/>
    <w:rsid w:val="00497CFF"/>
    <w:rsid w:val="00497DCA"/>
    <w:rsid w:val="00497E05"/>
    <w:rsid w:val="00497EF8"/>
    <w:rsid w:val="00497FA6"/>
    <w:rsid w:val="004A0125"/>
    <w:rsid w:val="004A0231"/>
    <w:rsid w:val="004A0411"/>
    <w:rsid w:val="004A07C8"/>
    <w:rsid w:val="004A0984"/>
    <w:rsid w:val="004A0A36"/>
    <w:rsid w:val="004A0D7B"/>
    <w:rsid w:val="004A1039"/>
    <w:rsid w:val="004A1257"/>
    <w:rsid w:val="004A1366"/>
    <w:rsid w:val="004A1378"/>
    <w:rsid w:val="004A14C5"/>
    <w:rsid w:val="004A16EA"/>
    <w:rsid w:val="004A1E8A"/>
    <w:rsid w:val="004A1F94"/>
    <w:rsid w:val="004A1FEC"/>
    <w:rsid w:val="004A20E6"/>
    <w:rsid w:val="004A2189"/>
    <w:rsid w:val="004A2288"/>
    <w:rsid w:val="004A2499"/>
    <w:rsid w:val="004A2814"/>
    <w:rsid w:val="004A2A18"/>
    <w:rsid w:val="004A2B71"/>
    <w:rsid w:val="004A2DC7"/>
    <w:rsid w:val="004A3005"/>
    <w:rsid w:val="004A3407"/>
    <w:rsid w:val="004A3476"/>
    <w:rsid w:val="004A3556"/>
    <w:rsid w:val="004A3591"/>
    <w:rsid w:val="004A3632"/>
    <w:rsid w:val="004A3727"/>
    <w:rsid w:val="004A386A"/>
    <w:rsid w:val="004A38E7"/>
    <w:rsid w:val="004A3950"/>
    <w:rsid w:val="004A398C"/>
    <w:rsid w:val="004A3A60"/>
    <w:rsid w:val="004A3B32"/>
    <w:rsid w:val="004A3C5A"/>
    <w:rsid w:val="004A3E93"/>
    <w:rsid w:val="004A4007"/>
    <w:rsid w:val="004A40C6"/>
    <w:rsid w:val="004A4315"/>
    <w:rsid w:val="004A44CD"/>
    <w:rsid w:val="004A4A35"/>
    <w:rsid w:val="004A4AA6"/>
    <w:rsid w:val="004A503C"/>
    <w:rsid w:val="004A504E"/>
    <w:rsid w:val="004A5344"/>
    <w:rsid w:val="004A54E5"/>
    <w:rsid w:val="004A5797"/>
    <w:rsid w:val="004A57A4"/>
    <w:rsid w:val="004A57F9"/>
    <w:rsid w:val="004A5C1A"/>
    <w:rsid w:val="004A5FCF"/>
    <w:rsid w:val="004A62DB"/>
    <w:rsid w:val="004A6652"/>
    <w:rsid w:val="004A667F"/>
    <w:rsid w:val="004A6726"/>
    <w:rsid w:val="004A6A1F"/>
    <w:rsid w:val="004A6AE4"/>
    <w:rsid w:val="004A6D38"/>
    <w:rsid w:val="004A6DF3"/>
    <w:rsid w:val="004A6F34"/>
    <w:rsid w:val="004A723A"/>
    <w:rsid w:val="004A730B"/>
    <w:rsid w:val="004A75BC"/>
    <w:rsid w:val="004A7647"/>
    <w:rsid w:val="004A7746"/>
    <w:rsid w:val="004A7A0D"/>
    <w:rsid w:val="004A7AD7"/>
    <w:rsid w:val="004A7B11"/>
    <w:rsid w:val="004A7B7A"/>
    <w:rsid w:val="004A7CFD"/>
    <w:rsid w:val="004A7F3F"/>
    <w:rsid w:val="004B0423"/>
    <w:rsid w:val="004B04C3"/>
    <w:rsid w:val="004B05FE"/>
    <w:rsid w:val="004B071B"/>
    <w:rsid w:val="004B0A4F"/>
    <w:rsid w:val="004B0BC6"/>
    <w:rsid w:val="004B0C15"/>
    <w:rsid w:val="004B0C45"/>
    <w:rsid w:val="004B0D6D"/>
    <w:rsid w:val="004B0D81"/>
    <w:rsid w:val="004B0DBE"/>
    <w:rsid w:val="004B0DFF"/>
    <w:rsid w:val="004B1119"/>
    <w:rsid w:val="004B1182"/>
    <w:rsid w:val="004B119D"/>
    <w:rsid w:val="004B11C1"/>
    <w:rsid w:val="004B11FC"/>
    <w:rsid w:val="004B13AE"/>
    <w:rsid w:val="004B14E5"/>
    <w:rsid w:val="004B1824"/>
    <w:rsid w:val="004B1F0B"/>
    <w:rsid w:val="004B2078"/>
    <w:rsid w:val="004B2131"/>
    <w:rsid w:val="004B23A0"/>
    <w:rsid w:val="004B23B8"/>
    <w:rsid w:val="004B2492"/>
    <w:rsid w:val="004B25BA"/>
    <w:rsid w:val="004B277C"/>
    <w:rsid w:val="004B2840"/>
    <w:rsid w:val="004B2CB7"/>
    <w:rsid w:val="004B2EFB"/>
    <w:rsid w:val="004B2FFB"/>
    <w:rsid w:val="004B353D"/>
    <w:rsid w:val="004B364C"/>
    <w:rsid w:val="004B367F"/>
    <w:rsid w:val="004B36FC"/>
    <w:rsid w:val="004B381C"/>
    <w:rsid w:val="004B3833"/>
    <w:rsid w:val="004B3884"/>
    <w:rsid w:val="004B3B0C"/>
    <w:rsid w:val="004B3C43"/>
    <w:rsid w:val="004B3C93"/>
    <w:rsid w:val="004B3F29"/>
    <w:rsid w:val="004B40B7"/>
    <w:rsid w:val="004B41C3"/>
    <w:rsid w:val="004B42C8"/>
    <w:rsid w:val="004B43AB"/>
    <w:rsid w:val="004B4452"/>
    <w:rsid w:val="004B446E"/>
    <w:rsid w:val="004B4823"/>
    <w:rsid w:val="004B4CF3"/>
    <w:rsid w:val="004B4F51"/>
    <w:rsid w:val="004B4FC1"/>
    <w:rsid w:val="004B539D"/>
    <w:rsid w:val="004B565D"/>
    <w:rsid w:val="004B57F3"/>
    <w:rsid w:val="004B585E"/>
    <w:rsid w:val="004B58E4"/>
    <w:rsid w:val="004B5955"/>
    <w:rsid w:val="004B59EA"/>
    <w:rsid w:val="004B5BD9"/>
    <w:rsid w:val="004B5CE6"/>
    <w:rsid w:val="004B5F40"/>
    <w:rsid w:val="004B6022"/>
    <w:rsid w:val="004B61A7"/>
    <w:rsid w:val="004B623D"/>
    <w:rsid w:val="004B62EF"/>
    <w:rsid w:val="004B6666"/>
    <w:rsid w:val="004B68A1"/>
    <w:rsid w:val="004B6905"/>
    <w:rsid w:val="004B6B97"/>
    <w:rsid w:val="004B6BB1"/>
    <w:rsid w:val="004B7024"/>
    <w:rsid w:val="004B718C"/>
    <w:rsid w:val="004B746E"/>
    <w:rsid w:val="004B7559"/>
    <w:rsid w:val="004B76C0"/>
    <w:rsid w:val="004B7919"/>
    <w:rsid w:val="004B7A63"/>
    <w:rsid w:val="004B7C65"/>
    <w:rsid w:val="004B7DA6"/>
    <w:rsid w:val="004B7DD0"/>
    <w:rsid w:val="004B7DD3"/>
    <w:rsid w:val="004C0041"/>
    <w:rsid w:val="004C0064"/>
    <w:rsid w:val="004C01FB"/>
    <w:rsid w:val="004C0306"/>
    <w:rsid w:val="004C05C0"/>
    <w:rsid w:val="004C094A"/>
    <w:rsid w:val="004C0A45"/>
    <w:rsid w:val="004C0A9A"/>
    <w:rsid w:val="004C0ABD"/>
    <w:rsid w:val="004C0F54"/>
    <w:rsid w:val="004C10C0"/>
    <w:rsid w:val="004C1319"/>
    <w:rsid w:val="004C13A4"/>
    <w:rsid w:val="004C1444"/>
    <w:rsid w:val="004C194C"/>
    <w:rsid w:val="004C19C5"/>
    <w:rsid w:val="004C1C88"/>
    <w:rsid w:val="004C1E4B"/>
    <w:rsid w:val="004C1F47"/>
    <w:rsid w:val="004C1F88"/>
    <w:rsid w:val="004C222D"/>
    <w:rsid w:val="004C234E"/>
    <w:rsid w:val="004C2586"/>
    <w:rsid w:val="004C2BED"/>
    <w:rsid w:val="004C2E3D"/>
    <w:rsid w:val="004C2F8F"/>
    <w:rsid w:val="004C3237"/>
    <w:rsid w:val="004C32FD"/>
    <w:rsid w:val="004C331D"/>
    <w:rsid w:val="004C35B3"/>
    <w:rsid w:val="004C37DA"/>
    <w:rsid w:val="004C3E1A"/>
    <w:rsid w:val="004C4113"/>
    <w:rsid w:val="004C422B"/>
    <w:rsid w:val="004C49A0"/>
    <w:rsid w:val="004C49A2"/>
    <w:rsid w:val="004C4A92"/>
    <w:rsid w:val="004C4ABE"/>
    <w:rsid w:val="004C4B36"/>
    <w:rsid w:val="004C4E49"/>
    <w:rsid w:val="004C4FBD"/>
    <w:rsid w:val="004C518F"/>
    <w:rsid w:val="004C51DB"/>
    <w:rsid w:val="004C5D22"/>
    <w:rsid w:val="004C5E74"/>
    <w:rsid w:val="004C6047"/>
    <w:rsid w:val="004C6086"/>
    <w:rsid w:val="004C61C6"/>
    <w:rsid w:val="004C633B"/>
    <w:rsid w:val="004C6525"/>
    <w:rsid w:val="004C65A7"/>
    <w:rsid w:val="004C65F4"/>
    <w:rsid w:val="004C6686"/>
    <w:rsid w:val="004C6752"/>
    <w:rsid w:val="004C6A9A"/>
    <w:rsid w:val="004C6DBB"/>
    <w:rsid w:val="004C6DF6"/>
    <w:rsid w:val="004C6EE7"/>
    <w:rsid w:val="004C6F69"/>
    <w:rsid w:val="004C70C4"/>
    <w:rsid w:val="004C727B"/>
    <w:rsid w:val="004C78C9"/>
    <w:rsid w:val="004C7A5E"/>
    <w:rsid w:val="004C7D0B"/>
    <w:rsid w:val="004C7FF2"/>
    <w:rsid w:val="004D02CB"/>
    <w:rsid w:val="004D0325"/>
    <w:rsid w:val="004D043A"/>
    <w:rsid w:val="004D04A7"/>
    <w:rsid w:val="004D0B5B"/>
    <w:rsid w:val="004D0B7C"/>
    <w:rsid w:val="004D0C04"/>
    <w:rsid w:val="004D0C8A"/>
    <w:rsid w:val="004D0E0C"/>
    <w:rsid w:val="004D0ECB"/>
    <w:rsid w:val="004D0ED8"/>
    <w:rsid w:val="004D0F90"/>
    <w:rsid w:val="004D104E"/>
    <w:rsid w:val="004D11C3"/>
    <w:rsid w:val="004D11F2"/>
    <w:rsid w:val="004D1210"/>
    <w:rsid w:val="004D12F7"/>
    <w:rsid w:val="004D14A6"/>
    <w:rsid w:val="004D15AA"/>
    <w:rsid w:val="004D16C2"/>
    <w:rsid w:val="004D16E8"/>
    <w:rsid w:val="004D1906"/>
    <w:rsid w:val="004D1932"/>
    <w:rsid w:val="004D198F"/>
    <w:rsid w:val="004D1A1E"/>
    <w:rsid w:val="004D1D06"/>
    <w:rsid w:val="004D24D7"/>
    <w:rsid w:val="004D2AEA"/>
    <w:rsid w:val="004D2C1C"/>
    <w:rsid w:val="004D2C70"/>
    <w:rsid w:val="004D3020"/>
    <w:rsid w:val="004D31A1"/>
    <w:rsid w:val="004D3324"/>
    <w:rsid w:val="004D383D"/>
    <w:rsid w:val="004D3871"/>
    <w:rsid w:val="004D38AE"/>
    <w:rsid w:val="004D39BE"/>
    <w:rsid w:val="004D3D1E"/>
    <w:rsid w:val="004D3D9A"/>
    <w:rsid w:val="004D3E35"/>
    <w:rsid w:val="004D3E4D"/>
    <w:rsid w:val="004D4038"/>
    <w:rsid w:val="004D4056"/>
    <w:rsid w:val="004D41B2"/>
    <w:rsid w:val="004D41FD"/>
    <w:rsid w:val="004D4447"/>
    <w:rsid w:val="004D470F"/>
    <w:rsid w:val="004D47F3"/>
    <w:rsid w:val="004D4BC3"/>
    <w:rsid w:val="004D4E6B"/>
    <w:rsid w:val="004D5284"/>
    <w:rsid w:val="004D55A0"/>
    <w:rsid w:val="004D561F"/>
    <w:rsid w:val="004D58CE"/>
    <w:rsid w:val="004D59E8"/>
    <w:rsid w:val="004D5CF8"/>
    <w:rsid w:val="004D5D6F"/>
    <w:rsid w:val="004D5E1A"/>
    <w:rsid w:val="004D5F5C"/>
    <w:rsid w:val="004D6560"/>
    <w:rsid w:val="004D6A42"/>
    <w:rsid w:val="004D6ABB"/>
    <w:rsid w:val="004D6F48"/>
    <w:rsid w:val="004D7087"/>
    <w:rsid w:val="004D70EC"/>
    <w:rsid w:val="004D727A"/>
    <w:rsid w:val="004D72B2"/>
    <w:rsid w:val="004D731A"/>
    <w:rsid w:val="004D763C"/>
    <w:rsid w:val="004D77B2"/>
    <w:rsid w:val="004D7B1E"/>
    <w:rsid w:val="004D7BC8"/>
    <w:rsid w:val="004D7C54"/>
    <w:rsid w:val="004D7CFC"/>
    <w:rsid w:val="004D7E87"/>
    <w:rsid w:val="004D7F58"/>
    <w:rsid w:val="004E005A"/>
    <w:rsid w:val="004E00A3"/>
    <w:rsid w:val="004E0136"/>
    <w:rsid w:val="004E01A7"/>
    <w:rsid w:val="004E01E4"/>
    <w:rsid w:val="004E0224"/>
    <w:rsid w:val="004E03BC"/>
    <w:rsid w:val="004E0760"/>
    <w:rsid w:val="004E0946"/>
    <w:rsid w:val="004E0985"/>
    <w:rsid w:val="004E099B"/>
    <w:rsid w:val="004E0ABB"/>
    <w:rsid w:val="004E0B5F"/>
    <w:rsid w:val="004E0B77"/>
    <w:rsid w:val="004E0C24"/>
    <w:rsid w:val="004E0E1E"/>
    <w:rsid w:val="004E0E69"/>
    <w:rsid w:val="004E1188"/>
    <w:rsid w:val="004E1547"/>
    <w:rsid w:val="004E159D"/>
    <w:rsid w:val="004E15C2"/>
    <w:rsid w:val="004E15CB"/>
    <w:rsid w:val="004E1662"/>
    <w:rsid w:val="004E17FF"/>
    <w:rsid w:val="004E1821"/>
    <w:rsid w:val="004E19C9"/>
    <w:rsid w:val="004E1AFC"/>
    <w:rsid w:val="004E1C0A"/>
    <w:rsid w:val="004E1D21"/>
    <w:rsid w:val="004E1EF4"/>
    <w:rsid w:val="004E1EFE"/>
    <w:rsid w:val="004E20B0"/>
    <w:rsid w:val="004E2285"/>
    <w:rsid w:val="004E235F"/>
    <w:rsid w:val="004E256B"/>
    <w:rsid w:val="004E26D6"/>
    <w:rsid w:val="004E26E6"/>
    <w:rsid w:val="004E2858"/>
    <w:rsid w:val="004E2A66"/>
    <w:rsid w:val="004E2B4B"/>
    <w:rsid w:val="004E303B"/>
    <w:rsid w:val="004E321F"/>
    <w:rsid w:val="004E3260"/>
    <w:rsid w:val="004E326D"/>
    <w:rsid w:val="004E32FA"/>
    <w:rsid w:val="004E34E4"/>
    <w:rsid w:val="004E35ED"/>
    <w:rsid w:val="004E37BB"/>
    <w:rsid w:val="004E3872"/>
    <w:rsid w:val="004E3993"/>
    <w:rsid w:val="004E39D4"/>
    <w:rsid w:val="004E3BA3"/>
    <w:rsid w:val="004E3BE4"/>
    <w:rsid w:val="004E3DBF"/>
    <w:rsid w:val="004E3F3E"/>
    <w:rsid w:val="004E3FC5"/>
    <w:rsid w:val="004E4142"/>
    <w:rsid w:val="004E4346"/>
    <w:rsid w:val="004E4948"/>
    <w:rsid w:val="004E4B4B"/>
    <w:rsid w:val="004E4BC5"/>
    <w:rsid w:val="004E4DC7"/>
    <w:rsid w:val="004E4E4E"/>
    <w:rsid w:val="004E4F49"/>
    <w:rsid w:val="004E52E8"/>
    <w:rsid w:val="004E5375"/>
    <w:rsid w:val="004E5649"/>
    <w:rsid w:val="004E58E0"/>
    <w:rsid w:val="004E5A19"/>
    <w:rsid w:val="004E5AD7"/>
    <w:rsid w:val="004E5C08"/>
    <w:rsid w:val="004E6124"/>
    <w:rsid w:val="004E63C1"/>
    <w:rsid w:val="004E64B2"/>
    <w:rsid w:val="004E666D"/>
    <w:rsid w:val="004E6718"/>
    <w:rsid w:val="004E6E69"/>
    <w:rsid w:val="004E6EA4"/>
    <w:rsid w:val="004E6F5C"/>
    <w:rsid w:val="004E7278"/>
    <w:rsid w:val="004E74B5"/>
    <w:rsid w:val="004E79A3"/>
    <w:rsid w:val="004E7C84"/>
    <w:rsid w:val="004F03E0"/>
    <w:rsid w:val="004F053B"/>
    <w:rsid w:val="004F078F"/>
    <w:rsid w:val="004F089C"/>
    <w:rsid w:val="004F0990"/>
    <w:rsid w:val="004F0991"/>
    <w:rsid w:val="004F0CD9"/>
    <w:rsid w:val="004F0E8D"/>
    <w:rsid w:val="004F12D2"/>
    <w:rsid w:val="004F1539"/>
    <w:rsid w:val="004F154B"/>
    <w:rsid w:val="004F181C"/>
    <w:rsid w:val="004F1A6A"/>
    <w:rsid w:val="004F1C5C"/>
    <w:rsid w:val="004F1CEE"/>
    <w:rsid w:val="004F1FBF"/>
    <w:rsid w:val="004F24CC"/>
    <w:rsid w:val="004F26D0"/>
    <w:rsid w:val="004F291D"/>
    <w:rsid w:val="004F29AA"/>
    <w:rsid w:val="004F2BAF"/>
    <w:rsid w:val="004F2DD1"/>
    <w:rsid w:val="004F2EAF"/>
    <w:rsid w:val="004F2F0A"/>
    <w:rsid w:val="004F2F50"/>
    <w:rsid w:val="004F2F9F"/>
    <w:rsid w:val="004F3399"/>
    <w:rsid w:val="004F33A9"/>
    <w:rsid w:val="004F3434"/>
    <w:rsid w:val="004F3A8D"/>
    <w:rsid w:val="004F3C06"/>
    <w:rsid w:val="004F3F54"/>
    <w:rsid w:val="004F3F90"/>
    <w:rsid w:val="004F4246"/>
    <w:rsid w:val="004F4625"/>
    <w:rsid w:val="004F465A"/>
    <w:rsid w:val="004F4692"/>
    <w:rsid w:val="004F49EA"/>
    <w:rsid w:val="004F4B68"/>
    <w:rsid w:val="004F4BA4"/>
    <w:rsid w:val="004F4CF1"/>
    <w:rsid w:val="004F529B"/>
    <w:rsid w:val="004F551A"/>
    <w:rsid w:val="004F553A"/>
    <w:rsid w:val="004F55F3"/>
    <w:rsid w:val="004F563F"/>
    <w:rsid w:val="004F578B"/>
    <w:rsid w:val="004F57EC"/>
    <w:rsid w:val="004F5805"/>
    <w:rsid w:val="004F5866"/>
    <w:rsid w:val="004F59B6"/>
    <w:rsid w:val="004F5A39"/>
    <w:rsid w:val="004F5D3E"/>
    <w:rsid w:val="004F607B"/>
    <w:rsid w:val="004F656E"/>
    <w:rsid w:val="004F68CD"/>
    <w:rsid w:val="004F698C"/>
    <w:rsid w:val="004F699A"/>
    <w:rsid w:val="004F6A3F"/>
    <w:rsid w:val="004F6B5D"/>
    <w:rsid w:val="004F6B81"/>
    <w:rsid w:val="004F6E84"/>
    <w:rsid w:val="004F6FF6"/>
    <w:rsid w:val="004F7163"/>
    <w:rsid w:val="004F7333"/>
    <w:rsid w:val="004F758E"/>
    <w:rsid w:val="004F768F"/>
    <w:rsid w:val="004F76AC"/>
    <w:rsid w:val="004F775A"/>
    <w:rsid w:val="004F777B"/>
    <w:rsid w:val="004F7A0B"/>
    <w:rsid w:val="004F7BFE"/>
    <w:rsid w:val="004F7CD0"/>
    <w:rsid w:val="004F7F60"/>
    <w:rsid w:val="004F7FB9"/>
    <w:rsid w:val="005001E3"/>
    <w:rsid w:val="00500394"/>
    <w:rsid w:val="00500D50"/>
    <w:rsid w:val="00500F24"/>
    <w:rsid w:val="005010BF"/>
    <w:rsid w:val="005010E1"/>
    <w:rsid w:val="005010F7"/>
    <w:rsid w:val="00501107"/>
    <w:rsid w:val="005011C9"/>
    <w:rsid w:val="005012FC"/>
    <w:rsid w:val="00501463"/>
    <w:rsid w:val="00501464"/>
    <w:rsid w:val="00501537"/>
    <w:rsid w:val="00501921"/>
    <w:rsid w:val="005019A3"/>
    <w:rsid w:val="00501A1E"/>
    <w:rsid w:val="00501B33"/>
    <w:rsid w:val="00501B3F"/>
    <w:rsid w:val="00501BEB"/>
    <w:rsid w:val="00501EA9"/>
    <w:rsid w:val="00501ECB"/>
    <w:rsid w:val="005021B7"/>
    <w:rsid w:val="00502415"/>
    <w:rsid w:val="005025A4"/>
    <w:rsid w:val="005025B4"/>
    <w:rsid w:val="005025F1"/>
    <w:rsid w:val="00502954"/>
    <w:rsid w:val="00502982"/>
    <w:rsid w:val="00502B8A"/>
    <w:rsid w:val="00502E85"/>
    <w:rsid w:val="00502EB3"/>
    <w:rsid w:val="00502F6F"/>
    <w:rsid w:val="00502FE8"/>
    <w:rsid w:val="0050303E"/>
    <w:rsid w:val="005033EE"/>
    <w:rsid w:val="005037FB"/>
    <w:rsid w:val="00503D5E"/>
    <w:rsid w:val="00503E08"/>
    <w:rsid w:val="0050433E"/>
    <w:rsid w:val="005043A9"/>
    <w:rsid w:val="00504440"/>
    <w:rsid w:val="00504825"/>
    <w:rsid w:val="00504AF0"/>
    <w:rsid w:val="00504C82"/>
    <w:rsid w:val="00504CFC"/>
    <w:rsid w:val="00504DAF"/>
    <w:rsid w:val="005051FA"/>
    <w:rsid w:val="0050563D"/>
    <w:rsid w:val="00505753"/>
    <w:rsid w:val="00505A13"/>
    <w:rsid w:val="00505F92"/>
    <w:rsid w:val="005060A9"/>
    <w:rsid w:val="005060FB"/>
    <w:rsid w:val="005062CE"/>
    <w:rsid w:val="00506566"/>
    <w:rsid w:val="00506656"/>
    <w:rsid w:val="005066A9"/>
    <w:rsid w:val="00506AF6"/>
    <w:rsid w:val="00507466"/>
    <w:rsid w:val="0050754A"/>
    <w:rsid w:val="00507948"/>
    <w:rsid w:val="00507B07"/>
    <w:rsid w:val="00507BE9"/>
    <w:rsid w:val="00507C71"/>
    <w:rsid w:val="005100C6"/>
    <w:rsid w:val="0051015D"/>
    <w:rsid w:val="005101C9"/>
    <w:rsid w:val="0051027F"/>
    <w:rsid w:val="005103C3"/>
    <w:rsid w:val="005105C1"/>
    <w:rsid w:val="00510632"/>
    <w:rsid w:val="005106B8"/>
    <w:rsid w:val="005106D3"/>
    <w:rsid w:val="005108A3"/>
    <w:rsid w:val="00510920"/>
    <w:rsid w:val="00510997"/>
    <w:rsid w:val="00510A50"/>
    <w:rsid w:val="00510B34"/>
    <w:rsid w:val="00510F2A"/>
    <w:rsid w:val="00511185"/>
    <w:rsid w:val="0051120F"/>
    <w:rsid w:val="0051152D"/>
    <w:rsid w:val="005116D2"/>
    <w:rsid w:val="005116EF"/>
    <w:rsid w:val="0051183A"/>
    <w:rsid w:val="00511A26"/>
    <w:rsid w:val="00511D51"/>
    <w:rsid w:val="0051203D"/>
    <w:rsid w:val="0051204B"/>
    <w:rsid w:val="005120DA"/>
    <w:rsid w:val="00512127"/>
    <w:rsid w:val="005121FE"/>
    <w:rsid w:val="00512456"/>
    <w:rsid w:val="00512760"/>
    <w:rsid w:val="0051296F"/>
    <w:rsid w:val="00512A05"/>
    <w:rsid w:val="00512CB4"/>
    <w:rsid w:val="00512D5D"/>
    <w:rsid w:val="00512F04"/>
    <w:rsid w:val="00512F2D"/>
    <w:rsid w:val="005130E2"/>
    <w:rsid w:val="00513169"/>
    <w:rsid w:val="005133F0"/>
    <w:rsid w:val="00513511"/>
    <w:rsid w:val="0051359D"/>
    <w:rsid w:val="005135FE"/>
    <w:rsid w:val="005137CD"/>
    <w:rsid w:val="00513937"/>
    <w:rsid w:val="00513997"/>
    <w:rsid w:val="00514736"/>
    <w:rsid w:val="00514B54"/>
    <w:rsid w:val="00514C28"/>
    <w:rsid w:val="00514C78"/>
    <w:rsid w:val="00514DEE"/>
    <w:rsid w:val="0051513A"/>
    <w:rsid w:val="005152ED"/>
    <w:rsid w:val="00515557"/>
    <w:rsid w:val="0051557E"/>
    <w:rsid w:val="005156FD"/>
    <w:rsid w:val="0051576C"/>
    <w:rsid w:val="00515770"/>
    <w:rsid w:val="00515A77"/>
    <w:rsid w:val="00515C3D"/>
    <w:rsid w:val="00515C8A"/>
    <w:rsid w:val="005160F6"/>
    <w:rsid w:val="0051623C"/>
    <w:rsid w:val="005163D8"/>
    <w:rsid w:val="005164E2"/>
    <w:rsid w:val="00516540"/>
    <w:rsid w:val="005166E4"/>
    <w:rsid w:val="00516746"/>
    <w:rsid w:val="00516A10"/>
    <w:rsid w:val="00516D01"/>
    <w:rsid w:val="00517290"/>
    <w:rsid w:val="00517449"/>
    <w:rsid w:val="00517643"/>
    <w:rsid w:val="0051788A"/>
    <w:rsid w:val="00517B83"/>
    <w:rsid w:val="00517BEF"/>
    <w:rsid w:val="00517C1F"/>
    <w:rsid w:val="00517D13"/>
    <w:rsid w:val="00517ED6"/>
    <w:rsid w:val="00517FCB"/>
    <w:rsid w:val="00520458"/>
    <w:rsid w:val="0052045E"/>
    <w:rsid w:val="0052046B"/>
    <w:rsid w:val="0052054F"/>
    <w:rsid w:val="005205D4"/>
    <w:rsid w:val="00520856"/>
    <w:rsid w:val="00520944"/>
    <w:rsid w:val="005209DC"/>
    <w:rsid w:val="00520A3C"/>
    <w:rsid w:val="00520AFF"/>
    <w:rsid w:val="00520C85"/>
    <w:rsid w:val="00520DBB"/>
    <w:rsid w:val="00520F5E"/>
    <w:rsid w:val="00520F84"/>
    <w:rsid w:val="00520FF6"/>
    <w:rsid w:val="00521178"/>
    <w:rsid w:val="0052119D"/>
    <w:rsid w:val="005211E3"/>
    <w:rsid w:val="00521269"/>
    <w:rsid w:val="005212E3"/>
    <w:rsid w:val="00521353"/>
    <w:rsid w:val="00521506"/>
    <w:rsid w:val="0052182A"/>
    <w:rsid w:val="00521851"/>
    <w:rsid w:val="00521922"/>
    <w:rsid w:val="00521A27"/>
    <w:rsid w:val="00521BF6"/>
    <w:rsid w:val="00521E5E"/>
    <w:rsid w:val="00521FFC"/>
    <w:rsid w:val="00522278"/>
    <w:rsid w:val="005223D5"/>
    <w:rsid w:val="005224CF"/>
    <w:rsid w:val="005228C1"/>
    <w:rsid w:val="0052290D"/>
    <w:rsid w:val="005229DA"/>
    <w:rsid w:val="00522EEF"/>
    <w:rsid w:val="00522F2E"/>
    <w:rsid w:val="00523171"/>
    <w:rsid w:val="0052319B"/>
    <w:rsid w:val="005232A2"/>
    <w:rsid w:val="005234D9"/>
    <w:rsid w:val="0052360F"/>
    <w:rsid w:val="005238B3"/>
    <w:rsid w:val="00523A28"/>
    <w:rsid w:val="00523A68"/>
    <w:rsid w:val="00523D4B"/>
    <w:rsid w:val="00523E93"/>
    <w:rsid w:val="00523FFC"/>
    <w:rsid w:val="005241D7"/>
    <w:rsid w:val="00524272"/>
    <w:rsid w:val="00524758"/>
    <w:rsid w:val="00524A66"/>
    <w:rsid w:val="00524E0E"/>
    <w:rsid w:val="00525082"/>
    <w:rsid w:val="00525091"/>
    <w:rsid w:val="00525335"/>
    <w:rsid w:val="005254A9"/>
    <w:rsid w:val="00525819"/>
    <w:rsid w:val="005259AD"/>
    <w:rsid w:val="00525ABF"/>
    <w:rsid w:val="00525B46"/>
    <w:rsid w:val="00525D58"/>
    <w:rsid w:val="00525DF1"/>
    <w:rsid w:val="005261C6"/>
    <w:rsid w:val="0052631B"/>
    <w:rsid w:val="00526613"/>
    <w:rsid w:val="005269D1"/>
    <w:rsid w:val="00526A8C"/>
    <w:rsid w:val="00526C0C"/>
    <w:rsid w:val="00526C15"/>
    <w:rsid w:val="00526EC0"/>
    <w:rsid w:val="005270E7"/>
    <w:rsid w:val="00527422"/>
    <w:rsid w:val="0052748A"/>
    <w:rsid w:val="005274CF"/>
    <w:rsid w:val="00527963"/>
    <w:rsid w:val="00527CF4"/>
    <w:rsid w:val="00527D9C"/>
    <w:rsid w:val="005300C9"/>
    <w:rsid w:val="005300FA"/>
    <w:rsid w:val="0053017A"/>
    <w:rsid w:val="0053019B"/>
    <w:rsid w:val="005301A8"/>
    <w:rsid w:val="0053024E"/>
    <w:rsid w:val="00530254"/>
    <w:rsid w:val="00530289"/>
    <w:rsid w:val="0053058D"/>
    <w:rsid w:val="00530600"/>
    <w:rsid w:val="00530D22"/>
    <w:rsid w:val="00530D29"/>
    <w:rsid w:val="005310CA"/>
    <w:rsid w:val="00531254"/>
    <w:rsid w:val="00531594"/>
    <w:rsid w:val="00531624"/>
    <w:rsid w:val="0053178B"/>
    <w:rsid w:val="00531890"/>
    <w:rsid w:val="00531CE6"/>
    <w:rsid w:val="005320AF"/>
    <w:rsid w:val="00532119"/>
    <w:rsid w:val="00532431"/>
    <w:rsid w:val="00532455"/>
    <w:rsid w:val="005324C3"/>
    <w:rsid w:val="005324DE"/>
    <w:rsid w:val="005327B6"/>
    <w:rsid w:val="0053280C"/>
    <w:rsid w:val="0053288D"/>
    <w:rsid w:val="00532DC5"/>
    <w:rsid w:val="00532E20"/>
    <w:rsid w:val="00532EEE"/>
    <w:rsid w:val="00533192"/>
    <w:rsid w:val="0053348A"/>
    <w:rsid w:val="005334FB"/>
    <w:rsid w:val="005337E6"/>
    <w:rsid w:val="00533937"/>
    <w:rsid w:val="00533A21"/>
    <w:rsid w:val="00533E21"/>
    <w:rsid w:val="00533E4E"/>
    <w:rsid w:val="00534762"/>
    <w:rsid w:val="005347B5"/>
    <w:rsid w:val="00534918"/>
    <w:rsid w:val="005349CE"/>
    <w:rsid w:val="00534A25"/>
    <w:rsid w:val="00534B09"/>
    <w:rsid w:val="00534CFF"/>
    <w:rsid w:val="00534FB9"/>
    <w:rsid w:val="0053528A"/>
    <w:rsid w:val="0053572B"/>
    <w:rsid w:val="005357F0"/>
    <w:rsid w:val="005357FB"/>
    <w:rsid w:val="005359B5"/>
    <w:rsid w:val="00535AF8"/>
    <w:rsid w:val="00535B33"/>
    <w:rsid w:val="005360A9"/>
    <w:rsid w:val="00536233"/>
    <w:rsid w:val="005362EB"/>
    <w:rsid w:val="005362FF"/>
    <w:rsid w:val="0053637C"/>
    <w:rsid w:val="00536441"/>
    <w:rsid w:val="00536A0D"/>
    <w:rsid w:val="00536AC6"/>
    <w:rsid w:val="00536AED"/>
    <w:rsid w:val="00537000"/>
    <w:rsid w:val="00537127"/>
    <w:rsid w:val="0053712C"/>
    <w:rsid w:val="0053722C"/>
    <w:rsid w:val="0053750A"/>
    <w:rsid w:val="0053781F"/>
    <w:rsid w:val="005379FD"/>
    <w:rsid w:val="00537A5B"/>
    <w:rsid w:val="00537AE0"/>
    <w:rsid w:val="00537BBB"/>
    <w:rsid w:val="00537BFD"/>
    <w:rsid w:val="00537C1E"/>
    <w:rsid w:val="00537C51"/>
    <w:rsid w:val="0054008D"/>
    <w:rsid w:val="005404F5"/>
    <w:rsid w:val="005405BF"/>
    <w:rsid w:val="00540876"/>
    <w:rsid w:val="0054097F"/>
    <w:rsid w:val="00540A4E"/>
    <w:rsid w:val="00540E45"/>
    <w:rsid w:val="00540E4F"/>
    <w:rsid w:val="00540F19"/>
    <w:rsid w:val="00540F3A"/>
    <w:rsid w:val="005412F3"/>
    <w:rsid w:val="005413C8"/>
    <w:rsid w:val="005414A7"/>
    <w:rsid w:val="005417E8"/>
    <w:rsid w:val="00541844"/>
    <w:rsid w:val="005418D0"/>
    <w:rsid w:val="00541C4E"/>
    <w:rsid w:val="00541D18"/>
    <w:rsid w:val="00541D26"/>
    <w:rsid w:val="00541E81"/>
    <w:rsid w:val="00541ECA"/>
    <w:rsid w:val="005423C1"/>
    <w:rsid w:val="0054240C"/>
    <w:rsid w:val="005424F5"/>
    <w:rsid w:val="0054288B"/>
    <w:rsid w:val="00542AA2"/>
    <w:rsid w:val="00542C08"/>
    <w:rsid w:val="00542C1B"/>
    <w:rsid w:val="00542E78"/>
    <w:rsid w:val="00543185"/>
    <w:rsid w:val="005431FE"/>
    <w:rsid w:val="005433AF"/>
    <w:rsid w:val="005433E1"/>
    <w:rsid w:val="00543406"/>
    <w:rsid w:val="0054340D"/>
    <w:rsid w:val="005434B7"/>
    <w:rsid w:val="005435B5"/>
    <w:rsid w:val="005436DF"/>
    <w:rsid w:val="0054370D"/>
    <w:rsid w:val="005438A3"/>
    <w:rsid w:val="00543C5C"/>
    <w:rsid w:val="00543CAF"/>
    <w:rsid w:val="00543FC7"/>
    <w:rsid w:val="005441B0"/>
    <w:rsid w:val="0054424C"/>
    <w:rsid w:val="00544275"/>
    <w:rsid w:val="00544461"/>
    <w:rsid w:val="005445B1"/>
    <w:rsid w:val="0054485F"/>
    <w:rsid w:val="00544863"/>
    <w:rsid w:val="0054489B"/>
    <w:rsid w:val="00544A30"/>
    <w:rsid w:val="00544ADB"/>
    <w:rsid w:val="00544BDC"/>
    <w:rsid w:val="00544DF1"/>
    <w:rsid w:val="00544E97"/>
    <w:rsid w:val="0054523C"/>
    <w:rsid w:val="005452E1"/>
    <w:rsid w:val="0054533A"/>
    <w:rsid w:val="0054542F"/>
    <w:rsid w:val="00545542"/>
    <w:rsid w:val="00545556"/>
    <w:rsid w:val="005455CA"/>
    <w:rsid w:val="00545653"/>
    <w:rsid w:val="00545795"/>
    <w:rsid w:val="005457C5"/>
    <w:rsid w:val="005457F9"/>
    <w:rsid w:val="005458C1"/>
    <w:rsid w:val="00545904"/>
    <w:rsid w:val="00545ED0"/>
    <w:rsid w:val="00545FE7"/>
    <w:rsid w:val="00546005"/>
    <w:rsid w:val="00546042"/>
    <w:rsid w:val="0054607B"/>
    <w:rsid w:val="00546234"/>
    <w:rsid w:val="005462CD"/>
    <w:rsid w:val="005462EB"/>
    <w:rsid w:val="00546345"/>
    <w:rsid w:val="00546710"/>
    <w:rsid w:val="00546922"/>
    <w:rsid w:val="005469C8"/>
    <w:rsid w:val="00546A06"/>
    <w:rsid w:val="00546A13"/>
    <w:rsid w:val="00546DBC"/>
    <w:rsid w:val="00546EE9"/>
    <w:rsid w:val="00546F18"/>
    <w:rsid w:val="005470C6"/>
    <w:rsid w:val="005471BF"/>
    <w:rsid w:val="0054721A"/>
    <w:rsid w:val="005472FD"/>
    <w:rsid w:val="00547326"/>
    <w:rsid w:val="00547362"/>
    <w:rsid w:val="005479D8"/>
    <w:rsid w:val="00547A0D"/>
    <w:rsid w:val="00547DC7"/>
    <w:rsid w:val="00547EA1"/>
    <w:rsid w:val="0055000B"/>
    <w:rsid w:val="0055001D"/>
    <w:rsid w:val="005503FA"/>
    <w:rsid w:val="00550462"/>
    <w:rsid w:val="005505BB"/>
    <w:rsid w:val="00550686"/>
    <w:rsid w:val="005508DF"/>
    <w:rsid w:val="005509D7"/>
    <w:rsid w:val="00550A86"/>
    <w:rsid w:val="00550BA6"/>
    <w:rsid w:val="00550E36"/>
    <w:rsid w:val="005510F6"/>
    <w:rsid w:val="005513CF"/>
    <w:rsid w:val="00551444"/>
    <w:rsid w:val="005514F6"/>
    <w:rsid w:val="005518D3"/>
    <w:rsid w:val="005518E2"/>
    <w:rsid w:val="005519EC"/>
    <w:rsid w:val="005519F0"/>
    <w:rsid w:val="00551A6C"/>
    <w:rsid w:val="00551AA8"/>
    <w:rsid w:val="00551B70"/>
    <w:rsid w:val="00551C9D"/>
    <w:rsid w:val="00551D92"/>
    <w:rsid w:val="00551DC4"/>
    <w:rsid w:val="00551DC8"/>
    <w:rsid w:val="0055211E"/>
    <w:rsid w:val="0055246B"/>
    <w:rsid w:val="0055253C"/>
    <w:rsid w:val="00552908"/>
    <w:rsid w:val="00552962"/>
    <w:rsid w:val="00552ACB"/>
    <w:rsid w:val="00552B8A"/>
    <w:rsid w:val="00552BDB"/>
    <w:rsid w:val="00552C27"/>
    <w:rsid w:val="00552C61"/>
    <w:rsid w:val="00552D65"/>
    <w:rsid w:val="005530BD"/>
    <w:rsid w:val="0055314A"/>
    <w:rsid w:val="00553253"/>
    <w:rsid w:val="0055325B"/>
    <w:rsid w:val="00553461"/>
    <w:rsid w:val="0055346C"/>
    <w:rsid w:val="005535DC"/>
    <w:rsid w:val="0055364D"/>
    <w:rsid w:val="005537A0"/>
    <w:rsid w:val="00553806"/>
    <w:rsid w:val="005539CD"/>
    <w:rsid w:val="00553A29"/>
    <w:rsid w:val="00553D3B"/>
    <w:rsid w:val="005542AC"/>
    <w:rsid w:val="0055462C"/>
    <w:rsid w:val="0055496F"/>
    <w:rsid w:val="00554C11"/>
    <w:rsid w:val="00554C1F"/>
    <w:rsid w:val="00554D5D"/>
    <w:rsid w:val="00554FDF"/>
    <w:rsid w:val="005550D6"/>
    <w:rsid w:val="0055517C"/>
    <w:rsid w:val="00555253"/>
    <w:rsid w:val="005552B8"/>
    <w:rsid w:val="005552C9"/>
    <w:rsid w:val="00555403"/>
    <w:rsid w:val="00555453"/>
    <w:rsid w:val="00555498"/>
    <w:rsid w:val="005554BA"/>
    <w:rsid w:val="0055579B"/>
    <w:rsid w:val="005558C7"/>
    <w:rsid w:val="00555984"/>
    <w:rsid w:val="00555AA3"/>
    <w:rsid w:val="00555D76"/>
    <w:rsid w:val="00555F3D"/>
    <w:rsid w:val="00555FB5"/>
    <w:rsid w:val="0055617A"/>
    <w:rsid w:val="00556201"/>
    <w:rsid w:val="00556491"/>
    <w:rsid w:val="00556622"/>
    <w:rsid w:val="005566B6"/>
    <w:rsid w:val="00556840"/>
    <w:rsid w:val="00556A82"/>
    <w:rsid w:val="00556C9D"/>
    <w:rsid w:val="00556E45"/>
    <w:rsid w:val="00557117"/>
    <w:rsid w:val="00557186"/>
    <w:rsid w:val="00557278"/>
    <w:rsid w:val="00557520"/>
    <w:rsid w:val="00557597"/>
    <w:rsid w:val="00557898"/>
    <w:rsid w:val="005578A2"/>
    <w:rsid w:val="00557A33"/>
    <w:rsid w:val="00557A3F"/>
    <w:rsid w:val="00557A8F"/>
    <w:rsid w:val="00557B3A"/>
    <w:rsid w:val="00560169"/>
    <w:rsid w:val="00560181"/>
    <w:rsid w:val="005601EB"/>
    <w:rsid w:val="0056033D"/>
    <w:rsid w:val="00560385"/>
    <w:rsid w:val="00560448"/>
    <w:rsid w:val="005605D6"/>
    <w:rsid w:val="00560742"/>
    <w:rsid w:val="00560773"/>
    <w:rsid w:val="005607A1"/>
    <w:rsid w:val="0056086E"/>
    <w:rsid w:val="00560B03"/>
    <w:rsid w:val="00560CF3"/>
    <w:rsid w:val="00560D84"/>
    <w:rsid w:val="005610ED"/>
    <w:rsid w:val="00561186"/>
    <w:rsid w:val="0056137C"/>
    <w:rsid w:val="00561477"/>
    <w:rsid w:val="00561560"/>
    <w:rsid w:val="00561915"/>
    <w:rsid w:val="00561B69"/>
    <w:rsid w:val="00561D2E"/>
    <w:rsid w:val="00561EB4"/>
    <w:rsid w:val="00561FEB"/>
    <w:rsid w:val="00561FFB"/>
    <w:rsid w:val="00562019"/>
    <w:rsid w:val="00562071"/>
    <w:rsid w:val="005621C6"/>
    <w:rsid w:val="0056238D"/>
    <w:rsid w:val="0056240F"/>
    <w:rsid w:val="0056243A"/>
    <w:rsid w:val="0056265F"/>
    <w:rsid w:val="00562747"/>
    <w:rsid w:val="005629B5"/>
    <w:rsid w:val="00562B30"/>
    <w:rsid w:val="00562D78"/>
    <w:rsid w:val="00562F4A"/>
    <w:rsid w:val="00562FD7"/>
    <w:rsid w:val="00563026"/>
    <w:rsid w:val="0056330A"/>
    <w:rsid w:val="0056385F"/>
    <w:rsid w:val="00563915"/>
    <w:rsid w:val="00563A14"/>
    <w:rsid w:val="00563D67"/>
    <w:rsid w:val="00563D8C"/>
    <w:rsid w:val="00564601"/>
    <w:rsid w:val="0056467F"/>
    <w:rsid w:val="005648E0"/>
    <w:rsid w:val="00564BB2"/>
    <w:rsid w:val="00564CE1"/>
    <w:rsid w:val="00564D9B"/>
    <w:rsid w:val="00564E3D"/>
    <w:rsid w:val="005654B4"/>
    <w:rsid w:val="005655EA"/>
    <w:rsid w:val="0056574C"/>
    <w:rsid w:val="00565798"/>
    <w:rsid w:val="005657AF"/>
    <w:rsid w:val="00565883"/>
    <w:rsid w:val="0056590B"/>
    <w:rsid w:val="00565E6B"/>
    <w:rsid w:val="00565F28"/>
    <w:rsid w:val="00565FD1"/>
    <w:rsid w:val="005660FD"/>
    <w:rsid w:val="00566589"/>
    <w:rsid w:val="005665D8"/>
    <w:rsid w:val="005665EA"/>
    <w:rsid w:val="00566685"/>
    <w:rsid w:val="00566870"/>
    <w:rsid w:val="005669E2"/>
    <w:rsid w:val="00566CF9"/>
    <w:rsid w:val="00566F15"/>
    <w:rsid w:val="00567000"/>
    <w:rsid w:val="0056730F"/>
    <w:rsid w:val="005673A3"/>
    <w:rsid w:val="0056773F"/>
    <w:rsid w:val="00567795"/>
    <w:rsid w:val="00567C82"/>
    <w:rsid w:val="00567D98"/>
    <w:rsid w:val="00567ED4"/>
    <w:rsid w:val="00570067"/>
    <w:rsid w:val="0057016C"/>
    <w:rsid w:val="0057040B"/>
    <w:rsid w:val="00570716"/>
    <w:rsid w:val="005707DF"/>
    <w:rsid w:val="0057089E"/>
    <w:rsid w:val="005708D4"/>
    <w:rsid w:val="00570C80"/>
    <w:rsid w:val="00570F55"/>
    <w:rsid w:val="00570F8E"/>
    <w:rsid w:val="005714B6"/>
    <w:rsid w:val="005714FB"/>
    <w:rsid w:val="005716AA"/>
    <w:rsid w:val="00571887"/>
    <w:rsid w:val="00571B9D"/>
    <w:rsid w:val="00571D06"/>
    <w:rsid w:val="00571D5A"/>
    <w:rsid w:val="00571E95"/>
    <w:rsid w:val="00571F85"/>
    <w:rsid w:val="00571FB8"/>
    <w:rsid w:val="00572384"/>
    <w:rsid w:val="0057246B"/>
    <w:rsid w:val="00572487"/>
    <w:rsid w:val="005724F1"/>
    <w:rsid w:val="00572A3D"/>
    <w:rsid w:val="00572BF1"/>
    <w:rsid w:val="00572C1E"/>
    <w:rsid w:val="00572DD2"/>
    <w:rsid w:val="00572F7D"/>
    <w:rsid w:val="0057329A"/>
    <w:rsid w:val="005733B2"/>
    <w:rsid w:val="0057354A"/>
    <w:rsid w:val="00573577"/>
    <w:rsid w:val="0057363A"/>
    <w:rsid w:val="0057367B"/>
    <w:rsid w:val="0057391E"/>
    <w:rsid w:val="00573CBC"/>
    <w:rsid w:val="00573D4A"/>
    <w:rsid w:val="00573EE3"/>
    <w:rsid w:val="0057408A"/>
    <w:rsid w:val="00574094"/>
    <w:rsid w:val="00574206"/>
    <w:rsid w:val="00574209"/>
    <w:rsid w:val="00574316"/>
    <w:rsid w:val="00574427"/>
    <w:rsid w:val="005744C3"/>
    <w:rsid w:val="00574829"/>
    <w:rsid w:val="00574CD5"/>
    <w:rsid w:val="00574CE2"/>
    <w:rsid w:val="00574CE9"/>
    <w:rsid w:val="00574D77"/>
    <w:rsid w:val="00574E0F"/>
    <w:rsid w:val="00574E2F"/>
    <w:rsid w:val="00574EFF"/>
    <w:rsid w:val="00574F9A"/>
    <w:rsid w:val="005750AA"/>
    <w:rsid w:val="00575124"/>
    <w:rsid w:val="00575205"/>
    <w:rsid w:val="00575325"/>
    <w:rsid w:val="00575514"/>
    <w:rsid w:val="00575628"/>
    <w:rsid w:val="005756C6"/>
    <w:rsid w:val="005756ED"/>
    <w:rsid w:val="0057576F"/>
    <w:rsid w:val="005757C1"/>
    <w:rsid w:val="005758E6"/>
    <w:rsid w:val="00575930"/>
    <w:rsid w:val="00575A16"/>
    <w:rsid w:val="00575BE6"/>
    <w:rsid w:val="00575CA9"/>
    <w:rsid w:val="00575D7D"/>
    <w:rsid w:val="00575F27"/>
    <w:rsid w:val="00576141"/>
    <w:rsid w:val="0057617D"/>
    <w:rsid w:val="0057617F"/>
    <w:rsid w:val="0057628B"/>
    <w:rsid w:val="005764A2"/>
    <w:rsid w:val="00576670"/>
    <w:rsid w:val="005766BE"/>
    <w:rsid w:val="00576752"/>
    <w:rsid w:val="00576947"/>
    <w:rsid w:val="00576989"/>
    <w:rsid w:val="00576CD5"/>
    <w:rsid w:val="00576D24"/>
    <w:rsid w:val="00576D31"/>
    <w:rsid w:val="00576DD0"/>
    <w:rsid w:val="00576E4A"/>
    <w:rsid w:val="005777AF"/>
    <w:rsid w:val="00577911"/>
    <w:rsid w:val="00577C92"/>
    <w:rsid w:val="00577E12"/>
    <w:rsid w:val="00577E64"/>
    <w:rsid w:val="00577E6A"/>
    <w:rsid w:val="00577EC7"/>
    <w:rsid w:val="00577F57"/>
    <w:rsid w:val="005800F5"/>
    <w:rsid w:val="0058052E"/>
    <w:rsid w:val="0058071B"/>
    <w:rsid w:val="005807DF"/>
    <w:rsid w:val="0058084B"/>
    <w:rsid w:val="0058099F"/>
    <w:rsid w:val="00580A2A"/>
    <w:rsid w:val="00580BCF"/>
    <w:rsid w:val="00580ED6"/>
    <w:rsid w:val="00580F88"/>
    <w:rsid w:val="00580FB9"/>
    <w:rsid w:val="005810F3"/>
    <w:rsid w:val="0058119C"/>
    <w:rsid w:val="0058138C"/>
    <w:rsid w:val="00581502"/>
    <w:rsid w:val="005816F9"/>
    <w:rsid w:val="005817A0"/>
    <w:rsid w:val="00581953"/>
    <w:rsid w:val="005819E6"/>
    <w:rsid w:val="00581CA9"/>
    <w:rsid w:val="0058212B"/>
    <w:rsid w:val="005824CF"/>
    <w:rsid w:val="00582581"/>
    <w:rsid w:val="00582747"/>
    <w:rsid w:val="005827C3"/>
    <w:rsid w:val="00583061"/>
    <w:rsid w:val="00583206"/>
    <w:rsid w:val="00583434"/>
    <w:rsid w:val="0058366E"/>
    <w:rsid w:val="00583A7E"/>
    <w:rsid w:val="00583B05"/>
    <w:rsid w:val="00583B32"/>
    <w:rsid w:val="00583D51"/>
    <w:rsid w:val="00583EBD"/>
    <w:rsid w:val="00584156"/>
    <w:rsid w:val="005841A2"/>
    <w:rsid w:val="005842DF"/>
    <w:rsid w:val="005843E2"/>
    <w:rsid w:val="005845EF"/>
    <w:rsid w:val="0058462A"/>
    <w:rsid w:val="0058462C"/>
    <w:rsid w:val="00584C8C"/>
    <w:rsid w:val="00584E07"/>
    <w:rsid w:val="00585549"/>
    <w:rsid w:val="00585644"/>
    <w:rsid w:val="005856E6"/>
    <w:rsid w:val="00585776"/>
    <w:rsid w:val="00585795"/>
    <w:rsid w:val="00585B4B"/>
    <w:rsid w:val="00585DBB"/>
    <w:rsid w:val="00585F8B"/>
    <w:rsid w:val="00585FF6"/>
    <w:rsid w:val="0058604F"/>
    <w:rsid w:val="00586090"/>
    <w:rsid w:val="0058611E"/>
    <w:rsid w:val="00586194"/>
    <w:rsid w:val="005863BB"/>
    <w:rsid w:val="00586501"/>
    <w:rsid w:val="00586733"/>
    <w:rsid w:val="00586745"/>
    <w:rsid w:val="0058696C"/>
    <w:rsid w:val="00586AB3"/>
    <w:rsid w:val="00586BBC"/>
    <w:rsid w:val="00586BEE"/>
    <w:rsid w:val="00586DD2"/>
    <w:rsid w:val="00586FB9"/>
    <w:rsid w:val="00587024"/>
    <w:rsid w:val="00587040"/>
    <w:rsid w:val="005870A7"/>
    <w:rsid w:val="005870B3"/>
    <w:rsid w:val="005871C5"/>
    <w:rsid w:val="0058725A"/>
    <w:rsid w:val="0058740D"/>
    <w:rsid w:val="00587451"/>
    <w:rsid w:val="005874A9"/>
    <w:rsid w:val="0058754A"/>
    <w:rsid w:val="005875B4"/>
    <w:rsid w:val="00587715"/>
    <w:rsid w:val="005877F9"/>
    <w:rsid w:val="00587938"/>
    <w:rsid w:val="005879FC"/>
    <w:rsid w:val="0059019E"/>
    <w:rsid w:val="005901B5"/>
    <w:rsid w:val="005901BB"/>
    <w:rsid w:val="005901DA"/>
    <w:rsid w:val="0059025F"/>
    <w:rsid w:val="00590312"/>
    <w:rsid w:val="0059035D"/>
    <w:rsid w:val="005903E8"/>
    <w:rsid w:val="00590496"/>
    <w:rsid w:val="005904B7"/>
    <w:rsid w:val="005907C6"/>
    <w:rsid w:val="00590870"/>
    <w:rsid w:val="00590D13"/>
    <w:rsid w:val="00590FB0"/>
    <w:rsid w:val="00591368"/>
    <w:rsid w:val="005913C3"/>
    <w:rsid w:val="0059161A"/>
    <w:rsid w:val="005916E1"/>
    <w:rsid w:val="005916EC"/>
    <w:rsid w:val="005916F6"/>
    <w:rsid w:val="005917BD"/>
    <w:rsid w:val="00591A73"/>
    <w:rsid w:val="00591AD4"/>
    <w:rsid w:val="00591D83"/>
    <w:rsid w:val="00591EA6"/>
    <w:rsid w:val="00591FFE"/>
    <w:rsid w:val="00592117"/>
    <w:rsid w:val="00592367"/>
    <w:rsid w:val="0059249F"/>
    <w:rsid w:val="005926A1"/>
    <w:rsid w:val="005926E0"/>
    <w:rsid w:val="005927BC"/>
    <w:rsid w:val="00592908"/>
    <w:rsid w:val="00592942"/>
    <w:rsid w:val="00592A3E"/>
    <w:rsid w:val="00592A92"/>
    <w:rsid w:val="00592E8D"/>
    <w:rsid w:val="00592E8F"/>
    <w:rsid w:val="00593449"/>
    <w:rsid w:val="0059399F"/>
    <w:rsid w:val="00593AF5"/>
    <w:rsid w:val="00593BE7"/>
    <w:rsid w:val="00593C63"/>
    <w:rsid w:val="00593D00"/>
    <w:rsid w:val="00593E97"/>
    <w:rsid w:val="00593F15"/>
    <w:rsid w:val="00593F4D"/>
    <w:rsid w:val="00594147"/>
    <w:rsid w:val="00594259"/>
    <w:rsid w:val="005944F2"/>
    <w:rsid w:val="0059453C"/>
    <w:rsid w:val="00594984"/>
    <w:rsid w:val="00594C88"/>
    <w:rsid w:val="00594F00"/>
    <w:rsid w:val="005950F9"/>
    <w:rsid w:val="00595129"/>
    <w:rsid w:val="00595235"/>
    <w:rsid w:val="005957D0"/>
    <w:rsid w:val="005957D4"/>
    <w:rsid w:val="00595866"/>
    <w:rsid w:val="00595A1D"/>
    <w:rsid w:val="00595A61"/>
    <w:rsid w:val="00595BA0"/>
    <w:rsid w:val="00595CC2"/>
    <w:rsid w:val="00595CC9"/>
    <w:rsid w:val="005961EC"/>
    <w:rsid w:val="00596359"/>
    <w:rsid w:val="0059687D"/>
    <w:rsid w:val="00596B45"/>
    <w:rsid w:val="00596C18"/>
    <w:rsid w:val="00596C48"/>
    <w:rsid w:val="00596F51"/>
    <w:rsid w:val="0059709A"/>
    <w:rsid w:val="005975C4"/>
    <w:rsid w:val="005975FE"/>
    <w:rsid w:val="00597601"/>
    <w:rsid w:val="0059767C"/>
    <w:rsid w:val="00597A70"/>
    <w:rsid w:val="00597E27"/>
    <w:rsid w:val="00597EA8"/>
    <w:rsid w:val="00597EBB"/>
    <w:rsid w:val="00597F55"/>
    <w:rsid w:val="005A02E4"/>
    <w:rsid w:val="005A030B"/>
    <w:rsid w:val="005A0585"/>
    <w:rsid w:val="005A084D"/>
    <w:rsid w:val="005A0859"/>
    <w:rsid w:val="005A089D"/>
    <w:rsid w:val="005A0922"/>
    <w:rsid w:val="005A0CC3"/>
    <w:rsid w:val="005A0CCD"/>
    <w:rsid w:val="005A18FE"/>
    <w:rsid w:val="005A1A8D"/>
    <w:rsid w:val="005A1E4D"/>
    <w:rsid w:val="005A1F48"/>
    <w:rsid w:val="005A1F8B"/>
    <w:rsid w:val="005A1FCE"/>
    <w:rsid w:val="005A21DB"/>
    <w:rsid w:val="005A2216"/>
    <w:rsid w:val="005A23F1"/>
    <w:rsid w:val="005A2723"/>
    <w:rsid w:val="005A2732"/>
    <w:rsid w:val="005A2904"/>
    <w:rsid w:val="005A2944"/>
    <w:rsid w:val="005A2A40"/>
    <w:rsid w:val="005A2E97"/>
    <w:rsid w:val="005A2EDB"/>
    <w:rsid w:val="005A2EE0"/>
    <w:rsid w:val="005A3364"/>
    <w:rsid w:val="005A3443"/>
    <w:rsid w:val="005A3509"/>
    <w:rsid w:val="005A3C4F"/>
    <w:rsid w:val="005A3D0A"/>
    <w:rsid w:val="005A421C"/>
    <w:rsid w:val="005A428D"/>
    <w:rsid w:val="005A4523"/>
    <w:rsid w:val="005A4750"/>
    <w:rsid w:val="005A4B06"/>
    <w:rsid w:val="005A4B4B"/>
    <w:rsid w:val="005A4BE3"/>
    <w:rsid w:val="005A4C73"/>
    <w:rsid w:val="005A4D6A"/>
    <w:rsid w:val="005A4E79"/>
    <w:rsid w:val="005A516A"/>
    <w:rsid w:val="005A5342"/>
    <w:rsid w:val="005A55AF"/>
    <w:rsid w:val="005A55EA"/>
    <w:rsid w:val="005A5923"/>
    <w:rsid w:val="005A5960"/>
    <w:rsid w:val="005A59CF"/>
    <w:rsid w:val="005A5AE1"/>
    <w:rsid w:val="005A5F7F"/>
    <w:rsid w:val="005A5FE4"/>
    <w:rsid w:val="005A5FF5"/>
    <w:rsid w:val="005A6343"/>
    <w:rsid w:val="005A6393"/>
    <w:rsid w:val="005A64DB"/>
    <w:rsid w:val="005A6529"/>
    <w:rsid w:val="005A65B7"/>
    <w:rsid w:val="005A6898"/>
    <w:rsid w:val="005A6968"/>
    <w:rsid w:val="005A6BEA"/>
    <w:rsid w:val="005A6C55"/>
    <w:rsid w:val="005A6E02"/>
    <w:rsid w:val="005A6F37"/>
    <w:rsid w:val="005A72C2"/>
    <w:rsid w:val="005A732F"/>
    <w:rsid w:val="005A75E3"/>
    <w:rsid w:val="005A764A"/>
    <w:rsid w:val="005A76A8"/>
    <w:rsid w:val="005A7745"/>
    <w:rsid w:val="005A77EE"/>
    <w:rsid w:val="005A7C0B"/>
    <w:rsid w:val="005A7D2E"/>
    <w:rsid w:val="005B00FC"/>
    <w:rsid w:val="005B027D"/>
    <w:rsid w:val="005B02BE"/>
    <w:rsid w:val="005B0650"/>
    <w:rsid w:val="005B0845"/>
    <w:rsid w:val="005B08FE"/>
    <w:rsid w:val="005B0C36"/>
    <w:rsid w:val="005B0CA5"/>
    <w:rsid w:val="005B0DE6"/>
    <w:rsid w:val="005B0F79"/>
    <w:rsid w:val="005B0FE6"/>
    <w:rsid w:val="005B1209"/>
    <w:rsid w:val="005B136D"/>
    <w:rsid w:val="005B14DC"/>
    <w:rsid w:val="005B16F0"/>
    <w:rsid w:val="005B17C3"/>
    <w:rsid w:val="005B189A"/>
    <w:rsid w:val="005B1A52"/>
    <w:rsid w:val="005B1A83"/>
    <w:rsid w:val="005B1CEA"/>
    <w:rsid w:val="005B21E8"/>
    <w:rsid w:val="005B228A"/>
    <w:rsid w:val="005B22C7"/>
    <w:rsid w:val="005B2558"/>
    <w:rsid w:val="005B2562"/>
    <w:rsid w:val="005B2816"/>
    <w:rsid w:val="005B2AB5"/>
    <w:rsid w:val="005B2BA9"/>
    <w:rsid w:val="005B2BD1"/>
    <w:rsid w:val="005B2BFD"/>
    <w:rsid w:val="005B2ED1"/>
    <w:rsid w:val="005B308F"/>
    <w:rsid w:val="005B332E"/>
    <w:rsid w:val="005B3359"/>
    <w:rsid w:val="005B337F"/>
    <w:rsid w:val="005B344D"/>
    <w:rsid w:val="005B3450"/>
    <w:rsid w:val="005B35E8"/>
    <w:rsid w:val="005B36E6"/>
    <w:rsid w:val="005B3726"/>
    <w:rsid w:val="005B3788"/>
    <w:rsid w:val="005B381D"/>
    <w:rsid w:val="005B398F"/>
    <w:rsid w:val="005B3A00"/>
    <w:rsid w:val="005B3B31"/>
    <w:rsid w:val="005B3B57"/>
    <w:rsid w:val="005B3B5B"/>
    <w:rsid w:val="005B3BF2"/>
    <w:rsid w:val="005B3C56"/>
    <w:rsid w:val="005B3CFA"/>
    <w:rsid w:val="005B3E9C"/>
    <w:rsid w:val="005B4230"/>
    <w:rsid w:val="005B430E"/>
    <w:rsid w:val="005B4318"/>
    <w:rsid w:val="005B4437"/>
    <w:rsid w:val="005B4676"/>
    <w:rsid w:val="005B46AF"/>
    <w:rsid w:val="005B4B25"/>
    <w:rsid w:val="005B4CD0"/>
    <w:rsid w:val="005B4F3C"/>
    <w:rsid w:val="005B50B0"/>
    <w:rsid w:val="005B5169"/>
    <w:rsid w:val="005B52E8"/>
    <w:rsid w:val="005B5693"/>
    <w:rsid w:val="005B58AA"/>
    <w:rsid w:val="005B59C6"/>
    <w:rsid w:val="005B5D4D"/>
    <w:rsid w:val="005B5FF3"/>
    <w:rsid w:val="005B620C"/>
    <w:rsid w:val="005B644E"/>
    <w:rsid w:val="005B6661"/>
    <w:rsid w:val="005B673E"/>
    <w:rsid w:val="005B6772"/>
    <w:rsid w:val="005B6845"/>
    <w:rsid w:val="005B6E89"/>
    <w:rsid w:val="005B7045"/>
    <w:rsid w:val="005B7048"/>
    <w:rsid w:val="005B731B"/>
    <w:rsid w:val="005B77FF"/>
    <w:rsid w:val="005B7EEF"/>
    <w:rsid w:val="005C0139"/>
    <w:rsid w:val="005C020B"/>
    <w:rsid w:val="005C02F4"/>
    <w:rsid w:val="005C049E"/>
    <w:rsid w:val="005C04A4"/>
    <w:rsid w:val="005C05EE"/>
    <w:rsid w:val="005C07BB"/>
    <w:rsid w:val="005C0876"/>
    <w:rsid w:val="005C09C9"/>
    <w:rsid w:val="005C09FB"/>
    <w:rsid w:val="005C0ADF"/>
    <w:rsid w:val="005C0B4A"/>
    <w:rsid w:val="005C0EBE"/>
    <w:rsid w:val="005C0F79"/>
    <w:rsid w:val="005C1044"/>
    <w:rsid w:val="005C10A5"/>
    <w:rsid w:val="005C1249"/>
    <w:rsid w:val="005C138E"/>
    <w:rsid w:val="005C16EC"/>
    <w:rsid w:val="005C16F8"/>
    <w:rsid w:val="005C1BCC"/>
    <w:rsid w:val="005C1E91"/>
    <w:rsid w:val="005C1EFB"/>
    <w:rsid w:val="005C2337"/>
    <w:rsid w:val="005C2583"/>
    <w:rsid w:val="005C259B"/>
    <w:rsid w:val="005C25DF"/>
    <w:rsid w:val="005C2877"/>
    <w:rsid w:val="005C29FF"/>
    <w:rsid w:val="005C2AAC"/>
    <w:rsid w:val="005C2E99"/>
    <w:rsid w:val="005C3583"/>
    <w:rsid w:val="005C36BE"/>
    <w:rsid w:val="005C36DB"/>
    <w:rsid w:val="005C37D3"/>
    <w:rsid w:val="005C3A79"/>
    <w:rsid w:val="005C3B65"/>
    <w:rsid w:val="005C3C15"/>
    <w:rsid w:val="005C3FF6"/>
    <w:rsid w:val="005C400C"/>
    <w:rsid w:val="005C445C"/>
    <w:rsid w:val="005C4548"/>
    <w:rsid w:val="005C47CC"/>
    <w:rsid w:val="005C47E0"/>
    <w:rsid w:val="005C483A"/>
    <w:rsid w:val="005C4906"/>
    <w:rsid w:val="005C4D2E"/>
    <w:rsid w:val="005C4DC0"/>
    <w:rsid w:val="005C4DF7"/>
    <w:rsid w:val="005C4F18"/>
    <w:rsid w:val="005C4F26"/>
    <w:rsid w:val="005C51D7"/>
    <w:rsid w:val="005C5288"/>
    <w:rsid w:val="005C5330"/>
    <w:rsid w:val="005C534C"/>
    <w:rsid w:val="005C55A2"/>
    <w:rsid w:val="005C55E0"/>
    <w:rsid w:val="005C560F"/>
    <w:rsid w:val="005C5628"/>
    <w:rsid w:val="005C5A73"/>
    <w:rsid w:val="005C5AAD"/>
    <w:rsid w:val="005C5B4B"/>
    <w:rsid w:val="005C5F3E"/>
    <w:rsid w:val="005C60E5"/>
    <w:rsid w:val="005C626C"/>
    <w:rsid w:val="005C63A4"/>
    <w:rsid w:val="005C68A3"/>
    <w:rsid w:val="005C68CF"/>
    <w:rsid w:val="005C6B8B"/>
    <w:rsid w:val="005C6DDB"/>
    <w:rsid w:val="005C6FBD"/>
    <w:rsid w:val="005C7032"/>
    <w:rsid w:val="005C705C"/>
    <w:rsid w:val="005C723D"/>
    <w:rsid w:val="005C762B"/>
    <w:rsid w:val="005C773A"/>
    <w:rsid w:val="005C7902"/>
    <w:rsid w:val="005C7B22"/>
    <w:rsid w:val="005C7DD2"/>
    <w:rsid w:val="005C7F3B"/>
    <w:rsid w:val="005D04A5"/>
    <w:rsid w:val="005D05C1"/>
    <w:rsid w:val="005D0A4A"/>
    <w:rsid w:val="005D0B85"/>
    <w:rsid w:val="005D0BEC"/>
    <w:rsid w:val="005D0EA2"/>
    <w:rsid w:val="005D0EC9"/>
    <w:rsid w:val="005D0F75"/>
    <w:rsid w:val="005D10DF"/>
    <w:rsid w:val="005D1DD4"/>
    <w:rsid w:val="005D2062"/>
    <w:rsid w:val="005D2261"/>
    <w:rsid w:val="005D22E1"/>
    <w:rsid w:val="005D2337"/>
    <w:rsid w:val="005D24C6"/>
    <w:rsid w:val="005D2CEC"/>
    <w:rsid w:val="005D2E67"/>
    <w:rsid w:val="005D2F49"/>
    <w:rsid w:val="005D2F6A"/>
    <w:rsid w:val="005D300D"/>
    <w:rsid w:val="005D332F"/>
    <w:rsid w:val="005D3472"/>
    <w:rsid w:val="005D36E1"/>
    <w:rsid w:val="005D3A52"/>
    <w:rsid w:val="005D3A7E"/>
    <w:rsid w:val="005D3BEA"/>
    <w:rsid w:val="005D3D56"/>
    <w:rsid w:val="005D3E8D"/>
    <w:rsid w:val="005D3FB3"/>
    <w:rsid w:val="005D403A"/>
    <w:rsid w:val="005D42A7"/>
    <w:rsid w:val="005D42D9"/>
    <w:rsid w:val="005D47B6"/>
    <w:rsid w:val="005D4888"/>
    <w:rsid w:val="005D48AE"/>
    <w:rsid w:val="005D48EE"/>
    <w:rsid w:val="005D48F2"/>
    <w:rsid w:val="005D4B91"/>
    <w:rsid w:val="005D4D92"/>
    <w:rsid w:val="005D4FB2"/>
    <w:rsid w:val="005D4FC6"/>
    <w:rsid w:val="005D5090"/>
    <w:rsid w:val="005D5559"/>
    <w:rsid w:val="005D556D"/>
    <w:rsid w:val="005D558E"/>
    <w:rsid w:val="005D5655"/>
    <w:rsid w:val="005D5E8A"/>
    <w:rsid w:val="005D5EF9"/>
    <w:rsid w:val="005D6030"/>
    <w:rsid w:val="005D6117"/>
    <w:rsid w:val="005D6265"/>
    <w:rsid w:val="005D67C1"/>
    <w:rsid w:val="005D6824"/>
    <w:rsid w:val="005D68B5"/>
    <w:rsid w:val="005D69C1"/>
    <w:rsid w:val="005D69E4"/>
    <w:rsid w:val="005D6B8D"/>
    <w:rsid w:val="005D6BB7"/>
    <w:rsid w:val="005D6C43"/>
    <w:rsid w:val="005D6D50"/>
    <w:rsid w:val="005D6FE3"/>
    <w:rsid w:val="005D705A"/>
    <w:rsid w:val="005D7160"/>
    <w:rsid w:val="005D7257"/>
    <w:rsid w:val="005D7430"/>
    <w:rsid w:val="005D754E"/>
    <w:rsid w:val="005D76D4"/>
    <w:rsid w:val="005D7764"/>
    <w:rsid w:val="005D7959"/>
    <w:rsid w:val="005D795B"/>
    <w:rsid w:val="005D79C3"/>
    <w:rsid w:val="005D7A98"/>
    <w:rsid w:val="005D7AF3"/>
    <w:rsid w:val="005D7C4D"/>
    <w:rsid w:val="005D7FEE"/>
    <w:rsid w:val="005E0261"/>
    <w:rsid w:val="005E04D2"/>
    <w:rsid w:val="005E064E"/>
    <w:rsid w:val="005E0AA8"/>
    <w:rsid w:val="005E0F10"/>
    <w:rsid w:val="005E111E"/>
    <w:rsid w:val="005E1234"/>
    <w:rsid w:val="005E139F"/>
    <w:rsid w:val="005E1430"/>
    <w:rsid w:val="005E18E0"/>
    <w:rsid w:val="005E1996"/>
    <w:rsid w:val="005E19DB"/>
    <w:rsid w:val="005E1A0C"/>
    <w:rsid w:val="005E1A1A"/>
    <w:rsid w:val="005E1DF8"/>
    <w:rsid w:val="005E1F8B"/>
    <w:rsid w:val="005E2036"/>
    <w:rsid w:val="005E20D9"/>
    <w:rsid w:val="005E219E"/>
    <w:rsid w:val="005E243B"/>
    <w:rsid w:val="005E2810"/>
    <w:rsid w:val="005E2873"/>
    <w:rsid w:val="005E2B09"/>
    <w:rsid w:val="005E2B8D"/>
    <w:rsid w:val="005E2CAB"/>
    <w:rsid w:val="005E31E9"/>
    <w:rsid w:val="005E3274"/>
    <w:rsid w:val="005E357F"/>
    <w:rsid w:val="005E3824"/>
    <w:rsid w:val="005E3848"/>
    <w:rsid w:val="005E39A7"/>
    <w:rsid w:val="005E3AF2"/>
    <w:rsid w:val="005E3C41"/>
    <w:rsid w:val="005E3FC6"/>
    <w:rsid w:val="005E420B"/>
    <w:rsid w:val="005E44AB"/>
    <w:rsid w:val="005E47F2"/>
    <w:rsid w:val="005E4AE4"/>
    <w:rsid w:val="005E4BF4"/>
    <w:rsid w:val="005E4CF5"/>
    <w:rsid w:val="005E50A6"/>
    <w:rsid w:val="005E5210"/>
    <w:rsid w:val="005E52F7"/>
    <w:rsid w:val="005E5460"/>
    <w:rsid w:val="005E54D4"/>
    <w:rsid w:val="005E54D7"/>
    <w:rsid w:val="005E563B"/>
    <w:rsid w:val="005E5680"/>
    <w:rsid w:val="005E5A19"/>
    <w:rsid w:val="005E5A9E"/>
    <w:rsid w:val="005E5B20"/>
    <w:rsid w:val="005E5BA1"/>
    <w:rsid w:val="005E5F1B"/>
    <w:rsid w:val="005E5FFE"/>
    <w:rsid w:val="005E6157"/>
    <w:rsid w:val="005E626D"/>
    <w:rsid w:val="005E6360"/>
    <w:rsid w:val="005E644C"/>
    <w:rsid w:val="005E6499"/>
    <w:rsid w:val="005E65FF"/>
    <w:rsid w:val="005E66FE"/>
    <w:rsid w:val="005E6951"/>
    <w:rsid w:val="005E6C07"/>
    <w:rsid w:val="005E6DDF"/>
    <w:rsid w:val="005E6F43"/>
    <w:rsid w:val="005E7013"/>
    <w:rsid w:val="005E73E3"/>
    <w:rsid w:val="005E7520"/>
    <w:rsid w:val="005E763B"/>
    <w:rsid w:val="005E77F9"/>
    <w:rsid w:val="005E783D"/>
    <w:rsid w:val="005E798F"/>
    <w:rsid w:val="005E7BAA"/>
    <w:rsid w:val="005E7CBC"/>
    <w:rsid w:val="005E7E4A"/>
    <w:rsid w:val="005E7EB5"/>
    <w:rsid w:val="005E7EDE"/>
    <w:rsid w:val="005F023A"/>
    <w:rsid w:val="005F0606"/>
    <w:rsid w:val="005F06BC"/>
    <w:rsid w:val="005F06C4"/>
    <w:rsid w:val="005F06E3"/>
    <w:rsid w:val="005F0723"/>
    <w:rsid w:val="005F07DC"/>
    <w:rsid w:val="005F0CA4"/>
    <w:rsid w:val="005F0CEC"/>
    <w:rsid w:val="005F0D27"/>
    <w:rsid w:val="005F0F16"/>
    <w:rsid w:val="005F0F81"/>
    <w:rsid w:val="005F111C"/>
    <w:rsid w:val="005F129E"/>
    <w:rsid w:val="005F132E"/>
    <w:rsid w:val="005F15C9"/>
    <w:rsid w:val="005F1672"/>
    <w:rsid w:val="005F18D1"/>
    <w:rsid w:val="005F1BF9"/>
    <w:rsid w:val="005F1C85"/>
    <w:rsid w:val="005F1CA6"/>
    <w:rsid w:val="005F1D0B"/>
    <w:rsid w:val="005F1E81"/>
    <w:rsid w:val="005F1E9A"/>
    <w:rsid w:val="005F1F7F"/>
    <w:rsid w:val="005F1FC2"/>
    <w:rsid w:val="005F1FE1"/>
    <w:rsid w:val="005F20BA"/>
    <w:rsid w:val="005F2326"/>
    <w:rsid w:val="005F248F"/>
    <w:rsid w:val="005F24A9"/>
    <w:rsid w:val="005F2687"/>
    <w:rsid w:val="005F28B8"/>
    <w:rsid w:val="005F2A28"/>
    <w:rsid w:val="005F2BD1"/>
    <w:rsid w:val="005F2BD3"/>
    <w:rsid w:val="005F2C20"/>
    <w:rsid w:val="005F2C31"/>
    <w:rsid w:val="005F3104"/>
    <w:rsid w:val="005F3287"/>
    <w:rsid w:val="005F3AED"/>
    <w:rsid w:val="005F3DF0"/>
    <w:rsid w:val="005F3F88"/>
    <w:rsid w:val="005F41AB"/>
    <w:rsid w:val="005F431C"/>
    <w:rsid w:val="005F4363"/>
    <w:rsid w:val="005F436E"/>
    <w:rsid w:val="005F447C"/>
    <w:rsid w:val="005F46B6"/>
    <w:rsid w:val="005F49AB"/>
    <w:rsid w:val="005F49B2"/>
    <w:rsid w:val="005F49B6"/>
    <w:rsid w:val="005F4B8A"/>
    <w:rsid w:val="005F4B8D"/>
    <w:rsid w:val="005F4DEB"/>
    <w:rsid w:val="005F5298"/>
    <w:rsid w:val="005F52CC"/>
    <w:rsid w:val="005F576B"/>
    <w:rsid w:val="005F5875"/>
    <w:rsid w:val="005F5A51"/>
    <w:rsid w:val="005F5C01"/>
    <w:rsid w:val="005F5F8E"/>
    <w:rsid w:val="005F613C"/>
    <w:rsid w:val="005F6150"/>
    <w:rsid w:val="005F67A3"/>
    <w:rsid w:val="005F69B5"/>
    <w:rsid w:val="005F6B04"/>
    <w:rsid w:val="005F6B9F"/>
    <w:rsid w:val="005F6BB2"/>
    <w:rsid w:val="005F6CE2"/>
    <w:rsid w:val="005F6F02"/>
    <w:rsid w:val="005F7050"/>
    <w:rsid w:val="005F70D9"/>
    <w:rsid w:val="005F7143"/>
    <w:rsid w:val="005F7391"/>
    <w:rsid w:val="005F74ED"/>
    <w:rsid w:val="005F7769"/>
    <w:rsid w:val="005F7ABC"/>
    <w:rsid w:val="005F7C6D"/>
    <w:rsid w:val="00600498"/>
    <w:rsid w:val="00600772"/>
    <w:rsid w:val="006007C4"/>
    <w:rsid w:val="00600A8F"/>
    <w:rsid w:val="00600B56"/>
    <w:rsid w:val="00600C59"/>
    <w:rsid w:val="00600C5C"/>
    <w:rsid w:val="00600CDB"/>
    <w:rsid w:val="00600D69"/>
    <w:rsid w:val="00600EC9"/>
    <w:rsid w:val="006010F3"/>
    <w:rsid w:val="0060126D"/>
    <w:rsid w:val="00601319"/>
    <w:rsid w:val="00601328"/>
    <w:rsid w:val="006013C7"/>
    <w:rsid w:val="00601612"/>
    <w:rsid w:val="0060182A"/>
    <w:rsid w:val="0060190A"/>
    <w:rsid w:val="006019D7"/>
    <w:rsid w:val="00601A7F"/>
    <w:rsid w:val="00601ADD"/>
    <w:rsid w:val="00601AFC"/>
    <w:rsid w:val="00601BB9"/>
    <w:rsid w:val="00601CD0"/>
    <w:rsid w:val="0060209C"/>
    <w:rsid w:val="00602403"/>
    <w:rsid w:val="0060268F"/>
    <w:rsid w:val="00602993"/>
    <w:rsid w:val="00602AEF"/>
    <w:rsid w:val="00602B48"/>
    <w:rsid w:val="00602B8E"/>
    <w:rsid w:val="00602E19"/>
    <w:rsid w:val="00602E74"/>
    <w:rsid w:val="00602F26"/>
    <w:rsid w:val="00602FD6"/>
    <w:rsid w:val="00603367"/>
    <w:rsid w:val="0060337F"/>
    <w:rsid w:val="006035D9"/>
    <w:rsid w:val="00603806"/>
    <w:rsid w:val="0060395D"/>
    <w:rsid w:val="00603A29"/>
    <w:rsid w:val="00603BC3"/>
    <w:rsid w:val="00603BF3"/>
    <w:rsid w:val="00603CD1"/>
    <w:rsid w:val="00603D21"/>
    <w:rsid w:val="00603E21"/>
    <w:rsid w:val="00603EEC"/>
    <w:rsid w:val="00604567"/>
    <w:rsid w:val="0060474A"/>
    <w:rsid w:val="0060489F"/>
    <w:rsid w:val="00604ADE"/>
    <w:rsid w:val="00604C07"/>
    <w:rsid w:val="0060502C"/>
    <w:rsid w:val="00605264"/>
    <w:rsid w:val="0060548E"/>
    <w:rsid w:val="006055BD"/>
    <w:rsid w:val="0060588A"/>
    <w:rsid w:val="00605926"/>
    <w:rsid w:val="00605A2D"/>
    <w:rsid w:val="00605B0B"/>
    <w:rsid w:val="00605B2C"/>
    <w:rsid w:val="00605C8F"/>
    <w:rsid w:val="006062D2"/>
    <w:rsid w:val="0060649B"/>
    <w:rsid w:val="006064E2"/>
    <w:rsid w:val="006065D2"/>
    <w:rsid w:val="00606CF4"/>
    <w:rsid w:val="00606E5D"/>
    <w:rsid w:val="00606EAF"/>
    <w:rsid w:val="006074D3"/>
    <w:rsid w:val="00607682"/>
    <w:rsid w:val="006078F8"/>
    <w:rsid w:val="00607907"/>
    <w:rsid w:val="006079DA"/>
    <w:rsid w:val="006079EA"/>
    <w:rsid w:val="00610015"/>
    <w:rsid w:val="00610243"/>
    <w:rsid w:val="006104D7"/>
    <w:rsid w:val="006104F0"/>
    <w:rsid w:val="00610633"/>
    <w:rsid w:val="006106EA"/>
    <w:rsid w:val="00610708"/>
    <w:rsid w:val="00610783"/>
    <w:rsid w:val="006107FA"/>
    <w:rsid w:val="006109E5"/>
    <w:rsid w:val="00610B98"/>
    <w:rsid w:val="00610C7A"/>
    <w:rsid w:val="006110F7"/>
    <w:rsid w:val="0061113D"/>
    <w:rsid w:val="00611292"/>
    <w:rsid w:val="0061135A"/>
    <w:rsid w:val="006114DE"/>
    <w:rsid w:val="006116A9"/>
    <w:rsid w:val="006118DB"/>
    <w:rsid w:val="00612489"/>
    <w:rsid w:val="0061249D"/>
    <w:rsid w:val="0061250E"/>
    <w:rsid w:val="00612517"/>
    <w:rsid w:val="00612BF1"/>
    <w:rsid w:val="00612C8A"/>
    <w:rsid w:val="00612DA9"/>
    <w:rsid w:val="0061304B"/>
    <w:rsid w:val="00613061"/>
    <w:rsid w:val="006130C2"/>
    <w:rsid w:val="0061335E"/>
    <w:rsid w:val="00613433"/>
    <w:rsid w:val="00613500"/>
    <w:rsid w:val="006136B1"/>
    <w:rsid w:val="006138C6"/>
    <w:rsid w:val="006138D6"/>
    <w:rsid w:val="0061393C"/>
    <w:rsid w:val="00613B4D"/>
    <w:rsid w:val="00613C96"/>
    <w:rsid w:val="00613D62"/>
    <w:rsid w:val="00613D87"/>
    <w:rsid w:val="00613E39"/>
    <w:rsid w:val="00613E94"/>
    <w:rsid w:val="00613F7D"/>
    <w:rsid w:val="00614593"/>
    <w:rsid w:val="0061480E"/>
    <w:rsid w:val="0061486B"/>
    <w:rsid w:val="00614901"/>
    <w:rsid w:val="00614921"/>
    <w:rsid w:val="00614955"/>
    <w:rsid w:val="00614BED"/>
    <w:rsid w:val="006150F0"/>
    <w:rsid w:val="0061535F"/>
    <w:rsid w:val="00615368"/>
    <w:rsid w:val="00615473"/>
    <w:rsid w:val="00615977"/>
    <w:rsid w:val="006159A5"/>
    <w:rsid w:val="006159DC"/>
    <w:rsid w:val="00615B81"/>
    <w:rsid w:val="00615C72"/>
    <w:rsid w:val="00615D7C"/>
    <w:rsid w:val="00615DB9"/>
    <w:rsid w:val="00615DC2"/>
    <w:rsid w:val="00615F9F"/>
    <w:rsid w:val="006161FB"/>
    <w:rsid w:val="006165D7"/>
    <w:rsid w:val="00616CED"/>
    <w:rsid w:val="006171DE"/>
    <w:rsid w:val="00617227"/>
    <w:rsid w:val="006172D0"/>
    <w:rsid w:val="0061744B"/>
    <w:rsid w:val="00617589"/>
    <w:rsid w:val="006175D4"/>
    <w:rsid w:val="006175E2"/>
    <w:rsid w:val="0061766B"/>
    <w:rsid w:val="006176E2"/>
    <w:rsid w:val="00617CF8"/>
    <w:rsid w:val="00617D9A"/>
    <w:rsid w:val="00617E07"/>
    <w:rsid w:val="00617EEE"/>
    <w:rsid w:val="00617F87"/>
    <w:rsid w:val="0062008E"/>
    <w:rsid w:val="0062026D"/>
    <w:rsid w:val="00620621"/>
    <w:rsid w:val="006208EB"/>
    <w:rsid w:val="00620B96"/>
    <w:rsid w:val="00620BF4"/>
    <w:rsid w:val="00620C26"/>
    <w:rsid w:val="00620C5D"/>
    <w:rsid w:val="00620D66"/>
    <w:rsid w:val="00620E24"/>
    <w:rsid w:val="0062118B"/>
    <w:rsid w:val="006214FE"/>
    <w:rsid w:val="00621ABF"/>
    <w:rsid w:val="00621B66"/>
    <w:rsid w:val="00621E0F"/>
    <w:rsid w:val="00621E2A"/>
    <w:rsid w:val="00621ECB"/>
    <w:rsid w:val="00621F02"/>
    <w:rsid w:val="00621F9E"/>
    <w:rsid w:val="00622052"/>
    <w:rsid w:val="006220F3"/>
    <w:rsid w:val="0062222A"/>
    <w:rsid w:val="006226C4"/>
    <w:rsid w:val="00622871"/>
    <w:rsid w:val="00622923"/>
    <w:rsid w:val="00622A50"/>
    <w:rsid w:val="0062319A"/>
    <w:rsid w:val="006234B8"/>
    <w:rsid w:val="0062363E"/>
    <w:rsid w:val="00623710"/>
    <w:rsid w:val="006237A8"/>
    <w:rsid w:val="006238A9"/>
    <w:rsid w:val="0062399B"/>
    <w:rsid w:val="006239A2"/>
    <w:rsid w:val="00623A08"/>
    <w:rsid w:val="00623A20"/>
    <w:rsid w:val="00623B3B"/>
    <w:rsid w:val="00624167"/>
    <w:rsid w:val="00624184"/>
    <w:rsid w:val="00624420"/>
    <w:rsid w:val="00624446"/>
    <w:rsid w:val="006244CA"/>
    <w:rsid w:val="006244FB"/>
    <w:rsid w:val="00624632"/>
    <w:rsid w:val="00624689"/>
    <w:rsid w:val="00624825"/>
    <w:rsid w:val="006248B3"/>
    <w:rsid w:val="00624A39"/>
    <w:rsid w:val="00624B31"/>
    <w:rsid w:val="00624B71"/>
    <w:rsid w:val="00624D28"/>
    <w:rsid w:val="00624DB0"/>
    <w:rsid w:val="00624F47"/>
    <w:rsid w:val="00624F6C"/>
    <w:rsid w:val="00625108"/>
    <w:rsid w:val="00625197"/>
    <w:rsid w:val="00625538"/>
    <w:rsid w:val="006256CF"/>
    <w:rsid w:val="00625776"/>
    <w:rsid w:val="006257D1"/>
    <w:rsid w:val="0062596C"/>
    <w:rsid w:val="006259D4"/>
    <w:rsid w:val="00625A38"/>
    <w:rsid w:val="00625A6D"/>
    <w:rsid w:val="00625BB1"/>
    <w:rsid w:val="00625D3C"/>
    <w:rsid w:val="00625F60"/>
    <w:rsid w:val="00625F89"/>
    <w:rsid w:val="00625FAE"/>
    <w:rsid w:val="00625FFE"/>
    <w:rsid w:val="00626599"/>
    <w:rsid w:val="006267B3"/>
    <w:rsid w:val="006268D5"/>
    <w:rsid w:val="00626A27"/>
    <w:rsid w:val="00626E6F"/>
    <w:rsid w:val="00626EC7"/>
    <w:rsid w:val="006270A8"/>
    <w:rsid w:val="00627139"/>
    <w:rsid w:val="006272B7"/>
    <w:rsid w:val="00627739"/>
    <w:rsid w:val="006277A4"/>
    <w:rsid w:val="0062789D"/>
    <w:rsid w:val="00627A46"/>
    <w:rsid w:val="00627AD7"/>
    <w:rsid w:val="00627C1C"/>
    <w:rsid w:val="0063001D"/>
    <w:rsid w:val="0063020E"/>
    <w:rsid w:val="00630258"/>
    <w:rsid w:val="0063027D"/>
    <w:rsid w:val="006303CA"/>
    <w:rsid w:val="0063042A"/>
    <w:rsid w:val="006305F5"/>
    <w:rsid w:val="006309AD"/>
    <w:rsid w:val="00630B8E"/>
    <w:rsid w:val="00630BEF"/>
    <w:rsid w:val="00630CB4"/>
    <w:rsid w:val="00630D00"/>
    <w:rsid w:val="00631109"/>
    <w:rsid w:val="00631938"/>
    <w:rsid w:val="0063197D"/>
    <w:rsid w:val="00631B22"/>
    <w:rsid w:val="00631B25"/>
    <w:rsid w:val="00631BD3"/>
    <w:rsid w:val="00631BD4"/>
    <w:rsid w:val="00631C41"/>
    <w:rsid w:val="006321AD"/>
    <w:rsid w:val="00632397"/>
    <w:rsid w:val="00632449"/>
    <w:rsid w:val="00632647"/>
    <w:rsid w:val="0063291C"/>
    <w:rsid w:val="00632B99"/>
    <w:rsid w:val="00632E4F"/>
    <w:rsid w:val="00632E8F"/>
    <w:rsid w:val="00632FD7"/>
    <w:rsid w:val="00633061"/>
    <w:rsid w:val="0063307E"/>
    <w:rsid w:val="006332B4"/>
    <w:rsid w:val="00633384"/>
    <w:rsid w:val="00633394"/>
    <w:rsid w:val="00633496"/>
    <w:rsid w:val="00633610"/>
    <w:rsid w:val="006337A7"/>
    <w:rsid w:val="006339AE"/>
    <w:rsid w:val="00633A4D"/>
    <w:rsid w:val="00633A59"/>
    <w:rsid w:val="00633A78"/>
    <w:rsid w:val="00633D8F"/>
    <w:rsid w:val="00633E14"/>
    <w:rsid w:val="00633FF1"/>
    <w:rsid w:val="00634091"/>
    <w:rsid w:val="0063444C"/>
    <w:rsid w:val="00634610"/>
    <w:rsid w:val="006346D9"/>
    <w:rsid w:val="00634847"/>
    <w:rsid w:val="00634987"/>
    <w:rsid w:val="006349E1"/>
    <w:rsid w:val="00634DF1"/>
    <w:rsid w:val="006351C1"/>
    <w:rsid w:val="0063544B"/>
    <w:rsid w:val="006356C7"/>
    <w:rsid w:val="00635837"/>
    <w:rsid w:val="00635C3E"/>
    <w:rsid w:val="00636260"/>
    <w:rsid w:val="006364E7"/>
    <w:rsid w:val="00636581"/>
    <w:rsid w:val="00636744"/>
    <w:rsid w:val="00636A7C"/>
    <w:rsid w:val="00636BEE"/>
    <w:rsid w:val="00636BF5"/>
    <w:rsid w:val="00636C0B"/>
    <w:rsid w:val="00636C22"/>
    <w:rsid w:val="00636DAF"/>
    <w:rsid w:val="00637273"/>
    <w:rsid w:val="0063730E"/>
    <w:rsid w:val="00637443"/>
    <w:rsid w:val="00637803"/>
    <w:rsid w:val="0063790F"/>
    <w:rsid w:val="00637B18"/>
    <w:rsid w:val="00637B71"/>
    <w:rsid w:val="00637D8D"/>
    <w:rsid w:val="00637F0F"/>
    <w:rsid w:val="0064007E"/>
    <w:rsid w:val="0064020B"/>
    <w:rsid w:val="0064032F"/>
    <w:rsid w:val="00640358"/>
    <w:rsid w:val="006403A5"/>
    <w:rsid w:val="006405FC"/>
    <w:rsid w:val="0064085E"/>
    <w:rsid w:val="006409F7"/>
    <w:rsid w:val="00640AFA"/>
    <w:rsid w:val="00640B12"/>
    <w:rsid w:val="00640F34"/>
    <w:rsid w:val="0064104D"/>
    <w:rsid w:val="0064160C"/>
    <w:rsid w:val="0064168A"/>
    <w:rsid w:val="006416B2"/>
    <w:rsid w:val="006416CC"/>
    <w:rsid w:val="006416E8"/>
    <w:rsid w:val="00641AE7"/>
    <w:rsid w:val="00641AF4"/>
    <w:rsid w:val="00641DED"/>
    <w:rsid w:val="00641E3B"/>
    <w:rsid w:val="00641FC6"/>
    <w:rsid w:val="00642225"/>
    <w:rsid w:val="006424E7"/>
    <w:rsid w:val="0064255F"/>
    <w:rsid w:val="00642799"/>
    <w:rsid w:val="00642871"/>
    <w:rsid w:val="006428EF"/>
    <w:rsid w:val="00642AF7"/>
    <w:rsid w:val="00642CDA"/>
    <w:rsid w:val="00642D26"/>
    <w:rsid w:val="00642F85"/>
    <w:rsid w:val="0064301B"/>
    <w:rsid w:val="00643064"/>
    <w:rsid w:val="006433B6"/>
    <w:rsid w:val="0064358D"/>
    <w:rsid w:val="006437FD"/>
    <w:rsid w:val="0064387F"/>
    <w:rsid w:val="00643A25"/>
    <w:rsid w:val="00643DA0"/>
    <w:rsid w:val="006440DB"/>
    <w:rsid w:val="0064410B"/>
    <w:rsid w:val="006443BE"/>
    <w:rsid w:val="00644501"/>
    <w:rsid w:val="006445DA"/>
    <w:rsid w:val="00644749"/>
    <w:rsid w:val="006448A0"/>
    <w:rsid w:val="00644A41"/>
    <w:rsid w:val="00644A5A"/>
    <w:rsid w:val="00644A90"/>
    <w:rsid w:val="00644B4C"/>
    <w:rsid w:val="00644D77"/>
    <w:rsid w:val="00644E5B"/>
    <w:rsid w:val="00644EAF"/>
    <w:rsid w:val="0064542A"/>
    <w:rsid w:val="006454CA"/>
    <w:rsid w:val="006454DF"/>
    <w:rsid w:val="00645558"/>
    <w:rsid w:val="0064557B"/>
    <w:rsid w:val="00645AC0"/>
    <w:rsid w:val="00645CB6"/>
    <w:rsid w:val="00645D0D"/>
    <w:rsid w:val="00646090"/>
    <w:rsid w:val="0064609B"/>
    <w:rsid w:val="0064611D"/>
    <w:rsid w:val="00646294"/>
    <w:rsid w:val="0064632D"/>
    <w:rsid w:val="006464AF"/>
    <w:rsid w:val="00646625"/>
    <w:rsid w:val="006466C8"/>
    <w:rsid w:val="00646C3C"/>
    <w:rsid w:val="00646CA6"/>
    <w:rsid w:val="00646D10"/>
    <w:rsid w:val="00646D33"/>
    <w:rsid w:val="00646D65"/>
    <w:rsid w:val="00646DB7"/>
    <w:rsid w:val="00646E8F"/>
    <w:rsid w:val="00646F17"/>
    <w:rsid w:val="0064751E"/>
    <w:rsid w:val="0064770F"/>
    <w:rsid w:val="006477EF"/>
    <w:rsid w:val="00647C12"/>
    <w:rsid w:val="00647CA3"/>
    <w:rsid w:val="0065002B"/>
    <w:rsid w:val="006500E7"/>
    <w:rsid w:val="00650308"/>
    <w:rsid w:val="0065033C"/>
    <w:rsid w:val="006503A2"/>
    <w:rsid w:val="006504A1"/>
    <w:rsid w:val="006504DD"/>
    <w:rsid w:val="006506E9"/>
    <w:rsid w:val="00650711"/>
    <w:rsid w:val="00650773"/>
    <w:rsid w:val="00650FAB"/>
    <w:rsid w:val="00650FE3"/>
    <w:rsid w:val="00651093"/>
    <w:rsid w:val="006510D7"/>
    <w:rsid w:val="0065115A"/>
    <w:rsid w:val="00651170"/>
    <w:rsid w:val="0065130D"/>
    <w:rsid w:val="006515CC"/>
    <w:rsid w:val="006515EC"/>
    <w:rsid w:val="00651B05"/>
    <w:rsid w:val="00651C89"/>
    <w:rsid w:val="0065203B"/>
    <w:rsid w:val="0065228F"/>
    <w:rsid w:val="006523FF"/>
    <w:rsid w:val="0065251B"/>
    <w:rsid w:val="006527F6"/>
    <w:rsid w:val="00652B0C"/>
    <w:rsid w:val="00652D1B"/>
    <w:rsid w:val="00652E15"/>
    <w:rsid w:val="00652FBB"/>
    <w:rsid w:val="00653095"/>
    <w:rsid w:val="00653728"/>
    <w:rsid w:val="0065385A"/>
    <w:rsid w:val="00653A52"/>
    <w:rsid w:val="00653B03"/>
    <w:rsid w:val="00653C0E"/>
    <w:rsid w:val="00653CB1"/>
    <w:rsid w:val="00653EF3"/>
    <w:rsid w:val="006543DF"/>
    <w:rsid w:val="00654573"/>
    <w:rsid w:val="006548DE"/>
    <w:rsid w:val="00654C80"/>
    <w:rsid w:val="00654C90"/>
    <w:rsid w:val="00655022"/>
    <w:rsid w:val="006550B7"/>
    <w:rsid w:val="00655333"/>
    <w:rsid w:val="0065555A"/>
    <w:rsid w:val="00655679"/>
    <w:rsid w:val="00655844"/>
    <w:rsid w:val="00655B16"/>
    <w:rsid w:val="00655D5C"/>
    <w:rsid w:val="00655D7F"/>
    <w:rsid w:val="006560CA"/>
    <w:rsid w:val="006566CF"/>
    <w:rsid w:val="006567C1"/>
    <w:rsid w:val="006567E1"/>
    <w:rsid w:val="0065682C"/>
    <w:rsid w:val="00656880"/>
    <w:rsid w:val="0065697F"/>
    <w:rsid w:val="00656CC4"/>
    <w:rsid w:val="00656D5C"/>
    <w:rsid w:val="006576B7"/>
    <w:rsid w:val="00657784"/>
    <w:rsid w:val="006578BF"/>
    <w:rsid w:val="00657B18"/>
    <w:rsid w:val="00657CD0"/>
    <w:rsid w:val="00657E58"/>
    <w:rsid w:val="006600B7"/>
    <w:rsid w:val="0066049D"/>
    <w:rsid w:val="00660590"/>
    <w:rsid w:val="006606BD"/>
    <w:rsid w:val="00660852"/>
    <w:rsid w:val="00660A03"/>
    <w:rsid w:val="00660D7A"/>
    <w:rsid w:val="0066116B"/>
    <w:rsid w:val="0066123C"/>
    <w:rsid w:val="006612C4"/>
    <w:rsid w:val="00661407"/>
    <w:rsid w:val="00661530"/>
    <w:rsid w:val="00661564"/>
    <w:rsid w:val="00661715"/>
    <w:rsid w:val="00661873"/>
    <w:rsid w:val="006618AE"/>
    <w:rsid w:val="00661A4F"/>
    <w:rsid w:val="00661D4C"/>
    <w:rsid w:val="00661D75"/>
    <w:rsid w:val="00661DAA"/>
    <w:rsid w:val="00661FFB"/>
    <w:rsid w:val="00662190"/>
    <w:rsid w:val="00662701"/>
    <w:rsid w:val="00662997"/>
    <w:rsid w:val="006629A6"/>
    <w:rsid w:val="00662B1C"/>
    <w:rsid w:val="00662BA0"/>
    <w:rsid w:val="00662BA9"/>
    <w:rsid w:val="00662CC5"/>
    <w:rsid w:val="00662CC6"/>
    <w:rsid w:val="00662E47"/>
    <w:rsid w:val="00662EE3"/>
    <w:rsid w:val="0066300F"/>
    <w:rsid w:val="00663106"/>
    <w:rsid w:val="0066341C"/>
    <w:rsid w:val="00663487"/>
    <w:rsid w:val="0066361B"/>
    <w:rsid w:val="0066387C"/>
    <w:rsid w:val="00663A40"/>
    <w:rsid w:val="00663B22"/>
    <w:rsid w:val="00663B86"/>
    <w:rsid w:val="00663CAC"/>
    <w:rsid w:val="00663D87"/>
    <w:rsid w:val="0066402A"/>
    <w:rsid w:val="006641B9"/>
    <w:rsid w:val="00664424"/>
    <w:rsid w:val="006644DB"/>
    <w:rsid w:val="00664710"/>
    <w:rsid w:val="0066479C"/>
    <w:rsid w:val="00664984"/>
    <w:rsid w:val="00664B43"/>
    <w:rsid w:val="00664E3E"/>
    <w:rsid w:val="00664F2F"/>
    <w:rsid w:val="00664F58"/>
    <w:rsid w:val="00664FEF"/>
    <w:rsid w:val="0066515C"/>
    <w:rsid w:val="006652F5"/>
    <w:rsid w:val="0066555F"/>
    <w:rsid w:val="00665620"/>
    <w:rsid w:val="00665774"/>
    <w:rsid w:val="00665836"/>
    <w:rsid w:val="00665A95"/>
    <w:rsid w:val="00665FC4"/>
    <w:rsid w:val="00666258"/>
    <w:rsid w:val="00666367"/>
    <w:rsid w:val="0066648A"/>
    <w:rsid w:val="00666495"/>
    <w:rsid w:val="006665D4"/>
    <w:rsid w:val="00666807"/>
    <w:rsid w:val="006668FA"/>
    <w:rsid w:val="00667117"/>
    <w:rsid w:val="0066739B"/>
    <w:rsid w:val="006675F8"/>
    <w:rsid w:val="0066775F"/>
    <w:rsid w:val="00667908"/>
    <w:rsid w:val="006679FC"/>
    <w:rsid w:val="0067005D"/>
    <w:rsid w:val="0067019E"/>
    <w:rsid w:val="006701E9"/>
    <w:rsid w:val="006703E7"/>
    <w:rsid w:val="00670443"/>
    <w:rsid w:val="00670737"/>
    <w:rsid w:val="006708FE"/>
    <w:rsid w:val="006709FD"/>
    <w:rsid w:val="00670A41"/>
    <w:rsid w:val="00670C43"/>
    <w:rsid w:val="00670D29"/>
    <w:rsid w:val="00670E2D"/>
    <w:rsid w:val="00670FFE"/>
    <w:rsid w:val="006710F6"/>
    <w:rsid w:val="00671158"/>
    <w:rsid w:val="00671200"/>
    <w:rsid w:val="0067146C"/>
    <w:rsid w:val="00671707"/>
    <w:rsid w:val="00671819"/>
    <w:rsid w:val="00671A17"/>
    <w:rsid w:val="00671C17"/>
    <w:rsid w:val="00671C4D"/>
    <w:rsid w:val="00671CC4"/>
    <w:rsid w:val="00671FB1"/>
    <w:rsid w:val="0067207A"/>
    <w:rsid w:val="006722BE"/>
    <w:rsid w:val="00672332"/>
    <w:rsid w:val="00672473"/>
    <w:rsid w:val="0067247A"/>
    <w:rsid w:val="006725A6"/>
    <w:rsid w:val="0067274D"/>
    <w:rsid w:val="0067276D"/>
    <w:rsid w:val="006727A9"/>
    <w:rsid w:val="0067285A"/>
    <w:rsid w:val="0067298E"/>
    <w:rsid w:val="00672A12"/>
    <w:rsid w:val="00672A83"/>
    <w:rsid w:val="00672BA5"/>
    <w:rsid w:val="00672DAC"/>
    <w:rsid w:val="00672EE8"/>
    <w:rsid w:val="00672EF1"/>
    <w:rsid w:val="0067327C"/>
    <w:rsid w:val="0067365C"/>
    <w:rsid w:val="00673739"/>
    <w:rsid w:val="00673849"/>
    <w:rsid w:val="00673A4A"/>
    <w:rsid w:val="00673F21"/>
    <w:rsid w:val="0067408A"/>
    <w:rsid w:val="0067421F"/>
    <w:rsid w:val="006748FD"/>
    <w:rsid w:val="00674DCB"/>
    <w:rsid w:val="00674E79"/>
    <w:rsid w:val="00674F27"/>
    <w:rsid w:val="00675254"/>
    <w:rsid w:val="006752B7"/>
    <w:rsid w:val="00675436"/>
    <w:rsid w:val="00675440"/>
    <w:rsid w:val="006754F7"/>
    <w:rsid w:val="00675570"/>
    <w:rsid w:val="00675993"/>
    <w:rsid w:val="006759C3"/>
    <w:rsid w:val="00675A86"/>
    <w:rsid w:val="00675C29"/>
    <w:rsid w:val="00675DCF"/>
    <w:rsid w:val="00675DF9"/>
    <w:rsid w:val="0067655D"/>
    <w:rsid w:val="006765F0"/>
    <w:rsid w:val="00676662"/>
    <w:rsid w:val="0067682D"/>
    <w:rsid w:val="006768C7"/>
    <w:rsid w:val="00676A08"/>
    <w:rsid w:val="00676AE3"/>
    <w:rsid w:val="00676C55"/>
    <w:rsid w:val="00676CD2"/>
    <w:rsid w:val="00676E35"/>
    <w:rsid w:val="00676F76"/>
    <w:rsid w:val="00677009"/>
    <w:rsid w:val="00677020"/>
    <w:rsid w:val="00677127"/>
    <w:rsid w:val="0067738A"/>
    <w:rsid w:val="0067742E"/>
    <w:rsid w:val="0067744E"/>
    <w:rsid w:val="00677456"/>
    <w:rsid w:val="00677541"/>
    <w:rsid w:val="00677700"/>
    <w:rsid w:val="006778DF"/>
    <w:rsid w:val="00677A2D"/>
    <w:rsid w:val="00677A6E"/>
    <w:rsid w:val="00677C56"/>
    <w:rsid w:val="00677CDA"/>
    <w:rsid w:val="00680287"/>
    <w:rsid w:val="00680526"/>
    <w:rsid w:val="006805C7"/>
    <w:rsid w:val="006805E3"/>
    <w:rsid w:val="006805FC"/>
    <w:rsid w:val="00680726"/>
    <w:rsid w:val="00680795"/>
    <w:rsid w:val="00680AAB"/>
    <w:rsid w:val="00680AAE"/>
    <w:rsid w:val="00680B89"/>
    <w:rsid w:val="00680C85"/>
    <w:rsid w:val="00680CF9"/>
    <w:rsid w:val="00680D26"/>
    <w:rsid w:val="00680D86"/>
    <w:rsid w:val="00680E85"/>
    <w:rsid w:val="00680F89"/>
    <w:rsid w:val="006811D6"/>
    <w:rsid w:val="00681239"/>
    <w:rsid w:val="00681265"/>
    <w:rsid w:val="0068127C"/>
    <w:rsid w:val="006814A8"/>
    <w:rsid w:val="00681564"/>
    <w:rsid w:val="00681647"/>
    <w:rsid w:val="00681708"/>
    <w:rsid w:val="006817DB"/>
    <w:rsid w:val="00681941"/>
    <w:rsid w:val="006819BE"/>
    <w:rsid w:val="00681C48"/>
    <w:rsid w:val="00681CDE"/>
    <w:rsid w:val="00681D37"/>
    <w:rsid w:val="00681D46"/>
    <w:rsid w:val="0068226E"/>
    <w:rsid w:val="006822E1"/>
    <w:rsid w:val="00682404"/>
    <w:rsid w:val="00682676"/>
    <w:rsid w:val="00682841"/>
    <w:rsid w:val="0068293F"/>
    <w:rsid w:val="006829DC"/>
    <w:rsid w:val="00682CDC"/>
    <w:rsid w:val="0068314E"/>
    <w:rsid w:val="006831BD"/>
    <w:rsid w:val="00683342"/>
    <w:rsid w:val="00683465"/>
    <w:rsid w:val="006834DD"/>
    <w:rsid w:val="00683728"/>
    <w:rsid w:val="006837CF"/>
    <w:rsid w:val="00683930"/>
    <w:rsid w:val="006839B8"/>
    <w:rsid w:val="00683AB2"/>
    <w:rsid w:val="00683B8B"/>
    <w:rsid w:val="00683C07"/>
    <w:rsid w:val="00683C4F"/>
    <w:rsid w:val="00683E39"/>
    <w:rsid w:val="00683E47"/>
    <w:rsid w:val="006840C5"/>
    <w:rsid w:val="00684247"/>
    <w:rsid w:val="006842AD"/>
    <w:rsid w:val="006842AF"/>
    <w:rsid w:val="00684402"/>
    <w:rsid w:val="00684CCD"/>
    <w:rsid w:val="00684CD0"/>
    <w:rsid w:val="00684D94"/>
    <w:rsid w:val="00684E0B"/>
    <w:rsid w:val="00684F7C"/>
    <w:rsid w:val="006850D0"/>
    <w:rsid w:val="00685115"/>
    <w:rsid w:val="00685295"/>
    <w:rsid w:val="006855EC"/>
    <w:rsid w:val="00685808"/>
    <w:rsid w:val="0068582D"/>
    <w:rsid w:val="0068583C"/>
    <w:rsid w:val="006858B2"/>
    <w:rsid w:val="006858C1"/>
    <w:rsid w:val="00685946"/>
    <w:rsid w:val="006859AB"/>
    <w:rsid w:val="006859CF"/>
    <w:rsid w:val="00685A39"/>
    <w:rsid w:val="00685E45"/>
    <w:rsid w:val="00685EAC"/>
    <w:rsid w:val="00685EAE"/>
    <w:rsid w:val="00685FF8"/>
    <w:rsid w:val="0068647D"/>
    <w:rsid w:val="00686506"/>
    <w:rsid w:val="006865DA"/>
    <w:rsid w:val="00686B6A"/>
    <w:rsid w:val="00686B9A"/>
    <w:rsid w:val="0068709C"/>
    <w:rsid w:val="00687423"/>
    <w:rsid w:val="00687497"/>
    <w:rsid w:val="0068776E"/>
    <w:rsid w:val="00687883"/>
    <w:rsid w:val="00687A1B"/>
    <w:rsid w:val="00687B21"/>
    <w:rsid w:val="00687BCE"/>
    <w:rsid w:val="00687D8E"/>
    <w:rsid w:val="00687DD5"/>
    <w:rsid w:val="00687F56"/>
    <w:rsid w:val="006900BC"/>
    <w:rsid w:val="00690103"/>
    <w:rsid w:val="0069025B"/>
    <w:rsid w:val="006902BD"/>
    <w:rsid w:val="0069049A"/>
    <w:rsid w:val="0069065A"/>
    <w:rsid w:val="00690715"/>
    <w:rsid w:val="00690771"/>
    <w:rsid w:val="006907D3"/>
    <w:rsid w:val="006908C8"/>
    <w:rsid w:val="00690BCF"/>
    <w:rsid w:val="00690C93"/>
    <w:rsid w:val="00690CE9"/>
    <w:rsid w:val="0069151E"/>
    <w:rsid w:val="00691619"/>
    <w:rsid w:val="00691644"/>
    <w:rsid w:val="006916E2"/>
    <w:rsid w:val="00691906"/>
    <w:rsid w:val="00691962"/>
    <w:rsid w:val="00691AB9"/>
    <w:rsid w:val="00691C81"/>
    <w:rsid w:val="00692046"/>
    <w:rsid w:val="00692330"/>
    <w:rsid w:val="00692366"/>
    <w:rsid w:val="0069240D"/>
    <w:rsid w:val="0069248D"/>
    <w:rsid w:val="006929EE"/>
    <w:rsid w:val="00692B39"/>
    <w:rsid w:val="00692B8A"/>
    <w:rsid w:val="006930B0"/>
    <w:rsid w:val="0069327E"/>
    <w:rsid w:val="0069337C"/>
    <w:rsid w:val="00693588"/>
    <w:rsid w:val="00693941"/>
    <w:rsid w:val="00693A46"/>
    <w:rsid w:val="00693A7C"/>
    <w:rsid w:val="00693C95"/>
    <w:rsid w:val="00694096"/>
    <w:rsid w:val="006940B2"/>
    <w:rsid w:val="00694228"/>
    <w:rsid w:val="006942B7"/>
    <w:rsid w:val="0069440D"/>
    <w:rsid w:val="006944D8"/>
    <w:rsid w:val="00694501"/>
    <w:rsid w:val="006946EE"/>
    <w:rsid w:val="00694779"/>
    <w:rsid w:val="006947D9"/>
    <w:rsid w:val="00694B2A"/>
    <w:rsid w:val="00694C4B"/>
    <w:rsid w:val="00694E4A"/>
    <w:rsid w:val="00694FCF"/>
    <w:rsid w:val="0069512F"/>
    <w:rsid w:val="006951F5"/>
    <w:rsid w:val="006953B2"/>
    <w:rsid w:val="00695500"/>
    <w:rsid w:val="00695669"/>
    <w:rsid w:val="006956DB"/>
    <w:rsid w:val="00695711"/>
    <w:rsid w:val="00695843"/>
    <w:rsid w:val="006958D2"/>
    <w:rsid w:val="00695A53"/>
    <w:rsid w:val="00695D0F"/>
    <w:rsid w:val="00695D20"/>
    <w:rsid w:val="00695D45"/>
    <w:rsid w:val="0069604D"/>
    <w:rsid w:val="006961E5"/>
    <w:rsid w:val="00696267"/>
    <w:rsid w:val="006962AA"/>
    <w:rsid w:val="00696310"/>
    <w:rsid w:val="00696387"/>
    <w:rsid w:val="006963B9"/>
    <w:rsid w:val="00696489"/>
    <w:rsid w:val="00696544"/>
    <w:rsid w:val="006965C2"/>
    <w:rsid w:val="006966A1"/>
    <w:rsid w:val="00696804"/>
    <w:rsid w:val="00696A33"/>
    <w:rsid w:val="00696A40"/>
    <w:rsid w:val="00696BEA"/>
    <w:rsid w:val="00696C8F"/>
    <w:rsid w:val="00696CF4"/>
    <w:rsid w:val="00696D00"/>
    <w:rsid w:val="00696F95"/>
    <w:rsid w:val="0069708A"/>
    <w:rsid w:val="006971EC"/>
    <w:rsid w:val="006972AC"/>
    <w:rsid w:val="0069768E"/>
    <w:rsid w:val="0069772E"/>
    <w:rsid w:val="00697798"/>
    <w:rsid w:val="00697B77"/>
    <w:rsid w:val="00697BE1"/>
    <w:rsid w:val="00697C99"/>
    <w:rsid w:val="00697D60"/>
    <w:rsid w:val="00697D77"/>
    <w:rsid w:val="00697EC2"/>
    <w:rsid w:val="006A0144"/>
    <w:rsid w:val="006A029A"/>
    <w:rsid w:val="006A0465"/>
    <w:rsid w:val="006A04E0"/>
    <w:rsid w:val="006A0623"/>
    <w:rsid w:val="006A081B"/>
    <w:rsid w:val="006A0976"/>
    <w:rsid w:val="006A0A8A"/>
    <w:rsid w:val="006A0ED2"/>
    <w:rsid w:val="006A106F"/>
    <w:rsid w:val="006A12A7"/>
    <w:rsid w:val="006A136F"/>
    <w:rsid w:val="006A141C"/>
    <w:rsid w:val="006A1471"/>
    <w:rsid w:val="006A1484"/>
    <w:rsid w:val="006A158E"/>
    <w:rsid w:val="006A1A4C"/>
    <w:rsid w:val="006A1ACA"/>
    <w:rsid w:val="006A1B00"/>
    <w:rsid w:val="006A1B1F"/>
    <w:rsid w:val="006A1CCA"/>
    <w:rsid w:val="006A1D8A"/>
    <w:rsid w:val="006A20C5"/>
    <w:rsid w:val="006A221E"/>
    <w:rsid w:val="006A22B8"/>
    <w:rsid w:val="006A25DF"/>
    <w:rsid w:val="006A2627"/>
    <w:rsid w:val="006A29BA"/>
    <w:rsid w:val="006A2A04"/>
    <w:rsid w:val="006A2A65"/>
    <w:rsid w:val="006A2CF9"/>
    <w:rsid w:val="006A2D55"/>
    <w:rsid w:val="006A2EC6"/>
    <w:rsid w:val="006A3379"/>
    <w:rsid w:val="006A374B"/>
    <w:rsid w:val="006A3825"/>
    <w:rsid w:val="006A3A3A"/>
    <w:rsid w:val="006A3AA5"/>
    <w:rsid w:val="006A3BB9"/>
    <w:rsid w:val="006A3D1B"/>
    <w:rsid w:val="006A3EE5"/>
    <w:rsid w:val="006A3F53"/>
    <w:rsid w:val="006A40F9"/>
    <w:rsid w:val="006A414B"/>
    <w:rsid w:val="006A4176"/>
    <w:rsid w:val="006A44DA"/>
    <w:rsid w:val="006A4863"/>
    <w:rsid w:val="006A4A62"/>
    <w:rsid w:val="006A4C74"/>
    <w:rsid w:val="006A5199"/>
    <w:rsid w:val="006A5234"/>
    <w:rsid w:val="006A53B3"/>
    <w:rsid w:val="006A53E0"/>
    <w:rsid w:val="006A5433"/>
    <w:rsid w:val="006A54A3"/>
    <w:rsid w:val="006A58B0"/>
    <w:rsid w:val="006A59D4"/>
    <w:rsid w:val="006A5CAC"/>
    <w:rsid w:val="006A5D91"/>
    <w:rsid w:val="006A5EA1"/>
    <w:rsid w:val="006A5F8C"/>
    <w:rsid w:val="006A619B"/>
    <w:rsid w:val="006A61D4"/>
    <w:rsid w:val="006A670A"/>
    <w:rsid w:val="006A6776"/>
    <w:rsid w:val="006A6A21"/>
    <w:rsid w:val="006A6A3D"/>
    <w:rsid w:val="006A6D6C"/>
    <w:rsid w:val="006A6F4B"/>
    <w:rsid w:val="006A734F"/>
    <w:rsid w:val="006A7616"/>
    <w:rsid w:val="006A7712"/>
    <w:rsid w:val="006A7835"/>
    <w:rsid w:val="006A7973"/>
    <w:rsid w:val="006A79B9"/>
    <w:rsid w:val="006A79DC"/>
    <w:rsid w:val="006A7A37"/>
    <w:rsid w:val="006A7A50"/>
    <w:rsid w:val="006A7A7D"/>
    <w:rsid w:val="006A7AB8"/>
    <w:rsid w:val="006A7C00"/>
    <w:rsid w:val="006B0031"/>
    <w:rsid w:val="006B0574"/>
    <w:rsid w:val="006B0579"/>
    <w:rsid w:val="006B0716"/>
    <w:rsid w:val="006B0761"/>
    <w:rsid w:val="006B0A66"/>
    <w:rsid w:val="006B11F7"/>
    <w:rsid w:val="006B124B"/>
    <w:rsid w:val="006B144F"/>
    <w:rsid w:val="006B14A3"/>
    <w:rsid w:val="006B15E6"/>
    <w:rsid w:val="006B162C"/>
    <w:rsid w:val="006B1795"/>
    <w:rsid w:val="006B19B3"/>
    <w:rsid w:val="006B1C82"/>
    <w:rsid w:val="006B1DA2"/>
    <w:rsid w:val="006B1E9F"/>
    <w:rsid w:val="006B1F82"/>
    <w:rsid w:val="006B1F8A"/>
    <w:rsid w:val="006B2029"/>
    <w:rsid w:val="006B21DF"/>
    <w:rsid w:val="006B2221"/>
    <w:rsid w:val="006B239D"/>
    <w:rsid w:val="006B2412"/>
    <w:rsid w:val="006B2529"/>
    <w:rsid w:val="006B2533"/>
    <w:rsid w:val="006B274F"/>
    <w:rsid w:val="006B28AF"/>
    <w:rsid w:val="006B28FD"/>
    <w:rsid w:val="006B2953"/>
    <w:rsid w:val="006B29EA"/>
    <w:rsid w:val="006B2B3A"/>
    <w:rsid w:val="006B2C98"/>
    <w:rsid w:val="006B2D30"/>
    <w:rsid w:val="006B301D"/>
    <w:rsid w:val="006B31DA"/>
    <w:rsid w:val="006B326A"/>
    <w:rsid w:val="006B3390"/>
    <w:rsid w:val="006B34A4"/>
    <w:rsid w:val="006B34C4"/>
    <w:rsid w:val="006B352D"/>
    <w:rsid w:val="006B35F6"/>
    <w:rsid w:val="006B3647"/>
    <w:rsid w:val="006B3985"/>
    <w:rsid w:val="006B3A20"/>
    <w:rsid w:val="006B3BB2"/>
    <w:rsid w:val="006B3E6F"/>
    <w:rsid w:val="006B4422"/>
    <w:rsid w:val="006B449E"/>
    <w:rsid w:val="006B452A"/>
    <w:rsid w:val="006B45A2"/>
    <w:rsid w:val="006B46D0"/>
    <w:rsid w:val="006B46F4"/>
    <w:rsid w:val="006B4784"/>
    <w:rsid w:val="006B488D"/>
    <w:rsid w:val="006B48AC"/>
    <w:rsid w:val="006B495D"/>
    <w:rsid w:val="006B4980"/>
    <w:rsid w:val="006B4A30"/>
    <w:rsid w:val="006B4B6A"/>
    <w:rsid w:val="006B4B87"/>
    <w:rsid w:val="006B4B90"/>
    <w:rsid w:val="006B4E87"/>
    <w:rsid w:val="006B4E92"/>
    <w:rsid w:val="006B4EB3"/>
    <w:rsid w:val="006B5381"/>
    <w:rsid w:val="006B5483"/>
    <w:rsid w:val="006B5593"/>
    <w:rsid w:val="006B569C"/>
    <w:rsid w:val="006B56AD"/>
    <w:rsid w:val="006B58FD"/>
    <w:rsid w:val="006B59CB"/>
    <w:rsid w:val="006B5D1C"/>
    <w:rsid w:val="006B5DCC"/>
    <w:rsid w:val="006B61C0"/>
    <w:rsid w:val="006B64A8"/>
    <w:rsid w:val="006B64C7"/>
    <w:rsid w:val="006B6589"/>
    <w:rsid w:val="006B66DE"/>
    <w:rsid w:val="006B687A"/>
    <w:rsid w:val="006B69E6"/>
    <w:rsid w:val="006B6AFC"/>
    <w:rsid w:val="006B6B96"/>
    <w:rsid w:val="006B6CEE"/>
    <w:rsid w:val="006B6D7A"/>
    <w:rsid w:val="006B6DCB"/>
    <w:rsid w:val="006B716D"/>
    <w:rsid w:val="006B72DC"/>
    <w:rsid w:val="006B72F2"/>
    <w:rsid w:val="006B764C"/>
    <w:rsid w:val="006B77F9"/>
    <w:rsid w:val="006B7A7D"/>
    <w:rsid w:val="006B7C35"/>
    <w:rsid w:val="006B7E30"/>
    <w:rsid w:val="006C00CB"/>
    <w:rsid w:val="006C0157"/>
    <w:rsid w:val="006C0382"/>
    <w:rsid w:val="006C059F"/>
    <w:rsid w:val="006C05EE"/>
    <w:rsid w:val="006C06F8"/>
    <w:rsid w:val="006C08DE"/>
    <w:rsid w:val="006C0CA5"/>
    <w:rsid w:val="006C0E64"/>
    <w:rsid w:val="006C1099"/>
    <w:rsid w:val="006C11BC"/>
    <w:rsid w:val="006C1252"/>
    <w:rsid w:val="006C126B"/>
    <w:rsid w:val="006C14AA"/>
    <w:rsid w:val="006C1559"/>
    <w:rsid w:val="006C159A"/>
    <w:rsid w:val="006C16BA"/>
    <w:rsid w:val="006C1776"/>
    <w:rsid w:val="006C17FE"/>
    <w:rsid w:val="006C1C9E"/>
    <w:rsid w:val="006C1FF0"/>
    <w:rsid w:val="006C2136"/>
    <w:rsid w:val="006C22A0"/>
    <w:rsid w:val="006C23B9"/>
    <w:rsid w:val="006C23C2"/>
    <w:rsid w:val="006C2A66"/>
    <w:rsid w:val="006C2B41"/>
    <w:rsid w:val="006C2F9A"/>
    <w:rsid w:val="006C30D9"/>
    <w:rsid w:val="006C31BD"/>
    <w:rsid w:val="006C3241"/>
    <w:rsid w:val="006C32D3"/>
    <w:rsid w:val="006C335F"/>
    <w:rsid w:val="006C3362"/>
    <w:rsid w:val="006C3661"/>
    <w:rsid w:val="006C36C3"/>
    <w:rsid w:val="006C3B73"/>
    <w:rsid w:val="006C3CE5"/>
    <w:rsid w:val="006C3DDA"/>
    <w:rsid w:val="006C4015"/>
    <w:rsid w:val="006C44A4"/>
    <w:rsid w:val="006C47AC"/>
    <w:rsid w:val="006C481E"/>
    <w:rsid w:val="006C4888"/>
    <w:rsid w:val="006C4B77"/>
    <w:rsid w:val="006C4F21"/>
    <w:rsid w:val="006C4FC9"/>
    <w:rsid w:val="006C50CE"/>
    <w:rsid w:val="006C51E2"/>
    <w:rsid w:val="006C54D6"/>
    <w:rsid w:val="006C575A"/>
    <w:rsid w:val="006C598A"/>
    <w:rsid w:val="006C5B0D"/>
    <w:rsid w:val="006C5B58"/>
    <w:rsid w:val="006C5B97"/>
    <w:rsid w:val="006C5C95"/>
    <w:rsid w:val="006C6220"/>
    <w:rsid w:val="006C66D5"/>
    <w:rsid w:val="006C6A8F"/>
    <w:rsid w:val="006C6E2A"/>
    <w:rsid w:val="006C6ED4"/>
    <w:rsid w:val="006C71F7"/>
    <w:rsid w:val="006C72D3"/>
    <w:rsid w:val="006C73E7"/>
    <w:rsid w:val="006C7599"/>
    <w:rsid w:val="006C79B1"/>
    <w:rsid w:val="006C79F9"/>
    <w:rsid w:val="006C7C47"/>
    <w:rsid w:val="006C7DFC"/>
    <w:rsid w:val="006C7E07"/>
    <w:rsid w:val="006D0054"/>
    <w:rsid w:val="006D07E4"/>
    <w:rsid w:val="006D081F"/>
    <w:rsid w:val="006D0825"/>
    <w:rsid w:val="006D0924"/>
    <w:rsid w:val="006D092D"/>
    <w:rsid w:val="006D0BAA"/>
    <w:rsid w:val="006D0BF3"/>
    <w:rsid w:val="006D0C34"/>
    <w:rsid w:val="006D0DAB"/>
    <w:rsid w:val="006D0E5A"/>
    <w:rsid w:val="006D119A"/>
    <w:rsid w:val="006D1242"/>
    <w:rsid w:val="006D1262"/>
    <w:rsid w:val="006D1388"/>
    <w:rsid w:val="006D14F0"/>
    <w:rsid w:val="006D151C"/>
    <w:rsid w:val="006D166B"/>
    <w:rsid w:val="006D1761"/>
    <w:rsid w:val="006D181D"/>
    <w:rsid w:val="006D18ED"/>
    <w:rsid w:val="006D190F"/>
    <w:rsid w:val="006D1A18"/>
    <w:rsid w:val="006D1A6C"/>
    <w:rsid w:val="006D1A77"/>
    <w:rsid w:val="006D1B7E"/>
    <w:rsid w:val="006D1F1A"/>
    <w:rsid w:val="006D2261"/>
    <w:rsid w:val="006D2331"/>
    <w:rsid w:val="006D23EA"/>
    <w:rsid w:val="006D257D"/>
    <w:rsid w:val="006D26D3"/>
    <w:rsid w:val="006D2A8A"/>
    <w:rsid w:val="006D2B7E"/>
    <w:rsid w:val="006D2BCD"/>
    <w:rsid w:val="006D2CDF"/>
    <w:rsid w:val="006D2E0F"/>
    <w:rsid w:val="006D2FA1"/>
    <w:rsid w:val="006D3061"/>
    <w:rsid w:val="006D3305"/>
    <w:rsid w:val="006D39B0"/>
    <w:rsid w:val="006D3D4A"/>
    <w:rsid w:val="006D3F31"/>
    <w:rsid w:val="006D3F92"/>
    <w:rsid w:val="006D41B5"/>
    <w:rsid w:val="006D4220"/>
    <w:rsid w:val="006D477E"/>
    <w:rsid w:val="006D4888"/>
    <w:rsid w:val="006D4D3B"/>
    <w:rsid w:val="006D513F"/>
    <w:rsid w:val="006D531B"/>
    <w:rsid w:val="006D55D1"/>
    <w:rsid w:val="006D57CD"/>
    <w:rsid w:val="006D57FB"/>
    <w:rsid w:val="006D5BBD"/>
    <w:rsid w:val="006D5D9B"/>
    <w:rsid w:val="006D60C7"/>
    <w:rsid w:val="006D65F3"/>
    <w:rsid w:val="006D6616"/>
    <w:rsid w:val="006D69C0"/>
    <w:rsid w:val="006D6A21"/>
    <w:rsid w:val="006D6FA6"/>
    <w:rsid w:val="006D712C"/>
    <w:rsid w:val="006D7226"/>
    <w:rsid w:val="006D7427"/>
    <w:rsid w:val="006D77C3"/>
    <w:rsid w:val="006D7847"/>
    <w:rsid w:val="006D7BC8"/>
    <w:rsid w:val="006D7E25"/>
    <w:rsid w:val="006E00CC"/>
    <w:rsid w:val="006E0305"/>
    <w:rsid w:val="006E04FA"/>
    <w:rsid w:val="006E04FB"/>
    <w:rsid w:val="006E056E"/>
    <w:rsid w:val="006E058C"/>
    <w:rsid w:val="006E08C5"/>
    <w:rsid w:val="006E0B53"/>
    <w:rsid w:val="006E0C20"/>
    <w:rsid w:val="006E0E87"/>
    <w:rsid w:val="006E0EB6"/>
    <w:rsid w:val="006E0F54"/>
    <w:rsid w:val="006E10F2"/>
    <w:rsid w:val="006E11B4"/>
    <w:rsid w:val="006E11E7"/>
    <w:rsid w:val="006E1314"/>
    <w:rsid w:val="006E1484"/>
    <w:rsid w:val="006E14FF"/>
    <w:rsid w:val="006E16C0"/>
    <w:rsid w:val="006E16F7"/>
    <w:rsid w:val="006E1838"/>
    <w:rsid w:val="006E188C"/>
    <w:rsid w:val="006E18A9"/>
    <w:rsid w:val="006E18C0"/>
    <w:rsid w:val="006E18F9"/>
    <w:rsid w:val="006E18FC"/>
    <w:rsid w:val="006E19E0"/>
    <w:rsid w:val="006E1A10"/>
    <w:rsid w:val="006E1B96"/>
    <w:rsid w:val="006E1C62"/>
    <w:rsid w:val="006E1F2B"/>
    <w:rsid w:val="006E2153"/>
    <w:rsid w:val="006E2187"/>
    <w:rsid w:val="006E2281"/>
    <w:rsid w:val="006E236F"/>
    <w:rsid w:val="006E264C"/>
    <w:rsid w:val="006E2766"/>
    <w:rsid w:val="006E2921"/>
    <w:rsid w:val="006E2B5B"/>
    <w:rsid w:val="006E2DE7"/>
    <w:rsid w:val="006E2DFA"/>
    <w:rsid w:val="006E2F69"/>
    <w:rsid w:val="006E2FF2"/>
    <w:rsid w:val="006E30B5"/>
    <w:rsid w:val="006E314D"/>
    <w:rsid w:val="006E3179"/>
    <w:rsid w:val="006E3752"/>
    <w:rsid w:val="006E385B"/>
    <w:rsid w:val="006E391D"/>
    <w:rsid w:val="006E3AC2"/>
    <w:rsid w:val="006E3BB6"/>
    <w:rsid w:val="006E3D77"/>
    <w:rsid w:val="006E3E62"/>
    <w:rsid w:val="006E3F06"/>
    <w:rsid w:val="006E3F0F"/>
    <w:rsid w:val="006E3F82"/>
    <w:rsid w:val="006E4007"/>
    <w:rsid w:val="006E4280"/>
    <w:rsid w:val="006E45DC"/>
    <w:rsid w:val="006E4A96"/>
    <w:rsid w:val="006E4C33"/>
    <w:rsid w:val="006E4E99"/>
    <w:rsid w:val="006E4F76"/>
    <w:rsid w:val="006E5075"/>
    <w:rsid w:val="006E50C1"/>
    <w:rsid w:val="006E5277"/>
    <w:rsid w:val="006E5434"/>
    <w:rsid w:val="006E5527"/>
    <w:rsid w:val="006E55E7"/>
    <w:rsid w:val="006E5C80"/>
    <w:rsid w:val="006E5DE4"/>
    <w:rsid w:val="006E5F1F"/>
    <w:rsid w:val="006E6546"/>
    <w:rsid w:val="006E664A"/>
    <w:rsid w:val="006E6744"/>
    <w:rsid w:val="006E67F1"/>
    <w:rsid w:val="006E691C"/>
    <w:rsid w:val="006E6A99"/>
    <w:rsid w:val="006E6C3B"/>
    <w:rsid w:val="006E6C76"/>
    <w:rsid w:val="006E6E84"/>
    <w:rsid w:val="006E7052"/>
    <w:rsid w:val="006E7090"/>
    <w:rsid w:val="006E70D7"/>
    <w:rsid w:val="006E7125"/>
    <w:rsid w:val="006E73D9"/>
    <w:rsid w:val="006E74F1"/>
    <w:rsid w:val="006E752C"/>
    <w:rsid w:val="006E7821"/>
    <w:rsid w:val="006E7919"/>
    <w:rsid w:val="006E7C39"/>
    <w:rsid w:val="006E7D9C"/>
    <w:rsid w:val="006E7FE5"/>
    <w:rsid w:val="006F033E"/>
    <w:rsid w:val="006F087C"/>
    <w:rsid w:val="006F09DD"/>
    <w:rsid w:val="006F0A7F"/>
    <w:rsid w:val="006F0BC8"/>
    <w:rsid w:val="006F0EEC"/>
    <w:rsid w:val="006F0F7D"/>
    <w:rsid w:val="006F10B1"/>
    <w:rsid w:val="006F13F4"/>
    <w:rsid w:val="006F15F3"/>
    <w:rsid w:val="006F16B1"/>
    <w:rsid w:val="006F16CA"/>
    <w:rsid w:val="006F1733"/>
    <w:rsid w:val="006F188E"/>
    <w:rsid w:val="006F1A2D"/>
    <w:rsid w:val="006F1A84"/>
    <w:rsid w:val="006F1BE9"/>
    <w:rsid w:val="006F1FA9"/>
    <w:rsid w:val="006F2150"/>
    <w:rsid w:val="006F2157"/>
    <w:rsid w:val="006F21E4"/>
    <w:rsid w:val="006F2273"/>
    <w:rsid w:val="006F22A6"/>
    <w:rsid w:val="006F22B9"/>
    <w:rsid w:val="006F2314"/>
    <w:rsid w:val="006F234A"/>
    <w:rsid w:val="006F2470"/>
    <w:rsid w:val="006F2507"/>
    <w:rsid w:val="006F2550"/>
    <w:rsid w:val="006F274E"/>
    <w:rsid w:val="006F29E9"/>
    <w:rsid w:val="006F2A10"/>
    <w:rsid w:val="006F2A22"/>
    <w:rsid w:val="006F2A67"/>
    <w:rsid w:val="006F2C03"/>
    <w:rsid w:val="006F2C19"/>
    <w:rsid w:val="006F2D33"/>
    <w:rsid w:val="006F2E88"/>
    <w:rsid w:val="006F2EE0"/>
    <w:rsid w:val="006F2EF5"/>
    <w:rsid w:val="006F2F66"/>
    <w:rsid w:val="006F3308"/>
    <w:rsid w:val="006F341F"/>
    <w:rsid w:val="006F34DC"/>
    <w:rsid w:val="006F3610"/>
    <w:rsid w:val="006F3701"/>
    <w:rsid w:val="006F3B6D"/>
    <w:rsid w:val="006F3BFE"/>
    <w:rsid w:val="006F3DE2"/>
    <w:rsid w:val="006F3E8E"/>
    <w:rsid w:val="006F407F"/>
    <w:rsid w:val="006F4210"/>
    <w:rsid w:val="006F43D0"/>
    <w:rsid w:val="006F43ED"/>
    <w:rsid w:val="006F4753"/>
    <w:rsid w:val="006F47A0"/>
    <w:rsid w:val="006F47D1"/>
    <w:rsid w:val="006F480D"/>
    <w:rsid w:val="006F493C"/>
    <w:rsid w:val="006F4B88"/>
    <w:rsid w:val="006F4C46"/>
    <w:rsid w:val="006F51B1"/>
    <w:rsid w:val="006F5457"/>
    <w:rsid w:val="006F5491"/>
    <w:rsid w:val="006F54DA"/>
    <w:rsid w:val="006F54E2"/>
    <w:rsid w:val="006F5645"/>
    <w:rsid w:val="006F5BCF"/>
    <w:rsid w:val="006F5D06"/>
    <w:rsid w:val="006F5FB0"/>
    <w:rsid w:val="006F6080"/>
    <w:rsid w:val="006F62E7"/>
    <w:rsid w:val="006F64C9"/>
    <w:rsid w:val="006F6633"/>
    <w:rsid w:val="006F6C7C"/>
    <w:rsid w:val="006F6CE8"/>
    <w:rsid w:val="006F6DE6"/>
    <w:rsid w:val="006F6E3B"/>
    <w:rsid w:val="006F71E6"/>
    <w:rsid w:val="006F758A"/>
    <w:rsid w:val="006F75CF"/>
    <w:rsid w:val="006F764F"/>
    <w:rsid w:val="006F7E90"/>
    <w:rsid w:val="00700326"/>
    <w:rsid w:val="0070039D"/>
    <w:rsid w:val="00700546"/>
    <w:rsid w:val="007005A6"/>
    <w:rsid w:val="007005FC"/>
    <w:rsid w:val="007006AE"/>
    <w:rsid w:val="00700A0C"/>
    <w:rsid w:val="00701182"/>
    <w:rsid w:val="007011CF"/>
    <w:rsid w:val="007012BF"/>
    <w:rsid w:val="007012EF"/>
    <w:rsid w:val="00701511"/>
    <w:rsid w:val="007015CE"/>
    <w:rsid w:val="007015E1"/>
    <w:rsid w:val="00701645"/>
    <w:rsid w:val="007017A1"/>
    <w:rsid w:val="007017B9"/>
    <w:rsid w:val="00701B39"/>
    <w:rsid w:val="00701C9B"/>
    <w:rsid w:val="00701DE0"/>
    <w:rsid w:val="00701EF1"/>
    <w:rsid w:val="0070207E"/>
    <w:rsid w:val="00702168"/>
    <w:rsid w:val="0070239F"/>
    <w:rsid w:val="007023DB"/>
    <w:rsid w:val="007024C9"/>
    <w:rsid w:val="00702506"/>
    <w:rsid w:val="00702B2E"/>
    <w:rsid w:val="00702F7A"/>
    <w:rsid w:val="00703358"/>
    <w:rsid w:val="007033F2"/>
    <w:rsid w:val="007036FF"/>
    <w:rsid w:val="007037A1"/>
    <w:rsid w:val="007037CD"/>
    <w:rsid w:val="007039BE"/>
    <w:rsid w:val="007039FD"/>
    <w:rsid w:val="0070400F"/>
    <w:rsid w:val="0070442A"/>
    <w:rsid w:val="007044C5"/>
    <w:rsid w:val="007044FB"/>
    <w:rsid w:val="0070479B"/>
    <w:rsid w:val="00704808"/>
    <w:rsid w:val="00704965"/>
    <w:rsid w:val="00704A91"/>
    <w:rsid w:val="00704B3D"/>
    <w:rsid w:val="00705012"/>
    <w:rsid w:val="00705019"/>
    <w:rsid w:val="00705113"/>
    <w:rsid w:val="00705263"/>
    <w:rsid w:val="007054F5"/>
    <w:rsid w:val="0070550B"/>
    <w:rsid w:val="007055F0"/>
    <w:rsid w:val="00705694"/>
    <w:rsid w:val="0070578D"/>
    <w:rsid w:val="00705971"/>
    <w:rsid w:val="00705CAC"/>
    <w:rsid w:val="00705DE1"/>
    <w:rsid w:val="00705FFE"/>
    <w:rsid w:val="007061FE"/>
    <w:rsid w:val="0070666E"/>
    <w:rsid w:val="00706746"/>
    <w:rsid w:val="007068D8"/>
    <w:rsid w:val="00706BFA"/>
    <w:rsid w:val="00706C74"/>
    <w:rsid w:val="00706DB9"/>
    <w:rsid w:val="00706EF6"/>
    <w:rsid w:val="00707024"/>
    <w:rsid w:val="0070723F"/>
    <w:rsid w:val="00707616"/>
    <w:rsid w:val="0070767C"/>
    <w:rsid w:val="00707742"/>
    <w:rsid w:val="00707B43"/>
    <w:rsid w:val="00707BBD"/>
    <w:rsid w:val="00707C19"/>
    <w:rsid w:val="00707F21"/>
    <w:rsid w:val="00707F44"/>
    <w:rsid w:val="00707F86"/>
    <w:rsid w:val="007102C8"/>
    <w:rsid w:val="007103C5"/>
    <w:rsid w:val="0071054D"/>
    <w:rsid w:val="007106D8"/>
    <w:rsid w:val="0071085F"/>
    <w:rsid w:val="00710B3E"/>
    <w:rsid w:val="00710CA6"/>
    <w:rsid w:val="007112B3"/>
    <w:rsid w:val="007112C1"/>
    <w:rsid w:val="007115DC"/>
    <w:rsid w:val="00711618"/>
    <w:rsid w:val="00711638"/>
    <w:rsid w:val="00711702"/>
    <w:rsid w:val="00711833"/>
    <w:rsid w:val="0071191C"/>
    <w:rsid w:val="007119DC"/>
    <w:rsid w:val="00711AA3"/>
    <w:rsid w:val="00711BC7"/>
    <w:rsid w:val="0071203F"/>
    <w:rsid w:val="007121F7"/>
    <w:rsid w:val="00712306"/>
    <w:rsid w:val="007123F8"/>
    <w:rsid w:val="0071264F"/>
    <w:rsid w:val="00712861"/>
    <w:rsid w:val="00712A25"/>
    <w:rsid w:val="00712C57"/>
    <w:rsid w:val="00712C75"/>
    <w:rsid w:val="00712DB3"/>
    <w:rsid w:val="00712F26"/>
    <w:rsid w:val="00713233"/>
    <w:rsid w:val="007133EF"/>
    <w:rsid w:val="007133F1"/>
    <w:rsid w:val="0071374D"/>
    <w:rsid w:val="00713A21"/>
    <w:rsid w:val="00713E31"/>
    <w:rsid w:val="00713E8E"/>
    <w:rsid w:val="00714128"/>
    <w:rsid w:val="007142D3"/>
    <w:rsid w:val="007146D6"/>
    <w:rsid w:val="00714890"/>
    <w:rsid w:val="00714DEC"/>
    <w:rsid w:val="007150C4"/>
    <w:rsid w:val="00715142"/>
    <w:rsid w:val="00715143"/>
    <w:rsid w:val="007155CF"/>
    <w:rsid w:val="00715693"/>
    <w:rsid w:val="007156A5"/>
    <w:rsid w:val="007156AD"/>
    <w:rsid w:val="00715A7B"/>
    <w:rsid w:val="00715AB0"/>
    <w:rsid w:val="00715EC6"/>
    <w:rsid w:val="00715F64"/>
    <w:rsid w:val="007165FE"/>
    <w:rsid w:val="00716762"/>
    <w:rsid w:val="00716AC6"/>
    <w:rsid w:val="00716AD6"/>
    <w:rsid w:val="00716F7F"/>
    <w:rsid w:val="0071734F"/>
    <w:rsid w:val="00717449"/>
    <w:rsid w:val="007174FD"/>
    <w:rsid w:val="007175F2"/>
    <w:rsid w:val="0071783A"/>
    <w:rsid w:val="007178B4"/>
    <w:rsid w:val="00717974"/>
    <w:rsid w:val="00717BC4"/>
    <w:rsid w:val="0072011A"/>
    <w:rsid w:val="007201B2"/>
    <w:rsid w:val="007202B0"/>
    <w:rsid w:val="00720566"/>
    <w:rsid w:val="00720B0E"/>
    <w:rsid w:val="00720C67"/>
    <w:rsid w:val="00720DA6"/>
    <w:rsid w:val="00720E28"/>
    <w:rsid w:val="007212F3"/>
    <w:rsid w:val="00721309"/>
    <w:rsid w:val="00721408"/>
    <w:rsid w:val="0072143E"/>
    <w:rsid w:val="0072151C"/>
    <w:rsid w:val="0072155E"/>
    <w:rsid w:val="007215A3"/>
    <w:rsid w:val="007216FF"/>
    <w:rsid w:val="007217C9"/>
    <w:rsid w:val="007217D3"/>
    <w:rsid w:val="00721877"/>
    <w:rsid w:val="00721AB5"/>
    <w:rsid w:val="00721ACE"/>
    <w:rsid w:val="00721BA6"/>
    <w:rsid w:val="00721C69"/>
    <w:rsid w:val="0072207C"/>
    <w:rsid w:val="00722149"/>
    <w:rsid w:val="00722242"/>
    <w:rsid w:val="007223E7"/>
    <w:rsid w:val="007225C2"/>
    <w:rsid w:val="007226CD"/>
    <w:rsid w:val="0072272C"/>
    <w:rsid w:val="00722955"/>
    <w:rsid w:val="00722AA6"/>
    <w:rsid w:val="00722F88"/>
    <w:rsid w:val="00723360"/>
    <w:rsid w:val="0072342B"/>
    <w:rsid w:val="007235A1"/>
    <w:rsid w:val="007236BB"/>
    <w:rsid w:val="007236FD"/>
    <w:rsid w:val="00723900"/>
    <w:rsid w:val="00723A0E"/>
    <w:rsid w:val="00723AC5"/>
    <w:rsid w:val="00723B81"/>
    <w:rsid w:val="00723CD9"/>
    <w:rsid w:val="00723DCA"/>
    <w:rsid w:val="00723E75"/>
    <w:rsid w:val="00724129"/>
    <w:rsid w:val="007241D5"/>
    <w:rsid w:val="00724273"/>
    <w:rsid w:val="0072429E"/>
    <w:rsid w:val="00724575"/>
    <w:rsid w:val="007247AF"/>
    <w:rsid w:val="00724A26"/>
    <w:rsid w:val="00724A64"/>
    <w:rsid w:val="00724BF0"/>
    <w:rsid w:val="007252F8"/>
    <w:rsid w:val="0072531B"/>
    <w:rsid w:val="00725764"/>
    <w:rsid w:val="0072578A"/>
    <w:rsid w:val="007257C7"/>
    <w:rsid w:val="007259B8"/>
    <w:rsid w:val="00725DDE"/>
    <w:rsid w:val="00725E4D"/>
    <w:rsid w:val="00726302"/>
    <w:rsid w:val="0072652F"/>
    <w:rsid w:val="007268DA"/>
    <w:rsid w:val="00726AA6"/>
    <w:rsid w:val="00726BFA"/>
    <w:rsid w:val="00726D78"/>
    <w:rsid w:val="00726D8C"/>
    <w:rsid w:val="00727093"/>
    <w:rsid w:val="00727198"/>
    <w:rsid w:val="00727253"/>
    <w:rsid w:val="00727372"/>
    <w:rsid w:val="007275A4"/>
    <w:rsid w:val="00727BA9"/>
    <w:rsid w:val="00727C28"/>
    <w:rsid w:val="00727CAD"/>
    <w:rsid w:val="00727DDA"/>
    <w:rsid w:val="00727E3B"/>
    <w:rsid w:val="00727ECD"/>
    <w:rsid w:val="007302B0"/>
    <w:rsid w:val="007304B5"/>
    <w:rsid w:val="0073065D"/>
    <w:rsid w:val="00730809"/>
    <w:rsid w:val="00730979"/>
    <w:rsid w:val="00730BC3"/>
    <w:rsid w:val="00730CE7"/>
    <w:rsid w:val="00730E46"/>
    <w:rsid w:val="007311E9"/>
    <w:rsid w:val="0073126A"/>
    <w:rsid w:val="007312A2"/>
    <w:rsid w:val="00731383"/>
    <w:rsid w:val="00731461"/>
    <w:rsid w:val="00731614"/>
    <w:rsid w:val="00731730"/>
    <w:rsid w:val="00731955"/>
    <w:rsid w:val="00731A7D"/>
    <w:rsid w:val="00731D6A"/>
    <w:rsid w:val="00731F4B"/>
    <w:rsid w:val="007321B6"/>
    <w:rsid w:val="007322CA"/>
    <w:rsid w:val="00732303"/>
    <w:rsid w:val="00732612"/>
    <w:rsid w:val="007326C5"/>
    <w:rsid w:val="007326DA"/>
    <w:rsid w:val="00732784"/>
    <w:rsid w:val="007327A4"/>
    <w:rsid w:val="00732A5B"/>
    <w:rsid w:val="00732AC0"/>
    <w:rsid w:val="00732AC4"/>
    <w:rsid w:val="00732C84"/>
    <w:rsid w:val="00732DEE"/>
    <w:rsid w:val="00732DF2"/>
    <w:rsid w:val="00732F6D"/>
    <w:rsid w:val="007332F4"/>
    <w:rsid w:val="00733317"/>
    <w:rsid w:val="0073334F"/>
    <w:rsid w:val="007335F5"/>
    <w:rsid w:val="00733894"/>
    <w:rsid w:val="007338E5"/>
    <w:rsid w:val="007338F0"/>
    <w:rsid w:val="007339C2"/>
    <w:rsid w:val="00733E87"/>
    <w:rsid w:val="00733FCA"/>
    <w:rsid w:val="007342FD"/>
    <w:rsid w:val="007343B3"/>
    <w:rsid w:val="00734925"/>
    <w:rsid w:val="00734C20"/>
    <w:rsid w:val="00734C4E"/>
    <w:rsid w:val="00734DAD"/>
    <w:rsid w:val="00734E07"/>
    <w:rsid w:val="00734E70"/>
    <w:rsid w:val="007350DC"/>
    <w:rsid w:val="0073511B"/>
    <w:rsid w:val="007352D7"/>
    <w:rsid w:val="007354C5"/>
    <w:rsid w:val="0073562F"/>
    <w:rsid w:val="007359B0"/>
    <w:rsid w:val="00735B0E"/>
    <w:rsid w:val="00736055"/>
    <w:rsid w:val="0073617A"/>
    <w:rsid w:val="007361FD"/>
    <w:rsid w:val="00736466"/>
    <w:rsid w:val="007364C5"/>
    <w:rsid w:val="007365D5"/>
    <w:rsid w:val="00736639"/>
    <w:rsid w:val="007367D1"/>
    <w:rsid w:val="00736866"/>
    <w:rsid w:val="00736B0C"/>
    <w:rsid w:val="00736B1B"/>
    <w:rsid w:val="00736D04"/>
    <w:rsid w:val="00736F54"/>
    <w:rsid w:val="00736FFB"/>
    <w:rsid w:val="0073711B"/>
    <w:rsid w:val="0073730E"/>
    <w:rsid w:val="007373D5"/>
    <w:rsid w:val="007375DA"/>
    <w:rsid w:val="007375E4"/>
    <w:rsid w:val="00737622"/>
    <w:rsid w:val="0073779A"/>
    <w:rsid w:val="0073789C"/>
    <w:rsid w:val="00737A05"/>
    <w:rsid w:val="00737CAB"/>
    <w:rsid w:val="00737EDB"/>
    <w:rsid w:val="00740090"/>
    <w:rsid w:val="007401E2"/>
    <w:rsid w:val="007402B1"/>
    <w:rsid w:val="007404ED"/>
    <w:rsid w:val="00740583"/>
    <w:rsid w:val="00740796"/>
    <w:rsid w:val="00740A0D"/>
    <w:rsid w:val="00740C0C"/>
    <w:rsid w:val="00740C41"/>
    <w:rsid w:val="00740C70"/>
    <w:rsid w:val="00741019"/>
    <w:rsid w:val="0074120A"/>
    <w:rsid w:val="0074125A"/>
    <w:rsid w:val="007413D6"/>
    <w:rsid w:val="007416B9"/>
    <w:rsid w:val="00741715"/>
    <w:rsid w:val="0074191F"/>
    <w:rsid w:val="00741B5D"/>
    <w:rsid w:val="00741C4D"/>
    <w:rsid w:val="00741DDF"/>
    <w:rsid w:val="00741E31"/>
    <w:rsid w:val="00742123"/>
    <w:rsid w:val="007421EE"/>
    <w:rsid w:val="007422B3"/>
    <w:rsid w:val="00742353"/>
    <w:rsid w:val="00742583"/>
    <w:rsid w:val="00742790"/>
    <w:rsid w:val="0074293E"/>
    <w:rsid w:val="0074295B"/>
    <w:rsid w:val="00742987"/>
    <w:rsid w:val="00742D02"/>
    <w:rsid w:val="00742D66"/>
    <w:rsid w:val="00742D8E"/>
    <w:rsid w:val="00742DD1"/>
    <w:rsid w:val="00742FBC"/>
    <w:rsid w:val="0074309A"/>
    <w:rsid w:val="007437E8"/>
    <w:rsid w:val="0074388D"/>
    <w:rsid w:val="00743903"/>
    <w:rsid w:val="00743A84"/>
    <w:rsid w:val="00743BF9"/>
    <w:rsid w:val="00743CAF"/>
    <w:rsid w:val="00743CE8"/>
    <w:rsid w:val="00743D1B"/>
    <w:rsid w:val="00743D7F"/>
    <w:rsid w:val="00743DE5"/>
    <w:rsid w:val="0074412A"/>
    <w:rsid w:val="0074438F"/>
    <w:rsid w:val="00744406"/>
    <w:rsid w:val="00744505"/>
    <w:rsid w:val="00744588"/>
    <w:rsid w:val="007445FE"/>
    <w:rsid w:val="0074463E"/>
    <w:rsid w:val="00744925"/>
    <w:rsid w:val="0074492A"/>
    <w:rsid w:val="0074498B"/>
    <w:rsid w:val="007449C3"/>
    <w:rsid w:val="007449C7"/>
    <w:rsid w:val="00744B4C"/>
    <w:rsid w:val="00744CAC"/>
    <w:rsid w:val="00744D7C"/>
    <w:rsid w:val="00745069"/>
    <w:rsid w:val="007451E4"/>
    <w:rsid w:val="00745204"/>
    <w:rsid w:val="00745542"/>
    <w:rsid w:val="007455F7"/>
    <w:rsid w:val="00745B43"/>
    <w:rsid w:val="00745C65"/>
    <w:rsid w:val="007460D9"/>
    <w:rsid w:val="00746D5E"/>
    <w:rsid w:val="00746F51"/>
    <w:rsid w:val="007470B0"/>
    <w:rsid w:val="007470D1"/>
    <w:rsid w:val="007471F0"/>
    <w:rsid w:val="00747204"/>
    <w:rsid w:val="00747217"/>
    <w:rsid w:val="007472A2"/>
    <w:rsid w:val="00747441"/>
    <w:rsid w:val="00747489"/>
    <w:rsid w:val="007474F2"/>
    <w:rsid w:val="00747509"/>
    <w:rsid w:val="0074798E"/>
    <w:rsid w:val="00747A7E"/>
    <w:rsid w:val="00747C0B"/>
    <w:rsid w:val="00747C35"/>
    <w:rsid w:val="00747E80"/>
    <w:rsid w:val="00747EE9"/>
    <w:rsid w:val="00750219"/>
    <w:rsid w:val="007503D7"/>
    <w:rsid w:val="00750458"/>
    <w:rsid w:val="00750696"/>
    <w:rsid w:val="00750919"/>
    <w:rsid w:val="00750A43"/>
    <w:rsid w:val="00750A4A"/>
    <w:rsid w:val="00750AAC"/>
    <w:rsid w:val="00750B83"/>
    <w:rsid w:val="00750CDF"/>
    <w:rsid w:val="00750E45"/>
    <w:rsid w:val="00750F8D"/>
    <w:rsid w:val="00750FB7"/>
    <w:rsid w:val="00751023"/>
    <w:rsid w:val="007511A4"/>
    <w:rsid w:val="0075122C"/>
    <w:rsid w:val="00751432"/>
    <w:rsid w:val="00751450"/>
    <w:rsid w:val="007515C2"/>
    <w:rsid w:val="007516C9"/>
    <w:rsid w:val="0075171A"/>
    <w:rsid w:val="007519D4"/>
    <w:rsid w:val="00751AB5"/>
    <w:rsid w:val="00751B58"/>
    <w:rsid w:val="00751CCB"/>
    <w:rsid w:val="00751F08"/>
    <w:rsid w:val="0075227B"/>
    <w:rsid w:val="00752649"/>
    <w:rsid w:val="00752650"/>
    <w:rsid w:val="00752673"/>
    <w:rsid w:val="0075288F"/>
    <w:rsid w:val="00752AE6"/>
    <w:rsid w:val="00752C8D"/>
    <w:rsid w:val="00752C9D"/>
    <w:rsid w:val="00752E31"/>
    <w:rsid w:val="00752F2A"/>
    <w:rsid w:val="00752F55"/>
    <w:rsid w:val="00753080"/>
    <w:rsid w:val="00753209"/>
    <w:rsid w:val="00753245"/>
    <w:rsid w:val="00753324"/>
    <w:rsid w:val="00753433"/>
    <w:rsid w:val="007534D2"/>
    <w:rsid w:val="0075359D"/>
    <w:rsid w:val="00753769"/>
    <w:rsid w:val="007537B1"/>
    <w:rsid w:val="007538A2"/>
    <w:rsid w:val="00753ADD"/>
    <w:rsid w:val="00753B16"/>
    <w:rsid w:val="00753BE3"/>
    <w:rsid w:val="00753C30"/>
    <w:rsid w:val="00753DFA"/>
    <w:rsid w:val="00753F5C"/>
    <w:rsid w:val="00753FD6"/>
    <w:rsid w:val="0075405E"/>
    <w:rsid w:val="00754066"/>
    <w:rsid w:val="00754309"/>
    <w:rsid w:val="007544B8"/>
    <w:rsid w:val="0075452F"/>
    <w:rsid w:val="0075455E"/>
    <w:rsid w:val="00754A07"/>
    <w:rsid w:val="00754A2F"/>
    <w:rsid w:val="00754CE1"/>
    <w:rsid w:val="00754EE3"/>
    <w:rsid w:val="00754F1D"/>
    <w:rsid w:val="00754FC8"/>
    <w:rsid w:val="00755082"/>
    <w:rsid w:val="0075526C"/>
    <w:rsid w:val="007552B6"/>
    <w:rsid w:val="00755717"/>
    <w:rsid w:val="007557F5"/>
    <w:rsid w:val="0075582B"/>
    <w:rsid w:val="00755912"/>
    <w:rsid w:val="007559D8"/>
    <w:rsid w:val="00755B96"/>
    <w:rsid w:val="00755C26"/>
    <w:rsid w:val="00755F40"/>
    <w:rsid w:val="007560E8"/>
    <w:rsid w:val="00756216"/>
    <w:rsid w:val="00756296"/>
    <w:rsid w:val="007562FA"/>
    <w:rsid w:val="007563BF"/>
    <w:rsid w:val="007564E6"/>
    <w:rsid w:val="00756521"/>
    <w:rsid w:val="0075654A"/>
    <w:rsid w:val="00756872"/>
    <w:rsid w:val="00756CBD"/>
    <w:rsid w:val="00756D9E"/>
    <w:rsid w:val="00756E16"/>
    <w:rsid w:val="00756E40"/>
    <w:rsid w:val="00756E48"/>
    <w:rsid w:val="00756F9B"/>
    <w:rsid w:val="0075710B"/>
    <w:rsid w:val="00757142"/>
    <w:rsid w:val="0075716E"/>
    <w:rsid w:val="00757324"/>
    <w:rsid w:val="007576F4"/>
    <w:rsid w:val="00757C36"/>
    <w:rsid w:val="00757C9F"/>
    <w:rsid w:val="00757DE0"/>
    <w:rsid w:val="00757EB6"/>
    <w:rsid w:val="00760078"/>
    <w:rsid w:val="00760300"/>
    <w:rsid w:val="0076064E"/>
    <w:rsid w:val="0076076C"/>
    <w:rsid w:val="007607D3"/>
    <w:rsid w:val="00760828"/>
    <w:rsid w:val="00760BDB"/>
    <w:rsid w:val="00760C78"/>
    <w:rsid w:val="00760C84"/>
    <w:rsid w:val="00760ED8"/>
    <w:rsid w:val="0076109E"/>
    <w:rsid w:val="00761201"/>
    <w:rsid w:val="00761513"/>
    <w:rsid w:val="0076187C"/>
    <w:rsid w:val="00761881"/>
    <w:rsid w:val="00761AE9"/>
    <w:rsid w:val="00761B14"/>
    <w:rsid w:val="00761E7F"/>
    <w:rsid w:val="00761EC9"/>
    <w:rsid w:val="00761FD6"/>
    <w:rsid w:val="00762163"/>
    <w:rsid w:val="007624E2"/>
    <w:rsid w:val="00762923"/>
    <w:rsid w:val="00762AB5"/>
    <w:rsid w:val="00762AB8"/>
    <w:rsid w:val="00762CB8"/>
    <w:rsid w:val="00762F3E"/>
    <w:rsid w:val="00763345"/>
    <w:rsid w:val="0076340B"/>
    <w:rsid w:val="0076367E"/>
    <w:rsid w:val="0076370A"/>
    <w:rsid w:val="0076392B"/>
    <w:rsid w:val="00763B32"/>
    <w:rsid w:val="00763B4B"/>
    <w:rsid w:val="00763F50"/>
    <w:rsid w:val="00763FCF"/>
    <w:rsid w:val="00763FF5"/>
    <w:rsid w:val="00764066"/>
    <w:rsid w:val="00764204"/>
    <w:rsid w:val="00764243"/>
    <w:rsid w:val="007642F6"/>
    <w:rsid w:val="007644E1"/>
    <w:rsid w:val="007646E2"/>
    <w:rsid w:val="00764718"/>
    <w:rsid w:val="00764757"/>
    <w:rsid w:val="0076491C"/>
    <w:rsid w:val="007649C5"/>
    <w:rsid w:val="00764A15"/>
    <w:rsid w:val="00764A4C"/>
    <w:rsid w:val="00764B70"/>
    <w:rsid w:val="00764CCF"/>
    <w:rsid w:val="00764E02"/>
    <w:rsid w:val="00764EB2"/>
    <w:rsid w:val="0076504D"/>
    <w:rsid w:val="00765169"/>
    <w:rsid w:val="007651DC"/>
    <w:rsid w:val="00765237"/>
    <w:rsid w:val="0076532B"/>
    <w:rsid w:val="00765495"/>
    <w:rsid w:val="007654B9"/>
    <w:rsid w:val="007657B5"/>
    <w:rsid w:val="007658C3"/>
    <w:rsid w:val="0076598A"/>
    <w:rsid w:val="007659C3"/>
    <w:rsid w:val="00765A97"/>
    <w:rsid w:val="00765BF8"/>
    <w:rsid w:val="00765C2A"/>
    <w:rsid w:val="00765FBB"/>
    <w:rsid w:val="00765FD4"/>
    <w:rsid w:val="00766186"/>
    <w:rsid w:val="00766188"/>
    <w:rsid w:val="00766192"/>
    <w:rsid w:val="007663AE"/>
    <w:rsid w:val="007663C0"/>
    <w:rsid w:val="0076653E"/>
    <w:rsid w:val="0076656F"/>
    <w:rsid w:val="0076661D"/>
    <w:rsid w:val="007668CF"/>
    <w:rsid w:val="00766BFD"/>
    <w:rsid w:val="00766CA0"/>
    <w:rsid w:val="00766D09"/>
    <w:rsid w:val="00766E11"/>
    <w:rsid w:val="00766F12"/>
    <w:rsid w:val="00766FA6"/>
    <w:rsid w:val="00766FC2"/>
    <w:rsid w:val="00767126"/>
    <w:rsid w:val="007674E6"/>
    <w:rsid w:val="00767582"/>
    <w:rsid w:val="00767662"/>
    <w:rsid w:val="007677D1"/>
    <w:rsid w:val="007679F4"/>
    <w:rsid w:val="00767B16"/>
    <w:rsid w:val="00767BD4"/>
    <w:rsid w:val="00767D37"/>
    <w:rsid w:val="00767D6F"/>
    <w:rsid w:val="00767F32"/>
    <w:rsid w:val="00767F6A"/>
    <w:rsid w:val="00767F8A"/>
    <w:rsid w:val="00770008"/>
    <w:rsid w:val="0077006D"/>
    <w:rsid w:val="007700D4"/>
    <w:rsid w:val="0077028B"/>
    <w:rsid w:val="00770338"/>
    <w:rsid w:val="007703FD"/>
    <w:rsid w:val="007709DE"/>
    <w:rsid w:val="00770BE9"/>
    <w:rsid w:val="00770CDC"/>
    <w:rsid w:val="00770EF9"/>
    <w:rsid w:val="0077151B"/>
    <w:rsid w:val="0077187F"/>
    <w:rsid w:val="007718D2"/>
    <w:rsid w:val="00771D3E"/>
    <w:rsid w:val="007720A3"/>
    <w:rsid w:val="007720ED"/>
    <w:rsid w:val="007720F6"/>
    <w:rsid w:val="007722B4"/>
    <w:rsid w:val="0077250B"/>
    <w:rsid w:val="0077259D"/>
    <w:rsid w:val="00772AAC"/>
    <w:rsid w:val="00772EAB"/>
    <w:rsid w:val="00772EE4"/>
    <w:rsid w:val="007736CF"/>
    <w:rsid w:val="007739BF"/>
    <w:rsid w:val="00774149"/>
    <w:rsid w:val="00774585"/>
    <w:rsid w:val="007747B8"/>
    <w:rsid w:val="007748E5"/>
    <w:rsid w:val="00774A26"/>
    <w:rsid w:val="00774AC9"/>
    <w:rsid w:val="00774C82"/>
    <w:rsid w:val="00775017"/>
    <w:rsid w:val="007751F1"/>
    <w:rsid w:val="00775348"/>
    <w:rsid w:val="00775480"/>
    <w:rsid w:val="00775506"/>
    <w:rsid w:val="00775580"/>
    <w:rsid w:val="007755F3"/>
    <w:rsid w:val="007757FB"/>
    <w:rsid w:val="0077587F"/>
    <w:rsid w:val="00775A95"/>
    <w:rsid w:val="00775C33"/>
    <w:rsid w:val="00775C58"/>
    <w:rsid w:val="00775EA7"/>
    <w:rsid w:val="00776153"/>
    <w:rsid w:val="00776247"/>
    <w:rsid w:val="00776308"/>
    <w:rsid w:val="0077631B"/>
    <w:rsid w:val="0077677A"/>
    <w:rsid w:val="007767FA"/>
    <w:rsid w:val="00776968"/>
    <w:rsid w:val="00776AB1"/>
    <w:rsid w:val="00776B09"/>
    <w:rsid w:val="00777086"/>
    <w:rsid w:val="00777358"/>
    <w:rsid w:val="00777395"/>
    <w:rsid w:val="007773AF"/>
    <w:rsid w:val="00777552"/>
    <w:rsid w:val="00777558"/>
    <w:rsid w:val="00777852"/>
    <w:rsid w:val="00777B83"/>
    <w:rsid w:val="00777D3F"/>
    <w:rsid w:val="007800AA"/>
    <w:rsid w:val="00780156"/>
    <w:rsid w:val="007801B1"/>
    <w:rsid w:val="007803CE"/>
    <w:rsid w:val="00780538"/>
    <w:rsid w:val="0078066D"/>
    <w:rsid w:val="007806A6"/>
    <w:rsid w:val="00780764"/>
    <w:rsid w:val="00780956"/>
    <w:rsid w:val="00780BDF"/>
    <w:rsid w:val="00780C21"/>
    <w:rsid w:val="00780DB9"/>
    <w:rsid w:val="00780F46"/>
    <w:rsid w:val="007810DC"/>
    <w:rsid w:val="007811AE"/>
    <w:rsid w:val="007811ED"/>
    <w:rsid w:val="0078125D"/>
    <w:rsid w:val="007812BD"/>
    <w:rsid w:val="0078131B"/>
    <w:rsid w:val="00781471"/>
    <w:rsid w:val="007814E0"/>
    <w:rsid w:val="00781516"/>
    <w:rsid w:val="0078157E"/>
    <w:rsid w:val="00781685"/>
    <w:rsid w:val="0078193A"/>
    <w:rsid w:val="00781C4E"/>
    <w:rsid w:val="00782014"/>
    <w:rsid w:val="0078244C"/>
    <w:rsid w:val="00782566"/>
    <w:rsid w:val="007825F9"/>
    <w:rsid w:val="00782A9F"/>
    <w:rsid w:val="00782AEE"/>
    <w:rsid w:val="00782CB6"/>
    <w:rsid w:val="00782F10"/>
    <w:rsid w:val="00782FF0"/>
    <w:rsid w:val="007835C9"/>
    <w:rsid w:val="007835CE"/>
    <w:rsid w:val="007836DC"/>
    <w:rsid w:val="007838D0"/>
    <w:rsid w:val="007839EC"/>
    <w:rsid w:val="00783B03"/>
    <w:rsid w:val="00783F2B"/>
    <w:rsid w:val="0078405C"/>
    <w:rsid w:val="00784364"/>
    <w:rsid w:val="00784ABC"/>
    <w:rsid w:val="00784B62"/>
    <w:rsid w:val="00784C2A"/>
    <w:rsid w:val="00784C77"/>
    <w:rsid w:val="00784EDE"/>
    <w:rsid w:val="00784F81"/>
    <w:rsid w:val="00784FCA"/>
    <w:rsid w:val="0078502D"/>
    <w:rsid w:val="00785032"/>
    <w:rsid w:val="007855F5"/>
    <w:rsid w:val="00785A6A"/>
    <w:rsid w:val="00785A8C"/>
    <w:rsid w:val="0078610B"/>
    <w:rsid w:val="0078649F"/>
    <w:rsid w:val="00786659"/>
    <w:rsid w:val="007867FE"/>
    <w:rsid w:val="00786884"/>
    <w:rsid w:val="007869B7"/>
    <w:rsid w:val="00786C2B"/>
    <w:rsid w:val="00786EE2"/>
    <w:rsid w:val="00787147"/>
    <w:rsid w:val="007874CA"/>
    <w:rsid w:val="00787700"/>
    <w:rsid w:val="007879D9"/>
    <w:rsid w:val="00787A8F"/>
    <w:rsid w:val="00787AD9"/>
    <w:rsid w:val="00787CFB"/>
    <w:rsid w:val="00787DFE"/>
    <w:rsid w:val="0079007F"/>
    <w:rsid w:val="00790441"/>
    <w:rsid w:val="007908AE"/>
    <w:rsid w:val="007908E7"/>
    <w:rsid w:val="00790B1E"/>
    <w:rsid w:val="00790C29"/>
    <w:rsid w:val="00790EA3"/>
    <w:rsid w:val="00790F0C"/>
    <w:rsid w:val="00791086"/>
    <w:rsid w:val="00791531"/>
    <w:rsid w:val="00791823"/>
    <w:rsid w:val="00791858"/>
    <w:rsid w:val="00791921"/>
    <w:rsid w:val="00791BE2"/>
    <w:rsid w:val="00791FCA"/>
    <w:rsid w:val="007920CE"/>
    <w:rsid w:val="0079260F"/>
    <w:rsid w:val="007926D5"/>
    <w:rsid w:val="0079271D"/>
    <w:rsid w:val="007927A2"/>
    <w:rsid w:val="007927D2"/>
    <w:rsid w:val="00792B89"/>
    <w:rsid w:val="00792DA9"/>
    <w:rsid w:val="00792FF0"/>
    <w:rsid w:val="00792FF9"/>
    <w:rsid w:val="00793067"/>
    <w:rsid w:val="0079307D"/>
    <w:rsid w:val="0079356B"/>
    <w:rsid w:val="007936D5"/>
    <w:rsid w:val="00793AF2"/>
    <w:rsid w:val="00793AF7"/>
    <w:rsid w:val="00793B8B"/>
    <w:rsid w:val="00793EBD"/>
    <w:rsid w:val="007942D2"/>
    <w:rsid w:val="007943DB"/>
    <w:rsid w:val="00794871"/>
    <w:rsid w:val="007948B3"/>
    <w:rsid w:val="007949F1"/>
    <w:rsid w:val="00794B4A"/>
    <w:rsid w:val="00794C5B"/>
    <w:rsid w:val="00794DDD"/>
    <w:rsid w:val="00794EDE"/>
    <w:rsid w:val="007951B8"/>
    <w:rsid w:val="007957BB"/>
    <w:rsid w:val="007957DD"/>
    <w:rsid w:val="0079599F"/>
    <w:rsid w:val="00795C7B"/>
    <w:rsid w:val="007961A2"/>
    <w:rsid w:val="00796268"/>
    <w:rsid w:val="00796323"/>
    <w:rsid w:val="0079637C"/>
    <w:rsid w:val="007963A5"/>
    <w:rsid w:val="0079641A"/>
    <w:rsid w:val="00796566"/>
    <w:rsid w:val="00796899"/>
    <w:rsid w:val="007969CA"/>
    <w:rsid w:val="007969CD"/>
    <w:rsid w:val="007969F2"/>
    <w:rsid w:val="00796C48"/>
    <w:rsid w:val="00796E8C"/>
    <w:rsid w:val="00796ED2"/>
    <w:rsid w:val="00796F70"/>
    <w:rsid w:val="0079723D"/>
    <w:rsid w:val="007973F8"/>
    <w:rsid w:val="00797486"/>
    <w:rsid w:val="007974C6"/>
    <w:rsid w:val="007977AF"/>
    <w:rsid w:val="007977BA"/>
    <w:rsid w:val="00797900"/>
    <w:rsid w:val="007979CE"/>
    <w:rsid w:val="00797AF2"/>
    <w:rsid w:val="00797B0E"/>
    <w:rsid w:val="00797C43"/>
    <w:rsid w:val="00797D50"/>
    <w:rsid w:val="00797E94"/>
    <w:rsid w:val="00797F8A"/>
    <w:rsid w:val="007A01A5"/>
    <w:rsid w:val="007A0369"/>
    <w:rsid w:val="007A0392"/>
    <w:rsid w:val="007A048A"/>
    <w:rsid w:val="007A04C6"/>
    <w:rsid w:val="007A05F9"/>
    <w:rsid w:val="007A0699"/>
    <w:rsid w:val="007A06A2"/>
    <w:rsid w:val="007A0785"/>
    <w:rsid w:val="007A088A"/>
    <w:rsid w:val="007A0892"/>
    <w:rsid w:val="007A08CE"/>
    <w:rsid w:val="007A0BEB"/>
    <w:rsid w:val="007A0CA8"/>
    <w:rsid w:val="007A0FC4"/>
    <w:rsid w:val="007A1047"/>
    <w:rsid w:val="007A1069"/>
    <w:rsid w:val="007A138F"/>
    <w:rsid w:val="007A141E"/>
    <w:rsid w:val="007A18FF"/>
    <w:rsid w:val="007A1C04"/>
    <w:rsid w:val="007A2341"/>
    <w:rsid w:val="007A249D"/>
    <w:rsid w:val="007A257D"/>
    <w:rsid w:val="007A2685"/>
    <w:rsid w:val="007A28C9"/>
    <w:rsid w:val="007A2C33"/>
    <w:rsid w:val="007A2C66"/>
    <w:rsid w:val="007A2C9F"/>
    <w:rsid w:val="007A2D03"/>
    <w:rsid w:val="007A326A"/>
    <w:rsid w:val="007A3499"/>
    <w:rsid w:val="007A35D3"/>
    <w:rsid w:val="007A360E"/>
    <w:rsid w:val="007A374C"/>
    <w:rsid w:val="007A3888"/>
    <w:rsid w:val="007A3E12"/>
    <w:rsid w:val="007A3E17"/>
    <w:rsid w:val="007A3E3D"/>
    <w:rsid w:val="007A3EE7"/>
    <w:rsid w:val="007A3F26"/>
    <w:rsid w:val="007A3F46"/>
    <w:rsid w:val="007A416B"/>
    <w:rsid w:val="007A41E6"/>
    <w:rsid w:val="007A4449"/>
    <w:rsid w:val="007A45CF"/>
    <w:rsid w:val="007A4C25"/>
    <w:rsid w:val="007A4C4F"/>
    <w:rsid w:val="007A4E92"/>
    <w:rsid w:val="007A4EB6"/>
    <w:rsid w:val="007A5224"/>
    <w:rsid w:val="007A54CC"/>
    <w:rsid w:val="007A54F6"/>
    <w:rsid w:val="007A55B6"/>
    <w:rsid w:val="007A564A"/>
    <w:rsid w:val="007A5899"/>
    <w:rsid w:val="007A5A3C"/>
    <w:rsid w:val="007A5B21"/>
    <w:rsid w:val="007A5B67"/>
    <w:rsid w:val="007A5E05"/>
    <w:rsid w:val="007A5E36"/>
    <w:rsid w:val="007A5E3A"/>
    <w:rsid w:val="007A5E73"/>
    <w:rsid w:val="007A61D3"/>
    <w:rsid w:val="007A6412"/>
    <w:rsid w:val="007A6661"/>
    <w:rsid w:val="007A6676"/>
    <w:rsid w:val="007A67FC"/>
    <w:rsid w:val="007A68C4"/>
    <w:rsid w:val="007A6C59"/>
    <w:rsid w:val="007A6CD1"/>
    <w:rsid w:val="007A6ECB"/>
    <w:rsid w:val="007A6F70"/>
    <w:rsid w:val="007A7003"/>
    <w:rsid w:val="007A707A"/>
    <w:rsid w:val="007A7120"/>
    <w:rsid w:val="007A743A"/>
    <w:rsid w:val="007A77E8"/>
    <w:rsid w:val="007A7965"/>
    <w:rsid w:val="007A7AA4"/>
    <w:rsid w:val="007A7B7E"/>
    <w:rsid w:val="007A7BE3"/>
    <w:rsid w:val="007A7C27"/>
    <w:rsid w:val="007A7D91"/>
    <w:rsid w:val="007B0061"/>
    <w:rsid w:val="007B021B"/>
    <w:rsid w:val="007B0954"/>
    <w:rsid w:val="007B09A9"/>
    <w:rsid w:val="007B0A8E"/>
    <w:rsid w:val="007B0BEE"/>
    <w:rsid w:val="007B0D28"/>
    <w:rsid w:val="007B0D51"/>
    <w:rsid w:val="007B0E0B"/>
    <w:rsid w:val="007B0E29"/>
    <w:rsid w:val="007B1016"/>
    <w:rsid w:val="007B102E"/>
    <w:rsid w:val="007B10DD"/>
    <w:rsid w:val="007B145F"/>
    <w:rsid w:val="007B1528"/>
    <w:rsid w:val="007B17C2"/>
    <w:rsid w:val="007B18AD"/>
    <w:rsid w:val="007B1A80"/>
    <w:rsid w:val="007B1CF2"/>
    <w:rsid w:val="007B1E7C"/>
    <w:rsid w:val="007B1EDB"/>
    <w:rsid w:val="007B1EDD"/>
    <w:rsid w:val="007B1F1E"/>
    <w:rsid w:val="007B20C0"/>
    <w:rsid w:val="007B2257"/>
    <w:rsid w:val="007B2554"/>
    <w:rsid w:val="007B2B1F"/>
    <w:rsid w:val="007B311E"/>
    <w:rsid w:val="007B3520"/>
    <w:rsid w:val="007B3589"/>
    <w:rsid w:val="007B35BC"/>
    <w:rsid w:val="007B35DD"/>
    <w:rsid w:val="007B3610"/>
    <w:rsid w:val="007B364F"/>
    <w:rsid w:val="007B3745"/>
    <w:rsid w:val="007B3817"/>
    <w:rsid w:val="007B3936"/>
    <w:rsid w:val="007B3BC1"/>
    <w:rsid w:val="007B3C5A"/>
    <w:rsid w:val="007B3E39"/>
    <w:rsid w:val="007B4006"/>
    <w:rsid w:val="007B4288"/>
    <w:rsid w:val="007B4293"/>
    <w:rsid w:val="007B4363"/>
    <w:rsid w:val="007B437B"/>
    <w:rsid w:val="007B442C"/>
    <w:rsid w:val="007B459D"/>
    <w:rsid w:val="007B4683"/>
    <w:rsid w:val="007B4981"/>
    <w:rsid w:val="007B4AB4"/>
    <w:rsid w:val="007B4AD3"/>
    <w:rsid w:val="007B4C9F"/>
    <w:rsid w:val="007B4DD0"/>
    <w:rsid w:val="007B4DF2"/>
    <w:rsid w:val="007B4E03"/>
    <w:rsid w:val="007B4E2F"/>
    <w:rsid w:val="007B4F55"/>
    <w:rsid w:val="007B5062"/>
    <w:rsid w:val="007B5299"/>
    <w:rsid w:val="007B53FD"/>
    <w:rsid w:val="007B5452"/>
    <w:rsid w:val="007B54CA"/>
    <w:rsid w:val="007B55A5"/>
    <w:rsid w:val="007B55D9"/>
    <w:rsid w:val="007B57AF"/>
    <w:rsid w:val="007B59C4"/>
    <w:rsid w:val="007B5A33"/>
    <w:rsid w:val="007B5C7E"/>
    <w:rsid w:val="007B5E66"/>
    <w:rsid w:val="007B5E72"/>
    <w:rsid w:val="007B60B1"/>
    <w:rsid w:val="007B658C"/>
    <w:rsid w:val="007B6814"/>
    <w:rsid w:val="007B706F"/>
    <w:rsid w:val="007B715F"/>
    <w:rsid w:val="007B7372"/>
    <w:rsid w:val="007B7428"/>
    <w:rsid w:val="007B74AD"/>
    <w:rsid w:val="007B7605"/>
    <w:rsid w:val="007B7770"/>
    <w:rsid w:val="007B7818"/>
    <w:rsid w:val="007B78D9"/>
    <w:rsid w:val="007B7B96"/>
    <w:rsid w:val="007B7C5E"/>
    <w:rsid w:val="007B7CA8"/>
    <w:rsid w:val="007B7D8B"/>
    <w:rsid w:val="007B7E7E"/>
    <w:rsid w:val="007C001C"/>
    <w:rsid w:val="007C0603"/>
    <w:rsid w:val="007C07AD"/>
    <w:rsid w:val="007C0837"/>
    <w:rsid w:val="007C085B"/>
    <w:rsid w:val="007C0930"/>
    <w:rsid w:val="007C0C48"/>
    <w:rsid w:val="007C0C6E"/>
    <w:rsid w:val="007C0F59"/>
    <w:rsid w:val="007C0FDB"/>
    <w:rsid w:val="007C1055"/>
    <w:rsid w:val="007C125F"/>
    <w:rsid w:val="007C132B"/>
    <w:rsid w:val="007C14D2"/>
    <w:rsid w:val="007C1510"/>
    <w:rsid w:val="007C1856"/>
    <w:rsid w:val="007C1B0D"/>
    <w:rsid w:val="007C1CF3"/>
    <w:rsid w:val="007C1D6F"/>
    <w:rsid w:val="007C1F00"/>
    <w:rsid w:val="007C1F39"/>
    <w:rsid w:val="007C208C"/>
    <w:rsid w:val="007C21AF"/>
    <w:rsid w:val="007C24B5"/>
    <w:rsid w:val="007C278A"/>
    <w:rsid w:val="007C27AC"/>
    <w:rsid w:val="007C28BE"/>
    <w:rsid w:val="007C2DE5"/>
    <w:rsid w:val="007C304A"/>
    <w:rsid w:val="007C33EF"/>
    <w:rsid w:val="007C347C"/>
    <w:rsid w:val="007C369C"/>
    <w:rsid w:val="007C3755"/>
    <w:rsid w:val="007C3784"/>
    <w:rsid w:val="007C37BC"/>
    <w:rsid w:val="007C3812"/>
    <w:rsid w:val="007C3C8B"/>
    <w:rsid w:val="007C3CB5"/>
    <w:rsid w:val="007C3D20"/>
    <w:rsid w:val="007C3D69"/>
    <w:rsid w:val="007C3D91"/>
    <w:rsid w:val="007C4088"/>
    <w:rsid w:val="007C41F6"/>
    <w:rsid w:val="007C422B"/>
    <w:rsid w:val="007C4292"/>
    <w:rsid w:val="007C45C5"/>
    <w:rsid w:val="007C4735"/>
    <w:rsid w:val="007C485D"/>
    <w:rsid w:val="007C4D64"/>
    <w:rsid w:val="007C4DC2"/>
    <w:rsid w:val="007C4DFF"/>
    <w:rsid w:val="007C52F2"/>
    <w:rsid w:val="007C53BD"/>
    <w:rsid w:val="007C547A"/>
    <w:rsid w:val="007C55D5"/>
    <w:rsid w:val="007C565C"/>
    <w:rsid w:val="007C5D2B"/>
    <w:rsid w:val="007C5DC6"/>
    <w:rsid w:val="007C5E50"/>
    <w:rsid w:val="007C633F"/>
    <w:rsid w:val="007C634B"/>
    <w:rsid w:val="007C63E3"/>
    <w:rsid w:val="007C6466"/>
    <w:rsid w:val="007C65D2"/>
    <w:rsid w:val="007C6815"/>
    <w:rsid w:val="007C69E3"/>
    <w:rsid w:val="007C6DD2"/>
    <w:rsid w:val="007C6DDD"/>
    <w:rsid w:val="007C6E78"/>
    <w:rsid w:val="007C706E"/>
    <w:rsid w:val="007C7182"/>
    <w:rsid w:val="007C7373"/>
    <w:rsid w:val="007C73B8"/>
    <w:rsid w:val="007C7557"/>
    <w:rsid w:val="007C78A2"/>
    <w:rsid w:val="007C79C8"/>
    <w:rsid w:val="007C7CD4"/>
    <w:rsid w:val="007C7D42"/>
    <w:rsid w:val="007C7F82"/>
    <w:rsid w:val="007D0243"/>
    <w:rsid w:val="007D05D6"/>
    <w:rsid w:val="007D085A"/>
    <w:rsid w:val="007D0A1C"/>
    <w:rsid w:val="007D0DB4"/>
    <w:rsid w:val="007D0DFD"/>
    <w:rsid w:val="007D0FC8"/>
    <w:rsid w:val="007D10E5"/>
    <w:rsid w:val="007D1112"/>
    <w:rsid w:val="007D1134"/>
    <w:rsid w:val="007D137B"/>
    <w:rsid w:val="007D140A"/>
    <w:rsid w:val="007D171A"/>
    <w:rsid w:val="007D1825"/>
    <w:rsid w:val="007D1D67"/>
    <w:rsid w:val="007D1D6A"/>
    <w:rsid w:val="007D1D77"/>
    <w:rsid w:val="007D1F08"/>
    <w:rsid w:val="007D1FF1"/>
    <w:rsid w:val="007D21D7"/>
    <w:rsid w:val="007D2278"/>
    <w:rsid w:val="007D2410"/>
    <w:rsid w:val="007D248B"/>
    <w:rsid w:val="007D2956"/>
    <w:rsid w:val="007D29DD"/>
    <w:rsid w:val="007D2D86"/>
    <w:rsid w:val="007D2E08"/>
    <w:rsid w:val="007D2F33"/>
    <w:rsid w:val="007D31D8"/>
    <w:rsid w:val="007D32E9"/>
    <w:rsid w:val="007D35AF"/>
    <w:rsid w:val="007D3B72"/>
    <w:rsid w:val="007D404A"/>
    <w:rsid w:val="007D409B"/>
    <w:rsid w:val="007D413A"/>
    <w:rsid w:val="007D42E6"/>
    <w:rsid w:val="007D4540"/>
    <w:rsid w:val="007D45B2"/>
    <w:rsid w:val="007D4778"/>
    <w:rsid w:val="007D484D"/>
    <w:rsid w:val="007D4861"/>
    <w:rsid w:val="007D4866"/>
    <w:rsid w:val="007D4966"/>
    <w:rsid w:val="007D4AE9"/>
    <w:rsid w:val="007D4BBD"/>
    <w:rsid w:val="007D4DEE"/>
    <w:rsid w:val="007D4FCA"/>
    <w:rsid w:val="007D4FE5"/>
    <w:rsid w:val="007D510D"/>
    <w:rsid w:val="007D51EA"/>
    <w:rsid w:val="007D5313"/>
    <w:rsid w:val="007D554D"/>
    <w:rsid w:val="007D57FD"/>
    <w:rsid w:val="007D583B"/>
    <w:rsid w:val="007D5968"/>
    <w:rsid w:val="007D5991"/>
    <w:rsid w:val="007D599E"/>
    <w:rsid w:val="007D5C7B"/>
    <w:rsid w:val="007D5C92"/>
    <w:rsid w:val="007D5E9E"/>
    <w:rsid w:val="007D5FA2"/>
    <w:rsid w:val="007D6048"/>
    <w:rsid w:val="007D6332"/>
    <w:rsid w:val="007D63B9"/>
    <w:rsid w:val="007D650D"/>
    <w:rsid w:val="007D6C18"/>
    <w:rsid w:val="007D6CF1"/>
    <w:rsid w:val="007D7503"/>
    <w:rsid w:val="007D757D"/>
    <w:rsid w:val="007D7619"/>
    <w:rsid w:val="007D77A9"/>
    <w:rsid w:val="007D7B0C"/>
    <w:rsid w:val="007D7BCC"/>
    <w:rsid w:val="007D7C06"/>
    <w:rsid w:val="007D7C20"/>
    <w:rsid w:val="007D7D86"/>
    <w:rsid w:val="007D7DC1"/>
    <w:rsid w:val="007D7E03"/>
    <w:rsid w:val="007D7E66"/>
    <w:rsid w:val="007D7EE7"/>
    <w:rsid w:val="007D7F64"/>
    <w:rsid w:val="007E0005"/>
    <w:rsid w:val="007E011C"/>
    <w:rsid w:val="007E014E"/>
    <w:rsid w:val="007E0157"/>
    <w:rsid w:val="007E0198"/>
    <w:rsid w:val="007E01AF"/>
    <w:rsid w:val="007E02C0"/>
    <w:rsid w:val="007E0489"/>
    <w:rsid w:val="007E05C8"/>
    <w:rsid w:val="007E0606"/>
    <w:rsid w:val="007E0D8A"/>
    <w:rsid w:val="007E0EA8"/>
    <w:rsid w:val="007E0ED3"/>
    <w:rsid w:val="007E1032"/>
    <w:rsid w:val="007E14D3"/>
    <w:rsid w:val="007E1543"/>
    <w:rsid w:val="007E1630"/>
    <w:rsid w:val="007E1704"/>
    <w:rsid w:val="007E1B73"/>
    <w:rsid w:val="007E1D61"/>
    <w:rsid w:val="007E1E36"/>
    <w:rsid w:val="007E1E8C"/>
    <w:rsid w:val="007E21BD"/>
    <w:rsid w:val="007E23BB"/>
    <w:rsid w:val="007E23D4"/>
    <w:rsid w:val="007E2458"/>
    <w:rsid w:val="007E2619"/>
    <w:rsid w:val="007E2824"/>
    <w:rsid w:val="007E2FD6"/>
    <w:rsid w:val="007E3160"/>
    <w:rsid w:val="007E321D"/>
    <w:rsid w:val="007E32AE"/>
    <w:rsid w:val="007E36E5"/>
    <w:rsid w:val="007E3E27"/>
    <w:rsid w:val="007E410F"/>
    <w:rsid w:val="007E4247"/>
    <w:rsid w:val="007E43CE"/>
    <w:rsid w:val="007E44CF"/>
    <w:rsid w:val="007E4586"/>
    <w:rsid w:val="007E4DA3"/>
    <w:rsid w:val="007E4F5B"/>
    <w:rsid w:val="007E5282"/>
    <w:rsid w:val="007E52FE"/>
    <w:rsid w:val="007E5446"/>
    <w:rsid w:val="007E54D6"/>
    <w:rsid w:val="007E55F5"/>
    <w:rsid w:val="007E56D2"/>
    <w:rsid w:val="007E5705"/>
    <w:rsid w:val="007E58C4"/>
    <w:rsid w:val="007E5B4C"/>
    <w:rsid w:val="007E5E57"/>
    <w:rsid w:val="007E5EBF"/>
    <w:rsid w:val="007E5F61"/>
    <w:rsid w:val="007E612C"/>
    <w:rsid w:val="007E61DD"/>
    <w:rsid w:val="007E634B"/>
    <w:rsid w:val="007E6774"/>
    <w:rsid w:val="007E6EBF"/>
    <w:rsid w:val="007E6F06"/>
    <w:rsid w:val="007E6FB4"/>
    <w:rsid w:val="007E6FD7"/>
    <w:rsid w:val="007E700C"/>
    <w:rsid w:val="007E7540"/>
    <w:rsid w:val="007E7586"/>
    <w:rsid w:val="007E770C"/>
    <w:rsid w:val="007E790E"/>
    <w:rsid w:val="007E7980"/>
    <w:rsid w:val="007E79C9"/>
    <w:rsid w:val="007E7EF5"/>
    <w:rsid w:val="007F00F9"/>
    <w:rsid w:val="007F03ED"/>
    <w:rsid w:val="007F0537"/>
    <w:rsid w:val="007F0858"/>
    <w:rsid w:val="007F0A07"/>
    <w:rsid w:val="007F0A63"/>
    <w:rsid w:val="007F0C46"/>
    <w:rsid w:val="007F0C54"/>
    <w:rsid w:val="007F0C5B"/>
    <w:rsid w:val="007F0CCA"/>
    <w:rsid w:val="007F0EDA"/>
    <w:rsid w:val="007F0F0E"/>
    <w:rsid w:val="007F105A"/>
    <w:rsid w:val="007F12C9"/>
    <w:rsid w:val="007F149E"/>
    <w:rsid w:val="007F1714"/>
    <w:rsid w:val="007F1742"/>
    <w:rsid w:val="007F1B1D"/>
    <w:rsid w:val="007F1B24"/>
    <w:rsid w:val="007F1C9A"/>
    <w:rsid w:val="007F1CEE"/>
    <w:rsid w:val="007F1D29"/>
    <w:rsid w:val="007F1E06"/>
    <w:rsid w:val="007F21F3"/>
    <w:rsid w:val="007F22FE"/>
    <w:rsid w:val="007F24F4"/>
    <w:rsid w:val="007F2779"/>
    <w:rsid w:val="007F285C"/>
    <w:rsid w:val="007F2A38"/>
    <w:rsid w:val="007F2CBC"/>
    <w:rsid w:val="007F2DD4"/>
    <w:rsid w:val="007F302A"/>
    <w:rsid w:val="007F3573"/>
    <w:rsid w:val="007F3798"/>
    <w:rsid w:val="007F3825"/>
    <w:rsid w:val="007F3E99"/>
    <w:rsid w:val="007F3ED9"/>
    <w:rsid w:val="007F3FD2"/>
    <w:rsid w:val="007F41AA"/>
    <w:rsid w:val="007F42CD"/>
    <w:rsid w:val="007F43BE"/>
    <w:rsid w:val="007F43C1"/>
    <w:rsid w:val="007F4408"/>
    <w:rsid w:val="007F477C"/>
    <w:rsid w:val="007F4920"/>
    <w:rsid w:val="007F49FE"/>
    <w:rsid w:val="007F51EE"/>
    <w:rsid w:val="007F5496"/>
    <w:rsid w:val="007F5522"/>
    <w:rsid w:val="007F5530"/>
    <w:rsid w:val="007F572B"/>
    <w:rsid w:val="007F5769"/>
    <w:rsid w:val="007F58F4"/>
    <w:rsid w:val="007F5980"/>
    <w:rsid w:val="007F5A48"/>
    <w:rsid w:val="007F5B5C"/>
    <w:rsid w:val="007F5B64"/>
    <w:rsid w:val="007F5CE2"/>
    <w:rsid w:val="007F5D1B"/>
    <w:rsid w:val="007F5E7B"/>
    <w:rsid w:val="007F5F6C"/>
    <w:rsid w:val="007F605D"/>
    <w:rsid w:val="007F6205"/>
    <w:rsid w:val="007F6393"/>
    <w:rsid w:val="007F63AE"/>
    <w:rsid w:val="007F640F"/>
    <w:rsid w:val="007F6712"/>
    <w:rsid w:val="007F6722"/>
    <w:rsid w:val="007F6A81"/>
    <w:rsid w:val="007F6AF2"/>
    <w:rsid w:val="007F6C6E"/>
    <w:rsid w:val="007F6CC5"/>
    <w:rsid w:val="007F6CF1"/>
    <w:rsid w:val="007F6DA7"/>
    <w:rsid w:val="007F709E"/>
    <w:rsid w:val="007F7142"/>
    <w:rsid w:val="007F71A2"/>
    <w:rsid w:val="007F748D"/>
    <w:rsid w:val="007F7498"/>
    <w:rsid w:val="007F7768"/>
    <w:rsid w:val="007F7959"/>
    <w:rsid w:val="007F7CC7"/>
    <w:rsid w:val="007F7ED0"/>
    <w:rsid w:val="007F7F25"/>
    <w:rsid w:val="00800254"/>
    <w:rsid w:val="0080040B"/>
    <w:rsid w:val="00800451"/>
    <w:rsid w:val="008004CD"/>
    <w:rsid w:val="008004E8"/>
    <w:rsid w:val="008004FE"/>
    <w:rsid w:val="008007C2"/>
    <w:rsid w:val="00800977"/>
    <w:rsid w:val="00800AA1"/>
    <w:rsid w:val="00800ABA"/>
    <w:rsid w:val="00800AFF"/>
    <w:rsid w:val="00800B97"/>
    <w:rsid w:val="00800DF2"/>
    <w:rsid w:val="00800EFD"/>
    <w:rsid w:val="00800FF6"/>
    <w:rsid w:val="008012D6"/>
    <w:rsid w:val="008012DF"/>
    <w:rsid w:val="0080131B"/>
    <w:rsid w:val="008016C2"/>
    <w:rsid w:val="008018C4"/>
    <w:rsid w:val="00801915"/>
    <w:rsid w:val="008019BD"/>
    <w:rsid w:val="008019EF"/>
    <w:rsid w:val="00801CFA"/>
    <w:rsid w:val="00802111"/>
    <w:rsid w:val="0080211C"/>
    <w:rsid w:val="0080219F"/>
    <w:rsid w:val="00802209"/>
    <w:rsid w:val="0080224F"/>
    <w:rsid w:val="00802269"/>
    <w:rsid w:val="00802472"/>
    <w:rsid w:val="0080266B"/>
    <w:rsid w:val="00802AA2"/>
    <w:rsid w:val="00802D7B"/>
    <w:rsid w:val="00802DE9"/>
    <w:rsid w:val="00802EB4"/>
    <w:rsid w:val="00802F3F"/>
    <w:rsid w:val="00803096"/>
    <w:rsid w:val="0080310F"/>
    <w:rsid w:val="00803295"/>
    <w:rsid w:val="00803332"/>
    <w:rsid w:val="008033EE"/>
    <w:rsid w:val="0080343F"/>
    <w:rsid w:val="00803712"/>
    <w:rsid w:val="008039EF"/>
    <w:rsid w:val="00803D40"/>
    <w:rsid w:val="00803D91"/>
    <w:rsid w:val="00803EA3"/>
    <w:rsid w:val="008040DE"/>
    <w:rsid w:val="00804211"/>
    <w:rsid w:val="00804260"/>
    <w:rsid w:val="008043B0"/>
    <w:rsid w:val="0080469A"/>
    <w:rsid w:val="00804803"/>
    <w:rsid w:val="00804948"/>
    <w:rsid w:val="00804B61"/>
    <w:rsid w:val="00804C46"/>
    <w:rsid w:val="00804E37"/>
    <w:rsid w:val="008052C4"/>
    <w:rsid w:val="00805778"/>
    <w:rsid w:val="008057D8"/>
    <w:rsid w:val="00805A76"/>
    <w:rsid w:val="00805C8C"/>
    <w:rsid w:val="00805C9D"/>
    <w:rsid w:val="0080623D"/>
    <w:rsid w:val="008063E0"/>
    <w:rsid w:val="00806491"/>
    <w:rsid w:val="00806577"/>
    <w:rsid w:val="0080657C"/>
    <w:rsid w:val="008067FE"/>
    <w:rsid w:val="00806E5E"/>
    <w:rsid w:val="008070A0"/>
    <w:rsid w:val="00807401"/>
    <w:rsid w:val="008075B2"/>
    <w:rsid w:val="008078B4"/>
    <w:rsid w:val="00807A08"/>
    <w:rsid w:val="00807B8B"/>
    <w:rsid w:val="00807EF6"/>
    <w:rsid w:val="00807FAA"/>
    <w:rsid w:val="0081001A"/>
    <w:rsid w:val="0081003D"/>
    <w:rsid w:val="00810321"/>
    <w:rsid w:val="0081079F"/>
    <w:rsid w:val="008107E3"/>
    <w:rsid w:val="00810812"/>
    <w:rsid w:val="00810835"/>
    <w:rsid w:val="0081084A"/>
    <w:rsid w:val="008109C6"/>
    <w:rsid w:val="00810B91"/>
    <w:rsid w:val="00810D57"/>
    <w:rsid w:val="00810ED8"/>
    <w:rsid w:val="00810F06"/>
    <w:rsid w:val="00811024"/>
    <w:rsid w:val="00811045"/>
    <w:rsid w:val="008110E3"/>
    <w:rsid w:val="00811207"/>
    <w:rsid w:val="0081124C"/>
    <w:rsid w:val="008112FF"/>
    <w:rsid w:val="0081180A"/>
    <w:rsid w:val="008119D4"/>
    <w:rsid w:val="00811A88"/>
    <w:rsid w:val="00811C91"/>
    <w:rsid w:val="00811F1D"/>
    <w:rsid w:val="008120B1"/>
    <w:rsid w:val="008120BD"/>
    <w:rsid w:val="008120F6"/>
    <w:rsid w:val="00812677"/>
    <w:rsid w:val="00812758"/>
    <w:rsid w:val="008128C8"/>
    <w:rsid w:val="008128E7"/>
    <w:rsid w:val="00812A35"/>
    <w:rsid w:val="00812AF9"/>
    <w:rsid w:val="00812BE9"/>
    <w:rsid w:val="00812E09"/>
    <w:rsid w:val="00812EDC"/>
    <w:rsid w:val="008131B4"/>
    <w:rsid w:val="008131FB"/>
    <w:rsid w:val="00813200"/>
    <w:rsid w:val="00813532"/>
    <w:rsid w:val="00813583"/>
    <w:rsid w:val="0081368C"/>
    <w:rsid w:val="008139D9"/>
    <w:rsid w:val="008139F0"/>
    <w:rsid w:val="00813B68"/>
    <w:rsid w:val="00813CBB"/>
    <w:rsid w:val="00813D74"/>
    <w:rsid w:val="00813FD8"/>
    <w:rsid w:val="00814086"/>
    <w:rsid w:val="0081431A"/>
    <w:rsid w:val="00814392"/>
    <w:rsid w:val="0081467C"/>
    <w:rsid w:val="008146F0"/>
    <w:rsid w:val="0081472F"/>
    <w:rsid w:val="008148AA"/>
    <w:rsid w:val="008149B6"/>
    <w:rsid w:val="00814C25"/>
    <w:rsid w:val="0081500D"/>
    <w:rsid w:val="00815297"/>
    <w:rsid w:val="0081529B"/>
    <w:rsid w:val="00815415"/>
    <w:rsid w:val="00815499"/>
    <w:rsid w:val="00815511"/>
    <w:rsid w:val="0081558C"/>
    <w:rsid w:val="008155FB"/>
    <w:rsid w:val="0081568F"/>
    <w:rsid w:val="008156F5"/>
    <w:rsid w:val="00815847"/>
    <w:rsid w:val="00815B69"/>
    <w:rsid w:val="00815B75"/>
    <w:rsid w:val="00815E74"/>
    <w:rsid w:val="00815EFA"/>
    <w:rsid w:val="00816259"/>
    <w:rsid w:val="008162BA"/>
    <w:rsid w:val="00816449"/>
    <w:rsid w:val="008166F2"/>
    <w:rsid w:val="0081677E"/>
    <w:rsid w:val="0081679D"/>
    <w:rsid w:val="008169AC"/>
    <w:rsid w:val="008169D0"/>
    <w:rsid w:val="00816AF8"/>
    <w:rsid w:val="00816E0E"/>
    <w:rsid w:val="00816F12"/>
    <w:rsid w:val="00817100"/>
    <w:rsid w:val="00817161"/>
    <w:rsid w:val="0081718B"/>
    <w:rsid w:val="008171FB"/>
    <w:rsid w:val="00817332"/>
    <w:rsid w:val="008173E2"/>
    <w:rsid w:val="0081770A"/>
    <w:rsid w:val="0081776F"/>
    <w:rsid w:val="00817994"/>
    <w:rsid w:val="008179C1"/>
    <w:rsid w:val="00817A46"/>
    <w:rsid w:val="0082002C"/>
    <w:rsid w:val="008201AE"/>
    <w:rsid w:val="008202C2"/>
    <w:rsid w:val="008207BE"/>
    <w:rsid w:val="0082086D"/>
    <w:rsid w:val="00820F21"/>
    <w:rsid w:val="008210BA"/>
    <w:rsid w:val="0082148C"/>
    <w:rsid w:val="008215FC"/>
    <w:rsid w:val="00821731"/>
    <w:rsid w:val="00821BB9"/>
    <w:rsid w:val="00821CA0"/>
    <w:rsid w:val="0082212C"/>
    <w:rsid w:val="00822172"/>
    <w:rsid w:val="00822237"/>
    <w:rsid w:val="00822278"/>
    <w:rsid w:val="008222F3"/>
    <w:rsid w:val="00822346"/>
    <w:rsid w:val="008223FC"/>
    <w:rsid w:val="008224BF"/>
    <w:rsid w:val="008225A8"/>
    <w:rsid w:val="00822837"/>
    <w:rsid w:val="008229D1"/>
    <w:rsid w:val="00822A37"/>
    <w:rsid w:val="00822B53"/>
    <w:rsid w:val="00822B7F"/>
    <w:rsid w:val="00822D23"/>
    <w:rsid w:val="00822E61"/>
    <w:rsid w:val="008232B7"/>
    <w:rsid w:val="00823878"/>
    <w:rsid w:val="008238D7"/>
    <w:rsid w:val="0082399D"/>
    <w:rsid w:val="008239F6"/>
    <w:rsid w:val="00823C14"/>
    <w:rsid w:val="00823C58"/>
    <w:rsid w:val="00823C8E"/>
    <w:rsid w:val="008240B1"/>
    <w:rsid w:val="00824213"/>
    <w:rsid w:val="008244E0"/>
    <w:rsid w:val="00824598"/>
    <w:rsid w:val="0082475E"/>
    <w:rsid w:val="00824B46"/>
    <w:rsid w:val="00824E3E"/>
    <w:rsid w:val="00824F24"/>
    <w:rsid w:val="00825295"/>
    <w:rsid w:val="008252F2"/>
    <w:rsid w:val="00825416"/>
    <w:rsid w:val="008255FF"/>
    <w:rsid w:val="00825603"/>
    <w:rsid w:val="00825740"/>
    <w:rsid w:val="00825A8E"/>
    <w:rsid w:val="00825AA4"/>
    <w:rsid w:val="00825BCA"/>
    <w:rsid w:val="00825D52"/>
    <w:rsid w:val="00825EBD"/>
    <w:rsid w:val="0082606B"/>
    <w:rsid w:val="0082619A"/>
    <w:rsid w:val="0082624C"/>
    <w:rsid w:val="0082648E"/>
    <w:rsid w:val="0082660B"/>
    <w:rsid w:val="0082675E"/>
    <w:rsid w:val="00826766"/>
    <w:rsid w:val="008267D3"/>
    <w:rsid w:val="00826937"/>
    <w:rsid w:val="00826993"/>
    <w:rsid w:val="00826AF3"/>
    <w:rsid w:val="00826C0E"/>
    <w:rsid w:val="00826C48"/>
    <w:rsid w:val="00826C51"/>
    <w:rsid w:val="00826E61"/>
    <w:rsid w:val="008274F1"/>
    <w:rsid w:val="00827892"/>
    <w:rsid w:val="008279A1"/>
    <w:rsid w:val="00827C3B"/>
    <w:rsid w:val="00827D95"/>
    <w:rsid w:val="00830297"/>
    <w:rsid w:val="008302EC"/>
    <w:rsid w:val="0083032B"/>
    <w:rsid w:val="0083041E"/>
    <w:rsid w:val="0083042A"/>
    <w:rsid w:val="0083048D"/>
    <w:rsid w:val="00830517"/>
    <w:rsid w:val="008307D9"/>
    <w:rsid w:val="00830976"/>
    <w:rsid w:val="00830CEA"/>
    <w:rsid w:val="00831005"/>
    <w:rsid w:val="00831057"/>
    <w:rsid w:val="008310BB"/>
    <w:rsid w:val="0083113D"/>
    <w:rsid w:val="0083125C"/>
    <w:rsid w:val="0083131A"/>
    <w:rsid w:val="0083136E"/>
    <w:rsid w:val="0083160A"/>
    <w:rsid w:val="0083160F"/>
    <w:rsid w:val="008316C7"/>
    <w:rsid w:val="00831861"/>
    <w:rsid w:val="008318CD"/>
    <w:rsid w:val="00831A86"/>
    <w:rsid w:val="00831D69"/>
    <w:rsid w:val="00831DE8"/>
    <w:rsid w:val="00831E10"/>
    <w:rsid w:val="00831E46"/>
    <w:rsid w:val="0083205E"/>
    <w:rsid w:val="00832543"/>
    <w:rsid w:val="00832823"/>
    <w:rsid w:val="00832937"/>
    <w:rsid w:val="008329D0"/>
    <w:rsid w:val="008329EE"/>
    <w:rsid w:val="00832AC7"/>
    <w:rsid w:val="00832B34"/>
    <w:rsid w:val="00832B43"/>
    <w:rsid w:val="00832B93"/>
    <w:rsid w:val="00832BC2"/>
    <w:rsid w:val="00832C83"/>
    <w:rsid w:val="00832E9F"/>
    <w:rsid w:val="00832EFB"/>
    <w:rsid w:val="008330AE"/>
    <w:rsid w:val="0083316E"/>
    <w:rsid w:val="0083323D"/>
    <w:rsid w:val="008334B8"/>
    <w:rsid w:val="00833624"/>
    <w:rsid w:val="0083378C"/>
    <w:rsid w:val="008339F9"/>
    <w:rsid w:val="00833A09"/>
    <w:rsid w:val="00833A1D"/>
    <w:rsid w:val="00833B91"/>
    <w:rsid w:val="00833EBD"/>
    <w:rsid w:val="00833F91"/>
    <w:rsid w:val="00833FA2"/>
    <w:rsid w:val="008343C4"/>
    <w:rsid w:val="0083448C"/>
    <w:rsid w:val="008344BD"/>
    <w:rsid w:val="008345A2"/>
    <w:rsid w:val="00834772"/>
    <w:rsid w:val="0083493E"/>
    <w:rsid w:val="00834A94"/>
    <w:rsid w:val="00834D29"/>
    <w:rsid w:val="00834F99"/>
    <w:rsid w:val="0083516C"/>
    <w:rsid w:val="008355AE"/>
    <w:rsid w:val="008357E6"/>
    <w:rsid w:val="00835937"/>
    <w:rsid w:val="00835AD7"/>
    <w:rsid w:val="00835C42"/>
    <w:rsid w:val="00835C63"/>
    <w:rsid w:val="00835D3D"/>
    <w:rsid w:val="00835E09"/>
    <w:rsid w:val="00835EE4"/>
    <w:rsid w:val="00835F67"/>
    <w:rsid w:val="00836051"/>
    <w:rsid w:val="008361EC"/>
    <w:rsid w:val="008361F4"/>
    <w:rsid w:val="008366A2"/>
    <w:rsid w:val="008367A1"/>
    <w:rsid w:val="008368AD"/>
    <w:rsid w:val="00836C55"/>
    <w:rsid w:val="00836ECE"/>
    <w:rsid w:val="0083724B"/>
    <w:rsid w:val="008372BF"/>
    <w:rsid w:val="00837372"/>
    <w:rsid w:val="008373AB"/>
    <w:rsid w:val="008374B9"/>
    <w:rsid w:val="0083752B"/>
    <w:rsid w:val="00837821"/>
    <w:rsid w:val="008379AE"/>
    <w:rsid w:val="00837A16"/>
    <w:rsid w:val="00837A5B"/>
    <w:rsid w:val="00837A8D"/>
    <w:rsid w:val="00837B7B"/>
    <w:rsid w:val="00837DF4"/>
    <w:rsid w:val="00837E1B"/>
    <w:rsid w:val="00840255"/>
    <w:rsid w:val="0084026F"/>
    <w:rsid w:val="00840854"/>
    <w:rsid w:val="008408BD"/>
    <w:rsid w:val="00840E8D"/>
    <w:rsid w:val="008410F4"/>
    <w:rsid w:val="00841119"/>
    <w:rsid w:val="0084136E"/>
    <w:rsid w:val="008415DC"/>
    <w:rsid w:val="00841700"/>
    <w:rsid w:val="00841763"/>
    <w:rsid w:val="00841765"/>
    <w:rsid w:val="00841922"/>
    <w:rsid w:val="00841C02"/>
    <w:rsid w:val="00841C1A"/>
    <w:rsid w:val="00841D4E"/>
    <w:rsid w:val="00841DAD"/>
    <w:rsid w:val="008420AC"/>
    <w:rsid w:val="008420C1"/>
    <w:rsid w:val="0084224F"/>
    <w:rsid w:val="008422FE"/>
    <w:rsid w:val="0084243A"/>
    <w:rsid w:val="008425A2"/>
    <w:rsid w:val="00842A8D"/>
    <w:rsid w:val="00842D57"/>
    <w:rsid w:val="00842F0D"/>
    <w:rsid w:val="00842F35"/>
    <w:rsid w:val="00842F8B"/>
    <w:rsid w:val="008430EC"/>
    <w:rsid w:val="008436B2"/>
    <w:rsid w:val="0084379A"/>
    <w:rsid w:val="008437BC"/>
    <w:rsid w:val="00843D1E"/>
    <w:rsid w:val="00843F12"/>
    <w:rsid w:val="00844094"/>
    <w:rsid w:val="008440C4"/>
    <w:rsid w:val="008442A3"/>
    <w:rsid w:val="008443A1"/>
    <w:rsid w:val="00844472"/>
    <w:rsid w:val="008449C3"/>
    <w:rsid w:val="00844D5B"/>
    <w:rsid w:val="00844D8C"/>
    <w:rsid w:val="0084507A"/>
    <w:rsid w:val="00845195"/>
    <w:rsid w:val="008453D7"/>
    <w:rsid w:val="00845472"/>
    <w:rsid w:val="00845565"/>
    <w:rsid w:val="008455FA"/>
    <w:rsid w:val="00845650"/>
    <w:rsid w:val="00845983"/>
    <w:rsid w:val="008459F4"/>
    <w:rsid w:val="00845B58"/>
    <w:rsid w:val="00845CBA"/>
    <w:rsid w:val="00845E47"/>
    <w:rsid w:val="008461EF"/>
    <w:rsid w:val="008463E4"/>
    <w:rsid w:val="00846ADF"/>
    <w:rsid w:val="00846C46"/>
    <w:rsid w:val="00846C6C"/>
    <w:rsid w:val="00846C8B"/>
    <w:rsid w:val="00846E57"/>
    <w:rsid w:val="0084706B"/>
    <w:rsid w:val="0084729F"/>
    <w:rsid w:val="008473E9"/>
    <w:rsid w:val="008473F2"/>
    <w:rsid w:val="0084779C"/>
    <w:rsid w:val="008477A6"/>
    <w:rsid w:val="00847947"/>
    <w:rsid w:val="00847A00"/>
    <w:rsid w:val="00847AA0"/>
    <w:rsid w:val="00847C41"/>
    <w:rsid w:val="00847CF2"/>
    <w:rsid w:val="00847DAB"/>
    <w:rsid w:val="00850127"/>
    <w:rsid w:val="00850307"/>
    <w:rsid w:val="008506AC"/>
    <w:rsid w:val="00850A35"/>
    <w:rsid w:val="00850B66"/>
    <w:rsid w:val="00850E05"/>
    <w:rsid w:val="00850FB9"/>
    <w:rsid w:val="00851129"/>
    <w:rsid w:val="00851135"/>
    <w:rsid w:val="0085154E"/>
    <w:rsid w:val="008515CC"/>
    <w:rsid w:val="00851614"/>
    <w:rsid w:val="0085162B"/>
    <w:rsid w:val="0085165B"/>
    <w:rsid w:val="008516EA"/>
    <w:rsid w:val="00851C00"/>
    <w:rsid w:val="00851FCB"/>
    <w:rsid w:val="0085205B"/>
    <w:rsid w:val="008521C9"/>
    <w:rsid w:val="00852306"/>
    <w:rsid w:val="008523F0"/>
    <w:rsid w:val="00852516"/>
    <w:rsid w:val="00852591"/>
    <w:rsid w:val="008525BE"/>
    <w:rsid w:val="00852652"/>
    <w:rsid w:val="00852798"/>
    <w:rsid w:val="0085284D"/>
    <w:rsid w:val="0085285E"/>
    <w:rsid w:val="00852D83"/>
    <w:rsid w:val="00852DED"/>
    <w:rsid w:val="00852E9C"/>
    <w:rsid w:val="00852E9D"/>
    <w:rsid w:val="00852EDF"/>
    <w:rsid w:val="00852F55"/>
    <w:rsid w:val="00853028"/>
    <w:rsid w:val="008530DE"/>
    <w:rsid w:val="00853248"/>
    <w:rsid w:val="00853322"/>
    <w:rsid w:val="00853443"/>
    <w:rsid w:val="008534B4"/>
    <w:rsid w:val="00853629"/>
    <w:rsid w:val="00853688"/>
    <w:rsid w:val="0085368B"/>
    <w:rsid w:val="0085372A"/>
    <w:rsid w:val="00853B11"/>
    <w:rsid w:val="00853BFA"/>
    <w:rsid w:val="00853E21"/>
    <w:rsid w:val="00854124"/>
    <w:rsid w:val="00854131"/>
    <w:rsid w:val="0085427F"/>
    <w:rsid w:val="00854582"/>
    <w:rsid w:val="00854606"/>
    <w:rsid w:val="008546EB"/>
    <w:rsid w:val="00854B39"/>
    <w:rsid w:val="00854D23"/>
    <w:rsid w:val="00854DB1"/>
    <w:rsid w:val="00854FF3"/>
    <w:rsid w:val="008550CE"/>
    <w:rsid w:val="00855189"/>
    <w:rsid w:val="0085553C"/>
    <w:rsid w:val="00855605"/>
    <w:rsid w:val="008558E2"/>
    <w:rsid w:val="00855977"/>
    <w:rsid w:val="00855A07"/>
    <w:rsid w:val="00855B31"/>
    <w:rsid w:val="00855B91"/>
    <w:rsid w:val="00855BE8"/>
    <w:rsid w:val="00855D1D"/>
    <w:rsid w:val="00855D9F"/>
    <w:rsid w:val="00855DAA"/>
    <w:rsid w:val="00855DB7"/>
    <w:rsid w:val="00856025"/>
    <w:rsid w:val="00856158"/>
    <w:rsid w:val="008561A6"/>
    <w:rsid w:val="008561F0"/>
    <w:rsid w:val="00856410"/>
    <w:rsid w:val="008564DA"/>
    <w:rsid w:val="00856B60"/>
    <w:rsid w:val="00856BA9"/>
    <w:rsid w:val="00856C3C"/>
    <w:rsid w:val="00856CE8"/>
    <w:rsid w:val="00857173"/>
    <w:rsid w:val="0085729F"/>
    <w:rsid w:val="0085737B"/>
    <w:rsid w:val="008573D1"/>
    <w:rsid w:val="00857499"/>
    <w:rsid w:val="00857712"/>
    <w:rsid w:val="00857972"/>
    <w:rsid w:val="00857B21"/>
    <w:rsid w:val="00857BD4"/>
    <w:rsid w:val="00860005"/>
    <w:rsid w:val="0086026C"/>
    <w:rsid w:val="0086031C"/>
    <w:rsid w:val="0086040B"/>
    <w:rsid w:val="00860595"/>
    <w:rsid w:val="00860809"/>
    <w:rsid w:val="008609DD"/>
    <w:rsid w:val="00860A91"/>
    <w:rsid w:val="00860AC2"/>
    <w:rsid w:val="00860C39"/>
    <w:rsid w:val="00860D6D"/>
    <w:rsid w:val="0086112D"/>
    <w:rsid w:val="008611F0"/>
    <w:rsid w:val="00861309"/>
    <w:rsid w:val="00861401"/>
    <w:rsid w:val="008615C9"/>
    <w:rsid w:val="00861A82"/>
    <w:rsid w:val="00861DEB"/>
    <w:rsid w:val="008623E7"/>
    <w:rsid w:val="0086243C"/>
    <w:rsid w:val="008624C0"/>
    <w:rsid w:val="008628CD"/>
    <w:rsid w:val="00862C92"/>
    <w:rsid w:val="00862DFA"/>
    <w:rsid w:val="00862F81"/>
    <w:rsid w:val="00863015"/>
    <w:rsid w:val="008630A5"/>
    <w:rsid w:val="00863204"/>
    <w:rsid w:val="00863222"/>
    <w:rsid w:val="00863233"/>
    <w:rsid w:val="008637EF"/>
    <w:rsid w:val="008638CC"/>
    <w:rsid w:val="00863A32"/>
    <w:rsid w:val="00863B4A"/>
    <w:rsid w:val="00863CB0"/>
    <w:rsid w:val="00863F25"/>
    <w:rsid w:val="00864075"/>
    <w:rsid w:val="008647AA"/>
    <w:rsid w:val="00864993"/>
    <w:rsid w:val="00865087"/>
    <w:rsid w:val="008650A1"/>
    <w:rsid w:val="00865164"/>
    <w:rsid w:val="008654D4"/>
    <w:rsid w:val="00865533"/>
    <w:rsid w:val="00865ACB"/>
    <w:rsid w:val="00865AD7"/>
    <w:rsid w:val="00865C19"/>
    <w:rsid w:val="00866207"/>
    <w:rsid w:val="00866261"/>
    <w:rsid w:val="00866294"/>
    <w:rsid w:val="0086634F"/>
    <w:rsid w:val="00866391"/>
    <w:rsid w:val="00866550"/>
    <w:rsid w:val="0086692B"/>
    <w:rsid w:val="00866DEC"/>
    <w:rsid w:val="00866E16"/>
    <w:rsid w:val="00866E4F"/>
    <w:rsid w:val="00867002"/>
    <w:rsid w:val="00867123"/>
    <w:rsid w:val="008671DC"/>
    <w:rsid w:val="008677A9"/>
    <w:rsid w:val="00867A61"/>
    <w:rsid w:val="00867C4F"/>
    <w:rsid w:val="00867D11"/>
    <w:rsid w:val="00867D1C"/>
    <w:rsid w:val="00867F15"/>
    <w:rsid w:val="00867F3F"/>
    <w:rsid w:val="00867F96"/>
    <w:rsid w:val="00870163"/>
    <w:rsid w:val="0087035B"/>
    <w:rsid w:val="008705F8"/>
    <w:rsid w:val="00870641"/>
    <w:rsid w:val="008707A5"/>
    <w:rsid w:val="008708AC"/>
    <w:rsid w:val="008709D5"/>
    <w:rsid w:val="00870A3E"/>
    <w:rsid w:val="00870B6B"/>
    <w:rsid w:val="00870C14"/>
    <w:rsid w:val="00870EED"/>
    <w:rsid w:val="0087112C"/>
    <w:rsid w:val="00871258"/>
    <w:rsid w:val="0087126D"/>
    <w:rsid w:val="0087157C"/>
    <w:rsid w:val="0087174C"/>
    <w:rsid w:val="00871829"/>
    <w:rsid w:val="00871BE4"/>
    <w:rsid w:val="00871CCF"/>
    <w:rsid w:val="008720DF"/>
    <w:rsid w:val="0087221E"/>
    <w:rsid w:val="0087229F"/>
    <w:rsid w:val="008724DA"/>
    <w:rsid w:val="0087250B"/>
    <w:rsid w:val="0087259B"/>
    <w:rsid w:val="00872731"/>
    <w:rsid w:val="0087286A"/>
    <w:rsid w:val="00872972"/>
    <w:rsid w:val="00872C8A"/>
    <w:rsid w:val="00872D2B"/>
    <w:rsid w:val="00872E02"/>
    <w:rsid w:val="00872E70"/>
    <w:rsid w:val="0087322D"/>
    <w:rsid w:val="00873584"/>
    <w:rsid w:val="008735A7"/>
    <w:rsid w:val="00873918"/>
    <w:rsid w:val="00873A03"/>
    <w:rsid w:val="00873A10"/>
    <w:rsid w:val="00873D4D"/>
    <w:rsid w:val="00874299"/>
    <w:rsid w:val="00874317"/>
    <w:rsid w:val="0087434D"/>
    <w:rsid w:val="00874382"/>
    <w:rsid w:val="008743BC"/>
    <w:rsid w:val="008744A6"/>
    <w:rsid w:val="008744EA"/>
    <w:rsid w:val="008746B5"/>
    <w:rsid w:val="008747EF"/>
    <w:rsid w:val="00874932"/>
    <w:rsid w:val="00874A3B"/>
    <w:rsid w:val="00874A6F"/>
    <w:rsid w:val="00874E2A"/>
    <w:rsid w:val="00875091"/>
    <w:rsid w:val="008750C0"/>
    <w:rsid w:val="0087513B"/>
    <w:rsid w:val="008751FE"/>
    <w:rsid w:val="0087537B"/>
    <w:rsid w:val="0087538B"/>
    <w:rsid w:val="00875501"/>
    <w:rsid w:val="00875557"/>
    <w:rsid w:val="00875721"/>
    <w:rsid w:val="0087578B"/>
    <w:rsid w:val="00875A4C"/>
    <w:rsid w:val="00875D3E"/>
    <w:rsid w:val="00875DE7"/>
    <w:rsid w:val="00875EB6"/>
    <w:rsid w:val="008761E9"/>
    <w:rsid w:val="008765E5"/>
    <w:rsid w:val="00876797"/>
    <w:rsid w:val="008769F5"/>
    <w:rsid w:val="008772DA"/>
    <w:rsid w:val="008773F1"/>
    <w:rsid w:val="008775D7"/>
    <w:rsid w:val="0087762F"/>
    <w:rsid w:val="00877765"/>
    <w:rsid w:val="00877993"/>
    <w:rsid w:val="00877CAF"/>
    <w:rsid w:val="00880097"/>
    <w:rsid w:val="0088012A"/>
    <w:rsid w:val="0088054C"/>
    <w:rsid w:val="00880A54"/>
    <w:rsid w:val="00880AAC"/>
    <w:rsid w:val="00880B5B"/>
    <w:rsid w:val="00880C1C"/>
    <w:rsid w:val="00880C32"/>
    <w:rsid w:val="00880CEB"/>
    <w:rsid w:val="008813C7"/>
    <w:rsid w:val="0088145A"/>
    <w:rsid w:val="00881834"/>
    <w:rsid w:val="008819B8"/>
    <w:rsid w:val="00881AAB"/>
    <w:rsid w:val="00881B3E"/>
    <w:rsid w:val="00881D77"/>
    <w:rsid w:val="00881D8B"/>
    <w:rsid w:val="00881DBC"/>
    <w:rsid w:val="00881EA1"/>
    <w:rsid w:val="00881F76"/>
    <w:rsid w:val="008821FE"/>
    <w:rsid w:val="0088248C"/>
    <w:rsid w:val="00882549"/>
    <w:rsid w:val="0088255B"/>
    <w:rsid w:val="008826B7"/>
    <w:rsid w:val="00882709"/>
    <w:rsid w:val="008829A6"/>
    <w:rsid w:val="00882AB7"/>
    <w:rsid w:val="00882BC5"/>
    <w:rsid w:val="008830AB"/>
    <w:rsid w:val="0088332F"/>
    <w:rsid w:val="00883405"/>
    <w:rsid w:val="008835EA"/>
    <w:rsid w:val="008838EE"/>
    <w:rsid w:val="00883C74"/>
    <w:rsid w:val="00883D66"/>
    <w:rsid w:val="00883DB9"/>
    <w:rsid w:val="00883F04"/>
    <w:rsid w:val="0088401D"/>
    <w:rsid w:val="00884302"/>
    <w:rsid w:val="00884350"/>
    <w:rsid w:val="008846CD"/>
    <w:rsid w:val="0088479C"/>
    <w:rsid w:val="008847AC"/>
    <w:rsid w:val="00884943"/>
    <w:rsid w:val="00884BE0"/>
    <w:rsid w:val="00884CBD"/>
    <w:rsid w:val="00884DA0"/>
    <w:rsid w:val="0088526F"/>
    <w:rsid w:val="008852B3"/>
    <w:rsid w:val="0088551D"/>
    <w:rsid w:val="008855B7"/>
    <w:rsid w:val="00885697"/>
    <w:rsid w:val="008856A1"/>
    <w:rsid w:val="00885E00"/>
    <w:rsid w:val="00885F59"/>
    <w:rsid w:val="008863C3"/>
    <w:rsid w:val="008863EF"/>
    <w:rsid w:val="0088648B"/>
    <w:rsid w:val="00886A57"/>
    <w:rsid w:val="00886C80"/>
    <w:rsid w:val="00886D07"/>
    <w:rsid w:val="00886D08"/>
    <w:rsid w:val="008870B8"/>
    <w:rsid w:val="008872C0"/>
    <w:rsid w:val="0088756A"/>
    <w:rsid w:val="00887706"/>
    <w:rsid w:val="0088781F"/>
    <w:rsid w:val="0088798F"/>
    <w:rsid w:val="00887A04"/>
    <w:rsid w:val="00887FCF"/>
    <w:rsid w:val="00890029"/>
    <w:rsid w:val="008901F0"/>
    <w:rsid w:val="008903B0"/>
    <w:rsid w:val="008906AB"/>
    <w:rsid w:val="008908D8"/>
    <w:rsid w:val="00890B9F"/>
    <w:rsid w:val="00891004"/>
    <w:rsid w:val="00891127"/>
    <w:rsid w:val="008911FD"/>
    <w:rsid w:val="0089134F"/>
    <w:rsid w:val="008913E9"/>
    <w:rsid w:val="008915F7"/>
    <w:rsid w:val="008916E3"/>
    <w:rsid w:val="00891885"/>
    <w:rsid w:val="00891943"/>
    <w:rsid w:val="00891DE0"/>
    <w:rsid w:val="0089206F"/>
    <w:rsid w:val="00892394"/>
    <w:rsid w:val="008924C7"/>
    <w:rsid w:val="00892586"/>
    <w:rsid w:val="00892A01"/>
    <w:rsid w:val="00892CA1"/>
    <w:rsid w:val="00892CFA"/>
    <w:rsid w:val="00892D76"/>
    <w:rsid w:val="0089329C"/>
    <w:rsid w:val="0089344B"/>
    <w:rsid w:val="0089350E"/>
    <w:rsid w:val="00893669"/>
    <w:rsid w:val="00893722"/>
    <w:rsid w:val="00893883"/>
    <w:rsid w:val="008938AD"/>
    <w:rsid w:val="008938E1"/>
    <w:rsid w:val="0089395D"/>
    <w:rsid w:val="008939D5"/>
    <w:rsid w:val="00893AB4"/>
    <w:rsid w:val="00893BC6"/>
    <w:rsid w:val="00893C13"/>
    <w:rsid w:val="00894152"/>
    <w:rsid w:val="00894A13"/>
    <w:rsid w:val="00894B8D"/>
    <w:rsid w:val="00894E58"/>
    <w:rsid w:val="00894F62"/>
    <w:rsid w:val="00894FA1"/>
    <w:rsid w:val="008951F6"/>
    <w:rsid w:val="00895421"/>
    <w:rsid w:val="00895507"/>
    <w:rsid w:val="008957DA"/>
    <w:rsid w:val="00895888"/>
    <w:rsid w:val="00895968"/>
    <w:rsid w:val="008959F2"/>
    <w:rsid w:val="00895CE5"/>
    <w:rsid w:val="00895DA8"/>
    <w:rsid w:val="00895EC8"/>
    <w:rsid w:val="00895F2D"/>
    <w:rsid w:val="00896136"/>
    <w:rsid w:val="0089614F"/>
    <w:rsid w:val="0089622E"/>
    <w:rsid w:val="00896307"/>
    <w:rsid w:val="00896372"/>
    <w:rsid w:val="008964EF"/>
    <w:rsid w:val="00896520"/>
    <w:rsid w:val="0089658F"/>
    <w:rsid w:val="00896B25"/>
    <w:rsid w:val="00896D99"/>
    <w:rsid w:val="00896DE3"/>
    <w:rsid w:val="00896EED"/>
    <w:rsid w:val="00896FD0"/>
    <w:rsid w:val="0089709D"/>
    <w:rsid w:val="008971D8"/>
    <w:rsid w:val="00897475"/>
    <w:rsid w:val="0089766C"/>
    <w:rsid w:val="008977EE"/>
    <w:rsid w:val="0089783A"/>
    <w:rsid w:val="00897EA8"/>
    <w:rsid w:val="00897FA4"/>
    <w:rsid w:val="00897FED"/>
    <w:rsid w:val="00897FF4"/>
    <w:rsid w:val="008A012A"/>
    <w:rsid w:val="008A0175"/>
    <w:rsid w:val="008A01A7"/>
    <w:rsid w:val="008A01B0"/>
    <w:rsid w:val="008A03A9"/>
    <w:rsid w:val="008A04D3"/>
    <w:rsid w:val="008A07C9"/>
    <w:rsid w:val="008A08F9"/>
    <w:rsid w:val="008A097A"/>
    <w:rsid w:val="008A0D1D"/>
    <w:rsid w:val="008A0D79"/>
    <w:rsid w:val="008A0FAA"/>
    <w:rsid w:val="008A1222"/>
    <w:rsid w:val="008A126A"/>
    <w:rsid w:val="008A13A2"/>
    <w:rsid w:val="008A17FB"/>
    <w:rsid w:val="008A1802"/>
    <w:rsid w:val="008A1858"/>
    <w:rsid w:val="008A1A00"/>
    <w:rsid w:val="008A1A3C"/>
    <w:rsid w:val="008A1B0C"/>
    <w:rsid w:val="008A1C63"/>
    <w:rsid w:val="008A1EFE"/>
    <w:rsid w:val="008A1FFD"/>
    <w:rsid w:val="008A2515"/>
    <w:rsid w:val="008A25BF"/>
    <w:rsid w:val="008A26B2"/>
    <w:rsid w:val="008A2733"/>
    <w:rsid w:val="008A27F9"/>
    <w:rsid w:val="008A2A43"/>
    <w:rsid w:val="008A2CAC"/>
    <w:rsid w:val="008A2E3B"/>
    <w:rsid w:val="008A2E6F"/>
    <w:rsid w:val="008A3663"/>
    <w:rsid w:val="008A36A4"/>
    <w:rsid w:val="008A3795"/>
    <w:rsid w:val="008A3AC3"/>
    <w:rsid w:val="008A3B12"/>
    <w:rsid w:val="008A3F04"/>
    <w:rsid w:val="008A41BC"/>
    <w:rsid w:val="008A44C7"/>
    <w:rsid w:val="008A491B"/>
    <w:rsid w:val="008A4BB2"/>
    <w:rsid w:val="008A4D12"/>
    <w:rsid w:val="008A4DF4"/>
    <w:rsid w:val="008A4EF2"/>
    <w:rsid w:val="008A51DB"/>
    <w:rsid w:val="008A5293"/>
    <w:rsid w:val="008A534D"/>
    <w:rsid w:val="008A5386"/>
    <w:rsid w:val="008A5537"/>
    <w:rsid w:val="008A5956"/>
    <w:rsid w:val="008A5DB2"/>
    <w:rsid w:val="008A6441"/>
    <w:rsid w:val="008A66F6"/>
    <w:rsid w:val="008A6787"/>
    <w:rsid w:val="008A682B"/>
    <w:rsid w:val="008A688F"/>
    <w:rsid w:val="008A6902"/>
    <w:rsid w:val="008A6957"/>
    <w:rsid w:val="008A6981"/>
    <w:rsid w:val="008A6ABF"/>
    <w:rsid w:val="008A6D7E"/>
    <w:rsid w:val="008A6EDB"/>
    <w:rsid w:val="008A702D"/>
    <w:rsid w:val="008A70EB"/>
    <w:rsid w:val="008A71B0"/>
    <w:rsid w:val="008A7431"/>
    <w:rsid w:val="008A74F1"/>
    <w:rsid w:val="008A764B"/>
    <w:rsid w:val="008A778C"/>
    <w:rsid w:val="008A7B92"/>
    <w:rsid w:val="008A7C4C"/>
    <w:rsid w:val="008A7CC0"/>
    <w:rsid w:val="008A7E1C"/>
    <w:rsid w:val="008A7F31"/>
    <w:rsid w:val="008B0098"/>
    <w:rsid w:val="008B026A"/>
    <w:rsid w:val="008B06C4"/>
    <w:rsid w:val="008B0A58"/>
    <w:rsid w:val="008B0F38"/>
    <w:rsid w:val="008B0FEA"/>
    <w:rsid w:val="008B12D8"/>
    <w:rsid w:val="008B1410"/>
    <w:rsid w:val="008B1694"/>
    <w:rsid w:val="008B1819"/>
    <w:rsid w:val="008B186D"/>
    <w:rsid w:val="008B1CEF"/>
    <w:rsid w:val="008B1DA3"/>
    <w:rsid w:val="008B1E5E"/>
    <w:rsid w:val="008B1E65"/>
    <w:rsid w:val="008B1F89"/>
    <w:rsid w:val="008B20D0"/>
    <w:rsid w:val="008B219D"/>
    <w:rsid w:val="008B2314"/>
    <w:rsid w:val="008B251F"/>
    <w:rsid w:val="008B258A"/>
    <w:rsid w:val="008B259D"/>
    <w:rsid w:val="008B26C7"/>
    <w:rsid w:val="008B28EC"/>
    <w:rsid w:val="008B29FE"/>
    <w:rsid w:val="008B2A11"/>
    <w:rsid w:val="008B2AD7"/>
    <w:rsid w:val="008B2B01"/>
    <w:rsid w:val="008B2B06"/>
    <w:rsid w:val="008B2B6C"/>
    <w:rsid w:val="008B2FCB"/>
    <w:rsid w:val="008B3145"/>
    <w:rsid w:val="008B338B"/>
    <w:rsid w:val="008B3458"/>
    <w:rsid w:val="008B3934"/>
    <w:rsid w:val="008B3B55"/>
    <w:rsid w:val="008B3D39"/>
    <w:rsid w:val="008B3DAB"/>
    <w:rsid w:val="008B3E12"/>
    <w:rsid w:val="008B3EFA"/>
    <w:rsid w:val="008B40B3"/>
    <w:rsid w:val="008B4115"/>
    <w:rsid w:val="008B4198"/>
    <w:rsid w:val="008B41F6"/>
    <w:rsid w:val="008B4436"/>
    <w:rsid w:val="008B44D9"/>
    <w:rsid w:val="008B4AE7"/>
    <w:rsid w:val="008B4B13"/>
    <w:rsid w:val="008B4B8E"/>
    <w:rsid w:val="008B4EED"/>
    <w:rsid w:val="008B514A"/>
    <w:rsid w:val="008B5334"/>
    <w:rsid w:val="008B5718"/>
    <w:rsid w:val="008B5C0C"/>
    <w:rsid w:val="008B5CC3"/>
    <w:rsid w:val="008B5D8A"/>
    <w:rsid w:val="008B6199"/>
    <w:rsid w:val="008B61D4"/>
    <w:rsid w:val="008B6399"/>
    <w:rsid w:val="008B6525"/>
    <w:rsid w:val="008B65C2"/>
    <w:rsid w:val="008B6642"/>
    <w:rsid w:val="008B6939"/>
    <w:rsid w:val="008B6B58"/>
    <w:rsid w:val="008B6D50"/>
    <w:rsid w:val="008B6EA0"/>
    <w:rsid w:val="008B70BC"/>
    <w:rsid w:val="008B71D3"/>
    <w:rsid w:val="008B778A"/>
    <w:rsid w:val="008B7808"/>
    <w:rsid w:val="008B7824"/>
    <w:rsid w:val="008B7ABA"/>
    <w:rsid w:val="008B7BC8"/>
    <w:rsid w:val="008B7CE3"/>
    <w:rsid w:val="008B7F7B"/>
    <w:rsid w:val="008B7FEB"/>
    <w:rsid w:val="008C0111"/>
    <w:rsid w:val="008C040A"/>
    <w:rsid w:val="008C04EF"/>
    <w:rsid w:val="008C04F4"/>
    <w:rsid w:val="008C0852"/>
    <w:rsid w:val="008C0B14"/>
    <w:rsid w:val="008C0D93"/>
    <w:rsid w:val="008C1207"/>
    <w:rsid w:val="008C122E"/>
    <w:rsid w:val="008C13D5"/>
    <w:rsid w:val="008C1477"/>
    <w:rsid w:val="008C1750"/>
    <w:rsid w:val="008C17BA"/>
    <w:rsid w:val="008C18D4"/>
    <w:rsid w:val="008C1C7B"/>
    <w:rsid w:val="008C1CD7"/>
    <w:rsid w:val="008C1D91"/>
    <w:rsid w:val="008C1F4F"/>
    <w:rsid w:val="008C1F9F"/>
    <w:rsid w:val="008C2318"/>
    <w:rsid w:val="008C24D9"/>
    <w:rsid w:val="008C24F2"/>
    <w:rsid w:val="008C24FD"/>
    <w:rsid w:val="008C2501"/>
    <w:rsid w:val="008C25C1"/>
    <w:rsid w:val="008C2FEF"/>
    <w:rsid w:val="008C30A2"/>
    <w:rsid w:val="008C30B6"/>
    <w:rsid w:val="008C311F"/>
    <w:rsid w:val="008C3152"/>
    <w:rsid w:val="008C3281"/>
    <w:rsid w:val="008C333A"/>
    <w:rsid w:val="008C33A4"/>
    <w:rsid w:val="008C355C"/>
    <w:rsid w:val="008C3569"/>
    <w:rsid w:val="008C3835"/>
    <w:rsid w:val="008C3881"/>
    <w:rsid w:val="008C3B4B"/>
    <w:rsid w:val="008C3B9B"/>
    <w:rsid w:val="008C3C46"/>
    <w:rsid w:val="008C40E0"/>
    <w:rsid w:val="008C424E"/>
    <w:rsid w:val="008C4470"/>
    <w:rsid w:val="008C471C"/>
    <w:rsid w:val="008C4800"/>
    <w:rsid w:val="008C48E7"/>
    <w:rsid w:val="008C4977"/>
    <w:rsid w:val="008C49D1"/>
    <w:rsid w:val="008C4AC7"/>
    <w:rsid w:val="008C4EB8"/>
    <w:rsid w:val="008C506F"/>
    <w:rsid w:val="008C5105"/>
    <w:rsid w:val="008C5560"/>
    <w:rsid w:val="008C5639"/>
    <w:rsid w:val="008C5760"/>
    <w:rsid w:val="008C5A7C"/>
    <w:rsid w:val="008C5D45"/>
    <w:rsid w:val="008C61A5"/>
    <w:rsid w:val="008C6450"/>
    <w:rsid w:val="008C6710"/>
    <w:rsid w:val="008C6A38"/>
    <w:rsid w:val="008C6B09"/>
    <w:rsid w:val="008C6C1E"/>
    <w:rsid w:val="008C7027"/>
    <w:rsid w:val="008C70C4"/>
    <w:rsid w:val="008C71C8"/>
    <w:rsid w:val="008C77FE"/>
    <w:rsid w:val="008C7D62"/>
    <w:rsid w:val="008D0094"/>
    <w:rsid w:val="008D0127"/>
    <w:rsid w:val="008D01BD"/>
    <w:rsid w:val="008D0203"/>
    <w:rsid w:val="008D04A6"/>
    <w:rsid w:val="008D0719"/>
    <w:rsid w:val="008D0764"/>
    <w:rsid w:val="008D0801"/>
    <w:rsid w:val="008D0826"/>
    <w:rsid w:val="008D0ADE"/>
    <w:rsid w:val="008D0C41"/>
    <w:rsid w:val="008D0D1D"/>
    <w:rsid w:val="008D0E52"/>
    <w:rsid w:val="008D0F83"/>
    <w:rsid w:val="008D0FDF"/>
    <w:rsid w:val="008D12D0"/>
    <w:rsid w:val="008D1426"/>
    <w:rsid w:val="008D1441"/>
    <w:rsid w:val="008D1511"/>
    <w:rsid w:val="008D15AC"/>
    <w:rsid w:val="008D1651"/>
    <w:rsid w:val="008D16E3"/>
    <w:rsid w:val="008D17EF"/>
    <w:rsid w:val="008D1969"/>
    <w:rsid w:val="008D1BBD"/>
    <w:rsid w:val="008D1DAA"/>
    <w:rsid w:val="008D231E"/>
    <w:rsid w:val="008D24C5"/>
    <w:rsid w:val="008D2774"/>
    <w:rsid w:val="008D2976"/>
    <w:rsid w:val="008D2FAF"/>
    <w:rsid w:val="008D30C4"/>
    <w:rsid w:val="008D3100"/>
    <w:rsid w:val="008D3107"/>
    <w:rsid w:val="008D33E0"/>
    <w:rsid w:val="008D3537"/>
    <w:rsid w:val="008D36B9"/>
    <w:rsid w:val="008D388D"/>
    <w:rsid w:val="008D3968"/>
    <w:rsid w:val="008D3BF5"/>
    <w:rsid w:val="008D3CCE"/>
    <w:rsid w:val="008D3D6A"/>
    <w:rsid w:val="008D3DA9"/>
    <w:rsid w:val="008D4048"/>
    <w:rsid w:val="008D4241"/>
    <w:rsid w:val="008D42D9"/>
    <w:rsid w:val="008D43DA"/>
    <w:rsid w:val="008D43E4"/>
    <w:rsid w:val="008D4602"/>
    <w:rsid w:val="008D466C"/>
    <w:rsid w:val="008D48C7"/>
    <w:rsid w:val="008D4EB0"/>
    <w:rsid w:val="008D4F5F"/>
    <w:rsid w:val="008D564C"/>
    <w:rsid w:val="008D57F2"/>
    <w:rsid w:val="008D5940"/>
    <w:rsid w:val="008D5A05"/>
    <w:rsid w:val="008D5C50"/>
    <w:rsid w:val="008D5DDA"/>
    <w:rsid w:val="008D5E64"/>
    <w:rsid w:val="008D62AD"/>
    <w:rsid w:val="008D644A"/>
    <w:rsid w:val="008D6597"/>
    <w:rsid w:val="008D65BE"/>
    <w:rsid w:val="008D66D2"/>
    <w:rsid w:val="008D6727"/>
    <w:rsid w:val="008D6745"/>
    <w:rsid w:val="008D6B83"/>
    <w:rsid w:val="008D6EE3"/>
    <w:rsid w:val="008D6FC0"/>
    <w:rsid w:val="008D750B"/>
    <w:rsid w:val="008D75FC"/>
    <w:rsid w:val="008D77C1"/>
    <w:rsid w:val="008D79A4"/>
    <w:rsid w:val="008D7C50"/>
    <w:rsid w:val="008D7E58"/>
    <w:rsid w:val="008D7F99"/>
    <w:rsid w:val="008E0130"/>
    <w:rsid w:val="008E08DD"/>
    <w:rsid w:val="008E0B97"/>
    <w:rsid w:val="008E0DCB"/>
    <w:rsid w:val="008E0F89"/>
    <w:rsid w:val="008E12A3"/>
    <w:rsid w:val="008E174B"/>
    <w:rsid w:val="008E1A9E"/>
    <w:rsid w:val="008E1AC5"/>
    <w:rsid w:val="008E1BC3"/>
    <w:rsid w:val="008E1CBF"/>
    <w:rsid w:val="008E1D0B"/>
    <w:rsid w:val="008E1EA2"/>
    <w:rsid w:val="008E1F6A"/>
    <w:rsid w:val="008E2004"/>
    <w:rsid w:val="008E214E"/>
    <w:rsid w:val="008E21D5"/>
    <w:rsid w:val="008E2548"/>
    <w:rsid w:val="008E264E"/>
    <w:rsid w:val="008E2C7C"/>
    <w:rsid w:val="008E2FBB"/>
    <w:rsid w:val="008E303A"/>
    <w:rsid w:val="008E3173"/>
    <w:rsid w:val="008E3206"/>
    <w:rsid w:val="008E323E"/>
    <w:rsid w:val="008E3300"/>
    <w:rsid w:val="008E3418"/>
    <w:rsid w:val="008E346A"/>
    <w:rsid w:val="008E35DB"/>
    <w:rsid w:val="008E3665"/>
    <w:rsid w:val="008E36DE"/>
    <w:rsid w:val="008E3735"/>
    <w:rsid w:val="008E381A"/>
    <w:rsid w:val="008E39CF"/>
    <w:rsid w:val="008E3BD5"/>
    <w:rsid w:val="008E3EAB"/>
    <w:rsid w:val="008E403E"/>
    <w:rsid w:val="008E4338"/>
    <w:rsid w:val="008E443D"/>
    <w:rsid w:val="008E468A"/>
    <w:rsid w:val="008E494F"/>
    <w:rsid w:val="008E4AA2"/>
    <w:rsid w:val="008E4C52"/>
    <w:rsid w:val="008E4C98"/>
    <w:rsid w:val="008E4F61"/>
    <w:rsid w:val="008E5142"/>
    <w:rsid w:val="008E52B7"/>
    <w:rsid w:val="008E5357"/>
    <w:rsid w:val="008E5852"/>
    <w:rsid w:val="008E5970"/>
    <w:rsid w:val="008E5B24"/>
    <w:rsid w:val="008E5B4E"/>
    <w:rsid w:val="008E5BAD"/>
    <w:rsid w:val="008E5CC9"/>
    <w:rsid w:val="008E5D1B"/>
    <w:rsid w:val="008E5D4C"/>
    <w:rsid w:val="008E5D93"/>
    <w:rsid w:val="008E5FD8"/>
    <w:rsid w:val="008E6251"/>
    <w:rsid w:val="008E6260"/>
    <w:rsid w:val="008E6404"/>
    <w:rsid w:val="008E6414"/>
    <w:rsid w:val="008E667F"/>
    <w:rsid w:val="008E669D"/>
    <w:rsid w:val="008E6767"/>
    <w:rsid w:val="008E67B1"/>
    <w:rsid w:val="008E6802"/>
    <w:rsid w:val="008E6904"/>
    <w:rsid w:val="008E6BE7"/>
    <w:rsid w:val="008E6F54"/>
    <w:rsid w:val="008E707D"/>
    <w:rsid w:val="008E7244"/>
    <w:rsid w:val="008E729B"/>
    <w:rsid w:val="008E761F"/>
    <w:rsid w:val="008E780B"/>
    <w:rsid w:val="008E78B6"/>
    <w:rsid w:val="008E78BB"/>
    <w:rsid w:val="008E79B1"/>
    <w:rsid w:val="008E7ACB"/>
    <w:rsid w:val="008E7BBB"/>
    <w:rsid w:val="008E7D71"/>
    <w:rsid w:val="008E7DBD"/>
    <w:rsid w:val="008E7DFB"/>
    <w:rsid w:val="008F0228"/>
    <w:rsid w:val="008F0278"/>
    <w:rsid w:val="008F0474"/>
    <w:rsid w:val="008F0852"/>
    <w:rsid w:val="008F0866"/>
    <w:rsid w:val="008F093C"/>
    <w:rsid w:val="008F098F"/>
    <w:rsid w:val="008F099E"/>
    <w:rsid w:val="008F0CBD"/>
    <w:rsid w:val="008F0CFD"/>
    <w:rsid w:val="008F10B5"/>
    <w:rsid w:val="008F1180"/>
    <w:rsid w:val="008F11AA"/>
    <w:rsid w:val="008F156F"/>
    <w:rsid w:val="008F1621"/>
    <w:rsid w:val="008F16B4"/>
    <w:rsid w:val="008F1771"/>
    <w:rsid w:val="008F199D"/>
    <w:rsid w:val="008F1C2B"/>
    <w:rsid w:val="008F1C77"/>
    <w:rsid w:val="008F1CEB"/>
    <w:rsid w:val="008F1E0A"/>
    <w:rsid w:val="008F1F98"/>
    <w:rsid w:val="008F1F9E"/>
    <w:rsid w:val="008F20A1"/>
    <w:rsid w:val="008F21D2"/>
    <w:rsid w:val="008F2229"/>
    <w:rsid w:val="008F231E"/>
    <w:rsid w:val="008F2405"/>
    <w:rsid w:val="008F2A1B"/>
    <w:rsid w:val="008F2B30"/>
    <w:rsid w:val="008F2B8B"/>
    <w:rsid w:val="008F2E07"/>
    <w:rsid w:val="008F2E8A"/>
    <w:rsid w:val="008F2FF3"/>
    <w:rsid w:val="008F31F9"/>
    <w:rsid w:val="008F3261"/>
    <w:rsid w:val="008F331B"/>
    <w:rsid w:val="008F337E"/>
    <w:rsid w:val="008F33ED"/>
    <w:rsid w:val="008F3487"/>
    <w:rsid w:val="008F3536"/>
    <w:rsid w:val="008F3612"/>
    <w:rsid w:val="008F363A"/>
    <w:rsid w:val="008F3699"/>
    <w:rsid w:val="008F36DC"/>
    <w:rsid w:val="008F37C0"/>
    <w:rsid w:val="008F38AA"/>
    <w:rsid w:val="008F3938"/>
    <w:rsid w:val="008F3AE8"/>
    <w:rsid w:val="008F3EA9"/>
    <w:rsid w:val="008F3FB7"/>
    <w:rsid w:val="008F4401"/>
    <w:rsid w:val="008F4650"/>
    <w:rsid w:val="008F4769"/>
    <w:rsid w:val="008F48A9"/>
    <w:rsid w:val="008F48DD"/>
    <w:rsid w:val="008F50B0"/>
    <w:rsid w:val="008F5695"/>
    <w:rsid w:val="008F5901"/>
    <w:rsid w:val="008F5A93"/>
    <w:rsid w:val="008F5C56"/>
    <w:rsid w:val="008F5D43"/>
    <w:rsid w:val="008F5EFB"/>
    <w:rsid w:val="008F60BA"/>
    <w:rsid w:val="008F60BD"/>
    <w:rsid w:val="008F6111"/>
    <w:rsid w:val="008F64A7"/>
    <w:rsid w:val="008F67AA"/>
    <w:rsid w:val="008F67B7"/>
    <w:rsid w:val="008F680F"/>
    <w:rsid w:val="008F69B4"/>
    <w:rsid w:val="008F6B70"/>
    <w:rsid w:val="008F6C33"/>
    <w:rsid w:val="008F6D3E"/>
    <w:rsid w:val="008F71C3"/>
    <w:rsid w:val="008F73F0"/>
    <w:rsid w:val="008F73FA"/>
    <w:rsid w:val="008F75F3"/>
    <w:rsid w:val="008F7A07"/>
    <w:rsid w:val="008F7CBB"/>
    <w:rsid w:val="008F7DE2"/>
    <w:rsid w:val="008F7FA5"/>
    <w:rsid w:val="0090019A"/>
    <w:rsid w:val="00900236"/>
    <w:rsid w:val="00900240"/>
    <w:rsid w:val="009004B6"/>
    <w:rsid w:val="00900657"/>
    <w:rsid w:val="00900A0E"/>
    <w:rsid w:val="00900A79"/>
    <w:rsid w:val="00900B01"/>
    <w:rsid w:val="00900B1C"/>
    <w:rsid w:val="00900C0A"/>
    <w:rsid w:val="00900C63"/>
    <w:rsid w:val="00900D52"/>
    <w:rsid w:val="00900DBA"/>
    <w:rsid w:val="00901353"/>
    <w:rsid w:val="009013E4"/>
    <w:rsid w:val="00901460"/>
    <w:rsid w:val="00901ADA"/>
    <w:rsid w:val="00901B3F"/>
    <w:rsid w:val="00901CBB"/>
    <w:rsid w:val="00901D3F"/>
    <w:rsid w:val="00902099"/>
    <w:rsid w:val="0090255F"/>
    <w:rsid w:val="00902616"/>
    <w:rsid w:val="00902644"/>
    <w:rsid w:val="0090283C"/>
    <w:rsid w:val="00902A44"/>
    <w:rsid w:val="00902ABB"/>
    <w:rsid w:val="00902B91"/>
    <w:rsid w:val="00902DA1"/>
    <w:rsid w:val="00902F02"/>
    <w:rsid w:val="00902F67"/>
    <w:rsid w:val="00903013"/>
    <w:rsid w:val="0090309B"/>
    <w:rsid w:val="0090313B"/>
    <w:rsid w:val="00903142"/>
    <w:rsid w:val="00903223"/>
    <w:rsid w:val="0090333D"/>
    <w:rsid w:val="00903807"/>
    <w:rsid w:val="00903CD2"/>
    <w:rsid w:val="00903CEF"/>
    <w:rsid w:val="00903D87"/>
    <w:rsid w:val="00903F4A"/>
    <w:rsid w:val="00903F94"/>
    <w:rsid w:val="009041F6"/>
    <w:rsid w:val="00904391"/>
    <w:rsid w:val="00904629"/>
    <w:rsid w:val="00904778"/>
    <w:rsid w:val="00904E69"/>
    <w:rsid w:val="009053D2"/>
    <w:rsid w:val="00905AD6"/>
    <w:rsid w:val="00905B45"/>
    <w:rsid w:val="00905E47"/>
    <w:rsid w:val="00905E74"/>
    <w:rsid w:val="00905EB3"/>
    <w:rsid w:val="0090606B"/>
    <w:rsid w:val="00906167"/>
    <w:rsid w:val="00906211"/>
    <w:rsid w:val="00906323"/>
    <w:rsid w:val="009063B9"/>
    <w:rsid w:val="009068ED"/>
    <w:rsid w:val="00906D08"/>
    <w:rsid w:val="00906E5B"/>
    <w:rsid w:val="00907062"/>
    <w:rsid w:val="0090719D"/>
    <w:rsid w:val="009071B4"/>
    <w:rsid w:val="0090734A"/>
    <w:rsid w:val="0090737C"/>
    <w:rsid w:val="0090763B"/>
    <w:rsid w:val="00907845"/>
    <w:rsid w:val="00907C9D"/>
    <w:rsid w:val="00907D5E"/>
    <w:rsid w:val="00907ED3"/>
    <w:rsid w:val="00910186"/>
    <w:rsid w:val="009101B7"/>
    <w:rsid w:val="009101EC"/>
    <w:rsid w:val="009102ED"/>
    <w:rsid w:val="009103A8"/>
    <w:rsid w:val="009103DC"/>
    <w:rsid w:val="00910417"/>
    <w:rsid w:val="009104C0"/>
    <w:rsid w:val="009105F3"/>
    <w:rsid w:val="009107B1"/>
    <w:rsid w:val="0091084F"/>
    <w:rsid w:val="00910866"/>
    <w:rsid w:val="00910C71"/>
    <w:rsid w:val="00910D25"/>
    <w:rsid w:val="00910EE9"/>
    <w:rsid w:val="00910F3A"/>
    <w:rsid w:val="0091100E"/>
    <w:rsid w:val="0091107C"/>
    <w:rsid w:val="00911159"/>
    <w:rsid w:val="00911166"/>
    <w:rsid w:val="00911175"/>
    <w:rsid w:val="00911226"/>
    <w:rsid w:val="0091155B"/>
    <w:rsid w:val="00911736"/>
    <w:rsid w:val="009117BE"/>
    <w:rsid w:val="009117F6"/>
    <w:rsid w:val="0091191A"/>
    <w:rsid w:val="00911BD0"/>
    <w:rsid w:val="00911C1B"/>
    <w:rsid w:val="00911C86"/>
    <w:rsid w:val="00911D6F"/>
    <w:rsid w:val="00911D89"/>
    <w:rsid w:val="00911EF8"/>
    <w:rsid w:val="009121EF"/>
    <w:rsid w:val="00912427"/>
    <w:rsid w:val="009125C8"/>
    <w:rsid w:val="009127CB"/>
    <w:rsid w:val="009127FC"/>
    <w:rsid w:val="009128F9"/>
    <w:rsid w:val="00912A96"/>
    <w:rsid w:val="00912A97"/>
    <w:rsid w:val="00912C96"/>
    <w:rsid w:val="00912F06"/>
    <w:rsid w:val="00912F15"/>
    <w:rsid w:val="00912F2E"/>
    <w:rsid w:val="0091308D"/>
    <w:rsid w:val="0091312E"/>
    <w:rsid w:val="00913703"/>
    <w:rsid w:val="009138EF"/>
    <w:rsid w:val="00913A1B"/>
    <w:rsid w:val="00913A36"/>
    <w:rsid w:val="00913D84"/>
    <w:rsid w:val="00913F1B"/>
    <w:rsid w:val="00913FC8"/>
    <w:rsid w:val="00914212"/>
    <w:rsid w:val="0091433F"/>
    <w:rsid w:val="0091486A"/>
    <w:rsid w:val="00914877"/>
    <w:rsid w:val="00914A15"/>
    <w:rsid w:val="00914AF4"/>
    <w:rsid w:val="00914C75"/>
    <w:rsid w:val="00914C86"/>
    <w:rsid w:val="00914C96"/>
    <w:rsid w:val="00914CFC"/>
    <w:rsid w:val="009150BA"/>
    <w:rsid w:val="009151E3"/>
    <w:rsid w:val="00915588"/>
    <w:rsid w:val="0091574A"/>
    <w:rsid w:val="00915955"/>
    <w:rsid w:val="00915B61"/>
    <w:rsid w:val="00915CD3"/>
    <w:rsid w:val="00915D26"/>
    <w:rsid w:val="00915D2D"/>
    <w:rsid w:val="00915EDA"/>
    <w:rsid w:val="009161D8"/>
    <w:rsid w:val="00916274"/>
    <w:rsid w:val="009162AB"/>
    <w:rsid w:val="009162EA"/>
    <w:rsid w:val="00916325"/>
    <w:rsid w:val="009164EB"/>
    <w:rsid w:val="00916591"/>
    <w:rsid w:val="009165AD"/>
    <w:rsid w:val="0091667D"/>
    <w:rsid w:val="009168BE"/>
    <w:rsid w:val="00916BA3"/>
    <w:rsid w:val="00916BDE"/>
    <w:rsid w:val="00916CBB"/>
    <w:rsid w:val="00916E49"/>
    <w:rsid w:val="00916ED9"/>
    <w:rsid w:val="00916F34"/>
    <w:rsid w:val="00917053"/>
    <w:rsid w:val="00917205"/>
    <w:rsid w:val="00917256"/>
    <w:rsid w:val="009172D0"/>
    <w:rsid w:val="009172DA"/>
    <w:rsid w:val="0091741E"/>
    <w:rsid w:val="00917476"/>
    <w:rsid w:val="00917636"/>
    <w:rsid w:val="00917783"/>
    <w:rsid w:val="0091792E"/>
    <w:rsid w:val="0091799E"/>
    <w:rsid w:val="00917AB6"/>
    <w:rsid w:val="00917C74"/>
    <w:rsid w:val="00917E88"/>
    <w:rsid w:val="00917ED8"/>
    <w:rsid w:val="00917F62"/>
    <w:rsid w:val="00920030"/>
    <w:rsid w:val="009201B5"/>
    <w:rsid w:val="009202AA"/>
    <w:rsid w:val="009202BA"/>
    <w:rsid w:val="00920481"/>
    <w:rsid w:val="00920495"/>
    <w:rsid w:val="00920615"/>
    <w:rsid w:val="009207AC"/>
    <w:rsid w:val="00920878"/>
    <w:rsid w:val="009208C5"/>
    <w:rsid w:val="009208DA"/>
    <w:rsid w:val="00920923"/>
    <w:rsid w:val="00920C05"/>
    <w:rsid w:val="0092134C"/>
    <w:rsid w:val="0092151A"/>
    <w:rsid w:val="00921703"/>
    <w:rsid w:val="009218F2"/>
    <w:rsid w:val="0092196A"/>
    <w:rsid w:val="00921B3D"/>
    <w:rsid w:val="00921B53"/>
    <w:rsid w:val="00921DB4"/>
    <w:rsid w:val="00921E30"/>
    <w:rsid w:val="00921E96"/>
    <w:rsid w:val="00921EB1"/>
    <w:rsid w:val="00922048"/>
    <w:rsid w:val="00922053"/>
    <w:rsid w:val="0092209B"/>
    <w:rsid w:val="009220BD"/>
    <w:rsid w:val="00922507"/>
    <w:rsid w:val="009225C9"/>
    <w:rsid w:val="00922959"/>
    <w:rsid w:val="00922B21"/>
    <w:rsid w:val="00922C1F"/>
    <w:rsid w:val="0092303A"/>
    <w:rsid w:val="00923101"/>
    <w:rsid w:val="0092319F"/>
    <w:rsid w:val="00923529"/>
    <w:rsid w:val="009237E0"/>
    <w:rsid w:val="009239D9"/>
    <w:rsid w:val="00923A7C"/>
    <w:rsid w:val="00923B77"/>
    <w:rsid w:val="00923CC2"/>
    <w:rsid w:val="00923E6B"/>
    <w:rsid w:val="00924085"/>
    <w:rsid w:val="00924229"/>
    <w:rsid w:val="0092464A"/>
    <w:rsid w:val="0092485D"/>
    <w:rsid w:val="009248E7"/>
    <w:rsid w:val="00924AE3"/>
    <w:rsid w:val="00924CA4"/>
    <w:rsid w:val="00924E20"/>
    <w:rsid w:val="00924FC0"/>
    <w:rsid w:val="00924FCF"/>
    <w:rsid w:val="0092516F"/>
    <w:rsid w:val="00925477"/>
    <w:rsid w:val="0092573A"/>
    <w:rsid w:val="009257D1"/>
    <w:rsid w:val="009259D8"/>
    <w:rsid w:val="00925CC1"/>
    <w:rsid w:val="00925F95"/>
    <w:rsid w:val="009260B1"/>
    <w:rsid w:val="00926245"/>
    <w:rsid w:val="00926257"/>
    <w:rsid w:val="0092641F"/>
    <w:rsid w:val="009264DC"/>
    <w:rsid w:val="00926A30"/>
    <w:rsid w:val="00926B0A"/>
    <w:rsid w:val="00926E13"/>
    <w:rsid w:val="00926E8B"/>
    <w:rsid w:val="00926EB5"/>
    <w:rsid w:val="0092732D"/>
    <w:rsid w:val="00927347"/>
    <w:rsid w:val="009275CD"/>
    <w:rsid w:val="0092762A"/>
    <w:rsid w:val="009276B5"/>
    <w:rsid w:val="0092772C"/>
    <w:rsid w:val="0092776B"/>
    <w:rsid w:val="00927BE5"/>
    <w:rsid w:val="00927D65"/>
    <w:rsid w:val="00927DB7"/>
    <w:rsid w:val="00927F5B"/>
    <w:rsid w:val="00930001"/>
    <w:rsid w:val="0093050C"/>
    <w:rsid w:val="009305C2"/>
    <w:rsid w:val="009306BA"/>
    <w:rsid w:val="0093099A"/>
    <w:rsid w:val="009309DC"/>
    <w:rsid w:val="00930B0C"/>
    <w:rsid w:val="00930B7D"/>
    <w:rsid w:val="00930C3E"/>
    <w:rsid w:val="00930D2E"/>
    <w:rsid w:val="00930D6C"/>
    <w:rsid w:val="00930FE9"/>
    <w:rsid w:val="009312A4"/>
    <w:rsid w:val="009312AD"/>
    <w:rsid w:val="00931492"/>
    <w:rsid w:val="009317AE"/>
    <w:rsid w:val="009317EC"/>
    <w:rsid w:val="00931867"/>
    <w:rsid w:val="00931945"/>
    <w:rsid w:val="00931AEE"/>
    <w:rsid w:val="00931B22"/>
    <w:rsid w:val="00931D34"/>
    <w:rsid w:val="00931E05"/>
    <w:rsid w:val="00932138"/>
    <w:rsid w:val="009321CB"/>
    <w:rsid w:val="009323F4"/>
    <w:rsid w:val="0093274D"/>
    <w:rsid w:val="009328AA"/>
    <w:rsid w:val="009328FC"/>
    <w:rsid w:val="00932AD2"/>
    <w:rsid w:val="00932B92"/>
    <w:rsid w:val="00932E7B"/>
    <w:rsid w:val="00932F63"/>
    <w:rsid w:val="009333F1"/>
    <w:rsid w:val="00933594"/>
    <w:rsid w:val="009337BC"/>
    <w:rsid w:val="00933999"/>
    <w:rsid w:val="009339A7"/>
    <w:rsid w:val="00933B36"/>
    <w:rsid w:val="00933BCC"/>
    <w:rsid w:val="00933C5B"/>
    <w:rsid w:val="00933C79"/>
    <w:rsid w:val="00933EC5"/>
    <w:rsid w:val="00933EF0"/>
    <w:rsid w:val="00934126"/>
    <w:rsid w:val="00934172"/>
    <w:rsid w:val="009343FC"/>
    <w:rsid w:val="009344A1"/>
    <w:rsid w:val="00934543"/>
    <w:rsid w:val="0093464D"/>
    <w:rsid w:val="009347BE"/>
    <w:rsid w:val="00934945"/>
    <w:rsid w:val="009349A6"/>
    <w:rsid w:val="00934AED"/>
    <w:rsid w:val="00934D56"/>
    <w:rsid w:val="00934EA3"/>
    <w:rsid w:val="00935179"/>
    <w:rsid w:val="009358D2"/>
    <w:rsid w:val="009359AC"/>
    <w:rsid w:val="00935C27"/>
    <w:rsid w:val="00935E2F"/>
    <w:rsid w:val="00935F4D"/>
    <w:rsid w:val="00935F67"/>
    <w:rsid w:val="00936148"/>
    <w:rsid w:val="00936251"/>
    <w:rsid w:val="0093669B"/>
    <w:rsid w:val="009367A1"/>
    <w:rsid w:val="00936B18"/>
    <w:rsid w:val="00936D77"/>
    <w:rsid w:val="00936F29"/>
    <w:rsid w:val="00936F51"/>
    <w:rsid w:val="00937122"/>
    <w:rsid w:val="00937199"/>
    <w:rsid w:val="009373A2"/>
    <w:rsid w:val="009375B8"/>
    <w:rsid w:val="00937605"/>
    <w:rsid w:val="009378A8"/>
    <w:rsid w:val="00937BDA"/>
    <w:rsid w:val="00937FA0"/>
    <w:rsid w:val="009400FD"/>
    <w:rsid w:val="00940382"/>
    <w:rsid w:val="009404A9"/>
    <w:rsid w:val="00940517"/>
    <w:rsid w:val="00940532"/>
    <w:rsid w:val="00940702"/>
    <w:rsid w:val="0094077A"/>
    <w:rsid w:val="00940C3D"/>
    <w:rsid w:val="00940F3F"/>
    <w:rsid w:val="009412BD"/>
    <w:rsid w:val="0094137D"/>
    <w:rsid w:val="0094145D"/>
    <w:rsid w:val="009414AC"/>
    <w:rsid w:val="009417E8"/>
    <w:rsid w:val="00941869"/>
    <w:rsid w:val="00941A3C"/>
    <w:rsid w:val="00941C4E"/>
    <w:rsid w:val="00941C9B"/>
    <w:rsid w:val="00941F89"/>
    <w:rsid w:val="0094210B"/>
    <w:rsid w:val="0094212B"/>
    <w:rsid w:val="009421D5"/>
    <w:rsid w:val="00942A1E"/>
    <w:rsid w:val="00942A6D"/>
    <w:rsid w:val="00942B8A"/>
    <w:rsid w:val="00942D17"/>
    <w:rsid w:val="00942E2D"/>
    <w:rsid w:val="00943074"/>
    <w:rsid w:val="0094322C"/>
    <w:rsid w:val="009433EA"/>
    <w:rsid w:val="009436BC"/>
    <w:rsid w:val="00943ACD"/>
    <w:rsid w:val="00943C02"/>
    <w:rsid w:val="00943EA8"/>
    <w:rsid w:val="00943FA5"/>
    <w:rsid w:val="00944145"/>
    <w:rsid w:val="009443A5"/>
    <w:rsid w:val="00944432"/>
    <w:rsid w:val="009444AE"/>
    <w:rsid w:val="00944540"/>
    <w:rsid w:val="00944644"/>
    <w:rsid w:val="00944BB4"/>
    <w:rsid w:val="00944C47"/>
    <w:rsid w:val="00944C69"/>
    <w:rsid w:val="00944D21"/>
    <w:rsid w:val="00944E88"/>
    <w:rsid w:val="009450FE"/>
    <w:rsid w:val="009451EE"/>
    <w:rsid w:val="0094522B"/>
    <w:rsid w:val="00945343"/>
    <w:rsid w:val="0094543A"/>
    <w:rsid w:val="0094564D"/>
    <w:rsid w:val="00945764"/>
    <w:rsid w:val="00945E17"/>
    <w:rsid w:val="009461A8"/>
    <w:rsid w:val="009463D3"/>
    <w:rsid w:val="009463F4"/>
    <w:rsid w:val="0094652E"/>
    <w:rsid w:val="00946648"/>
    <w:rsid w:val="00946695"/>
    <w:rsid w:val="009467AC"/>
    <w:rsid w:val="0094686B"/>
    <w:rsid w:val="009469A4"/>
    <w:rsid w:val="00946BA6"/>
    <w:rsid w:val="00946D6A"/>
    <w:rsid w:val="00946D8F"/>
    <w:rsid w:val="00946E03"/>
    <w:rsid w:val="00946E1F"/>
    <w:rsid w:val="009470AD"/>
    <w:rsid w:val="00947109"/>
    <w:rsid w:val="00947128"/>
    <w:rsid w:val="0094744C"/>
    <w:rsid w:val="009475E5"/>
    <w:rsid w:val="00947679"/>
    <w:rsid w:val="00947A1C"/>
    <w:rsid w:val="00947C94"/>
    <w:rsid w:val="00947CA1"/>
    <w:rsid w:val="00947F68"/>
    <w:rsid w:val="00947FD3"/>
    <w:rsid w:val="0095017C"/>
    <w:rsid w:val="00950267"/>
    <w:rsid w:val="00950514"/>
    <w:rsid w:val="00950562"/>
    <w:rsid w:val="00950A2A"/>
    <w:rsid w:val="00950EBC"/>
    <w:rsid w:val="009512F6"/>
    <w:rsid w:val="0095147B"/>
    <w:rsid w:val="0095172E"/>
    <w:rsid w:val="009517EC"/>
    <w:rsid w:val="009519A7"/>
    <w:rsid w:val="00951A1F"/>
    <w:rsid w:val="00951A92"/>
    <w:rsid w:val="009521D1"/>
    <w:rsid w:val="00952256"/>
    <w:rsid w:val="0095225F"/>
    <w:rsid w:val="00952301"/>
    <w:rsid w:val="00952353"/>
    <w:rsid w:val="0095246A"/>
    <w:rsid w:val="00952540"/>
    <w:rsid w:val="009526A1"/>
    <w:rsid w:val="0095273E"/>
    <w:rsid w:val="009527B4"/>
    <w:rsid w:val="0095289D"/>
    <w:rsid w:val="009529E6"/>
    <w:rsid w:val="00952C87"/>
    <w:rsid w:val="00952D54"/>
    <w:rsid w:val="00952D74"/>
    <w:rsid w:val="00952FF0"/>
    <w:rsid w:val="009531A3"/>
    <w:rsid w:val="009534D2"/>
    <w:rsid w:val="009535FB"/>
    <w:rsid w:val="009537B1"/>
    <w:rsid w:val="00953804"/>
    <w:rsid w:val="009538F4"/>
    <w:rsid w:val="00953973"/>
    <w:rsid w:val="009539F2"/>
    <w:rsid w:val="00953A74"/>
    <w:rsid w:val="00953C03"/>
    <w:rsid w:val="00953F4A"/>
    <w:rsid w:val="00953FE7"/>
    <w:rsid w:val="0095400F"/>
    <w:rsid w:val="00954503"/>
    <w:rsid w:val="00954552"/>
    <w:rsid w:val="009545A3"/>
    <w:rsid w:val="009545D5"/>
    <w:rsid w:val="00954778"/>
    <w:rsid w:val="0095481C"/>
    <w:rsid w:val="009548AE"/>
    <w:rsid w:val="00954A7F"/>
    <w:rsid w:val="00954BCC"/>
    <w:rsid w:val="00954BEC"/>
    <w:rsid w:val="00954DB8"/>
    <w:rsid w:val="00954E0E"/>
    <w:rsid w:val="00955092"/>
    <w:rsid w:val="009551AB"/>
    <w:rsid w:val="00955366"/>
    <w:rsid w:val="0095579B"/>
    <w:rsid w:val="009557EE"/>
    <w:rsid w:val="00955894"/>
    <w:rsid w:val="00955956"/>
    <w:rsid w:val="00955C04"/>
    <w:rsid w:val="00955DFA"/>
    <w:rsid w:val="00955E8F"/>
    <w:rsid w:val="00955EF1"/>
    <w:rsid w:val="00955F09"/>
    <w:rsid w:val="009561E0"/>
    <w:rsid w:val="00956453"/>
    <w:rsid w:val="0095687B"/>
    <w:rsid w:val="009568E8"/>
    <w:rsid w:val="009569FB"/>
    <w:rsid w:val="00956ACC"/>
    <w:rsid w:val="00956AD4"/>
    <w:rsid w:val="00956ED0"/>
    <w:rsid w:val="00957135"/>
    <w:rsid w:val="0095732C"/>
    <w:rsid w:val="00957331"/>
    <w:rsid w:val="009573DB"/>
    <w:rsid w:val="00957482"/>
    <w:rsid w:val="00957492"/>
    <w:rsid w:val="009574A1"/>
    <w:rsid w:val="0095756E"/>
    <w:rsid w:val="009575EE"/>
    <w:rsid w:val="00957A2C"/>
    <w:rsid w:val="00957C7F"/>
    <w:rsid w:val="00957CE1"/>
    <w:rsid w:val="00957D74"/>
    <w:rsid w:val="009600D5"/>
    <w:rsid w:val="00960141"/>
    <w:rsid w:val="00960880"/>
    <w:rsid w:val="0096095C"/>
    <w:rsid w:val="009609AB"/>
    <w:rsid w:val="00960BDA"/>
    <w:rsid w:val="0096103F"/>
    <w:rsid w:val="00961219"/>
    <w:rsid w:val="0096134C"/>
    <w:rsid w:val="00961429"/>
    <w:rsid w:val="0096161A"/>
    <w:rsid w:val="00961C5D"/>
    <w:rsid w:val="00961CF7"/>
    <w:rsid w:val="00961DB7"/>
    <w:rsid w:val="00961F59"/>
    <w:rsid w:val="0096212C"/>
    <w:rsid w:val="0096226B"/>
    <w:rsid w:val="00962401"/>
    <w:rsid w:val="00962A27"/>
    <w:rsid w:val="00962FD4"/>
    <w:rsid w:val="0096322B"/>
    <w:rsid w:val="00963511"/>
    <w:rsid w:val="009639F9"/>
    <w:rsid w:val="00963A8C"/>
    <w:rsid w:val="00963B29"/>
    <w:rsid w:val="00963DF2"/>
    <w:rsid w:val="00963EBC"/>
    <w:rsid w:val="00963F56"/>
    <w:rsid w:val="0096406C"/>
    <w:rsid w:val="0096417F"/>
    <w:rsid w:val="00964302"/>
    <w:rsid w:val="0096451A"/>
    <w:rsid w:val="009645A7"/>
    <w:rsid w:val="00964840"/>
    <w:rsid w:val="00964931"/>
    <w:rsid w:val="0096515D"/>
    <w:rsid w:val="00965209"/>
    <w:rsid w:val="00965339"/>
    <w:rsid w:val="009653C3"/>
    <w:rsid w:val="00965690"/>
    <w:rsid w:val="00965707"/>
    <w:rsid w:val="00965868"/>
    <w:rsid w:val="0096620C"/>
    <w:rsid w:val="00966814"/>
    <w:rsid w:val="0096685E"/>
    <w:rsid w:val="00966AA1"/>
    <w:rsid w:val="00966AE0"/>
    <w:rsid w:val="00966D2E"/>
    <w:rsid w:val="00966E21"/>
    <w:rsid w:val="00966EFA"/>
    <w:rsid w:val="00967001"/>
    <w:rsid w:val="00967455"/>
    <w:rsid w:val="0096757E"/>
    <w:rsid w:val="00967892"/>
    <w:rsid w:val="00967C05"/>
    <w:rsid w:val="00967C13"/>
    <w:rsid w:val="00967C2C"/>
    <w:rsid w:val="00967C43"/>
    <w:rsid w:val="00967D31"/>
    <w:rsid w:val="00967D4A"/>
    <w:rsid w:val="00967E7A"/>
    <w:rsid w:val="009700D1"/>
    <w:rsid w:val="0097066C"/>
    <w:rsid w:val="0097079C"/>
    <w:rsid w:val="0097083E"/>
    <w:rsid w:val="00970A46"/>
    <w:rsid w:val="00970B29"/>
    <w:rsid w:val="00970D92"/>
    <w:rsid w:val="00970F3E"/>
    <w:rsid w:val="00971008"/>
    <w:rsid w:val="00971224"/>
    <w:rsid w:val="0097150F"/>
    <w:rsid w:val="00971A88"/>
    <w:rsid w:val="00971BB5"/>
    <w:rsid w:val="00971C77"/>
    <w:rsid w:val="00971D32"/>
    <w:rsid w:val="00971E3F"/>
    <w:rsid w:val="0097202F"/>
    <w:rsid w:val="00972151"/>
    <w:rsid w:val="0097260F"/>
    <w:rsid w:val="0097275B"/>
    <w:rsid w:val="0097277D"/>
    <w:rsid w:val="0097290C"/>
    <w:rsid w:val="00972918"/>
    <w:rsid w:val="009729C9"/>
    <w:rsid w:val="00972A2A"/>
    <w:rsid w:val="00972B53"/>
    <w:rsid w:val="00972E85"/>
    <w:rsid w:val="00973029"/>
    <w:rsid w:val="00973228"/>
    <w:rsid w:val="00973451"/>
    <w:rsid w:val="009734BC"/>
    <w:rsid w:val="00973857"/>
    <w:rsid w:val="00973E85"/>
    <w:rsid w:val="00973EA9"/>
    <w:rsid w:val="00973FEF"/>
    <w:rsid w:val="00974076"/>
    <w:rsid w:val="00974173"/>
    <w:rsid w:val="00974556"/>
    <w:rsid w:val="00974870"/>
    <w:rsid w:val="0097487E"/>
    <w:rsid w:val="00974991"/>
    <w:rsid w:val="00974A1C"/>
    <w:rsid w:val="00974D0B"/>
    <w:rsid w:val="00974D48"/>
    <w:rsid w:val="00974E81"/>
    <w:rsid w:val="00974FD2"/>
    <w:rsid w:val="009751B2"/>
    <w:rsid w:val="009751FA"/>
    <w:rsid w:val="0097529A"/>
    <w:rsid w:val="009753A9"/>
    <w:rsid w:val="009755DF"/>
    <w:rsid w:val="0097564A"/>
    <w:rsid w:val="009757A2"/>
    <w:rsid w:val="00975B27"/>
    <w:rsid w:val="00975E56"/>
    <w:rsid w:val="0097643A"/>
    <w:rsid w:val="00976453"/>
    <w:rsid w:val="009764BF"/>
    <w:rsid w:val="009764E5"/>
    <w:rsid w:val="009765EC"/>
    <w:rsid w:val="00976B15"/>
    <w:rsid w:val="00976E8D"/>
    <w:rsid w:val="0097702D"/>
    <w:rsid w:val="009774D4"/>
    <w:rsid w:val="0097786C"/>
    <w:rsid w:val="00977A75"/>
    <w:rsid w:val="00977AD9"/>
    <w:rsid w:val="00977AFE"/>
    <w:rsid w:val="00977C52"/>
    <w:rsid w:val="00977E42"/>
    <w:rsid w:val="0098005F"/>
    <w:rsid w:val="00980414"/>
    <w:rsid w:val="009804F9"/>
    <w:rsid w:val="00980845"/>
    <w:rsid w:val="0098087A"/>
    <w:rsid w:val="00980928"/>
    <w:rsid w:val="00980932"/>
    <w:rsid w:val="00980A07"/>
    <w:rsid w:val="00980A70"/>
    <w:rsid w:val="00980CA6"/>
    <w:rsid w:val="009813F9"/>
    <w:rsid w:val="00981577"/>
    <w:rsid w:val="00981661"/>
    <w:rsid w:val="00981814"/>
    <w:rsid w:val="0098183C"/>
    <w:rsid w:val="009819EA"/>
    <w:rsid w:val="00981D20"/>
    <w:rsid w:val="00981E8F"/>
    <w:rsid w:val="009820A9"/>
    <w:rsid w:val="00982192"/>
    <w:rsid w:val="009823CE"/>
    <w:rsid w:val="00982A6A"/>
    <w:rsid w:val="00982BD8"/>
    <w:rsid w:val="00982BED"/>
    <w:rsid w:val="00982C9F"/>
    <w:rsid w:val="00982E77"/>
    <w:rsid w:val="00982FA1"/>
    <w:rsid w:val="009830BA"/>
    <w:rsid w:val="009835D4"/>
    <w:rsid w:val="009836EA"/>
    <w:rsid w:val="009836FD"/>
    <w:rsid w:val="0098385D"/>
    <w:rsid w:val="00983996"/>
    <w:rsid w:val="00983B95"/>
    <w:rsid w:val="00983BCC"/>
    <w:rsid w:val="009841A8"/>
    <w:rsid w:val="009841DC"/>
    <w:rsid w:val="0098431A"/>
    <w:rsid w:val="00984424"/>
    <w:rsid w:val="00984B49"/>
    <w:rsid w:val="009850F1"/>
    <w:rsid w:val="00985391"/>
    <w:rsid w:val="009854C0"/>
    <w:rsid w:val="009855CA"/>
    <w:rsid w:val="00985A80"/>
    <w:rsid w:val="0098635F"/>
    <w:rsid w:val="009865E7"/>
    <w:rsid w:val="009867AE"/>
    <w:rsid w:val="00986886"/>
    <w:rsid w:val="009868C0"/>
    <w:rsid w:val="00986AB2"/>
    <w:rsid w:val="00986BEA"/>
    <w:rsid w:val="0098708E"/>
    <w:rsid w:val="0098712D"/>
    <w:rsid w:val="0098792E"/>
    <w:rsid w:val="00987AEF"/>
    <w:rsid w:val="00987B41"/>
    <w:rsid w:val="00987B99"/>
    <w:rsid w:val="00987CFC"/>
    <w:rsid w:val="00987DDC"/>
    <w:rsid w:val="00987E27"/>
    <w:rsid w:val="00987E77"/>
    <w:rsid w:val="0099028C"/>
    <w:rsid w:val="00990B61"/>
    <w:rsid w:val="00990B7E"/>
    <w:rsid w:val="00990D9E"/>
    <w:rsid w:val="00990DDA"/>
    <w:rsid w:val="0099136B"/>
    <w:rsid w:val="009914F2"/>
    <w:rsid w:val="00991590"/>
    <w:rsid w:val="00991709"/>
    <w:rsid w:val="0099175D"/>
    <w:rsid w:val="009917E3"/>
    <w:rsid w:val="00991D1D"/>
    <w:rsid w:val="00991F86"/>
    <w:rsid w:val="0099249F"/>
    <w:rsid w:val="00992578"/>
    <w:rsid w:val="009925CB"/>
    <w:rsid w:val="00992737"/>
    <w:rsid w:val="009928A1"/>
    <w:rsid w:val="00992C35"/>
    <w:rsid w:val="00992D67"/>
    <w:rsid w:val="00992EEB"/>
    <w:rsid w:val="00992EF6"/>
    <w:rsid w:val="0099324F"/>
    <w:rsid w:val="0099328C"/>
    <w:rsid w:val="009934B5"/>
    <w:rsid w:val="00993618"/>
    <w:rsid w:val="00993850"/>
    <w:rsid w:val="00993904"/>
    <w:rsid w:val="00993A32"/>
    <w:rsid w:val="00993C03"/>
    <w:rsid w:val="00993E56"/>
    <w:rsid w:val="00993ED6"/>
    <w:rsid w:val="00993F81"/>
    <w:rsid w:val="00994337"/>
    <w:rsid w:val="009944A7"/>
    <w:rsid w:val="00994602"/>
    <w:rsid w:val="00994651"/>
    <w:rsid w:val="0099485B"/>
    <w:rsid w:val="00994862"/>
    <w:rsid w:val="00994BDE"/>
    <w:rsid w:val="00994CF6"/>
    <w:rsid w:val="00995576"/>
    <w:rsid w:val="00995934"/>
    <w:rsid w:val="00995B02"/>
    <w:rsid w:val="00995B4A"/>
    <w:rsid w:val="00995C26"/>
    <w:rsid w:val="0099601C"/>
    <w:rsid w:val="00996199"/>
    <w:rsid w:val="009962B4"/>
    <w:rsid w:val="00996406"/>
    <w:rsid w:val="00996575"/>
    <w:rsid w:val="009965A1"/>
    <w:rsid w:val="00996A9A"/>
    <w:rsid w:val="00997358"/>
    <w:rsid w:val="009974E8"/>
    <w:rsid w:val="00997858"/>
    <w:rsid w:val="009978FB"/>
    <w:rsid w:val="00997977"/>
    <w:rsid w:val="00997BE3"/>
    <w:rsid w:val="00997C86"/>
    <w:rsid w:val="009A00B3"/>
    <w:rsid w:val="009A0201"/>
    <w:rsid w:val="009A0326"/>
    <w:rsid w:val="009A03D8"/>
    <w:rsid w:val="009A0464"/>
    <w:rsid w:val="009A058E"/>
    <w:rsid w:val="009A0771"/>
    <w:rsid w:val="009A0BD5"/>
    <w:rsid w:val="009A0C60"/>
    <w:rsid w:val="009A0D8D"/>
    <w:rsid w:val="009A0EE6"/>
    <w:rsid w:val="009A1023"/>
    <w:rsid w:val="009A124F"/>
    <w:rsid w:val="009A13DF"/>
    <w:rsid w:val="009A1836"/>
    <w:rsid w:val="009A1871"/>
    <w:rsid w:val="009A1CD9"/>
    <w:rsid w:val="009A1E3C"/>
    <w:rsid w:val="009A213F"/>
    <w:rsid w:val="009A2367"/>
    <w:rsid w:val="009A25E4"/>
    <w:rsid w:val="009A278E"/>
    <w:rsid w:val="009A27F1"/>
    <w:rsid w:val="009A28E4"/>
    <w:rsid w:val="009A299D"/>
    <w:rsid w:val="009A2AA9"/>
    <w:rsid w:val="009A2BF3"/>
    <w:rsid w:val="009A2D9A"/>
    <w:rsid w:val="009A3035"/>
    <w:rsid w:val="009A3296"/>
    <w:rsid w:val="009A34A7"/>
    <w:rsid w:val="009A375E"/>
    <w:rsid w:val="009A3BCE"/>
    <w:rsid w:val="009A3C32"/>
    <w:rsid w:val="009A3E7D"/>
    <w:rsid w:val="009A4296"/>
    <w:rsid w:val="009A42AF"/>
    <w:rsid w:val="009A4305"/>
    <w:rsid w:val="009A4B13"/>
    <w:rsid w:val="009A4BAF"/>
    <w:rsid w:val="009A4F1B"/>
    <w:rsid w:val="009A5109"/>
    <w:rsid w:val="009A517D"/>
    <w:rsid w:val="009A54A5"/>
    <w:rsid w:val="009A5544"/>
    <w:rsid w:val="009A58E2"/>
    <w:rsid w:val="009A5A20"/>
    <w:rsid w:val="009A5A43"/>
    <w:rsid w:val="009A5B41"/>
    <w:rsid w:val="009A5E49"/>
    <w:rsid w:val="009A5F7D"/>
    <w:rsid w:val="009A6262"/>
    <w:rsid w:val="009A6344"/>
    <w:rsid w:val="009A640E"/>
    <w:rsid w:val="009A6590"/>
    <w:rsid w:val="009A6699"/>
    <w:rsid w:val="009A67E1"/>
    <w:rsid w:val="009A6A94"/>
    <w:rsid w:val="009A6C8B"/>
    <w:rsid w:val="009A7154"/>
    <w:rsid w:val="009A7282"/>
    <w:rsid w:val="009A74BD"/>
    <w:rsid w:val="009A771D"/>
    <w:rsid w:val="009A780E"/>
    <w:rsid w:val="009A789B"/>
    <w:rsid w:val="009A790B"/>
    <w:rsid w:val="009A79DE"/>
    <w:rsid w:val="009A7CF9"/>
    <w:rsid w:val="009B01C8"/>
    <w:rsid w:val="009B02C6"/>
    <w:rsid w:val="009B03BC"/>
    <w:rsid w:val="009B0494"/>
    <w:rsid w:val="009B079E"/>
    <w:rsid w:val="009B0CB3"/>
    <w:rsid w:val="009B1020"/>
    <w:rsid w:val="009B11BE"/>
    <w:rsid w:val="009B12CF"/>
    <w:rsid w:val="009B12E6"/>
    <w:rsid w:val="009B15E4"/>
    <w:rsid w:val="009B17C5"/>
    <w:rsid w:val="009B193F"/>
    <w:rsid w:val="009B194F"/>
    <w:rsid w:val="009B201D"/>
    <w:rsid w:val="009B21A2"/>
    <w:rsid w:val="009B253E"/>
    <w:rsid w:val="009B27FE"/>
    <w:rsid w:val="009B2DB6"/>
    <w:rsid w:val="009B2F7B"/>
    <w:rsid w:val="009B3062"/>
    <w:rsid w:val="009B309A"/>
    <w:rsid w:val="009B317B"/>
    <w:rsid w:val="009B34D2"/>
    <w:rsid w:val="009B361D"/>
    <w:rsid w:val="009B3A0D"/>
    <w:rsid w:val="009B3A2E"/>
    <w:rsid w:val="009B3A33"/>
    <w:rsid w:val="009B3ADD"/>
    <w:rsid w:val="009B3C00"/>
    <w:rsid w:val="009B3CE5"/>
    <w:rsid w:val="009B4075"/>
    <w:rsid w:val="009B418F"/>
    <w:rsid w:val="009B43A1"/>
    <w:rsid w:val="009B447F"/>
    <w:rsid w:val="009B46AD"/>
    <w:rsid w:val="009B4711"/>
    <w:rsid w:val="009B47C9"/>
    <w:rsid w:val="009B48D4"/>
    <w:rsid w:val="009B4A9F"/>
    <w:rsid w:val="009B4C57"/>
    <w:rsid w:val="009B4C92"/>
    <w:rsid w:val="009B4CA1"/>
    <w:rsid w:val="009B4E97"/>
    <w:rsid w:val="009B526D"/>
    <w:rsid w:val="009B52EE"/>
    <w:rsid w:val="009B5484"/>
    <w:rsid w:val="009B56C2"/>
    <w:rsid w:val="009B5765"/>
    <w:rsid w:val="009B5B3C"/>
    <w:rsid w:val="009B5B45"/>
    <w:rsid w:val="009B5D2D"/>
    <w:rsid w:val="009B5E45"/>
    <w:rsid w:val="009B5E8F"/>
    <w:rsid w:val="009B610C"/>
    <w:rsid w:val="009B61D8"/>
    <w:rsid w:val="009B63BB"/>
    <w:rsid w:val="009B6509"/>
    <w:rsid w:val="009B652E"/>
    <w:rsid w:val="009B65B5"/>
    <w:rsid w:val="009B6674"/>
    <w:rsid w:val="009B66C4"/>
    <w:rsid w:val="009B6702"/>
    <w:rsid w:val="009B67E5"/>
    <w:rsid w:val="009B683E"/>
    <w:rsid w:val="009B691E"/>
    <w:rsid w:val="009B6A7A"/>
    <w:rsid w:val="009B6ADE"/>
    <w:rsid w:val="009B6C72"/>
    <w:rsid w:val="009B6CEE"/>
    <w:rsid w:val="009B6DFF"/>
    <w:rsid w:val="009B6ECC"/>
    <w:rsid w:val="009B6F1B"/>
    <w:rsid w:val="009B6F2E"/>
    <w:rsid w:val="009B712B"/>
    <w:rsid w:val="009B73CF"/>
    <w:rsid w:val="009B740C"/>
    <w:rsid w:val="009B743A"/>
    <w:rsid w:val="009B7526"/>
    <w:rsid w:val="009B7638"/>
    <w:rsid w:val="009B77B5"/>
    <w:rsid w:val="009B7851"/>
    <w:rsid w:val="009B7C0B"/>
    <w:rsid w:val="009B7D43"/>
    <w:rsid w:val="009B7D61"/>
    <w:rsid w:val="009C0184"/>
    <w:rsid w:val="009C0280"/>
    <w:rsid w:val="009C0518"/>
    <w:rsid w:val="009C09D6"/>
    <w:rsid w:val="009C0DC8"/>
    <w:rsid w:val="009C1003"/>
    <w:rsid w:val="009C112E"/>
    <w:rsid w:val="009C1144"/>
    <w:rsid w:val="009C17FC"/>
    <w:rsid w:val="009C1BBA"/>
    <w:rsid w:val="009C1D99"/>
    <w:rsid w:val="009C2189"/>
    <w:rsid w:val="009C2202"/>
    <w:rsid w:val="009C2348"/>
    <w:rsid w:val="009C24B8"/>
    <w:rsid w:val="009C259B"/>
    <w:rsid w:val="009C2AF5"/>
    <w:rsid w:val="009C304D"/>
    <w:rsid w:val="009C323D"/>
    <w:rsid w:val="009C3467"/>
    <w:rsid w:val="009C3550"/>
    <w:rsid w:val="009C3769"/>
    <w:rsid w:val="009C37DF"/>
    <w:rsid w:val="009C3CE6"/>
    <w:rsid w:val="009C3D2A"/>
    <w:rsid w:val="009C3EF7"/>
    <w:rsid w:val="009C3FB7"/>
    <w:rsid w:val="009C446A"/>
    <w:rsid w:val="009C46BD"/>
    <w:rsid w:val="009C46D5"/>
    <w:rsid w:val="009C4886"/>
    <w:rsid w:val="009C48A4"/>
    <w:rsid w:val="009C4A05"/>
    <w:rsid w:val="009C4A0C"/>
    <w:rsid w:val="009C4A13"/>
    <w:rsid w:val="009C4A58"/>
    <w:rsid w:val="009C4CDA"/>
    <w:rsid w:val="009C4D67"/>
    <w:rsid w:val="009C4F61"/>
    <w:rsid w:val="009C511A"/>
    <w:rsid w:val="009C51C3"/>
    <w:rsid w:val="009C525C"/>
    <w:rsid w:val="009C55ED"/>
    <w:rsid w:val="009C5741"/>
    <w:rsid w:val="009C57E9"/>
    <w:rsid w:val="009C586B"/>
    <w:rsid w:val="009C5AC8"/>
    <w:rsid w:val="009C5AFC"/>
    <w:rsid w:val="009C5C11"/>
    <w:rsid w:val="009C5C9A"/>
    <w:rsid w:val="009C5D7F"/>
    <w:rsid w:val="009C5DB7"/>
    <w:rsid w:val="009C5DFD"/>
    <w:rsid w:val="009C5E6D"/>
    <w:rsid w:val="009C60DD"/>
    <w:rsid w:val="009C61DB"/>
    <w:rsid w:val="009C629D"/>
    <w:rsid w:val="009C6300"/>
    <w:rsid w:val="009C63A3"/>
    <w:rsid w:val="009C65DC"/>
    <w:rsid w:val="009C66F5"/>
    <w:rsid w:val="009C6738"/>
    <w:rsid w:val="009C6987"/>
    <w:rsid w:val="009C6BC7"/>
    <w:rsid w:val="009C6E0C"/>
    <w:rsid w:val="009C6E69"/>
    <w:rsid w:val="009C72F5"/>
    <w:rsid w:val="009C73C0"/>
    <w:rsid w:val="009C7694"/>
    <w:rsid w:val="009C77D8"/>
    <w:rsid w:val="009C77F3"/>
    <w:rsid w:val="009C7844"/>
    <w:rsid w:val="009C7A7A"/>
    <w:rsid w:val="009C7BED"/>
    <w:rsid w:val="009C7CDB"/>
    <w:rsid w:val="009D00BE"/>
    <w:rsid w:val="009D01DE"/>
    <w:rsid w:val="009D0480"/>
    <w:rsid w:val="009D0612"/>
    <w:rsid w:val="009D07E3"/>
    <w:rsid w:val="009D0863"/>
    <w:rsid w:val="009D08F1"/>
    <w:rsid w:val="009D09BB"/>
    <w:rsid w:val="009D0B40"/>
    <w:rsid w:val="009D0CF2"/>
    <w:rsid w:val="009D0DFC"/>
    <w:rsid w:val="009D0E42"/>
    <w:rsid w:val="009D0E4B"/>
    <w:rsid w:val="009D0E95"/>
    <w:rsid w:val="009D0F03"/>
    <w:rsid w:val="009D0F08"/>
    <w:rsid w:val="009D0F3D"/>
    <w:rsid w:val="009D1736"/>
    <w:rsid w:val="009D1972"/>
    <w:rsid w:val="009D19CB"/>
    <w:rsid w:val="009D1CD4"/>
    <w:rsid w:val="009D1EC5"/>
    <w:rsid w:val="009D2301"/>
    <w:rsid w:val="009D232D"/>
    <w:rsid w:val="009D2781"/>
    <w:rsid w:val="009D2B66"/>
    <w:rsid w:val="009D2C05"/>
    <w:rsid w:val="009D2CB5"/>
    <w:rsid w:val="009D2CBD"/>
    <w:rsid w:val="009D2E2B"/>
    <w:rsid w:val="009D2F2F"/>
    <w:rsid w:val="009D2F96"/>
    <w:rsid w:val="009D2FC9"/>
    <w:rsid w:val="009D3142"/>
    <w:rsid w:val="009D31DB"/>
    <w:rsid w:val="009D3299"/>
    <w:rsid w:val="009D3BAD"/>
    <w:rsid w:val="009D3D1B"/>
    <w:rsid w:val="009D3F17"/>
    <w:rsid w:val="009D3FB7"/>
    <w:rsid w:val="009D4526"/>
    <w:rsid w:val="009D4758"/>
    <w:rsid w:val="009D4840"/>
    <w:rsid w:val="009D49AC"/>
    <w:rsid w:val="009D4A65"/>
    <w:rsid w:val="009D4B09"/>
    <w:rsid w:val="009D4CA5"/>
    <w:rsid w:val="009D4CC6"/>
    <w:rsid w:val="009D4E2F"/>
    <w:rsid w:val="009D4F74"/>
    <w:rsid w:val="009D4FA0"/>
    <w:rsid w:val="009D5296"/>
    <w:rsid w:val="009D5427"/>
    <w:rsid w:val="009D547C"/>
    <w:rsid w:val="009D5560"/>
    <w:rsid w:val="009D5597"/>
    <w:rsid w:val="009D5793"/>
    <w:rsid w:val="009D5A9A"/>
    <w:rsid w:val="009D5ACB"/>
    <w:rsid w:val="009D5AE4"/>
    <w:rsid w:val="009D5C77"/>
    <w:rsid w:val="009D5C80"/>
    <w:rsid w:val="009D5F37"/>
    <w:rsid w:val="009D5FEB"/>
    <w:rsid w:val="009D6157"/>
    <w:rsid w:val="009D6426"/>
    <w:rsid w:val="009D6652"/>
    <w:rsid w:val="009D671E"/>
    <w:rsid w:val="009D67CE"/>
    <w:rsid w:val="009D6945"/>
    <w:rsid w:val="009D6C69"/>
    <w:rsid w:val="009D6D1E"/>
    <w:rsid w:val="009D7346"/>
    <w:rsid w:val="009D73C4"/>
    <w:rsid w:val="009D7691"/>
    <w:rsid w:val="009D7A0E"/>
    <w:rsid w:val="009D7B7B"/>
    <w:rsid w:val="009D7D1F"/>
    <w:rsid w:val="009D7ED4"/>
    <w:rsid w:val="009D7EF2"/>
    <w:rsid w:val="009E00CD"/>
    <w:rsid w:val="009E00F1"/>
    <w:rsid w:val="009E0251"/>
    <w:rsid w:val="009E02CD"/>
    <w:rsid w:val="009E0404"/>
    <w:rsid w:val="009E05C7"/>
    <w:rsid w:val="009E0A1C"/>
    <w:rsid w:val="009E0E56"/>
    <w:rsid w:val="009E0EBA"/>
    <w:rsid w:val="009E0F95"/>
    <w:rsid w:val="009E1027"/>
    <w:rsid w:val="009E1243"/>
    <w:rsid w:val="009E133B"/>
    <w:rsid w:val="009E133E"/>
    <w:rsid w:val="009E1358"/>
    <w:rsid w:val="009E1590"/>
    <w:rsid w:val="009E15B8"/>
    <w:rsid w:val="009E16B5"/>
    <w:rsid w:val="009E1916"/>
    <w:rsid w:val="009E1968"/>
    <w:rsid w:val="009E1BF8"/>
    <w:rsid w:val="009E1E04"/>
    <w:rsid w:val="009E1E0C"/>
    <w:rsid w:val="009E2007"/>
    <w:rsid w:val="009E2224"/>
    <w:rsid w:val="009E240E"/>
    <w:rsid w:val="009E241C"/>
    <w:rsid w:val="009E24A2"/>
    <w:rsid w:val="009E2B96"/>
    <w:rsid w:val="009E2BAF"/>
    <w:rsid w:val="009E2CD5"/>
    <w:rsid w:val="009E2E26"/>
    <w:rsid w:val="009E2EAF"/>
    <w:rsid w:val="009E34B3"/>
    <w:rsid w:val="009E3883"/>
    <w:rsid w:val="009E3919"/>
    <w:rsid w:val="009E3E38"/>
    <w:rsid w:val="009E4059"/>
    <w:rsid w:val="009E421B"/>
    <w:rsid w:val="009E4493"/>
    <w:rsid w:val="009E4521"/>
    <w:rsid w:val="009E4546"/>
    <w:rsid w:val="009E4719"/>
    <w:rsid w:val="009E4901"/>
    <w:rsid w:val="009E4911"/>
    <w:rsid w:val="009E4A1F"/>
    <w:rsid w:val="009E4FB4"/>
    <w:rsid w:val="009E4FC5"/>
    <w:rsid w:val="009E5039"/>
    <w:rsid w:val="009E5060"/>
    <w:rsid w:val="009E553D"/>
    <w:rsid w:val="009E55B6"/>
    <w:rsid w:val="009E5637"/>
    <w:rsid w:val="009E56F5"/>
    <w:rsid w:val="009E5AB0"/>
    <w:rsid w:val="009E5AF0"/>
    <w:rsid w:val="009E5BB7"/>
    <w:rsid w:val="009E5C0B"/>
    <w:rsid w:val="009E5C4C"/>
    <w:rsid w:val="009E5E0E"/>
    <w:rsid w:val="009E5F99"/>
    <w:rsid w:val="009E61C2"/>
    <w:rsid w:val="009E6647"/>
    <w:rsid w:val="009E67EF"/>
    <w:rsid w:val="009E68BA"/>
    <w:rsid w:val="009E6941"/>
    <w:rsid w:val="009E6C0C"/>
    <w:rsid w:val="009E6D6D"/>
    <w:rsid w:val="009E6FCA"/>
    <w:rsid w:val="009E70BF"/>
    <w:rsid w:val="009E70FB"/>
    <w:rsid w:val="009E746B"/>
    <w:rsid w:val="009E7529"/>
    <w:rsid w:val="009E7813"/>
    <w:rsid w:val="009E7AE9"/>
    <w:rsid w:val="009F01C9"/>
    <w:rsid w:val="009F01EC"/>
    <w:rsid w:val="009F0443"/>
    <w:rsid w:val="009F04D2"/>
    <w:rsid w:val="009F0716"/>
    <w:rsid w:val="009F07FC"/>
    <w:rsid w:val="009F0A90"/>
    <w:rsid w:val="009F0D68"/>
    <w:rsid w:val="009F0EC2"/>
    <w:rsid w:val="009F108D"/>
    <w:rsid w:val="009F1105"/>
    <w:rsid w:val="009F120E"/>
    <w:rsid w:val="009F134E"/>
    <w:rsid w:val="009F1605"/>
    <w:rsid w:val="009F186A"/>
    <w:rsid w:val="009F1CAB"/>
    <w:rsid w:val="009F2050"/>
    <w:rsid w:val="009F2875"/>
    <w:rsid w:val="009F29C6"/>
    <w:rsid w:val="009F29E4"/>
    <w:rsid w:val="009F2D36"/>
    <w:rsid w:val="009F2D92"/>
    <w:rsid w:val="009F2E2B"/>
    <w:rsid w:val="009F2F4D"/>
    <w:rsid w:val="009F2FE8"/>
    <w:rsid w:val="009F3343"/>
    <w:rsid w:val="009F3839"/>
    <w:rsid w:val="009F38BA"/>
    <w:rsid w:val="009F39B7"/>
    <w:rsid w:val="009F3ADC"/>
    <w:rsid w:val="009F3EC6"/>
    <w:rsid w:val="009F3F2C"/>
    <w:rsid w:val="009F3FE8"/>
    <w:rsid w:val="009F403C"/>
    <w:rsid w:val="009F433A"/>
    <w:rsid w:val="009F45C6"/>
    <w:rsid w:val="009F499D"/>
    <w:rsid w:val="009F49E1"/>
    <w:rsid w:val="009F4ADE"/>
    <w:rsid w:val="009F4AFF"/>
    <w:rsid w:val="009F4BEF"/>
    <w:rsid w:val="009F4C17"/>
    <w:rsid w:val="009F4C37"/>
    <w:rsid w:val="009F4D46"/>
    <w:rsid w:val="009F4E0B"/>
    <w:rsid w:val="009F506E"/>
    <w:rsid w:val="009F50B3"/>
    <w:rsid w:val="009F515E"/>
    <w:rsid w:val="009F525C"/>
    <w:rsid w:val="009F55AA"/>
    <w:rsid w:val="009F55DE"/>
    <w:rsid w:val="009F5639"/>
    <w:rsid w:val="009F58B2"/>
    <w:rsid w:val="009F59CF"/>
    <w:rsid w:val="009F5C9C"/>
    <w:rsid w:val="009F5D8F"/>
    <w:rsid w:val="009F6385"/>
    <w:rsid w:val="009F63FC"/>
    <w:rsid w:val="009F6515"/>
    <w:rsid w:val="009F6572"/>
    <w:rsid w:val="009F657E"/>
    <w:rsid w:val="009F67E3"/>
    <w:rsid w:val="009F689C"/>
    <w:rsid w:val="009F68B6"/>
    <w:rsid w:val="009F6B25"/>
    <w:rsid w:val="009F6D33"/>
    <w:rsid w:val="009F6FEB"/>
    <w:rsid w:val="009F71CC"/>
    <w:rsid w:val="009F734D"/>
    <w:rsid w:val="009F74FB"/>
    <w:rsid w:val="009F7718"/>
    <w:rsid w:val="009F7C78"/>
    <w:rsid w:val="009F7F87"/>
    <w:rsid w:val="00A002E8"/>
    <w:rsid w:val="00A0034B"/>
    <w:rsid w:val="00A00454"/>
    <w:rsid w:val="00A007EB"/>
    <w:rsid w:val="00A009E5"/>
    <w:rsid w:val="00A00A97"/>
    <w:rsid w:val="00A00B75"/>
    <w:rsid w:val="00A00C59"/>
    <w:rsid w:val="00A00D6F"/>
    <w:rsid w:val="00A00E16"/>
    <w:rsid w:val="00A00E9D"/>
    <w:rsid w:val="00A01056"/>
    <w:rsid w:val="00A011EC"/>
    <w:rsid w:val="00A012C5"/>
    <w:rsid w:val="00A014A6"/>
    <w:rsid w:val="00A01626"/>
    <w:rsid w:val="00A018DD"/>
    <w:rsid w:val="00A01BD0"/>
    <w:rsid w:val="00A01BEF"/>
    <w:rsid w:val="00A01D5E"/>
    <w:rsid w:val="00A01DC0"/>
    <w:rsid w:val="00A01DDC"/>
    <w:rsid w:val="00A020A1"/>
    <w:rsid w:val="00A02123"/>
    <w:rsid w:val="00A0222E"/>
    <w:rsid w:val="00A02398"/>
    <w:rsid w:val="00A0241F"/>
    <w:rsid w:val="00A02531"/>
    <w:rsid w:val="00A026C7"/>
    <w:rsid w:val="00A028DD"/>
    <w:rsid w:val="00A02979"/>
    <w:rsid w:val="00A02AB8"/>
    <w:rsid w:val="00A02B7F"/>
    <w:rsid w:val="00A02BDD"/>
    <w:rsid w:val="00A02D24"/>
    <w:rsid w:val="00A02DE7"/>
    <w:rsid w:val="00A02F6A"/>
    <w:rsid w:val="00A02FD6"/>
    <w:rsid w:val="00A031E9"/>
    <w:rsid w:val="00A032B4"/>
    <w:rsid w:val="00A03413"/>
    <w:rsid w:val="00A0347E"/>
    <w:rsid w:val="00A036D7"/>
    <w:rsid w:val="00A039D9"/>
    <w:rsid w:val="00A03E4E"/>
    <w:rsid w:val="00A03F09"/>
    <w:rsid w:val="00A041DF"/>
    <w:rsid w:val="00A04310"/>
    <w:rsid w:val="00A04563"/>
    <w:rsid w:val="00A04842"/>
    <w:rsid w:val="00A0499B"/>
    <w:rsid w:val="00A04A4E"/>
    <w:rsid w:val="00A04AAD"/>
    <w:rsid w:val="00A04BB8"/>
    <w:rsid w:val="00A04E14"/>
    <w:rsid w:val="00A05101"/>
    <w:rsid w:val="00A0532F"/>
    <w:rsid w:val="00A0561E"/>
    <w:rsid w:val="00A056A2"/>
    <w:rsid w:val="00A057D5"/>
    <w:rsid w:val="00A05D98"/>
    <w:rsid w:val="00A05EF4"/>
    <w:rsid w:val="00A0612A"/>
    <w:rsid w:val="00A061B3"/>
    <w:rsid w:val="00A06263"/>
    <w:rsid w:val="00A0682C"/>
    <w:rsid w:val="00A06892"/>
    <w:rsid w:val="00A06957"/>
    <w:rsid w:val="00A06B15"/>
    <w:rsid w:val="00A06B5D"/>
    <w:rsid w:val="00A06BBA"/>
    <w:rsid w:val="00A06DF3"/>
    <w:rsid w:val="00A07013"/>
    <w:rsid w:val="00A0705D"/>
    <w:rsid w:val="00A07293"/>
    <w:rsid w:val="00A073BB"/>
    <w:rsid w:val="00A07440"/>
    <w:rsid w:val="00A07657"/>
    <w:rsid w:val="00A076F5"/>
    <w:rsid w:val="00A07A32"/>
    <w:rsid w:val="00A07DD1"/>
    <w:rsid w:val="00A103AB"/>
    <w:rsid w:val="00A103CD"/>
    <w:rsid w:val="00A106E6"/>
    <w:rsid w:val="00A106FB"/>
    <w:rsid w:val="00A10A05"/>
    <w:rsid w:val="00A10A59"/>
    <w:rsid w:val="00A10AB8"/>
    <w:rsid w:val="00A10BFC"/>
    <w:rsid w:val="00A10DA0"/>
    <w:rsid w:val="00A10E2A"/>
    <w:rsid w:val="00A10EF0"/>
    <w:rsid w:val="00A10F65"/>
    <w:rsid w:val="00A10FCC"/>
    <w:rsid w:val="00A1109C"/>
    <w:rsid w:val="00A1172A"/>
    <w:rsid w:val="00A11B5E"/>
    <w:rsid w:val="00A11BCD"/>
    <w:rsid w:val="00A11EF2"/>
    <w:rsid w:val="00A11FEA"/>
    <w:rsid w:val="00A12517"/>
    <w:rsid w:val="00A128B2"/>
    <w:rsid w:val="00A129AE"/>
    <w:rsid w:val="00A129B1"/>
    <w:rsid w:val="00A12AC3"/>
    <w:rsid w:val="00A12B89"/>
    <w:rsid w:val="00A12BD3"/>
    <w:rsid w:val="00A12FA0"/>
    <w:rsid w:val="00A13988"/>
    <w:rsid w:val="00A13A46"/>
    <w:rsid w:val="00A13BC8"/>
    <w:rsid w:val="00A13FE2"/>
    <w:rsid w:val="00A140E4"/>
    <w:rsid w:val="00A142D7"/>
    <w:rsid w:val="00A144E1"/>
    <w:rsid w:val="00A14BCE"/>
    <w:rsid w:val="00A1500A"/>
    <w:rsid w:val="00A15252"/>
    <w:rsid w:val="00A15A03"/>
    <w:rsid w:val="00A15A3A"/>
    <w:rsid w:val="00A15A74"/>
    <w:rsid w:val="00A1604A"/>
    <w:rsid w:val="00A1610A"/>
    <w:rsid w:val="00A1616D"/>
    <w:rsid w:val="00A161D4"/>
    <w:rsid w:val="00A162A1"/>
    <w:rsid w:val="00A16469"/>
    <w:rsid w:val="00A16C44"/>
    <w:rsid w:val="00A16E71"/>
    <w:rsid w:val="00A17045"/>
    <w:rsid w:val="00A17189"/>
    <w:rsid w:val="00A171AE"/>
    <w:rsid w:val="00A17328"/>
    <w:rsid w:val="00A174EC"/>
    <w:rsid w:val="00A1759F"/>
    <w:rsid w:val="00A176A0"/>
    <w:rsid w:val="00A176F7"/>
    <w:rsid w:val="00A17764"/>
    <w:rsid w:val="00A178D1"/>
    <w:rsid w:val="00A1793F"/>
    <w:rsid w:val="00A17B41"/>
    <w:rsid w:val="00A17D47"/>
    <w:rsid w:val="00A17DEC"/>
    <w:rsid w:val="00A17FA1"/>
    <w:rsid w:val="00A2036C"/>
    <w:rsid w:val="00A2037E"/>
    <w:rsid w:val="00A2049B"/>
    <w:rsid w:val="00A20514"/>
    <w:rsid w:val="00A2054A"/>
    <w:rsid w:val="00A205E1"/>
    <w:rsid w:val="00A20661"/>
    <w:rsid w:val="00A207A8"/>
    <w:rsid w:val="00A209D4"/>
    <w:rsid w:val="00A20A46"/>
    <w:rsid w:val="00A20B7F"/>
    <w:rsid w:val="00A20C35"/>
    <w:rsid w:val="00A20C98"/>
    <w:rsid w:val="00A20CDA"/>
    <w:rsid w:val="00A20F6A"/>
    <w:rsid w:val="00A210BD"/>
    <w:rsid w:val="00A2118E"/>
    <w:rsid w:val="00A21507"/>
    <w:rsid w:val="00A21A3B"/>
    <w:rsid w:val="00A21AF5"/>
    <w:rsid w:val="00A21E1C"/>
    <w:rsid w:val="00A21FD1"/>
    <w:rsid w:val="00A220C3"/>
    <w:rsid w:val="00A220CF"/>
    <w:rsid w:val="00A223A5"/>
    <w:rsid w:val="00A223C2"/>
    <w:rsid w:val="00A2246E"/>
    <w:rsid w:val="00A227A4"/>
    <w:rsid w:val="00A22ADB"/>
    <w:rsid w:val="00A22BB3"/>
    <w:rsid w:val="00A22E0C"/>
    <w:rsid w:val="00A22F17"/>
    <w:rsid w:val="00A23020"/>
    <w:rsid w:val="00A2323F"/>
    <w:rsid w:val="00A23A7E"/>
    <w:rsid w:val="00A23CDB"/>
    <w:rsid w:val="00A23D39"/>
    <w:rsid w:val="00A23FAB"/>
    <w:rsid w:val="00A240D2"/>
    <w:rsid w:val="00A24118"/>
    <w:rsid w:val="00A24315"/>
    <w:rsid w:val="00A24485"/>
    <w:rsid w:val="00A244EA"/>
    <w:rsid w:val="00A24631"/>
    <w:rsid w:val="00A24635"/>
    <w:rsid w:val="00A24754"/>
    <w:rsid w:val="00A24847"/>
    <w:rsid w:val="00A24A49"/>
    <w:rsid w:val="00A24C70"/>
    <w:rsid w:val="00A24C8B"/>
    <w:rsid w:val="00A24D6B"/>
    <w:rsid w:val="00A24D81"/>
    <w:rsid w:val="00A24E28"/>
    <w:rsid w:val="00A24F8F"/>
    <w:rsid w:val="00A2507C"/>
    <w:rsid w:val="00A25878"/>
    <w:rsid w:val="00A2587C"/>
    <w:rsid w:val="00A25950"/>
    <w:rsid w:val="00A25C61"/>
    <w:rsid w:val="00A25EA8"/>
    <w:rsid w:val="00A25EEA"/>
    <w:rsid w:val="00A25FB3"/>
    <w:rsid w:val="00A26300"/>
    <w:rsid w:val="00A2649A"/>
    <w:rsid w:val="00A2652F"/>
    <w:rsid w:val="00A26814"/>
    <w:rsid w:val="00A26993"/>
    <w:rsid w:val="00A26E4C"/>
    <w:rsid w:val="00A270A4"/>
    <w:rsid w:val="00A27144"/>
    <w:rsid w:val="00A27D11"/>
    <w:rsid w:val="00A27D30"/>
    <w:rsid w:val="00A27DE0"/>
    <w:rsid w:val="00A27FDE"/>
    <w:rsid w:val="00A30113"/>
    <w:rsid w:val="00A302A0"/>
    <w:rsid w:val="00A3046F"/>
    <w:rsid w:val="00A30488"/>
    <w:rsid w:val="00A30804"/>
    <w:rsid w:val="00A30B16"/>
    <w:rsid w:val="00A30C88"/>
    <w:rsid w:val="00A30EC3"/>
    <w:rsid w:val="00A31149"/>
    <w:rsid w:val="00A31308"/>
    <w:rsid w:val="00A31342"/>
    <w:rsid w:val="00A31752"/>
    <w:rsid w:val="00A318A0"/>
    <w:rsid w:val="00A318A4"/>
    <w:rsid w:val="00A31B44"/>
    <w:rsid w:val="00A31B88"/>
    <w:rsid w:val="00A31C65"/>
    <w:rsid w:val="00A31F2C"/>
    <w:rsid w:val="00A31FBA"/>
    <w:rsid w:val="00A3231B"/>
    <w:rsid w:val="00A32369"/>
    <w:rsid w:val="00A32490"/>
    <w:rsid w:val="00A32631"/>
    <w:rsid w:val="00A32762"/>
    <w:rsid w:val="00A328C0"/>
    <w:rsid w:val="00A32C31"/>
    <w:rsid w:val="00A32E3E"/>
    <w:rsid w:val="00A33074"/>
    <w:rsid w:val="00A331C2"/>
    <w:rsid w:val="00A3362F"/>
    <w:rsid w:val="00A336CB"/>
    <w:rsid w:val="00A3393D"/>
    <w:rsid w:val="00A339DE"/>
    <w:rsid w:val="00A33B60"/>
    <w:rsid w:val="00A33BBB"/>
    <w:rsid w:val="00A33C67"/>
    <w:rsid w:val="00A33CA5"/>
    <w:rsid w:val="00A33D94"/>
    <w:rsid w:val="00A343E7"/>
    <w:rsid w:val="00A34507"/>
    <w:rsid w:val="00A34548"/>
    <w:rsid w:val="00A346C1"/>
    <w:rsid w:val="00A34850"/>
    <w:rsid w:val="00A34D12"/>
    <w:rsid w:val="00A34D36"/>
    <w:rsid w:val="00A34D8C"/>
    <w:rsid w:val="00A34FAE"/>
    <w:rsid w:val="00A35309"/>
    <w:rsid w:val="00A35A7F"/>
    <w:rsid w:val="00A35D37"/>
    <w:rsid w:val="00A35EB7"/>
    <w:rsid w:val="00A35EDA"/>
    <w:rsid w:val="00A35F66"/>
    <w:rsid w:val="00A36300"/>
    <w:rsid w:val="00A3652A"/>
    <w:rsid w:val="00A36735"/>
    <w:rsid w:val="00A3704E"/>
    <w:rsid w:val="00A3718E"/>
    <w:rsid w:val="00A373CF"/>
    <w:rsid w:val="00A373DB"/>
    <w:rsid w:val="00A37496"/>
    <w:rsid w:val="00A375FE"/>
    <w:rsid w:val="00A37756"/>
    <w:rsid w:val="00A377D7"/>
    <w:rsid w:val="00A37853"/>
    <w:rsid w:val="00A379CA"/>
    <w:rsid w:val="00A37D45"/>
    <w:rsid w:val="00A37F97"/>
    <w:rsid w:val="00A400F5"/>
    <w:rsid w:val="00A403B5"/>
    <w:rsid w:val="00A4049E"/>
    <w:rsid w:val="00A40835"/>
    <w:rsid w:val="00A40AA2"/>
    <w:rsid w:val="00A40CDF"/>
    <w:rsid w:val="00A40F98"/>
    <w:rsid w:val="00A4108E"/>
    <w:rsid w:val="00A411A3"/>
    <w:rsid w:val="00A4142B"/>
    <w:rsid w:val="00A4165A"/>
    <w:rsid w:val="00A41699"/>
    <w:rsid w:val="00A416F5"/>
    <w:rsid w:val="00A41C01"/>
    <w:rsid w:val="00A41C70"/>
    <w:rsid w:val="00A41D12"/>
    <w:rsid w:val="00A41E00"/>
    <w:rsid w:val="00A41FE8"/>
    <w:rsid w:val="00A420A1"/>
    <w:rsid w:val="00A4248E"/>
    <w:rsid w:val="00A42510"/>
    <w:rsid w:val="00A42531"/>
    <w:rsid w:val="00A4256C"/>
    <w:rsid w:val="00A4270A"/>
    <w:rsid w:val="00A429B1"/>
    <w:rsid w:val="00A42ADC"/>
    <w:rsid w:val="00A42B5B"/>
    <w:rsid w:val="00A42B82"/>
    <w:rsid w:val="00A42BE3"/>
    <w:rsid w:val="00A42CB2"/>
    <w:rsid w:val="00A43003"/>
    <w:rsid w:val="00A43120"/>
    <w:rsid w:val="00A4385B"/>
    <w:rsid w:val="00A438A7"/>
    <w:rsid w:val="00A43959"/>
    <w:rsid w:val="00A43ADB"/>
    <w:rsid w:val="00A43DA8"/>
    <w:rsid w:val="00A43E53"/>
    <w:rsid w:val="00A43EEC"/>
    <w:rsid w:val="00A43EFC"/>
    <w:rsid w:val="00A4407A"/>
    <w:rsid w:val="00A4408C"/>
    <w:rsid w:val="00A44210"/>
    <w:rsid w:val="00A442F3"/>
    <w:rsid w:val="00A4443F"/>
    <w:rsid w:val="00A4445B"/>
    <w:rsid w:val="00A4452A"/>
    <w:rsid w:val="00A44663"/>
    <w:rsid w:val="00A44936"/>
    <w:rsid w:val="00A44D8C"/>
    <w:rsid w:val="00A44EE2"/>
    <w:rsid w:val="00A44FA6"/>
    <w:rsid w:val="00A45132"/>
    <w:rsid w:val="00A452E7"/>
    <w:rsid w:val="00A452FE"/>
    <w:rsid w:val="00A45352"/>
    <w:rsid w:val="00A454FC"/>
    <w:rsid w:val="00A45817"/>
    <w:rsid w:val="00A458FD"/>
    <w:rsid w:val="00A45AA8"/>
    <w:rsid w:val="00A45D2C"/>
    <w:rsid w:val="00A46150"/>
    <w:rsid w:val="00A461CE"/>
    <w:rsid w:val="00A46349"/>
    <w:rsid w:val="00A469DC"/>
    <w:rsid w:val="00A46A55"/>
    <w:rsid w:val="00A46BFC"/>
    <w:rsid w:val="00A46FBB"/>
    <w:rsid w:val="00A46FD9"/>
    <w:rsid w:val="00A4747F"/>
    <w:rsid w:val="00A475C6"/>
    <w:rsid w:val="00A477A5"/>
    <w:rsid w:val="00A47E74"/>
    <w:rsid w:val="00A47F01"/>
    <w:rsid w:val="00A50335"/>
    <w:rsid w:val="00A50652"/>
    <w:rsid w:val="00A50A4A"/>
    <w:rsid w:val="00A50D88"/>
    <w:rsid w:val="00A511A5"/>
    <w:rsid w:val="00A51845"/>
    <w:rsid w:val="00A51921"/>
    <w:rsid w:val="00A51AB2"/>
    <w:rsid w:val="00A51B31"/>
    <w:rsid w:val="00A51D00"/>
    <w:rsid w:val="00A51D81"/>
    <w:rsid w:val="00A521EE"/>
    <w:rsid w:val="00A52203"/>
    <w:rsid w:val="00A52335"/>
    <w:rsid w:val="00A5250F"/>
    <w:rsid w:val="00A52AF0"/>
    <w:rsid w:val="00A52B4A"/>
    <w:rsid w:val="00A52B78"/>
    <w:rsid w:val="00A52B87"/>
    <w:rsid w:val="00A52BD6"/>
    <w:rsid w:val="00A52D02"/>
    <w:rsid w:val="00A5315F"/>
    <w:rsid w:val="00A53191"/>
    <w:rsid w:val="00A53228"/>
    <w:rsid w:val="00A53622"/>
    <w:rsid w:val="00A536D6"/>
    <w:rsid w:val="00A537BB"/>
    <w:rsid w:val="00A53982"/>
    <w:rsid w:val="00A53EE1"/>
    <w:rsid w:val="00A53F5E"/>
    <w:rsid w:val="00A5400C"/>
    <w:rsid w:val="00A54118"/>
    <w:rsid w:val="00A542A5"/>
    <w:rsid w:val="00A5457D"/>
    <w:rsid w:val="00A546BE"/>
    <w:rsid w:val="00A546EF"/>
    <w:rsid w:val="00A54802"/>
    <w:rsid w:val="00A54882"/>
    <w:rsid w:val="00A54D11"/>
    <w:rsid w:val="00A54DE6"/>
    <w:rsid w:val="00A54EEE"/>
    <w:rsid w:val="00A54FAB"/>
    <w:rsid w:val="00A550C5"/>
    <w:rsid w:val="00A552A9"/>
    <w:rsid w:val="00A55343"/>
    <w:rsid w:val="00A55943"/>
    <w:rsid w:val="00A55A3D"/>
    <w:rsid w:val="00A55A4E"/>
    <w:rsid w:val="00A55BBE"/>
    <w:rsid w:val="00A55EE3"/>
    <w:rsid w:val="00A55F4C"/>
    <w:rsid w:val="00A56435"/>
    <w:rsid w:val="00A56649"/>
    <w:rsid w:val="00A56AF5"/>
    <w:rsid w:val="00A56CE4"/>
    <w:rsid w:val="00A56F16"/>
    <w:rsid w:val="00A570D0"/>
    <w:rsid w:val="00A571C3"/>
    <w:rsid w:val="00A57258"/>
    <w:rsid w:val="00A5748C"/>
    <w:rsid w:val="00A5760F"/>
    <w:rsid w:val="00A576B5"/>
    <w:rsid w:val="00A578C6"/>
    <w:rsid w:val="00A579D8"/>
    <w:rsid w:val="00A57B6E"/>
    <w:rsid w:val="00A57BB6"/>
    <w:rsid w:val="00A57C03"/>
    <w:rsid w:val="00A57C86"/>
    <w:rsid w:val="00A57D5E"/>
    <w:rsid w:val="00A601DC"/>
    <w:rsid w:val="00A608BF"/>
    <w:rsid w:val="00A60927"/>
    <w:rsid w:val="00A609D6"/>
    <w:rsid w:val="00A60BA5"/>
    <w:rsid w:val="00A60C17"/>
    <w:rsid w:val="00A60C18"/>
    <w:rsid w:val="00A60C8A"/>
    <w:rsid w:val="00A612C4"/>
    <w:rsid w:val="00A61682"/>
    <w:rsid w:val="00A616C4"/>
    <w:rsid w:val="00A61CBD"/>
    <w:rsid w:val="00A61EA7"/>
    <w:rsid w:val="00A61EC0"/>
    <w:rsid w:val="00A61FF8"/>
    <w:rsid w:val="00A62024"/>
    <w:rsid w:val="00A624CA"/>
    <w:rsid w:val="00A624D3"/>
    <w:rsid w:val="00A6250E"/>
    <w:rsid w:val="00A62577"/>
    <w:rsid w:val="00A62B57"/>
    <w:rsid w:val="00A62BF6"/>
    <w:rsid w:val="00A62C56"/>
    <w:rsid w:val="00A62CA6"/>
    <w:rsid w:val="00A62DC2"/>
    <w:rsid w:val="00A62E72"/>
    <w:rsid w:val="00A62ECF"/>
    <w:rsid w:val="00A6305D"/>
    <w:rsid w:val="00A630FA"/>
    <w:rsid w:val="00A63180"/>
    <w:rsid w:val="00A633CE"/>
    <w:rsid w:val="00A634B0"/>
    <w:rsid w:val="00A634BD"/>
    <w:rsid w:val="00A63656"/>
    <w:rsid w:val="00A637EC"/>
    <w:rsid w:val="00A63897"/>
    <w:rsid w:val="00A63939"/>
    <w:rsid w:val="00A63A29"/>
    <w:rsid w:val="00A63A2D"/>
    <w:rsid w:val="00A63B23"/>
    <w:rsid w:val="00A63B39"/>
    <w:rsid w:val="00A63F71"/>
    <w:rsid w:val="00A640BA"/>
    <w:rsid w:val="00A640FA"/>
    <w:rsid w:val="00A6465C"/>
    <w:rsid w:val="00A64677"/>
    <w:rsid w:val="00A64693"/>
    <w:rsid w:val="00A647B0"/>
    <w:rsid w:val="00A64870"/>
    <w:rsid w:val="00A6490A"/>
    <w:rsid w:val="00A64A56"/>
    <w:rsid w:val="00A64B41"/>
    <w:rsid w:val="00A64E8E"/>
    <w:rsid w:val="00A64F0E"/>
    <w:rsid w:val="00A64F40"/>
    <w:rsid w:val="00A64F7D"/>
    <w:rsid w:val="00A64FAE"/>
    <w:rsid w:val="00A651AB"/>
    <w:rsid w:val="00A652DE"/>
    <w:rsid w:val="00A65319"/>
    <w:rsid w:val="00A65413"/>
    <w:rsid w:val="00A658A3"/>
    <w:rsid w:val="00A659CB"/>
    <w:rsid w:val="00A661B4"/>
    <w:rsid w:val="00A667F0"/>
    <w:rsid w:val="00A668F4"/>
    <w:rsid w:val="00A66C4B"/>
    <w:rsid w:val="00A66D97"/>
    <w:rsid w:val="00A670B1"/>
    <w:rsid w:val="00A671EC"/>
    <w:rsid w:val="00A6735F"/>
    <w:rsid w:val="00A674D1"/>
    <w:rsid w:val="00A67619"/>
    <w:rsid w:val="00A67648"/>
    <w:rsid w:val="00A676DE"/>
    <w:rsid w:val="00A6783A"/>
    <w:rsid w:val="00A6785A"/>
    <w:rsid w:val="00A678F2"/>
    <w:rsid w:val="00A67A9C"/>
    <w:rsid w:val="00A67B76"/>
    <w:rsid w:val="00A67C2B"/>
    <w:rsid w:val="00A67C32"/>
    <w:rsid w:val="00A67C79"/>
    <w:rsid w:val="00A67E72"/>
    <w:rsid w:val="00A700EB"/>
    <w:rsid w:val="00A706C9"/>
    <w:rsid w:val="00A70797"/>
    <w:rsid w:val="00A707A2"/>
    <w:rsid w:val="00A70822"/>
    <w:rsid w:val="00A7095F"/>
    <w:rsid w:val="00A70C27"/>
    <w:rsid w:val="00A70EB3"/>
    <w:rsid w:val="00A71035"/>
    <w:rsid w:val="00A71301"/>
    <w:rsid w:val="00A71631"/>
    <w:rsid w:val="00A71B7A"/>
    <w:rsid w:val="00A71ECE"/>
    <w:rsid w:val="00A72217"/>
    <w:rsid w:val="00A72471"/>
    <w:rsid w:val="00A72A44"/>
    <w:rsid w:val="00A72FE9"/>
    <w:rsid w:val="00A7322C"/>
    <w:rsid w:val="00A73247"/>
    <w:rsid w:val="00A738A7"/>
    <w:rsid w:val="00A73CFE"/>
    <w:rsid w:val="00A740B7"/>
    <w:rsid w:val="00A7412A"/>
    <w:rsid w:val="00A743E2"/>
    <w:rsid w:val="00A745D9"/>
    <w:rsid w:val="00A7481A"/>
    <w:rsid w:val="00A74CF6"/>
    <w:rsid w:val="00A74E92"/>
    <w:rsid w:val="00A74EA8"/>
    <w:rsid w:val="00A74F19"/>
    <w:rsid w:val="00A75065"/>
    <w:rsid w:val="00A75739"/>
    <w:rsid w:val="00A759FA"/>
    <w:rsid w:val="00A75B06"/>
    <w:rsid w:val="00A75B1A"/>
    <w:rsid w:val="00A75BA7"/>
    <w:rsid w:val="00A75D10"/>
    <w:rsid w:val="00A75F52"/>
    <w:rsid w:val="00A760CC"/>
    <w:rsid w:val="00A7611F"/>
    <w:rsid w:val="00A7638A"/>
    <w:rsid w:val="00A763FF"/>
    <w:rsid w:val="00A765EA"/>
    <w:rsid w:val="00A767CB"/>
    <w:rsid w:val="00A76948"/>
    <w:rsid w:val="00A76A4D"/>
    <w:rsid w:val="00A76A51"/>
    <w:rsid w:val="00A76CC1"/>
    <w:rsid w:val="00A76E27"/>
    <w:rsid w:val="00A76EF9"/>
    <w:rsid w:val="00A76FF6"/>
    <w:rsid w:val="00A77113"/>
    <w:rsid w:val="00A7731B"/>
    <w:rsid w:val="00A7739A"/>
    <w:rsid w:val="00A7797A"/>
    <w:rsid w:val="00A77A00"/>
    <w:rsid w:val="00A77B34"/>
    <w:rsid w:val="00A77B39"/>
    <w:rsid w:val="00A77D84"/>
    <w:rsid w:val="00A77DF4"/>
    <w:rsid w:val="00A77E78"/>
    <w:rsid w:val="00A8001E"/>
    <w:rsid w:val="00A802E2"/>
    <w:rsid w:val="00A805B6"/>
    <w:rsid w:val="00A80604"/>
    <w:rsid w:val="00A80864"/>
    <w:rsid w:val="00A8086E"/>
    <w:rsid w:val="00A80A3A"/>
    <w:rsid w:val="00A80B9C"/>
    <w:rsid w:val="00A81073"/>
    <w:rsid w:val="00A811EF"/>
    <w:rsid w:val="00A81220"/>
    <w:rsid w:val="00A812CB"/>
    <w:rsid w:val="00A8133E"/>
    <w:rsid w:val="00A81381"/>
    <w:rsid w:val="00A816A9"/>
    <w:rsid w:val="00A816BD"/>
    <w:rsid w:val="00A81BB6"/>
    <w:rsid w:val="00A81EA1"/>
    <w:rsid w:val="00A81EFC"/>
    <w:rsid w:val="00A8217C"/>
    <w:rsid w:val="00A82929"/>
    <w:rsid w:val="00A82AE7"/>
    <w:rsid w:val="00A82B5D"/>
    <w:rsid w:val="00A82C32"/>
    <w:rsid w:val="00A832DD"/>
    <w:rsid w:val="00A8331C"/>
    <w:rsid w:val="00A835B7"/>
    <w:rsid w:val="00A835DF"/>
    <w:rsid w:val="00A8362E"/>
    <w:rsid w:val="00A83737"/>
    <w:rsid w:val="00A837B5"/>
    <w:rsid w:val="00A8385C"/>
    <w:rsid w:val="00A838E5"/>
    <w:rsid w:val="00A83A30"/>
    <w:rsid w:val="00A83AC1"/>
    <w:rsid w:val="00A83DA5"/>
    <w:rsid w:val="00A83F16"/>
    <w:rsid w:val="00A8413E"/>
    <w:rsid w:val="00A84290"/>
    <w:rsid w:val="00A84376"/>
    <w:rsid w:val="00A84416"/>
    <w:rsid w:val="00A844C8"/>
    <w:rsid w:val="00A84584"/>
    <w:rsid w:val="00A8491F"/>
    <w:rsid w:val="00A84A75"/>
    <w:rsid w:val="00A84B76"/>
    <w:rsid w:val="00A84BDF"/>
    <w:rsid w:val="00A84BE6"/>
    <w:rsid w:val="00A8500B"/>
    <w:rsid w:val="00A852D0"/>
    <w:rsid w:val="00A85373"/>
    <w:rsid w:val="00A85655"/>
    <w:rsid w:val="00A85823"/>
    <w:rsid w:val="00A85851"/>
    <w:rsid w:val="00A85CEF"/>
    <w:rsid w:val="00A85E91"/>
    <w:rsid w:val="00A860AD"/>
    <w:rsid w:val="00A86266"/>
    <w:rsid w:val="00A8626D"/>
    <w:rsid w:val="00A8634E"/>
    <w:rsid w:val="00A866C7"/>
    <w:rsid w:val="00A867FA"/>
    <w:rsid w:val="00A86A08"/>
    <w:rsid w:val="00A86E40"/>
    <w:rsid w:val="00A86F96"/>
    <w:rsid w:val="00A871E8"/>
    <w:rsid w:val="00A872B3"/>
    <w:rsid w:val="00A873EC"/>
    <w:rsid w:val="00A875F7"/>
    <w:rsid w:val="00A8767E"/>
    <w:rsid w:val="00A876D1"/>
    <w:rsid w:val="00A87C15"/>
    <w:rsid w:val="00A87D1E"/>
    <w:rsid w:val="00A87D56"/>
    <w:rsid w:val="00A87D81"/>
    <w:rsid w:val="00A87E50"/>
    <w:rsid w:val="00A903B5"/>
    <w:rsid w:val="00A904C7"/>
    <w:rsid w:val="00A905CE"/>
    <w:rsid w:val="00A90979"/>
    <w:rsid w:val="00A909A7"/>
    <w:rsid w:val="00A909F4"/>
    <w:rsid w:val="00A90C0A"/>
    <w:rsid w:val="00A90C8B"/>
    <w:rsid w:val="00A90D2B"/>
    <w:rsid w:val="00A91015"/>
    <w:rsid w:val="00A91096"/>
    <w:rsid w:val="00A9117F"/>
    <w:rsid w:val="00A9133C"/>
    <w:rsid w:val="00A91433"/>
    <w:rsid w:val="00A9167C"/>
    <w:rsid w:val="00A9185D"/>
    <w:rsid w:val="00A91A19"/>
    <w:rsid w:val="00A91B65"/>
    <w:rsid w:val="00A9265B"/>
    <w:rsid w:val="00A92A35"/>
    <w:rsid w:val="00A92B75"/>
    <w:rsid w:val="00A92CB2"/>
    <w:rsid w:val="00A92FB1"/>
    <w:rsid w:val="00A93133"/>
    <w:rsid w:val="00A9317A"/>
    <w:rsid w:val="00A936CA"/>
    <w:rsid w:val="00A93EBB"/>
    <w:rsid w:val="00A94235"/>
    <w:rsid w:val="00A9436D"/>
    <w:rsid w:val="00A94483"/>
    <w:rsid w:val="00A946AF"/>
    <w:rsid w:val="00A94C0A"/>
    <w:rsid w:val="00A94C81"/>
    <w:rsid w:val="00A94D81"/>
    <w:rsid w:val="00A94DCD"/>
    <w:rsid w:val="00A94E7B"/>
    <w:rsid w:val="00A9531A"/>
    <w:rsid w:val="00A9535D"/>
    <w:rsid w:val="00A953D7"/>
    <w:rsid w:val="00A9556B"/>
    <w:rsid w:val="00A9576F"/>
    <w:rsid w:val="00A95C3A"/>
    <w:rsid w:val="00A95C7E"/>
    <w:rsid w:val="00A95D25"/>
    <w:rsid w:val="00A95E9B"/>
    <w:rsid w:val="00A95EAC"/>
    <w:rsid w:val="00A95FDE"/>
    <w:rsid w:val="00A962D1"/>
    <w:rsid w:val="00A9654B"/>
    <w:rsid w:val="00A96800"/>
    <w:rsid w:val="00A96928"/>
    <w:rsid w:val="00A969C5"/>
    <w:rsid w:val="00A96A5A"/>
    <w:rsid w:val="00A96A90"/>
    <w:rsid w:val="00A96AA9"/>
    <w:rsid w:val="00A96DF8"/>
    <w:rsid w:val="00A96EE7"/>
    <w:rsid w:val="00A96F97"/>
    <w:rsid w:val="00A96FC4"/>
    <w:rsid w:val="00A97246"/>
    <w:rsid w:val="00A97457"/>
    <w:rsid w:val="00A974ED"/>
    <w:rsid w:val="00A97752"/>
    <w:rsid w:val="00A977DB"/>
    <w:rsid w:val="00A977E8"/>
    <w:rsid w:val="00A9788F"/>
    <w:rsid w:val="00A97A4E"/>
    <w:rsid w:val="00A97BA1"/>
    <w:rsid w:val="00A97BD9"/>
    <w:rsid w:val="00A97BDB"/>
    <w:rsid w:val="00AA01AE"/>
    <w:rsid w:val="00AA03F0"/>
    <w:rsid w:val="00AA0B64"/>
    <w:rsid w:val="00AA0EB5"/>
    <w:rsid w:val="00AA10AE"/>
    <w:rsid w:val="00AA126B"/>
    <w:rsid w:val="00AA166E"/>
    <w:rsid w:val="00AA1810"/>
    <w:rsid w:val="00AA1956"/>
    <w:rsid w:val="00AA1CC8"/>
    <w:rsid w:val="00AA1CCC"/>
    <w:rsid w:val="00AA1DA2"/>
    <w:rsid w:val="00AA1DF2"/>
    <w:rsid w:val="00AA1E4B"/>
    <w:rsid w:val="00AA1E84"/>
    <w:rsid w:val="00AA2124"/>
    <w:rsid w:val="00AA221C"/>
    <w:rsid w:val="00AA229D"/>
    <w:rsid w:val="00AA22E1"/>
    <w:rsid w:val="00AA233C"/>
    <w:rsid w:val="00AA23AA"/>
    <w:rsid w:val="00AA24D7"/>
    <w:rsid w:val="00AA250F"/>
    <w:rsid w:val="00AA253E"/>
    <w:rsid w:val="00AA28BB"/>
    <w:rsid w:val="00AA2BC3"/>
    <w:rsid w:val="00AA2DBE"/>
    <w:rsid w:val="00AA3223"/>
    <w:rsid w:val="00AA33C3"/>
    <w:rsid w:val="00AA361A"/>
    <w:rsid w:val="00AA36CF"/>
    <w:rsid w:val="00AA3721"/>
    <w:rsid w:val="00AA37BF"/>
    <w:rsid w:val="00AA3991"/>
    <w:rsid w:val="00AA3ADC"/>
    <w:rsid w:val="00AA3C21"/>
    <w:rsid w:val="00AA3D2D"/>
    <w:rsid w:val="00AA3DB3"/>
    <w:rsid w:val="00AA3DFC"/>
    <w:rsid w:val="00AA3FDB"/>
    <w:rsid w:val="00AA448C"/>
    <w:rsid w:val="00AA4632"/>
    <w:rsid w:val="00AA47D1"/>
    <w:rsid w:val="00AA4817"/>
    <w:rsid w:val="00AA4A75"/>
    <w:rsid w:val="00AA4A76"/>
    <w:rsid w:val="00AA4AE2"/>
    <w:rsid w:val="00AA4C92"/>
    <w:rsid w:val="00AA50A4"/>
    <w:rsid w:val="00AA5191"/>
    <w:rsid w:val="00AA531C"/>
    <w:rsid w:val="00AA546C"/>
    <w:rsid w:val="00AA551D"/>
    <w:rsid w:val="00AA5524"/>
    <w:rsid w:val="00AA5560"/>
    <w:rsid w:val="00AA5563"/>
    <w:rsid w:val="00AA5679"/>
    <w:rsid w:val="00AA584B"/>
    <w:rsid w:val="00AA5896"/>
    <w:rsid w:val="00AA5A23"/>
    <w:rsid w:val="00AA5A98"/>
    <w:rsid w:val="00AA5ACA"/>
    <w:rsid w:val="00AA5B90"/>
    <w:rsid w:val="00AA5C36"/>
    <w:rsid w:val="00AA5C64"/>
    <w:rsid w:val="00AA5F7D"/>
    <w:rsid w:val="00AA60CA"/>
    <w:rsid w:val="00AA6182"/>
    <w:rsid w:val="00AA63D2"/>
    <w:rsid w:val="00AA652F"/>
    <w:rsid w:val="00AA696D"/>
    <w:rsid w:val="00AA6F0E"/>
    <w:rsid w:val="00AA73BD"/>
    <w:rsid w:val="00AA75F2"/>
    <w:rsid w:val="00AA7733"/>
    <w:rsid w:val="00AA7DC6"/>
    <w:rsid w:val="00AA7EBC"/>
    <w:rsid w:val="00AA7F7C"/>
    <w:rsid w:val="00AB02C3"/>
    <w:rsid w:val="00AB039E"/>
    <w:rsid w:val="00AB04C7"/>
    <w:rsid w:val="00AB0955"/>
    <w:rsid w:val="00AB0A7D"/>
    <w:rsid w:val="00AB0BD0"/>
    <w:rsid w:val="00AB0CC5"/>
    <w:rsid w:val="00AB0CCB"/>
    <w:rsid w:val="00AB0CF5"/>
    <w:rsid w:val="00AB11B6"/>
    <w:rsid w:val="00AB11E1"/>
    <w:rsid w:val="00AB13F2"/>
    <w:rsid w:val="00AB1ADD"/>
    <w:rsid w:val="00AB1AF8"/>
    <w:rsid w:val="00AB1D2C"/>
    <w:rsid w:val="00AB1D45"/>
    <w:rsid w:val="00AB1DBF"/>
    <w:rsid w:val="00AB1DCE"/>
    <w:rsid w:val="00AB1E8B"/>
    <w:rsid w:val="00AB1F5B"/>
    <w:rsid w:val="00AB1FC6"/>
    <w:rsid w:val="00AB1FF6"/>
    <w:rsid w:val="00AB234D"/>
    <w:rsid w:val="00AB2902"/>
    <w:rsid w:val="00AB2934"/>
    <w:rsid w:val="00AB2A8C"/>
    <w:rsid w:val="00AB2B93"/>
    <w:rsid w:val="00AB2C9F"/>
    <w:rsid w:val="00AB2D9E"/>
    <w:rsid w:val="00AB2EFC"/>
    <w:rsid w:val="00AB2F09"/>
    <w:rsid w:val="00AB2F4B"/>
    <w:rsid w:val="00AB3026"/>
    <w:rsid w:val="00AB32E2"/>
    <w:rsid w:val="00AB347B"/>
    <w:rsid w:val="00AB36CD"/>
    <w:rsid w:val="00AB37EE"/>
    <w:rsid w:val="00AB3CFB"/>
    <w:rsid w:val="00AB42EA"/>
    <w:rsid w:val="00AB4323"/>
    <w:rsid w:val="00AB434B"/>
    <w:rsid w:val="00AB443F"/>
    <w:rsid w:val="00AB460E"/>
    <w:rsid w:val="00AB47AD"/>
    <w:rsid w:val="00AB4A1B"/>
    <w:rsid w:val="00AB4A40"/>
    <w:rsid w:val="00AB4A7D"/>
    <w:rsid w:val="00AB4B23"/>
    <w:rsid w:val="00AB4CFD"/>
    <w:rsid w:val="00AB4D3F"/>
    <w:rsid w:val="00AB5222"/>
    <w:rsid w:val="00AB5244"/>
    <w:rsid w:val="00AB537E"/>
    <w:rsid w:val="00AB5541"/>
    <w:rsid w:val="00AB59A7"/>
    <w:rsid w:val="00AB59B5"/>
    <w:rsid w:val="00AB5AEA"/>
    <w:rsid w:val="00AB5C63"/>
    <w:rsid w:val="00AB5E98"/>
    <w:rsid w:val="00AB5F8E"/>
    <w:rsid w:val="00AB625D"/>
    <w:rsid w:val="00AB6473"/>
    <w:rsid w:val="00AB64C5"/>
    <w:rsid w:val="00AB64CF"/>
    <w:rsid w:val="00AB682B"/>
    <w:rsid w:val="00AB684B"/>
    <w:rsid w:val="00AB6D56"/>
    <w:rsid w:val="00AB6D80"/>
    <w:rsid w:val="00AB6DF9"/>
    <w:rsid w:val="00AB6E18"/>
    <w:rsid w:val="00AB6F8C"/>
    <w:rsid w:val="00AB71B8"/>
    <w:rsid w:val="00AB7694"/>
    <w:rsid w:val="00AB76C0"/>
    <w:rsid w:val="00AB78DC"/>
    <w:rsid w:val="00AB79E2"/>
    <w:rsid w:val="00AB7B40"/>
    <w:rsid w:val="00AB7D3A"/>
    <w:rsid w:val="00AB7E89"/>
    <w:rsid w:val="00AB7E9E"/>
    <w:rsid w:val="00AC016B"/>
    <w:rsid w:val="00AC05CD"/>
    <w:rsid w:val="00AC06BA"/>
    <w:rsid w:val="00AC082B"/>
    <w:rsid w:val="00AC095B"/>
    <w:rsid w:val="00AC0E3C"/>
    <w:rsid w:val="00AC11F9"/>
    <w:rsid w:val="00AC1414"/>
    <w:rsid w:val="00AC1522"/>
    <w:rsid w:val="00AC15F7"/>
    <w:rsid w:val="00AC165A"/>
    <w:rsid w:val="00AC16C4"/>
    <w:rsid w:val="00AC16D4"/>
    <w:rsid w:val="00AC1941"/>
    <w:rsid w:val="00AC1B96"/>
    <w:rsid w:val="00AC1B9E"/>
    <w:rsid w:val="00AC1CC4"/>
    <w:rsid w:val="00AC1D35"/>
    <w:rsid w:val="00AC1D9B"/>
    <w:rsid w:val="00AC1DA5"/>
    <w:rsid w:val="00AC1E10"/>
    <w:rsid w:val="00AC1E4E"/>
    <w:rsid w:val="00AC1E96"/>
    <w:rsid w:val="00AC22CF"/>
    <w:rsid w:val="00AC2364"/>
    <w:rsid w:val="00AC267F"/>
    <w:rsid w:val="00AC26F0"/>
    <w:rsid w:val="00AC2AB5"/>
    <w:rsid w:val="00AC2DCB"/>
    <w:rsid w:val="00AC2DFB"/>
    <w:rsid w:val="00AC30CA"/>
    <w:rsid w:val="00AC31ED"/>
    <w:rsid w:val="00AC328B"/>
    <w:rsid w:val="00AC33A7"/>
    <w:rsid w:val="00AC33A9"/>
    <w:rsid w:val="00AC34DD"/>
    <w:rsid w:val="00AC3693"/>
    <w:rsid w:val="00AC3735"/>
    <w:rsid w:val="00AC37F9"/>
    <w:rsid w:val="00AC3903"/>
    <w:rsid w:val="00AC3A0A"/>
    <w:rsid w:val="00AC3CE5"/>
    <w:rsid w:val="00AC3E8B"/>
    <w:rsid w:val="00AC4112"/>
    <w:rsid w:val="00AC41F1"/>
    <w:rsid w:val="00AC4648"/>
    <w:rsid w:val="00AC4675"/>
    <w:rsid w:val="00AC47C6"/>
    <w:rsid w:val="00AC4974"/>
    <w:rsid w:val="00AC49D5"/>
    <w:rsid w:val="00AC4A3C"/>
    <w:rsid w:val="00AC4BF4"/>
    <w:rsid w:val="00AC4E6B"/>
    <w:rsid w:val="00AC4FDE"/>
    <w:rsid w:val="00AC520A"/>
    <w:rsid w:val="00AC54FB"/>
    <w:rsid w:val="00AC5568"/>
    <w:rsid w:val="00AC569A"/>
    <w:rsid w:val="00AC5873"/>
    <w:rsid w:val="00AC5B03"/>
    <w:rsid w:val="00AC5B12"/>
    <w:rsid w:val="00AC5B6C"/>
    <w:rsid w:val="00AC5FA2"/>
    <w:rsid w:val="00AC5FD1"/>
    <w:rsid w:val="00AC6155"/>
    <w:rsid w:val="00AC61D8"/>
    <w:rsid w:val="00AC621D"/>
    <w:rsid w:val="00AC6A55"/>
    <w:rsid w:val="00AC6D59"/>
    <w:rsid w:val="00AC6F8D"/>
    <w:rsid w:val="00AC7109"/>
    <w:rsid w:val="00AC7234"/>
    <w:rsid w:val="00AC73EB"/>
    <w:rsid w:val="00AC754D"/>
    <w:rsid w:val="00AC78BE"/>
    <w:rsid w:val="00AC7B21"/>
    <w:rsid w:val="00AC7B59"/>
    <w:rsid w:val="00AC7BD7"/>
    <w:rsid w:val="00AC7C11"/>
    <w:rsid w:val="00AC7D02"/>
    <w:rsid w:val="00AC7E5F"/>
    <w:rsid w:val="00AD05E6"/>
    <w:rsid w:val="00AD06C4"/>
    <w:rsid w:val="00AD08CA"/>
    <w:rsid w:val="00AD0DDE"/>
    <w:rsid w:val="00AD0EC1"/>
    <w:rsid w:val="00AD1215"/>
    <w:rsid w:val="00AD1316"/>
    <w:rsid w:val="00AD1484"/>
    <w:rsid w:val="00AD14A5"/>
    <w:rsid w:val="00AD1554"/>
    <w:rsid w:val="00AD1756"/>
    <w:rsid w:val="00AD18E2"/>
    <w:rsid w:val="00AD196E"/>
    <w:rsid w:val="00AD1A08"/>
    <w:rsid w:val="00AD1C45"/>
    <w:rsid w:val="00AD1C7D"/>
    <w:rsid w:val="00AD1CA3"/>
    <w:rsid w:val="00AD1DF1"/>
    <w:rsid w:val="00AD2352"/>
    <w:rsid w:val="00AD2368"/>
    <w:rsid w:val="00AD2387"/>
    <w:rsid w:val="00AD284F"/>
    <w:rsid w:val="00AD28AD"/>
    <w:rsid w:val="00AD2C9E"/>
    <w:rsid w:val="00AD2D06"/>
    <w:rsid w:val="00AD2E3F"/>
    <w:rsid w:val="00AD2F2E"/>
    <w:rsid w:val="00AD315C"/>
    <w:rsid w:val="00AD31A0"/>
    <w:rsid w:val="00AD35AB"/>
    <w:rsid w:val="00AD361D"/>
    <w:rsid w:val="00AD361E"/>
    <w:rsid w:val="00AD36D2"/>
    <w:rsid w:val="00AD36E0"/>
    <w:rsid w:val="00AD38E7"/>
    <w:rsid w:val="00AD39A4"/>
    <w:rsid w:val="00AD3E64"/>
    <w:rsid w:val="00AD3FCC"/>
    <w:rsid w:val="00AD4078"/>
    <w:rsid w:val="00AD42BF"/>
    <w:rsid w:val="00AD43F3"/>
    <w:rsid w:val="00AD4578"/>
    <w:rsid w:val="00AD45A7"/>
    <w:rsid w:val="00AD4807"/>
    <w:rsid w:val="00AD48E6"/>
    <w:rsid w:val="00AD4AA1"/>
    <w:rsid w:val="00AD4B31"/>
    <w:rsid w:val="00AD4C59"/>
    <w:rsid w:val="00AD4FA9"/>
    <w:rsid w:val="00AD50D5"/>
    <w:rsid w:val="00AD51B7"/>
    <w:rsid w:val="00AD5360"/>
    <w:rsid w:val="00AD53A8"/>
    <w:rsid w:val="00AD54C4"/>
    <w:rsid w:val="00AD553E"/>
    <w:rsid w:val="00AD55A8"/>
    <w:rsid w:val="00AD585B"/>
    <w:rsid w:val="00AD5B2D"/>
    <w:rsid w:val="00AD5CC2"/>
    <w:rsid w:val="00AD5E68"/>
    <w:rsid w:val="00AD65DA"/>
    <w:rsid w:val="00AD6C1B"/>
    <w:rsid w:val="00AD6C7B"/>
    <w:rsid w:val="00AD6D21"/>
    <w:rsid w:val="00AD6D2C"/>
    <w:rsid w:val="00AD6E8A"/>
    <w:rsid w:val="00AD70D4"/>
    <w:rsid w:val="00AD713C"/>
    <w:rsid w:val="00AD7174"/>
    <w:rsid w:val="00AD7417"/>
    <w:rsid w:val="00AD7447"/>
    <w:rsid w:val="00AD7605"/>
    <w:rsid w:val="00AD7643"/>
    <w:rsid w:val="00AD77CC"/>
    <w:rsid w:val="00AD7A02"/>
    <w:rsid w:val="00AD7C85"/>
    <w:rsid w:val="00AD7DB4"/>
    <w:rsid w:val="00AE007F"/>
    <w:rsid w:val="00AE03A8"/>
    <w:rsid w:val="00AE068B"/>
    <w:rsid w:val="00AE0916"/>
    <w:rsid w:val="00AE0965"/>
    <w:rsid w:val="00AE0972"/>
    <w:rsid w:val="00AE0BB2"/>
    <w:rsid w:val="00AE0BCC"/>
    <w:rsid w:val="00AE0C90"/>
    <w:rsid w:val="00AE0E6F"/>
    <w:rsid w:val="00AE105B"/>
    <w:rsid w:val="00AE125D"/>
    <w:rsid w:val="00AE1386"/>
    <w:rsid w:val="00AE1D0D"/>
    <w:rsid w:val="00AE20EB"/>
    <w:rsid w:val="00AE228B"/>
    <w:rsid w:val="00AE22F3"/>
    <w:rsid w:val="00AE27A2"/>
    <w:rsid w:val="00AE2AD0"/>
    <w:rsid w:val="00AE2D0C"/>
    <w:rsid w:val="00AE2EEC"/>
    <w:rsid w:val="00AE3160"/>
    <w:rsid w:val="00AE3384"/>
    <w:rsid w:val="00AE34E3"/>
    <w:rsid w:val="00AE3CBE"/>
    <w:rsid w:val="00AE3F0D"/>
    <w:rsid w:val="00AE4304"/>
    <w:rsid w:val="00AE4445"/>
    <w:rsid w:val="00AE47BF"/>
    <w:rsid w:val="00AE4843"/>
    <w:rsid w:val="00AE4894"/>
    <w:rsid w:val="00AE4914"/>
    <w:rsid w:val="00AE4A49"/>
    <w:rsid w:val="00AE5332"/>
    <w:rsid w:val="00AE53CC"/>
    <w:rsid w:val="00AE544F"/>
    <w:rsid w:val="00AE547F"/>
    <w:rsid w:val="00AE54C7"/>
    <w:rsid w:val="00AE5544"/>
    <w:rsid w:val="00AE56DF"/>
    <w:rsid w:val="00AE5945"/>
    <w:rsid w:val="00AE5953"/>
    <w:rsid w:val="00AE5BCD"/>
    <w:rsid w:val="00AE5C3E"/>
    <w:rsid w:val="00AE6283"/>
    <w:rsid w:val="00AE6464"/>
    <w:rsid w:val="00AE653C"/>
    <w:rsid w:val="00AE657D"/>
    <w:rsid w:val="00AE66B6"/>
    <w:rsid w:val="00AE6711"/>
    <w:rsid w:val="00AE67DC"/>
    <w:rsid w:val="00AE6831"/>
    <w:rsid w:val="00AE6AA2"/>
    <w:rsid w:val="00AE6B56"/>
    <w:rsid w:val="00AE6B72"/>
    <w:rsid w:val="00AE6B8B"/>
    <w:rsid w:val="00AE6D05"/>
    <w:rsid w:val="00AE6E41"/>
    <w:rsid w:val="00AE7107"/>
    <w:rsid w:val="00AE714F"/>
    <w:rsid w:val="00AE72CE"/>
    <w:rsid w:val="00AE7589"/>
    <w:rsid w:val="00AE7721"/>
    <w:rsid w:val="00AE778C"/>
    <w:rsid w:val="00AE7882"/>
    <w:rsid w:val="00AE789F"/>
    <w:rsid w:val="00AE7AE5"/>
    <w:rsid w:val="00AE7BCC"/>
    <w:rsid w:val="00AE7BDF"/>
    <w:rsid w:val="00AE7EDA"/>
    <w:rsid w:val="00AF03E1"/>
    <w:rsid w:val="00AF05CE"/>
    <w:rsid w:val="00AF06E0"/>
    <w:rsid w:val="00AF06E5"/>
    <w:rsid w:val="00AF0785"/>
    <w:rsid w:val="00AF08FD"/>
    <w:rsid w:val="00AF090E"/>
    <w:rsid w:val="00AF0AB5"/>
    <w:rsid w:val="00AF0C43"/>
    <w:rsid w:val="00AF0CE8"/>
    <w:rsid w:val="00AF0E18"/>
    <w:rsid w:val="00AF0FFA"/>
    <w:rsid w:val="00AF10C7"/>
    <w:rsid w:val="00AF1140"/>
    <w:rsid w:val="00AF122E"/>
    <w:rsid w:val="00AF1250"/>
    <w:rsid w:val="00AF1259"/>
    <w:rsid w:val="00AF12F3"/>
    <w:rsid w:val="00AF145B"/>
    <w:rsid w:val="00AF15B3"/>
    <w:rsid w:val="00AF175F"/>
    <w:rsid w:val="00AF1846"/>
    <w:rsid w:val="00AF1AF4"/>
    <w:rsid w:val="00AF1AFD"/>
    <w:rsid w:val="00AF1C75"/>
    <w:rsid w:val="00AF1C8B"/>
    <w:rsid w:val="00AF1EC7"/>
    <w:rsid w:val="00AF2056"/>
    <w:rsid w:val="00AF228D"/>
    <w:rsid w:val="00AF23E8"/>
    <w:rsid w:val="00AF241E"/>
    <w:rsid w:val="00AF243B"/>
    <w:rsid w:val="00AF2CB1"/>
    <w:rsid w:val="00AF2DBA"/>
    <w:rsid w:val="00AF31BE"/>
    <w:rsid w:val="00AF323E"/>
    <w:rsid w:val="00AF3331"/>
    <w:rsid w:val="00AF35CD"/>
    <w:rsid w:val="00AF365E"/>
    <w:rsid w:val="00AF386C"/>
    <w:rsid w:val="00AF3916"/>
    <w:rsid w:val="00AF3CC6"/>
    <w:rsid w:val="00AF3E63"/>
    <w:rsid w:val="00AF40D5"/>
    <w:rsid w:val="00AF4525"/>
    <w:rsid w:val="00AF453F"/>
    <w:rsid w:val="00AF45F6"/>
    <w:rsid w:val="00AF4B8D"/>
    <w:rsid w:val="00AF4C4B"/>
    <w:rsid w:val="00AF4C8B"/>
    <w:rsid w:val="00AF4EBB"/>
    <w:rsid w:val="00AF502E"/>
    <w:rsid w:val="00AF50EF"/>
    <w:rsid w:val="00AF50F3"/>
    <w:rsid w:val="00AF53C0"/>
    <w:rsid w:val="00AF54FC"/>
    <w:rsid w:val="00AF55B4"/>
    <w:rsid w:val="00AF5B4A"/>
    <w:rsid w:val="00AF5F7E"/>
    <w:rsid w:val="00AF6216"/>
    <w:rsid w:val="00AF621E"/>
    <w:rsid w:val="00AF624E"/>
    <w:rsid w:val="00AF6463"/>
    <w:rsid w:val="00AF6536"/>
    <w:rsid w:val="00AF668F"/>
    <w:rsid w:val="00AF6799"/>
    <w:rsid w:val="00AF6A0F"/>
    <w:rsid w:val="00AF6A79"/>
    <w:rsid w:val="00AF6BF2"/>
    <w:rsid w:val="00AF6CC4"/>
    <w:rsid w:val="00AF6E2A"/>
    <w:rsid w:val="00AF71B1"/>
    <w:rsid w:val="00AF71B6"/>
    <w:rsid w:val="00AF725A"/>
    <w:rsid w:val="00AF7274"/>
    <w:rsid w:val="00AF7473"/>
    <w:rsid w:val="00AF7523"/>
    <w:rsid w:val="00AF761F"/>
    <w:rsid w:val="00AF7A9B"/>
    <w:rsid w:val="00AF7B51"/>
    <w:rsid w:val="00AF7E73"/>
    <w:rsid w:val="00AF7E9F"/>
    <w:rsid w:val="00AF7F74"/>
    <w:rsid w:val="00B0054A"/>
    <w:rsid w:val="00B005CC"/>
    <w:rsid w:val="00B0090F"/>
    <w:rsid w:val="00B00BE8"/>
    <w:rsid w:val="00B00E21"/>
    <w:rsid w:val="00B00E51"/>
    <w:rsid w:val="00B00F67"/>
    <w:rsid w:val="00B0104B"/>
    <w:rsid w:val="00B0130C"/>
    <w:rsid w:val="00B013A8"/>
    <w:rsid w:val="00B0141C"/>
    <w:rsid w:val="00B0149B"/>
    <w:rsid w:val="00B0170C"/>
    <w:rsid w:val="00B01989"/>
    <w:rsid w:val="00B01A7A"/>
    <w:rsid w:val="00B01A9B"/>
    <w:rsid w:val="00B01C16"/>
    <w:rsid w:val="00B01E11"/>
    <w:rsid w:val="00B02048"/>
    <w:rsid w:val="00B020C1"/>
    <w:rsid w:val="00B023AC"/>
    <w:rsid w:val="00B023E3"/>
    <w:rsid w:val="00B024C8"/>
    <w:rsid w:val="00B028C8"/>
    <w:rsid w:val="00B028D5"/>
    <w:rsid w:val="00B029AB"/>
    <w:rsid w:val="00B02BA9"/>
    <w:rsid w:val="00B02BC0"/>
    <w:rsid w:val="00B02C65"/>
    <w:rsid w:val="00B02CA3"/>
    <w:rsid w:val="00B02EFE"/>
    <w:rsid w:val="00B03105"/>
    <w:rsid w:val="00B032C2"/>
    <w:rsid w:val="00B0337E"/>
    <w:rsid w:val="00B03385"/>
    <w:rsid w:val="00B034FF"/>
    <w:rsid w:val="00B0357A"/>
    <w:rsid w:val="00B03A5D"/>
    <w:rsid w:val="00B03B63"/>
    <w:rsid w:val="00B03C69"/>
    <w:rsid w:val="00B03D19"/>
    <w:rsid w:val="00B04115"/>
    <w:rsid w:val="00B042BE"/>
    <w:rsid w:val="00B042C9"/>
    <w:rsid w:val="00B0437C"/>
    <w:rsid w:val="00B045EA"/>
    <w:rsid w:val="00B04604"/>
    <w:rsid w:val="00B047CA"/>
    <w:rsid w:val="00B04870"/>
    <w:rsid w:val="00B04883"/>
    <w:rsid w:val="00B0498E"/>
    <w:rsid w:val="00B05404"/>
    <w:rsid w:val="00B05881"/>
    <w:rsid w:val="00B05B1B"/>
    <w:rsid w:val="00B05E91"/>
    <w:rsid w:val="00B060FC"/>
    <w:rsid w:val="00B06187"/>
    <w:rsid w:val="00B0642E"/>
    <w:rsid w:val="00B06474"/>
    <w:rsid w:val="00B0652A"/>
    <w:rsid w:val="00B065AB"/>
    <w:rsid w:val="00B066BF"/>
    <w:rsid w:val="00B06967"/>
    <w:rsid w:val="00B06E7C"/>
    <w:rsid w:val="00B07057"/>
    <w:rsid w:val="00B07116"/>
    <w:rsid w:val="00B0729D"/>
    <w:rsid w:val="00B072AF"/>
    <w:rsid w:val="00B07477"/>
    <w:rsid w:val="00B076B4"/>
    <w:rsid w:val="00B07757"/>
    <w:rsid w:val="00B07C7C"/>
    <w:rsid w:val="00B07D55"/>
    <w:rsid w:val="00B07EC9"/>
    <w:rsid w:val="00B07F42"/>
    <w:rsid w:val="00B07F6D"/>
    <w:rsid w:val="00B101EB"/>
    <w:rsid w:val="00B10201"/>
    <w:rsid w:val="00B102D5"/>
    <w:rsid w:val="00B10627"/>
    <w:rsid w:val="00B107C7"/>
    <w:rsid w:val="00B10A0D"/>
    <w:rsid w:val="00B114FB"/>
    <w:rsid w:val="00B11563"/>
    <w:rsid w:val="00B11581"/>
    <w:rsid w:val="00B115C0"/>
    <w:rsid w:val="00B11604"/>
    <w:rsid w:val="00B117F9"/>
    <w:rsid w:val="00B1189B"/>
    <w:rsid w:val="00B119C7"/>
    <w:rsid w:val="00B11CB9"/>
    <w:rsid w:val="00B12061"/>
    <w:rsid w:val="00B121C4"/>
    <w:rsid w:val="00B121DA"/>
    <w:rsid w:val="00B122D3"/>
    <w:rsid w:val="00B1242D"/>
    <w:rsid w:val="00B128C3"/>
    <w:rsid w:val="00B12A5A"/>
    <w:rsid w:val="00B12A9E"/>
    <w:rsid w:val="00B12C39"/>
    <w:rsid w:val="00B12DA7"/>
    <w:rsid w:val="00B12E6E"/>
    <w:rsid w:val="00B12F9E"/>
    <w:rsid w:val="00B13533"/>
    <w:rsid w:val="00B13873"/>
    <w:rsid w:val="00B139A4"/>
    <w:rsid w:val="00B13A11"/>
    <w:rsid w:val="00B13A1F"/>
    <w:rsid w:val="00B13A39"/>
    <w:rsid w:val="00B13BB7"/>
    <w:rsid w:val="00B13BD4"/>
    <w:rsid w:val="00B13D85"/>
    <w:rsid w:val="00B13DD0"/>
    <w:rsid w:val="00B14110"/>
    <w:rsid w:val="00B1425F"/>
    <w:rsid w:val="00B14278"/>
    <w:rsid w:val="00B14448"/>
    <w:rsid w:val="00B14655"/>
    <w:rsid w:val="00B1489B"/>
    <w:rsid w:val="00B148D3"/>
    <w:rsid w:val="00B148DD"/>
    <w:rsid w:val="00B14B84"/>
    <w:rsid w:val="00B14C9F"/>
    <w:rsid w:val="00B14EDB"/>
    <w:rsid w:val="00B14EE5"/>
    <w:rsid w:val="00B153C0"/>
    <w:rsid w:val="00B15555"/>
    <w:rsid w:val="00B15BA1"/>
    <w:rsid w:val="00B15D70"/>
    <w:rsid w:val="00B15D85"/>
    <w:rsid w:val="00B15EE8"/>
    <w:rsid w:val="00B16319"/>
    <w:rsid w:val="00B16415"/>
    <w:rsid w:val="00B1677F"/>
    <w:rsid w:val="00B167E0"/>
    <w:rsid w:val="00B16A6A"/>
    <w:rsid w:val="00B16ADA"/>
    <w:rsid w:val="00B16C55"/>
    <w:rsid w:val="00B16CB3"/>
    <w:rsid w:val="00B16D5D"/>
    <w:rsid w:val="00B16EB5"/>
    <w:rsid w:val="00B16F0F"/>
    <w:rsid w:val="00B16F72"/>
    <w:rsid w:val="00B17546"/>
    <w:rsid w:val="00B175DB"/>
    <w:rsid w:val="00B1761D"/>
    <w:rsid w:val="00B177B8"/>
    <w:rsid w:val="00B178E1"/>
    <w:rsid w:val="00B17939"/>
    <w:rsid w:val="00B17A93"/>
    <w:rsid w:val="00B17ACB"/>
    <w:rsid w:val="00B17AD0"/>
    <w:rsid w:val="00B17B51"/>
    <w:rsid w:val="00B17B6E"/>
    <w:rsid w:val="00B17D9C"/>
    <w:rsid w:val="00B2001F"/>
    <w:rsid w:val="00B2024C"/>
    <w:rsid w:val="00B2039B"/>
    <w:rsid w:val="00B20AD4"/>
    <w:rsid w:val="00B20D7C"/>
    <w:rsid w:val="00B20E49"/>
    <w:rsid w:val="00B20F62"/>
    <w:rsid w:val="00B21001"/>
    <w:rsid w:val="00B21510"/>
    <w:rsid w:val="00B2155F"/>
    <w:rsid w:val="00B21654"/>
    <w:rsid w:val="00B216B6"/>
    <w:rsid w:val="00B217C1"/>
    <w:rsid w:val="00B218F9"/>
    <w:rsid w:val="00B2190B"/>
    <w:rsid w:val="00B21B06"/>
    <w:rsid w:val="00B21CCB"/>
    <w:rsid w:val="00B221C6"/>
    <w:rsid w:val="00B226DF"/>
    <w:rsid w:val="00B226F1"/>
    <w:rsid w:val="00B227BB"/>
    <w:rsid w:val="00B2289C"/>
    <w:rsid w:val="00B22A04"/>
    <w:rsid w:val="00B22A95"/>
    <w:rsid w:val="00B22AF9"/>
    <w:rsid w:val="00B22B64"/>
    <w:rsid w:val="00B22B99"/>
    <w:rsid w:val="00B22F9A"/>
    <w:rsid w:val="00B230E8"/>
    <w:rsid w:val="00B23301"/>
    <w:rsid w:val="00B234E1"/>
    <w:rsid w:val="00B236EC"/>
    <w:rsid w:val="00B23769"/>
    <w:rsid w:val="00B2385E"/>
    <w:rsid w:val="00B2393F"/>
    <w:rsid w:val="00B23F1A"/>
    <w:rsid w:val="00B23F6A"/>
    <w:rsid w:val="00B240AD"/>
    <w:rsid w:val="00B240FC"/>
    <w:rsid w:val="00B2444E"/>
    <w:rsid w:val="00B244FD"/>
    <w:rsid w:val="00B24846"/>
    <w:rsid w:val="00B24A79"/>
    <w:rsid w:val="00B24C85"/>
    <w:rsid w:val="00B2503D"/>
    <w:rsid w:val="00B250AB"/>
    <w:rsid w:val="00B251FC"/>
    <w:rsid w:val="00B25408"/>
    <w:rsid w:val="00B25470"/>
    <w:rsid w:val="00B25540"/>
    <w:rsid w:val="00B25627"/>
    <w:rsid w:val="00B25653"/>
    <w:rsid w:val="00B25745"/>
    <w:rsid w:val="00B25EAB"/>
    <w:rsid w:val="00B2616D"/>
    <w:rsid w:val="00B262AB"/>
    <w:rsid w:val="00B264BE"/>
    <w:rsid w:val="00B26703"/>
    <w:rsid w:val="00B2686B"/>
    <w:rsid w:val="00B268F2"/>
    <w:rsid w:val="00B2698E"/>
    <w:rsid w:val="00B26AB8"/>
    <w:rsid w:val="00B26CE0"/>
    <w:rsid w:val="00B26DD3"/>
    <w:rsid w:val="00B26E8B"/>
    <w:rsid w:val="00B27132"/>
    <w:rsid w:val="00B2713C"/>
    <w:rsid w:val="00B2778A"/>
    <w:rsid w:val="00B277BE"/>
    <w:rsid w:val="00B27FAD"/>
    <w:rsid w:val="00B303C5"/>
    <w:rsid w:val="00B30868"/>
    <w:rsid w:val="00B30898"/>
    <w:rsid w:val="00B309B1"/>
    <w:rsid w:val="00B30AC7"/>
    <w:rsid w:val="00B30C73"/>
    <w:rsid w:val="00B30D7E"/>
    <w:rsid w:val="00B30E44"/>
    <w:rsid w:val="00B30F56"/>
    <w:rsid w:val="00B3103F"/>
    <w:rsid w:val="00B31076"/>
    <w:rsid w:val="00B31215"/>
    <w:rsid w:val="00B31336"/>
    <w:rsid w:val="00B316BE"/>
    <w:rsid w:val="00B31EB1"/>
    <w:rsid w:val="00B31F07"/>
    <w:rsid w:val="00B31F09"/>
    <w:rsid w:val="00B3221F"/>
    <w:rsid w:val="00B322A1"/>
    <w:rsid w:val="00B3257A"/>
    <w:rsid w:val="00B32651"/>
    <w:rsid w:val="00B32A58"/>
    <w:rsid w:val="00B32BBD"/>
    <w:rsid w:val="00B32BD4"/>
    <w:rsid w:val="00B32C77"/>
    <w:rsid w:val="00B32C8E"/>
    <w:rsid w:val="00B32D12"/>
    <w:rsid w:val="00B32E9C"/>
    <w:rsid w:val="00B330B0"/>
    <w:rsid w:val="00B330CC"/>
    <w:rsid w:val="00B331F4"/>
    <w:rsid w:val="00B332AD"/>
    <w:rsid w:val="00B33A44"/>
    <w:rsid w:val="00B33A4D"/>
    <w:rsid w:val="00B33C77"/>
    <w:rsid w:val="00B34081"/>
    <w:rsid w:val="00B341E5"/>
    <w:rsid w:val="00B34297"/>
    <w:rsid w:val="00B342D4"/>
    <w:rsid w:val="00B34389"/>
    <w:rsid w:val="00B34394"/>
    <w:rsid w:val="00B34460"/>
    <w:rsid w:val="00B3464C"/>
    <w:rsid w:val="00B346FE"/>
    <w:rsid w:val="00B34728"/>
    <w:rsid w:val="00B3474D"/>
    <w:rsid w:val="00B34A23"/>
    <w:rsid w:val="00B34B9E"/>
    <w:rsid w:val="00B34EE8"/>
    <w:rsid w:val="00B34F4C"/>
    <w:rsid w:val="00B35052"/>
    <w:rsid w:val="00B35529"/>
    <w:rsid w:val="00B3566C"/>
    <w:rsid w:val="00B35701"/>
    <w:rsid w:val="00B357DD"/>
    <w:rsid w:val="00B35E5B"/>
    <w:rsid w:val="00B36293"/>
    <w:rsid w:val="00B36417"/>
    <w:rsid w:val="00B3653D"/>
    <w:rsid w:val="00B36607"/>
    <w:rsid w:val="00B368CD"/>
    <w:rsid w:val="00B369B4"/>
    <w:rsid w:val="00B369EF"/>
    <w:rsid w:val="00B36D44"/>
    <w:rsid w:val="00B36D4C"/>
    <w:rsid w:val="00B36DFA"/>
    <w:rsid w:val="00B373BE"/>
    <w:rsid w:val="00B373DB"/>
    <w:rsid w:val="00B37B8D"/>
    <w:rsid w:val="00B37E75"/>
    <w:rsid w:val="00B40054"/>
    <w:rsid w:val="00B400EB"/>
    <w:rsid w:val="00B405A2"/>
    <w:rsid w:val="00B4063F"/>
    <w:rsid w:val="00B40729"/>
    <w:rsid w:val="00B4072A"/>
    <w:rsid w:val="00B4098B"/>
    <w:rsid w:val="00B40A1F"/>
    <w:rsid w:val="00B40A48"/>
    <w:rsid w:val="00B40C72"/>
    <w:rsid w:val="00B40C91"/>
    <w:rsid w:val="00B412B7"/>
    <w:rsid w:val="00B4148C"/>
    <w:rsid w:val="00B41581"/>
    <w:rsid w:val="00B415F8"/>
    <w:rsid w:val="00B4188A"/>
    <w:rsid w:val="00B41A61"/>
    <w:rsid w:val="00B41AD8"/>
    <w:rsid w:val="00B42964"/>
    <w:rsid w:val="00B42A50"/>
    <w:rsid w:val="00B42C30"/>
    <w:rsid w:val="00B42C8F"/>
    <w:rsid w:val="00B42E00"/>
    <w:rsid w:val="00B42F7E"/>
    <w:rsid w:val="00B430E8"/>
    <w:rsid w:val="00B430FF"/>
    <w:rsid w:val="00B43187"/>
    <w:rsid w:val="00B43281"/>
    <w:rsid w:val="00B4332D"/>
    <w:rsid w:val="00B433C7"/>
    <w:rsid w:val="00B43563"/>
    <w:rsid w:val="00B4356A"/>
    <w:rsid w:val="00B4384E"/>
    <w:rsid w:val="00B43921"/>
    <w:rsid w:val="00B43A7C"/>
    <w:rsid w:val="00B43B26"/>
    <w:rsid w:val="00B43D75"/>
    <w:rsid w:val="00B441BB"/>
    <w:rsid w:val="00B44342"/>
    <w:rsid w:val="00B443E8"/>
    <w:rsid w:val="00B445E8"/>
    <w:rsid w:val="00B44816"/>
    <w:rsid w:val="00B4492B"/>
    <w:rsid w:val="00B44B09"/>
    <w:rsid w:val="00B44BCC"/>
    <w:rsid w:val="00B44E67"/>
    <w:rsid w:val="00B45177"/>
    <w:rsid w:val="00B451CE"/>
    <w:rsid w:val="00B45283"/>
    <w:rsid w:val="00B455FF"/>
    <w:rsid w:val="00B456C2"/>
    <w:rsid w:val="00B456EF"/>
    <w:rsid w:val="00B45745"/>
    <w:rsid w:val="00B457D7"/>
    <w:rsid w:val="00B458DB"/>
    <w:rsid w:val="00B45E2E"/>
    <w:rsid w:val="00B460A7"/>
    <w:rsid w:val="00B46174"/>
    <w:rsid w:val="00B46247"/>
    <w:rsid w:val="00B46283"/>
    <w:rsid w:val="00B4641E"/>
    <w:rsid w:val="00B464BD"/>
    <w:rsid w:val="00B466B5"/>
    <w:rsid w:val="00B46949"/>
    <w:rsid w:val="00B46C48"/>
    <w:rsid w:val="00B46EBA"/>
    <w:rsid w:val="00B4706E"/>
    <w:rsid w:val="00B471BE"/>
    <w:rsid w:val="00B47224"/>
    <w:rsid w:val="00B472B3"/>
    <w:rsid w:val="00B473BD"/>
    <w:rsid w:val="00B47572"/>
    <w:rsid w:val="00B47B99"/>
    <w:rsid w:val="00B47C0B"/>
    <w:rsid w:val="00B47DBE"/>
    <w:rsid w:val="00B47DF5"/>
    <w:rsid w:val="00B47FF5"/>
    <w:rsid w:val="00B5036B"/>
    <w:rsid w:val="00B504F5"/>
    <w:rsid w:val="00B50684"/>
    <w:rsid w:val="00B50BE4"/>
    <w:rsid w:val="00B51020"/>
    <w:rsid w:val="00B51023"/>
    <w:rsid w:val="00B51030"/>
    <w:rsid w:val="00B5116E"/>
    <w:rsid w:val="00B51454"/>
    <w:rsid w:val="00B51916"/>
    <w:rsid w:val="00B51A44"/>
    <w:rsid w:val="00B51CC1"/>
    <w:rsid w:val="00B51FAD"/>
    <w:rsid w:val="00B522FA"/>
    <w:rsid w:val="00B523E4"/>
    <w:rsid w:val="00B52698"/>
    <w:rsid w:val="00B5283C"/>
    <w:rsid w:val="00B529E7"/>
    <w:rsid w:val="00B52B31"/>
    <w:rsid w:val="00B52B95"/>
    <w:rsid w:val="00B52E67"/>
    <w:rsid w:val="00B52FB8"/>
    <w:rsid w:val="00B53067"/>
    <w:rsid w:val="00B531C1"/>
    <w:rsid w:val="00B53227"/>
    <w:rsid w:val="00B532CF"/>
    <w:rsid w:val="00B5336F"/>
    <w:rsid w:val="00B5337E"/>
    <w:rsid w:val="00B535AF"/>
    <w:rsid w:val="00B5370B"/>
    <w:rsid w:val="00B53718"/>
    <w:rsid w:val="00B537B6"/>
    <w:rsid w:val="00B53838"/>
    <w:rsid w:val="00B539CE"/>
    <w:rsid w:val="00B53A30"/>
    <w:rsid w:val="00B53A44"/>
    <w:rsid w:val="00B53A5F"/>
    <w:rsid w:val="00B53B69"/>
    <w:rsid w:val="00B53BEB"/>
    <w:rsid w:val="00B53C85"/>
    <w:rsid w:val="00B53C93"/>
    <w:rsid w:val="00B53D59"/>
    <w:rsid w:val="00B53F3F"/>
    <w:rsid w:val="00B54010"/>
    <w:rsid w:val="00B54082"/>
    <w:rsid w:val="00B5414D"/>
    <w:rsid w:val="00B54313"/>
    <w:rsid w:val="00B54586"/>
    <w:rsid w:val="00B545F0"/>
    <w:rsid w:val="00B5487F"/>
    <w:rsid w:val="00B548E7"/>
    <w:rsid w:val="00B549F7"/>
    <w:rsid w:val="00B54B07"/>
    <w:rsid w:val="00B54BAA"/>
    <w:rsid w:val="00B54C3D"/>
    <w:rsid w:val="00B55098"/>
    <w:rsid w:val="00B55290"/>
    <w:rsid w:val="00B55401"/>
    <w:rsid w:val="00B55403"/>
    <w:rsid w:val="00B554CB"/>
    <w:rsid w:val="00B5574A"/>
    <w:rsid w:val="00B55806"/>
    <w:rsid w:val="00B55A15"/>
    <w:rsid w:val="00B55A43"/>
    <w:rsid w:val="00B55A5A"/>
    <w:rsid w:val="00B55C8B"/>
    <w:rsid w:val="00B55E0C"/>
    <w:rsid w:val="00B55E2C"/>
    <w:rsid w:val="00B561C7"/>
    <w:rsid w:val="00B565FE"/>
    <w:rsid w:val="00B569A1"/>
    <w:rsid w:val="00B56C9E"/>
    <w:rsid w:val="00B56CEB"/>
    <w:rsid w:val="00B56E7B"/>
    <w:rsid w:val="00B56F90"/>
    <w:rsid w:val="00B570FB"/>
    <w:rsid w:val="00B576FA"/>
    <w:rsid w:val="00B57822"/>
    <w:rsid w:val="00B57956"/>
    <w:rsid w:val="00B579A0"/>
    <w:rsid w:val="00B60032"/>
    <w:rsid w:val="00B60148"/>
    <w:rsid w:val="00B601C2"/>
    <w:rsid w:val="00B6032F"/>
    <w:rsid w:val="00B60881"/>
    <w:rsid w:val="00B60883"/>
    <w:rsid w:val="00B608B2"/>
    <w:rsid w:val="00B609F9"/>
    <w:rsid w:val="00B60A99"/>
    <w:rsid w:val="00B60CB9"/>
    <w:rsid w:val="00B6128B"/>
    <w:rsid w:val="00B612BF"/>
    <w:rsid w:val="00B61336"/>
    <w:rsid w:val="00B614CF"/>
    <w:rsid w:val="00B61509"/>
    <w:rsid w:val="00B615D4"/>
    <w:rsid w:val="00B6162D"/>
    <w:rsid w:val="00B61845"/>
    <w:rsid w:val="00B619E9"/>
    <w:rsid w:val="00B61C92"/>
    <w:rsid w:val="00B61E20"/>
    <w:rsid w:val="00B61F52"/>
    <w:rsid w:val="00B620E4"/>
    <w:rsid w:val="00B6251E"/>
    <w:rsid w:val="00B626D1"/>
    <w:rsid w:val="00B627AC"/>
    <w:rsid w:val="00B6286E"/>
    <w:rsid w:val="00B62909"/>
    <w:rsid w:val="00B62CBB"/>
    <w:rsid w:val="00B63098"/>
    <w:rsid w:val="00B6344A"/>
    <w:rsid w:val="00B634D6"/>
    <w:rsid w:val="00B634F0"/>
    <w:rsid w:val="00B635A4"/>
    <w:rsid w:val="00B6367D"/>
    <w:rsid w:val="00B6396B"/>
    <w:rsid w:val="00B63974"/>
    <w:rsid w:val="00B63A34"/>
    <w:rsid w:val="00B63AA4"/>
    <w:rsid w:val="00B63B25"/>
    <w:rsid w:val="00B63F86"/>
    <w:rsid w:val="00B63FF9"/>
    <w:rsid w:val="00B640B8"/>
    <w:rsid w:val="00B6432E"/>
    <w:rsid w:val="00B643B8"/>
    <w:rsid w:val="00B6462D"/>
    <w:rsid w:val="00B646C8"/>
    <w:rsid w:val="00B6472B"/>
    <w:rsid w:val="00B648EF"/>
    <w:rsid w:val="00B64974"/>
    <w:rsid w:val="00B64A73"/>
    <w:rsid w:val="00B64CDF"/>
    <w:rsid w:val="00B64F41"/>
    <w:rsid w:val="00B65112"/>
    <w:rsid w:val="00B65392"/>
    <w:rsid w:val="00B6548A"/>
    <w:rsid w:val="00B65562"/>
    <w:rsid w:val="00B65765"/>
    <w:rsid w:val="00B65C34"/>
    <w:rsid w:val="00B65DCC"/>
    <w:rsid w:val="00B65F4D"/>
    <w:rsid w:val="00B660AB"/>
    <w:rsid w:val="00B66195"/>
    <w:rsid w:val="00B66259"/>
    <w:rsid w:val="00B6646E"/>
    <w:rsid w:val="00B664B5"/>
    <w:rsid w:val="00B6652F"/>
    <w:rsid w:val="00B666B5"/>
    <w:rsid w:val="00B667D8"/>
    <w:rsid w:val="00B667E7"/>
    <w:rsid w:val="00B66953"/>
    <w:rsid w:val="00B669C9"/>
    <w:rsid w:val="00B66B1F"/>
    <w:rsid w:val="00B66E01"/>
    <w:rsid w:val="00B66E03"/>
    <w:rsid w:val="00B66E87"/>
    <w:rsid w:val="00B66EBF"/>
    <w:rsid w:val="00B67015"/>
    <w:rsid w:val="00B67182"/>
    <w:rsid w:val="00B6726D"/>
    <w:rsid w:val="00B67282"/>
    <w:rsid w:val="00B67474"/>
    <w:rsid w:val="00B6764B"/>
    <w:rsid w:val="00B67667"/>
    <w:rsid w:val="00B6797F"/>
    <w:rsid w:val="00B67EF3"/>
    <w:rsid w:val="00B67FCC"/>
    <w:rsid w:val="00B701C9"/>
    <w:rsid w:val="00B70299"/>
    <w:rsid w:val="00B70328"/>
    <w:rsid w:val="00B7034D"/>
    <w:rsid w:val="00B704BC"/>
    <w:rsid w:val="00B706A5"/>
    <w:rsid w:val="00B7080D"/>
    <w:rsid w:val="00B70B12"/>
    <w:rsid w:val="00B71000"/>
    <w:rsid w:val="00B711B8"/>
    <w:rsid w:val="00B71310"/>
    <w:rsid w:val="00B7136E"/>
    <w:rsid w:val="00B713B6"/>
    <w:rsid w:val="00B713B7"/>
    <w:rsid w:val="00B713DE"/>
    <w:rsid w:val="00B71470"/>
    <w:rsid w:val="00B71568"/>
    <w:rsid w:val="00B7158C"/>
    <w:rsid w:val="00B716A8"/>
    <w:rsid w:val="00B717E5"/>
    <w:rsid w:val="00B71811"/>
    <w:rsid w:val="00B71862"/>
    <w:rsid w:val="00B71937"/>
    <w:rsid w:val="00B71972"/>
    <w:rsid w:val="00B71BD0"/>
    <w:rsid w:val="00B71DE4"/>
    <w:rsid w:val="00B720FA"/>
    <w:rsid w:val="00B721C4"/>
    <w:rsid w:val="00B72305"/>
    <w:rsid w:val="00B72522"/>
    <w:rsid w:val="00B72556"/>
    <w:rsid w:val="00B72598"/>
    <w:rsid w:val="00B72719"/>
    <w:rsid w:val="00B728AF"/>
    <w:rsid w:val="00B72919"/>
    <w:rsid w:val="00B72B2D"/>
    <w:rsid w:val="00B73475"/>
    <w:rsid w:val="00B73619"/>
    <w:rsid w:val="00B7388D"/>
    <w:rsid w:val="00B73B5C"/>
    <w:rsid w:val="00B73E4D"/>
    <w:rsid w:val="00B74018"/>
    <w:rsid w:val="00B74020"/>
    <w:rsid w:val="00B7405F"/>
    <w:rsid w:val="00B74329"/>
    <w:rsid w:val="00B74657"/>
    <w:rsid w:val="00B748B7"/>
    <w:rsid w:val="00B74A01"/>
    <w:rsid w:val="00B74AF0"/>
    <w:rsid w:val="00B74F0F"/>
    <w:rsid w:val="00B75707"/>
    <w:rsid w:val="00B7572B"/>
    <w:rsid w:val="00B75ADA"/>
    <w:rsid w:val="00B75BB8"/>
    <w:rsid w:val="00B75C94"/>
    <w:rsid w:val="00B75FE2"/>
    <w:rsid w:val="00B76054"/>
    <w:rsid w:val="00B760E9"/>
    <w:rsid w:val="00B76238"/>
    <w:rsid w:val="00B76590"/>
    <w:rsid w:val="00B766DB"/>
    <w:rsid w:val="00B76927"/>
    <w:rsid w:val="00B76B2E"/>
    <w:rsid w:val="00B77262"/>
    <w:rsid w:val="00B7762E"/>
    <w:rsid w:val="00B777CD"/>
    <w:rsid w:val="00B777CE"/>
    <w:rsid w:val="00B779CB"/>
    <w:rsid w:val="00B77AE8"/>
    <w:rsid w:val="00B8008A"/>
    <w:rsid w:val="00B80214"/>
    <w:rsid w:val="00B803F8"/>
    <w:rsid w:val="00B80425"/>
    <w:rsid w:val="00B805FF"/>
    <w:rsid w:val="00B80909"/>
    <w:rsid w:val="00B80A45"/>
    <w:rsid w:val="00B80AE6"/>
    <w:rsid w:val="00B80CD3"/>
    <w:rsid w:val="00B80E0B"/>
    <w:rsid w:val="00B80EA3"/>
    <w:rsid w:val="00B80EE5"/>
    <w:rsid w:val="00B8101D"/>
    <w:rsid w:val="00B81033"/>
    <w:rsid w:val="00B810D4"/>
    <w:rsid w:val="00B81260"/>
    <w:rsid w:val="00B812D4"/>
    <w:rsid w:val="00B81358"/>
    <w:rsid w:val="00B8188F"/>
    <w:rsid w:val="00B818CA"/>
    <w:rsid w:val="00B81905"/>
    <w:rsid w:val="00B81BB9"/>
    <w:rsid w:val="00B81CA3"/>
    <w:rsid w:val="00B81DD9"/>
    <w:rsid w:val="00B820D3"/>
    <w:rsid w:val="00B8214B"/>
    <w:rsid w:val="00B8222A"/>
    <w:rsid w:val="00B82273"/>
    <w:rsid w:val="00B824D3"/>
    <w:rsid w:val="00B826AC"/>
    <w:rsid w:val="00B828E7"/>
    <w:rsid w:val="00B8293A"/>
    <w:rsid w:val="00B82C74"/>
    <w:rsid w:val="00B82D70"/>
    <w:rsid w:val="00B82DE0"/>
    <w:rsid w:val="00B82EE0"/>
    <w:rsid w:val="00B830E4"/>
    <w:rsid w:val="00B8327D"/>
    <w:rsid w:val="00B833F6"/>
    <w:rsid w:val="00B833FA"/>
    <w:rsid w:val="00B83658"/>
    <w:rsid w:val="00B83AA8"/>
    <w:rsid w:val="00B83B6C"/>
    <w:rsid w:val="00B844A3"/>
    <w:rsid w:val="00B844DE"/>
    <w:rsid w:val="00B8455D"/>
    <w:rsid w:val="00B84566"/>
    <w:rsid w:val="00B8456A"/>
    <w:rsid w:val="00B848D6"/>
    <w:rsid w:val="00B84B3A"/>
    <w:rsid w:val="00B84E84"/>
    <w:rsid w:val="00B8549A"/>
    <w:rsid w:val="00B85531"/>
    <w:rsid w:val="00B85570"/>
    <w:rsid w:val="00B855F6"/>
    <w:rsid w:val="00B858BC"/>
    <w:rsid w:val="00B85CD5"/>
    <w:rsid w:val="00B85DC2"/>
    <w:rsid w:val="00B85F66"/>
    <w:rsid w:val="00B8602B"/>
    <w:rsid w:val="00B8625D"/>
    <w:rsid w:val="00B8649F"/>
    <w:rsid w:val="00B86584"/>
    <w:rsid w:val="00B8681A"/>
    <w:rsid w:val="00B86A42"/>
    <w:rsid w:val="00B86B65"/>
    <w:rsid w:val="00B86BBC"/>
    <w:rsid w:val="00B87001"/>
    <w:rsid w:val="00B87065"/>
    <w:rsid w:val="00B871EF"/>
    <w:rsid w:val="00B8723B"/>
    <w:rsid w:val="00B87639"/>
    <w:rsid w:val="00B8795C"/>
    <w:rsid w:val="00B87A32"/>
    <w:rsid w:val="00B87B07"/>
    <w:rsid w:val="00B87F18"/>
    <w:rsid w:val="00B9007C"/>
    <w:rsid w:val="00B902B4"/>
    <w:rsid w:val="00B9032F"/>
    <w:rsid w:val="00B9037C"/>
    <w:rsid w:val="00B9051F"/>
    <w:rsid w:val="00B90657"/>
    <w:rsid w:val="00B90801"/>
    <w:rsid w:val="00B90DB7"/>
    <w:rsid w:val="00B90E8C"/>
    <w:rsid w:val="00B90F65"/>
    <w:rsid w:val="00B90FD2"/>
    <w:rsid w:val="00B91245"/>
    <w:rsid w:val="00B914A8"/>
    <w:rsid w:val="00B91567"/>
    <w:rsid w:val="00B91B97"/>
    <w:rsid w:val="00B91F6A"/>
    <w:rsid w:val="00B9211D"/>
    <w:rsid w:val="00B922EA"/>
    <w:rsid w:val="00B922F8"/>
    <w:rsid w:val="00B9250F"/>
    <w:rsid w:val="00B92686"/>
    <w:rsid w:val="00B92904"/>
    <w:rsid w:val="00B92D80"/>
    <w:rsid w:val="00B92E06"/>
    <w:rsid w:val="00B9322B"/>
    <w:rsid w:val="00B93332"/>
    <w:rsid w:val="00B934B9"/>
    <w:rsid w:val="00B93530"/>
    <w:rsid w:val="00B935F2"/>
    <w:rsid w:val="00B93684"/>
    <w:rsid w:val="00B9380E"/>
    <w:rsid w:val="00B93A04"/>
    <w:rsid w:val="00B93A47"/>
    <w:rsid w:val="00B93D19"/>
    <w:rsid w:val="00B93E1F"/>
    <w:rsid w:val="00B93F02"/>
    <w:rsid w:val="00B94260"/>
    <w:rsid w:val="00B942D6"/>
    <w:rsid w:val="00B94730"/>
    <w:rsid w:val="00B94861"/>
    <w:rsid w:val="00B94912"/>
    <w:rsid w:val="00B94926"/>
    <w:rsid w:val="00B94AF9"/>
    <w:rsid w:val="00B94DAB"/>
    <w:rsid w:val="00B94E14"/>
    <w:rsid w:val="00B95019"/>
    <w:rsid w:val="00B9509B"/>
    <w:rsid w:val="00B95148"/>
    <w:rsid w:val="00B9519C"/>
    <w:rsid w:val="00B95256"/>
    <w:rsid w:val="00B9525B"/>
    <w:rsid w:val="00B9538C"/>
    <w:rsid w:val="00B95492"/>
    <w:rsid w:val="00B9583E"/>
    <w:rsid w:val="00B9597C"/>
    <w:rsid w:val="00B95A24"/>
    <w:rsid w:val="00B95A2A"/>
    <w:rsid w:val="00B95CBC"/>
    <w:rsid w:val="00B95CDD"/>
    <w:rsid w:val="00B95F4D"/>
    <w:rsid w:val="00B95FDE"/>
    <w:rsid w:val="00B961A4"/>
    <w:rsid w:val="00B962A0"/>
    <w:rsid w:val="00B96671"/>
    <w:rsid w:val="00B96735"/>
    <w:rsid w:val="00B96B45"/>
    <w:rsid w:val="00B96C8C"/>
    <w:rsid w:val="00B96D90"/>
    <w:rsid w:val="00B96DA2"/>
    <w:rsid w:val="00B9735B"/>
    <w:rsid w:val="00B97400"/>
    <w:rsid w:val="00B97417"/>
    <w:rsid w:val="00B97910"/>
    <w:rsid w:val="00B979CA"/>
    <w:rsid w:val="00B97B1A"/>
    <w:rsid w:val="00B97C2A"/>
    <w:rsid w:val="00B97CB8"/>
    <w:rsid w:val="00B97D18"/>
    <w:rsid w:val="00B97DAC"/>
    <w:rsid w:val="00BA00D1"/>
    <w:rsid w:val="00BA0363"/>
    <w:rsid w:val="00BA07BA"/>
    <w:rsid w:val="00BA0ABE"/>
    <w:rsid w:val="00BA0C7F"/>
    <w:rsid w:val="00BA0E93"/>
    <w:rsid w:val="00BA132C"/>
    <w:rsid w:val="00BA1562"/>
    <w:rsid w:val="00BA1605"/>
    <w:rsid w:val="00BA187D"/>
    <w:rsid w:val="00BA18A5"/>
    <w:rsid w:val="00BA19C6"/>
    <w:rsid w:val="00BA1B93"/>
    <w:rsid w:val="00BA1D47"/>
    <w:rsid w:val="00BA1D56"/>
    <w:rsid w:val="00BA1FB3"/>
    <w:rsid w:val="00BA2092"/>
    <w:rsid w:val="00BA214C"/>
    <w:rsid w:val="00BA22D5"/>
    <w:rsid w:val="00BA24DE"/>
    <w:rsid w:val="00BA2511"/>
    <w:rsid w:val="00BA2D9D"/>
    <w:rsid w:val="00BA2EFA"/>
    <w:rsid w:val="00BA2FDB"/>
    <w:rsid w:val="00BA3051"/>
    <w:rsid w:val="00BA3167"/>
    <w:rsid w:val="00BA3240"/>
    <w:rsid w:val="00BA3458"/>
    <w:rsid w:val="00BA3692"/>
    <w:rsid w:val="00BA37B1"/>
    <w:rsid w:val="00BA3821"/>
    <w:rsid w:val="00BA3934"/>
    <w:rsid w:val="00BA399B"/>
    <w:rsid w:val="00BA3AA2"/>
    <w:rsid w:val="00BA3B6D"/>
    <w:rsid w:val="00BA3B80"/>
    <w:rsid w:val="00BA3E0E"/>
    <w:rsid w:val="00BA3F65"/>
    <w:rsid w:val="00BA44F3"/>
    <w:rsid w:val="00BA48B3"/>
    <w:rsid w:val="00BA4AD2"/>
    <w:rsid w:val="00BA4C09"/>
    <w:rsid w:val="00BA51BB"/>
    <w:rsid w:val="00BA5207"/>
    <w:rsid w:val="00BA54BF"/>
    <w:rsid w:val="00BA54D5"/>
    <w:rsid w:val="00BA56EB"/>
    <w:rsid w:val="00BA5710"/>
    <w:rsid w:val="00BA571E"/>
    <w:rsid w:val="00BA5767"/>
    <w:rsid w:val="00BA5C5C"/>
    <w:rsid w:val="00BA6056"/>
    <w:rsid w:val="00BA60B7"/>
    <w:rsid w:val="00BA6233"/>
    <w:rsid w:val="00BA646C"/>
    <w:rsid w:val="00BA67E7"/>
    <w:rsid w:val="00BA68C7"/>
    <w:rsid w:val="00BA6E8E"/>
    <w:rsid w:val="00BA6EE8"/>
    <w:rsid w:val="00BA6F85"/>
    <w:rsid w:val="00BA6FDE"/>
    <w:rsid w:val="00BA7187"/>
    <w:rsid w:val="00BA7831"/>
    <w:rsid w:val="00BA78D7"/>
    <w:rsid w:val="00BA78F3"/>
    <w:rsid w:val="00BA7948"/>
    <w:rsid w:val="00BA7CE8"/>
    <w:rsid w:val="00BA7E28"/>
    <w:rsid w:val="00BA7E76"/>
    <w:rsid w:val="00BA7EE2"/>
    <w:rsid w:val="00BA7FF1"/>
    <w:rsid w:val="00BB018F"/>
    <w:rsid w:val="00BB032A"/>
    <w:rsid w:val="00BB0384"/>
    <w:rsid w:val="00BB057F"/>
    <w:rsid w:val="00BB0624"/>
    <w:rsid w:val="00BB06DC"/>
    <w:rsid w:val="00BB06F0"/>
    <w:rsid w:val="00BB09B1"/>
    <w:rsid w:val="00BB0A8F"/>
    <w:rsid w:val="00BB0BC5"/>
    <w:rsid w:val="00BB0D40"/>
    <w:rsid w:val="00BB1067"/>
    <w:rsid w:val="00BB1177"/>
    <w:rsid w:val="00BB1475"/>
    <w:rsid w:val="00BB1524"/>
    <w:rsid w:val="00BB15F5"/>
    <w:rsid w:val="00BB16EB"/>
    <w:rsid w:val="00BB18A9"/>
    <w:rsid w:val="00BB18BD"/>
    <w:rsid w:val="00BB197D"/>
    <w:rsid w:val="00BB1A52"/>
    <w:rsid w:val="00BB1B98"/>
    <w:rsid w:val="00BB1C06"/>
    <w:rsid w:val="00BB1C3A"/>
    <w:rsid w:val="00BB1C61"/>
    <w:rsid w:val="00BB1E30"/>
    <w:rsid w:val="00BB1E4B"/>
    <w:rsid w:val="00BB1F44"/>
    <w:rsid w:val="00BB1F60"/>
    <w:rsid w:val="00BB21A2"/>
    <w:rsid w:val="00BB2359"/>
    <w:rsid w:val="00BB24E0"/>
    <w:rsid w:val="00BB2785"/>
    <w:rsid w:val="00BB2788"/>
    <w:rsid w:val="00BB27D7"/>
    <w:rsid w:val="00BB2907"/>
    <w:rsid w:val="00BB2957"/>
    <w:rsid w:val="00BB2CE0"/>
    <w:rsid w:val="00BB2CF4"/>
    <w:rsid w:val="00BB2D85"/>
    <w:rsid w:val="00BB2E1F"/>
    <w:rsid w:val="00BB3033"/>
    <w:rsid w:val="00BB30FA"/>
    <w:rsid w:val="00BB329E"/>
    <w:rsid w:val="00BB330E"/>
    <w:rsid w:val="00BB336C"/>
    <w:rsid w:val="00BB341E"/>
    <w:rsid w:val="00BB3529"/>
    <w:rsid w:val="00BB35BF"/>
    <w:rsid w:val="00BB3619"/>
    <w:rsid w:val="00BB36C3"/>
    <w:rsid w:val="00BB36E7"/>
    <w:rsid w:val="00BB38B7"/>
    <w:rsid w:val="00BB38CA"/>
    <w:rsid w:val="00BB3AA2"/>
    <w:rsid w:val="00BB3B4A"/>
    <w:rsid w:val="00BB3B9C"/>
    <w:rsid w:val="00BB3EF1"/>
    <w:rsid w:val="00BB4741"/>
    <w:rsid w:val="00BB49BF"/>
    <w:rsid w:val="00BB4A0A"/>
    <w:rsid w:val="00BB4A82"/>
    <w:rsid w:val="00BB4C93"/>
    <w:rsid w:val="00BB4CF6"/>
    <w:rsid w:val="00BB4DA3"/>
    <w:rsid w:val="00BB4DD6"/>
    <w:rsid w:val="00BB533D"/>
    <w:rsid w:val="00BB54DE"/>
    <w:rsid w:val="00BB5638"/>
    <w:rsid w:val="00BB5679"/>
    <w:rsid w:val="00BB569E"/>
    <w:rsid w:val="00BB56BC"/>
    <w:rsid w:val="00BB5AC3"/>
    <w:rsid w:val="00BB5B3F"/>
    <w:rsid w:val="00BB5F19"/>
    <w:rsid w:val="00BB6091"/>
    <w:rsid w:val="00BB6607"/>
    <w:rsid w:val="00BB664F"/>
    <w:rsid w:val="00BB6B48"/>
    <w:rsid w:val="00BB6B77"/>
    <w:rsid w:val="00BB6C8D"/>
    <w:rsid w:val="00BB6CF9"/>
    <w:rsid w:val="00BB6DD0"/>
    <w:rsid w:val="00BB7033"/>
    <w:rsid w:val="00BB72D8"/>
    <w:rsid w:val="00BB7C6F"/>
    <w:rsid w:val="00BB7ECB"/>
    <w:rsid w:val="00BB7FE2"/>
    <w:rsid w:val="00BC012F"/>
    <w:rsid w:val="00BC025C"/>
    <w:rsid w:val="00BC0406"/>
    <w:rsid w:val="00BC073A"/>
    <w:rsid w:val="00BC07A8"/>
    <w:rsid w:val="00BC0E5E"/>
    <w:rsid w:val="00BC1058"/>
    <w:rsid w:val="00BC13A1"/>
    <w:rsid w:val="00BC1431"/>
    <w:rsid w:val="00BC146F"/>
    <w:rsid w:val="00BC14F8"/>
    <w:rsid w:val="00BC153B"/>
    <w:rsid w:val="00BC161C"/>
    <w:rsid w:val="00BC1649"/>
    <w:rsid w:val="00BC17EA"/>
    <w:rsid w:val="00BC18F2"/>
    <w:rsid w:val="00BC1AEB"/>
    <w:rsid w:val="00BC1C4F"/>
    <w:rsid w:val="00BC1C9B"/>
    <w:rsid w:val="00BC1D2C"/>
    <w:rsid w:val="00BC1E7B"/>
    <w:rsid w:val="00BC2299"/>
    <w:rsid w:val="00BC234F"/>
    <w:rsid w:val="00BC24B2"/>
    <w:rsid w:val="00BC273A"/>
    <w:rsid w:val="00BC2835"/>
    <w:rsid w:val="00BC29D2"/>
    <w:rsid w:val="00BC2ABD"/>
    <w:rsid w:val="00BC2D22"/>
    <w:rsid w:val="00BC2D5D"/>
    <w:rsid w:val="00BC2F0D"/>
    <w:rsid w:val="00BC3642"/>
    <w:rsid w:val="00BC3689"/>
    <w:rsid w:val="00BC3915"/>
    <w:rsid w:val="00BC3937"/>
    <w:rsid w:val="00BC394B"/>
    <w:rsid w:val="00BC3AF9"/>
    <w:rsid w:val="00BC3F98"/>
    <w:rsid w:val="00BC40F5"/>
    <w:rsid w:val="00BC411B"/>
    <w:rsid w:val="00BC4153"/>
    <w:rsid w:val="00BC420F"/>
    <w:rsid w:val="00BC4353"/>
    <w:rsid w:val="00BC4381"/>
    <w:rsid w:val="00BC43B8"/>
    <w:rsid w:val="00BC449E"/>
    <w:rsid w:val="00BC45DF"/>
    <w:rsid w:val="00BC45EC"/>
    <w:rsid w:val="00BC4721"/>
    <w:rsid w:val="00BC4804"/>
    <w:rsid w:val="00BC484A"/>
    <w:rsid w:val="00BC48A4"/>
    <w:rsid w:val="00BC4A5F"/>
    <w:rsid w:val="00BC4B04"/>
    <w:rsid w:val="00BC4BB6"/>
    <w:rsid w:val="00BC4C0E"/>
    <w:rsid w:val="00BC4C19"/>
    <w:rsid w:val="00BC4E8F"/>
    <w:rsid w:val="00BC4F38"/>
    <w:rsid w:val="00BC5260"/>
    <w:rsid w:val="00BC52ED"/>
    <w:rsid w:val="00BC587E"/>
    <w:rsid w:val="00BC5C10"/>
    <w:rsid w:val="00BC5CFC"/>
    <w:rsid w:val="00BC5D03"/>
    <w:rsid w:val="00BC5D3D"/>
    <w:rsid w:val="00BC5E3A"/>
    <w:rsid w:val="00BC5EE8"/>
    <w:rsid w:val="00BC5F91"/>
    <w:rsid w:val="00BC6097"/>
    <w:rsid w:val="00BC61A2"/>
    <w:rsid w:val="00BC61C8"/>
    <w:rsid w:val="00BC630B"/>
    <w:rsid w:val="00BC6439"/>
    <w:rsid w:val="00BC6450"/>
    <w:rsid w:val="00BC64D7"/>
    <w:rsid w:val="00BC64F0"/>
    <w:rsid w:val="00BC6781"/>
    <w:rsid w:val="00BC683A"/>
    <w:rsid w:val="00BC68C2"/>
    <w:rsid w:val="00BC7096"/>
    <w:rsid w:val="00BC7297"/>
    <w:rsid w:val="00BC7410"/>
    <w:rsid w:val="00BC7476"/>
    <w:rsid w:val="00BC752C"/>
    <w:rsid w:val="00BC756A"/>
    <w:rsid w:val="00BC7572"/>
    <w:rsid w:val="00BC7589"/>
    <w:rsid w:val="00BC78C6"/>
    <w:rsid w:val="00BC79BC"/>
    <w:rsid w:val="00BC7CC5"/>
    <w:rsid w:val="00BD001F"/>
    <w:rsid w:val="00BD0110"/>
    <w:rsid w:val="00BD0208"/>
    <w:rsid w:val="00BD020D"/>
    <w:rsid w:val="00BD032B"/>
    <w:rsid w:val="00BD08BA"/>
    <w:rsid w:val="00BD08D0"/>
    <w:rsid w:val="00BD096C"/>
    <w:rsid w:val="00BD0ADE"/>
    <w:rsid w:val="00BD0B23"/>
    <w:rsid w:val="00BD0DF0"/>
    <w:rsid w:val="00BD0FDD"/>
    <w:rsid w:val="00BD115D"/>
    <w:rsid w:val="00BD117B"/>
    <w:rsid w:val="00BD1393"/>
    <w:rsid w:val="00BD16FA"/>
    <w:rsid w:val="00BD17E6"/>
    <w:rsid w:val="00BD185F"/>
    <w:rsid w:val="00BD19C8"/>
    <w:rsid w:val="00BD1AA4"/>
    <w:rsid w:val="00BD1DCE"/>
    <w:rsid w:val="00BD1E0E"/>
    <w:rsid w:val="00BD1E7F"/>
    <w:rsid w:val="00BD2133"/>
    <w:rsid w:val="00BD2220"/>
    <w:rsid w:val="00BD2651"/>
    <w:rsid w:val="00BD2675"/>
    <w:rsid w:val="00BD277E"/>
    <w:rsid w:val="00BD2B32"/>
    <w:rsid w:val="00BD2B59"/>
    <w:rsid w:val="00BD2BEA"/>
    <w:rsid w:val="00BD3061"/>
    <w:rsid w:val="00BD32A8"/>
    <w:rsid w:val="00BD32D7"/>
    <w:rsid w:val="00BD3521"/>
    <w:rsid w:val="00BD37D2"/>
    <w:rsid w:val="00BD38D2"/>
    <w:rsid w:val="00BD390C"/>
    <w:rsid w:val="00BD39C6"/>
    <w:rsid w:val="00BD3BE5"/>
    <w:rsid w:val="00BD3EBB"/>
    <w:rsid w:val="00BD4198"/>
    <w:rsid w:val="00BD4406"/>
    <w:rsid w:val="00BD440D"/>
    <w:rsid w:val="00BD45CD"/>
    <w:rsid w:val="00BD4BAE"/>
    <w:rsid w:val="00BD4CB1"/>
    <w:rsid w:val="00BD4CD5"/>
    <w:rsid w:val="00BD4CDB"/>
    <w:rsid w:val="00BD4D0F"/>
    <w:rsid w:val="00BD4E51"/>
    <w:rsid w:val="00BD53DB"/>
    <w:rsid w:val="00BD55E3"/>
    <w:rsid w:val="00BD5B28"/>
    <w:rsid w:val="00BD5CC9"/>
    <w:rsid w:val="00BD5E44"/>
    <w:rsid w:val="00BD6221"/>
    <w:rsid w:val="00BD63E7"/>
    <w:rsid w:val="00BD6592"/>
    <w:rsid w:val="00BD6675"/>
    <w:rsid w:val="00BD67F3"/>
    <w:rsid w:val="00BD6864"/>
    <w:rsid w:val="00BD6B0C"/>
    <w:rsid w:val="00BD6C1F"/>
    <w:rsid w:val="00BD6CC6"/>
    <w:rsid w:val="00BD6D68"/>
    <w:rsid w:val="00BD6DF4"/>
    <w:rsid w:val="00BD6E56"/>
    <w:rsid w:val="00BD7291"/>
    <w:rsid w:val="00BD748A"/>
    <w:rsid w:val="00BD74A6"/>
    <w:rsid w:val="00BD7520"/>
    <w:rsid w:val="00BD7926"/>
    <w:rsid w:val="00BD7FDB"/>
    <w:rsid w:val="00BE006B"/>
    <w:rsid w:val="00BE0194"/>
    <w:rsid w:val="00BE022F"/>
    <w:rsid w:val="00BE028B"/>
    <w:rsid w:val="00BE048D"/>
    <w:rsid w:val="00BE04E7"/>
    <w:rsid w:val="00BE0557"/>
    <w:rsid w:val="00BE09FA"/>
    <w:rsid w:val="00BE0A7F"/>
    <w:rsid w:val="00BE0C6A"/>
    <w:rsid w:val="00BE0D02"/>
    <w:rsid w:val="00BE15ED"/>
    <w:rsid w:val="00BE161C"/>
    <w:rsid w:val="00BE169C"/>
    <w:rsid w:val="00BE1831"/>
    <w:rsid w:val="00BE1D98"/>
    <w:rsid w:val="00BE2012"/>
    <w:rsid w:val="00BE203A"/>
    <w:rsid w:val="00BE206B"/>
    <w:rsid w:val="00BE265E"/>
    <w:rsid w:val="00BE267F"/>
    <w:rsid w:val="00BE2688"/>
    <w:rsid w:val="00BE2824"/>
    <w:rsid w:val="00BE2943"/>
    <w:rsid w:val="00BE2B58"/>
    <w:rsid w:val="00BE2C64"/>
    <w:rsid w:val="00BE2D0E"/>
    <w:rsid w:val="00BE2F31"/>
    <w:rsid w:val="00BE310A"/>
    <w:rsid w:val="00BE316C"/>
    <w:rsid w:val="00BE329E"/>
    <w:rsid w:val="00BE3481"/>
    <w:rsid w:val="00BE34B8"/>
    <w:rsid w:val="00BE34DA"/>
    <w:rsid w:val="00BE37B7"/>
    <w:rsid w:val="00BE37FC"/>
    <w:rsid w:val="00BE38E3"/>
    <w:rsid w:val="00BE3998"/>
    <w:rsid w:val="00BE39FF"/>
    <w:rsid w:val="00BE3A33"/>
    <w:rsid w:val="00BE3A55"/>
    <w:rsid w:val="00BE406E"/>
    <w:rsid w:val="00BE4096"/>
    <w:rsid w:val="00BE41FB"/>
    <w:rsid w:val="00BE44B8"/>
    <w:rsid w:val="00BE45B5"/>
    <w:rsid w:val="00BE4634"/>
    <w:rsid w:val="00BE4798"/>
    <w:rsid w:val="00BE48A9"/>
    <w:rsid w:val="00BE4BD5"/>
    <w:rsid w:val="00BE4CE0"/>
    <w:rsid w:val="00BE4EA5"/>
    <w:rsid w:val="00BE507A"/>
    <w:rsid w:val="00BE5322"/>
    <w:rsid w:val="00BE546A"/>
    <w:rsid w:val="00BE5795"/>
    <w:rsid w:val="00BE59E5"/>
    <w:rsid w:val="00BE5AC1"/>
    <w:rsid w:val="00BE5B84"/>
    <w:rsid w:val="00BE5C9D"/>
    <w:rsid w:val="00BE5D92"/>
    <w:rsid w:val="00BE5DF4"/>
    <w:rsid w:val="00BE5FF6"/>
    <w:rsid w:val="00BE6336"/>
    <w:rsid w:val="00BE64C7"/>
    <w:rsid w:val="00BE64D2"/>
    <w:rsid w:val="00BE6783"/>
    <w:rsid w:val="00BE688E"/>
    <w:rsid w:val="00BE6A8E"/>
    <w:rsid w:val="00BE6BCF"/>
    <w:rsid w:val="00BE6C83"/>
    <w:rsid w:val="00BE6EC5"/>
    <w:rsid w:val="00BE72B6"/>
    <w:rsid w:val="00BE735C"/>
    <w:rsid w:val="00BE73B3"/>
    <w:rsid w:val="00BE76B7"/>
    <w:rsid w:val="00BE7A9F"/>
    <w:rsid w:val="00BE7BB2"/>
    <w:rsid w:val="00BE7C80"/>
    <w:rsid w:val="00BF0122"/>
    <w:rsid w:val="00BF0203"/>
    <w:rsid w:val="00BF030F"/>
    <w:rsid w:val="00BF07D7"/>
    <w:rsid w:val="00BF0C14"/>
    <w:rsid w:val="00BF0EA4"/>
    <w:rsid w:val="00BF0F0E"/>
    <w:rsid w:val="00BF0F33"/>
    <w:rsid w:val="00BF1002"/>
    <w:rsid w:val="00BF10FB"/>
    <w:rsid w:val="00BF16CD"/>
    <w:rsid w:val="00BF17D6"/>
    <w:rsid w:val="00BF17FE"/>
    <w:rsid w:val="00BF1806"/>
    <w:rsid w:val="00BF1A24"/>
    <w:rsid w:val="00BF1AF4"/>
    <w:rsid w:val="00BF1C21"/>
    <w:rsid w:val="00BF1C73"/>
    <w:rsid w:val="00BF1CF3"/>
    <w:rsid w:val="00BF2267"/>
    <w:rsid w:val="00BF22E9"/>
    <w:rsid w:val="00BF2411"/>
    <w:rsid w:val="00BF273D"/>
    <w:rsid w:val="00BF28CA"/>
    <w:rsid w:val="00BF2AF6"/>
    <w:rsid w:val="00BF2C8B"/>
    <w:rsid w:val="00BF2DB9"/>
    <w:rsid w:val="00BF2DC2"/>
    <w:rsid w:val="00BF2E5E"/>
    <w:rsid w:val="00BF2F60"/>
    <w:rsid w:val="00BF33ED"/>
    <w:rsid w:val="00BF3412"/>
    <w:rsid w:val="00BF37B5"/>
    <w:rsid w:val="00BF39E1"/>
    <w:rsid w:val="00BF3A7D"/>
    <w:rsid w:val="00BF3B8D"/>
    <w:rsid w:val="00BF3C27"/>
    <w:rsid w:val="00BF3C52"/>
    <w:rsid w:val="00BF3CC3"/>
    <w:rsid w:val="00BF3D52"/>
    <w:rsid w:val="00BF3ED0"/>
    <w:rsid w:val="00BF3FD7"/>
    <w:rsid w:val="00BF3FE0"/>
    <w:rsid w:val="00BF472A"/>
    <w:rsid w:val="00BF47C8"/>
    <w:rsid w:val="00BF47D5"/>
    <w:rsid w:val="00BF4822"/>
    <w:rsid w:val="00BF48A0"/>
    <w:rsid w:val="00BF48B0"/>
    <w:rsid w:val="00BF4A37"/>
    <w:rsid w:val="00BF4A40"/>
    <w:rsid w:val="00BF4A48"/>
    <w:rsid w:val="00BF4A9E"/>
    <w:rsid w:val="00BF4F16"/>
    <w:rsid w:val="00BF4FC7"/>
    <w:rsid w:val="00BF5580"/>
    <w:rsid w:val="00BF5682"/>
    <w:rsid w:val="00BF56E6"/>
    <w:rsid w:val="00BF5758"/>
    <w:rsid w:val="00BF57FC"/>
    <w:rsid w:val="00BF5871"/>
    <w:rsid w:val="00BF59AD"/>
    <w:rsid w:val="00BF5C01"/>
    <w:rsid w:val="00BF5C6C"/>
    <w:rsid w:val="00BF5CBC"/>
    <w:rsid w:val="00BF5D9F"/>
    <w:rsid w:val="00BF610E"/>
    <w:rsid w:val="00BF6117"/>
    <w:rsid w:val="00BF6198"/>
    <w:rsid w:val="00BF639A"/>
    <w:rsid w:val="00BF63D1"/>
    <w:rsid w:val="00BF63E3"/>
    <w:rsid w:val="00BF656A"/>
    <w:rsid w:val="00BF6692"/>
    <w:rsid w:val="00BF6C24"/>
    <w:rsid w:val="00BF6C5B"/>
    <w:rsid w:val="00BF6D9A"/>
    <w:rsid w:val="00BF6E8F"/>
    <w:rsid w:val="00BF6F33"/>
    <w:rsid w:val="00BF702F"/>
    <w:rsid w:val="00BF70E1"/>
    <w:rsid w:val="00BF7129"/>
    <w:rsid w:val="00BF74AE"/>
    <w:rsid w:val="00BF775E"/>
    <w:rsid w:val="00BF77B9"/>
    <w:rsid w:val="00BF7BF4"/>
    <w:rsid w:val="00BF7D23"/>
    <w:rsid w:val="00BF7D32"/>
    <w:rsid w:val="00C003EA"/>
    <w:rsid w:val="00C0047B"/>
    <w:rsid w:val="00C00546"/>
    <w:rsid w:val="00C005D3"/>
    <w:rsid w:val="00C006FA"/>
    <w:rsid w:val="00C009EC"/>
    <w:rsid w:val="00C00AA9"/>
    <w:rsid w:val="00C00C41"/>
    <w:rsid w:val="00C00CA5"/>
    <w:rsid w:val="00C00FB9"/>
    <w:rsid w:val="00C01000"/>
    <w:rsid w:val="00C012ED"/>
    <w:rsid w:val="00C01391"/>
    <w:rsid w:val="00C013D5"/>
    <w:rsid w:val="00C01686"/>
    <w:rsid w:val="00C0176F"/>
    <w:rsid w:val="00C018AC"/>
    <w:rsid w:val="00C019C4"/>
    <w:rsid w:val="00C01AE9"/>
    <w:rsid w:val="00C01C95"/>
    <w:rsid w:val="00C01EC8"/>
    <w:rsid w:val="00C01F6C"/>
    <w:rsid w:val="00C0220E"/>
    <w:rsid w:val="00C02A17"/>
    <w:rsid w:val="00C02C54"/>
    <w:rsid w:val="00C02EA7"/>
    <w:rsid w:val="00C02F2B"/>
    <w:rsid w:val="00C032E7"/>
    <w:rsid w:val="00C03408"/>
    <w:rsid w:val="00C0353F"/>
    <w:rsid w:val="00C035C9"/>
    <w:rsid w:val="00C0364F"/>
    <w:rsid w:val="00C03C2A"/>
    <w:rsid w:val="00C03E23"/>
    <w:rsid w:val="00C03FD4"/>
    <w:rsid w:val="00C0439E"/>
    <w:rsid w:val="00C0457B"/>
    <w:rsid w:val="00C049C8"/>
    <w:rsid w:val="00C04A2E"/>
    <w:rsid w:val="00C04F7E"/>
    <w:rsid w:val="00C0510F"/>
    <w:rsid w:val="00C0515B"/>
    <w:rsid w:val="00C051A8"/>
    <w:rsid w:val="00C05226"/>
    <w:rsid w:val="00C052B5"/>
    <w:rsid w:val="00C052D8"/>
    <w:rsid w:val="00C0578B"/>
    <w:rsid w:val="00C0578F"/>
    <w:rsid w:val="00C05993"/>
    <w:rsid w:val="00C05A6C"/>
    <w:rsid w:val="00C05A93"/>
    <w:rsid w:val="00C05B52"/>
    <w:rsid w:val="00C05BF3"/>
    <w:rsid w:val="00C05D2D"/>
    <w:rsid w:val="00C05EA0"/>
    <w:rsid w:val="00C06094"/>
    <w:rsid w:val="00C0610A"/>
    <w:rsid w:val="00C06308"/>
    <w:rsid w:val="00C0631D"/>
    <w:rsid w:val="00C0674E"/>
    <w:rsid w:val="00C06B79"/>
    <w:rsid w:val="00C06CD7"/>
    <w:rsid w:val="00C06F4D"/>
    <w:rsid w:val="00C07428"/>
    <w:rsid w:val="00C075C1"/>
    <w:rsid w:val="00C07612"/>
    <w:rsid w:val="00C076A4"/>
    <w:rsid w:val="00C078FD"/>
    <w:rsid w:val="00C07915"/>
    <w:rsid w:val="00C07ACA"/>
    <w:rsid w:val="00C10032"/>
    <w:rsid w:val="00C1020F"/>
    <w:rsid w:val="00C104D8"/>
    <w:rsid w:val="00C108C5"/>
    <w:rsid w:val="00C10904"/>
    <w:rsid w:val="00C10A40"/>
    <w:rsid w:val="00C10F77"/>
    <w:rsid w:val="00C116A8"/>
    <w:rsid w:val="00C11730"/>
    <w:rsid w:val="00C118D6"/>
    <w:rsid w:val="00C11911"/>
    <w:rsid w:val="00C11B62"/>
    <w:rsid w:val="00C11CB9"/>
    <w:rsid w:val="00C11D27"/>
    <w:rsid w:val="00C11E54"/>
    <w:rsid w:val="00C11FB0"/>
    <w:rsid w:val="00C1205D"/>
    <w:rsid w:val="00C12089"/>
    <w:rsid w:val="00C121EC"/>
    <w:rsid w:val="00C121F9"/>
    <w:rsid w:val="00C12295"/>
    <w:rsid w:val="00C122F7"/>
    <w:rsid w:val="00C123ED"/>
    <w:rsid w:val="00C12493"/>
    <w:rsid w:val="00C12616"/>
    <w:rsid w:val="00C12736"/>
    <w:rsid w:val="00C12BF4"/>
    <w:rsid w:val="00C12D8D"/>
    <w:rsid w:val="00C12E33"/>
    <w:rsid w:val="00C12E66"/>
    <w:rsid w:val="00C12F15"/>
    <w:rsid w:val="00C13389"/>
    <w:rsid w:val="00C1348A"/>
    <w:rsid w:val="00C13838"/>
    <w:rsid w:val="00C13908"/>
    <w:rsid w:val="00C139AA"/>
    <w:rsid w:val="00C13CD6"/>
    <w:rsid w:val="00C13E1E"/>
    <w:rsid w:val="00C13E6A"/>
    <w:rsid w:val="00C13FCB"/>
    <w:rsid w:val="00C14227"/>
    <w:rsid w:val="00C14663"/>
    <w:rsid w:val="00C146F7"/>
    <w:rsid w:val="00C148E8"/>
    <w:rsid w:val="00C14AA6"/>
    <w:rsid w:val="00C14B8B"/>
    <w:rsid w:val="00C14BD4"/>
    <w:rsid w:val="00C14F8D"/>
    <w:rsid w:val="00C14FFC"/>
    <w:rsid w:val="00C153EA"/>
    <w:rsid w:val="00C154F6"/>
    <w:rsid w:val="00C155B6"/>
    <w:rsid w:val="00C15988"/>
    <w:rsid w:val="00C159AA"/>
    <w:rsid w:val="00C15BA4"/>
    <w:rsid w:val="00C15CC8"/>
    <w:rsid w:val="00C15ECE"/>
    <w:rsid w:val="00C1603F"/>
    <w:rsid w:val="00C16058"/>
    <w:rsid w:val="00C161C0"/>
    <w:rsid w:val="00C161DB"/>
    <w:rsid w:val="00C1634D"/>
    <w:rsid w:val="00C163C1"/>
    <w:rsid w:val="00C166A5"/>
    <w:rsid w:val="00C168B2"/>
    <w:rsid w:val="00C16A8F"/>
    <w:rsid w:val="00C16B29"/>
    <w:rsid w:val="00C16CD5"/>
    <w:rsid w:val="00C16CF5"/>
    <w:rsid w:val="00C16D4B"/>
    <w:rsid w:val="00C16D70"/>
    <w:rsid w:val="00C16D86"/>
    <w:rsid w:val="00C17089"/>
    <w:rsid w:val="00C171B3"/>
    <w:rsid w:val="00C173E8"/>
    <w:rsid w:val="00C1749A"/>
    <w:rsid w:val="00C17614"/>
    <w:rsid w:val="00C17619"/>
    <w:rsid w:val="00C178A8"/>
    <w:rsid w:val="00C17C04"/>
    <w:rsid w:val="00C17D95"/>
    <w:rsid w:val="00C201D8"/>
    <w:rsid w:val="00C2032A"/>
    <w:rsid w:val="00C20337"/>
    <w:rsid w:val="00C203C9"/>
    <w:rsid w:val="00C208EB"/>
    <w:rsid w:val="00C20AF0"/>
    <w:rsid w:val="00C20C8B"/>
    <w:rsid w:val="00C20CAE"/>
    <w:rsid w:val="00C210F4"/>
    <w:rsid w:val="00C21263"/>
    <w:rsid w:val="00C212D4"/>
    <w:rsid w:val="00C212F3"/>
    <w:rsid w:val="00C213E5"/>
    <w:rsid w:val="00C214A3"/>
    <w:rsid w:val="00C21542"/>
    <w:rsid w:val="00C21BFF"/>
    <w:rsid w:val="00C21C82"/>
    <w:rsid w:val="00C21D3B"/>
    <w:rsid w:val="00C21D59"/>
    <w:rsid w:val="00C21D71"/>
    <w:rsid w:val="00C21DA7"/>
    <w:rsid w:val="00C21DDB"/>
    <w:rsid w:val="00C21EA5"/>
    <w:rsid w:val="00C2202C"/>
    <w:rsid w:val="00C2205F"/>
    <w:rsid w:val="00C221A2"/>
    <w:rsid w:val="00C222A3"/>
    <w:rsid w:val="00C225FD"/>
    <w:rsid w:val="00C22839"/>
    <w:rsid w:val="00C2287F"/>
    <w:rsid w:val="00C22897"/>
    <w:rsid w:val="00C22ADA"/>
    <w:rsid w:val="00C22C13"/>
    <w:rsid w:val="00C22D38"/>
    <w:rsid w:val="00C22E35"/>
    <w:rsid w:val="00C22F24"/>
    <w:rsid w:val="00C232CC"/>
    <w:rsid w:val="00C23409"/>
    <w:rsid w:val="00C234AD"/>
    <w:rsid w:val="00C234C1"/>
    <w:rsid w:val="00C236D7"/>
    <w:rsid w:val="00C23791"/>
    <w:rsid w:val="00C23866"/>
    <w:rsid w:val="00C23B28"/>
    <w:rsid w:val="00C23BCE"/>
    <w:rsid w:val="00C23D0F"/>
    <w:rsid w:val="00C23DB7"/>
    <w:rsid w:val="00C23F3C"/>
    <w:rsid w:val="00C2405A"/>
    <w:rsid w:val="00C24113"/>
    <w:rsid w:val="00C2477B"/>
    <w:rsid w:val="00C24911"/>
    <w:rsid w:val="00C24A20"/>
    <w:rsid w:val="00C24B8E"/>
    <w:rsid w:val="00C24BC1"/>
    <w:rsid w:val="00C24E9C"/>
    <w:rsid w:val="00C24EF5"/>
    <w:rsid w:val="00C2502B"/>
    <w:rsid w:val="00C257E6"/>
    <w:rsid w:val="00C259F1"/>
    <w:rsid w:val="00C25A53"/>
    <w:rsid w:val="00C25B27"/>
    <w:rsid w:val="00C25B38"/>
    <w:rsid w:val="00C25BF9"/>
    <w:rsid w:val="00C25C20"/>
    <w:rsid w:val="00C25E8E"/>
    <w:rsid w:val="00C25F86"/>
    <w:rsid w:val="00C26022"/>
    <w:rsid w:val="00C26324"/>
    <w:rsid w:val="00C2632C"/>
    <w:rsid w:val="00C26691"/>
    <w:rsid w:val="00C26725"/>
    <w:rsid w:val="00C26890"/>
    <w:rsid w:val="00C26A0A"/>
    <w:rsid w:val="00C26B81"/>
    <w:rsid w:val="00C26BC1"/>
    <w:rsid w:val="00C26C9B"/>
    <w:rsid w:val="00C26D1F"/>
    <w:rsid w:val="00C27340"/>
    <w:rsid w:val="00C27443"/>
    <w:rsid w:val="00C27446"/>
    <w:rsid w:val="00C27643"/>
    <w:rsid w:val="00C27713"/>
    <w:rsid w:val="00C27772"/>
    <w:rsid w:val="00C27774"/>
    <w:rsid w:val="00C279A0"/>
    <w:rsid w:val="00C27C2D"/>
    <w:rsid w:val="00C27C93"/>
    <w:rsid w:val="00C27D3C"/>
    <w:rsid w:val="00C27D42"/>
    <w:rsid w:val="00C27FAD"/>
    <w:rsid w:val="00C27FBA"/>
    <w:rsid w:val="00C302C0"/>
    <w:rsid w:val="00C303E3"/>
    <w:rsid w:val="00C304AF"/>
    <w:rsid w:val="00C3071E"/>
    <w:rsid w:val="00C30771"/>
    <w:rsid w:val="00C307A1"/>
    <w:rsid w:val="00C30891"/>
    <w:rsid w:val="00C30CDC"/>
    <w:rsid w:val="00C30E15"/>
    <w:rsid w:val="00C30E89"/>
    <w:rsid w:val="00C30F84"/>
    <w:rsid w:val="00C31166"/>
    <w:rsid w:val="00C3142A"/>
    <w:rsid w:val="00C31496"/>
    <w:rsid w:val="00C316AA"/>
    <w:rsid w:val="00C31714"/>
    <w:rsid w:val="00C3176D"/>
    <w:rsid w:val="00C318F3"/>
    <w:rsid w:val="00C319B2"/>
    <w:rsid w:val="00C32006"/>
    <w:rsid w:val="00C32138"/>
    <w:rsid w:val="00C329E3"/>
    <w:rsid w:val="00C32AD5"/>
    <w:rsid w:val="00C32B2F"/>
    <w:rsid w:val="00C32E49"/>
    <w:rsid w:val="00C333BE"/>
    <w:rsid w:val="00C33678"/>
    <w:rsid w:val="00C33829"/>
    <w:rsid w:val="00C33BD7"/>
    <w:rsid w:val="00C33D5A"/>
    <w:rsid w:val="00C33E9B"/>
    <w:rsid w:val="00C33EBA"/>
    <w:rsid w:val="00C340AD"/>
    <w:rsid w:val="00C3410A"/>
    <w:rsid w:val="00C3423B"/>
    <w:rsid w:val="00C343CC"/>
    <w:rsid w:val="00C34624"/>
    <w:rsid w:val="00C347C0"/>
    <w:rsid w:val="00C34981"/>
    <w:rsid w:val="00C34C1D"/>
    <w:rsid w:val="00C34D20"/>
    <w:rsid w:val="00C34D29"/>
    <w:rsid w:val="00C34E7B"/>
    <w:rsid w:val="00C34ECA"/>
    <w:rsid w:val="00C34F20"/>
    <w:rsid w:val="00C3504D"/>
    <w:rsid w:val="00C35091"/>
    <w:rsid w:val="00C35164"/>
    <w:rsid w:val="00C3574A"/>
    <w:rsid w:val="00C3576B"/>
    <w:rsid w:val="00C35928"/>
    <w:rsid w:val="00C35B06"/>
    <w:rsid w:val="00C35B75"/>
    <w:rsid w:val="00C35DA9"/>
    <w:rsid w:val="00C35DE7"/>
    <w:rsid w:val="00C35EA7"/>
    <w:rsid w:val="00C35FF9"/>
    <w:rsid w:val="00C36185"/>
    <w:rsid w:val="00C3624A"/>
    <w:rsid w:val="00C3628A"/>
    <w:rsid w:val="00C3629A"/>
    <w:rsid w:val="00C362A4"/>
    <w:rsid w:val="00C3637F"/>
    <w:rsid w:val="00C363E5"/>
    <w:rsid w:val="00C36422"/>
    <w:rsid w:val="00C364A8"/>
    <w:rsid w:val="00C364CC"/>
    <w:rsid w:val="00C365F7"/>
    <w:rsid w:val="00C3696F"/>
    <w:rsid w:val="00C36B69"/>
    <w:rsid w:val="00C36ED4"/>
    <w:rsid w:val="00C36F71"/>
    <w:rsid w:val="00C3707B"/>
    <w:rsid w:val="00C3736A"/>
    <w:rsid w:val="00C37681"/>
    <w:rsid w:val="00C3768E"/>
    <w:rsid w:val="00C37A56"/>
    <w:rsid w:val="00C37B12"/>
    <w:rsid w:val="00C37BA0"/>
    <w:rsid w:val="00C37FF3"/>
    <w:rsid w:val="00C40071"/>
    <w:rsid w:val="00C400CA"/>
    <w:rsid w:val="00C40315"/>
    <w:rsid w:val="00C4033C"/>
    <w:rsid w:val="00C40394"/>
    <w:rsid w:val="00C4045B"/>
    <w:rsid w:val="00C40A2E"/>
    <w:rsid w:val="00C40CA9"/>
    <w:rsid w:val="00C40D82"/>
    <w:rsid w:val="00C4116A"/>
    <w:rsid w:val="00C411CE"/>
    <w:rsid w:val="00C41266"/>
    <w:rsid w:val="00C41493"/>
    <w:rsid w:val="00C416F2"/>
    <w:rsid w:val="00C41724"/>
    <w:rsid w:val="00C4184C"/>
    <w:rsid w:val="00C41AE7"/>
    <w:rsid w:val="00C41CBD"/>
    <w:rsid w:val="00C41F99"/>
    <w:rsid w:val="00C42105"/>
    <w:rsid w:val="00C42111"/>
    <w:rsid w:val="00C42226"/>
    <w:rsid w:val="00C42395"/>
    <w:rsid w:val="00C423E0"/>
    <w:rsid w:val="00C42473"/>
    <w:rsid w:val="00C42495"/>
    <w:rsid w:val="00C42552"/>
    <w:rsid w:val="00C425D1"/>
    <w:rsid w:val="00C42879"/>
    <w:rsid w:val="00C428C3"/>
    <w:rsid w:val="00C428F3"/>
    <w:rsid w:val="00C42B9C"/>
    <w:rsid w:val="00C42FC3"/>
    <w:rsid w:val="00C43057"/>
    <w:rsid w:val="00C43428"/>
    <w:rsid w:val="00C43854"/>
    <w:rsid w:val="00C4386C"/>
    <w:rsid w:val="00C43889"/>
    <w:rsid w:val="00C43B28"/>
    <w:rsid w:val="00C43CBD"/>
    <w:rsid w:val="00C43EAF"/>
    <w:rsid w:val="00C43FD6"/>
    <w:rsid w:val="00C43FE6"/>
    <w:rsid w:val="00C43FF5"/>
    <w:rsid w:val="00C44006"/>
    <w:rsid w:val="00C441FE"/>
    <w:rsid w:val="00C4447A"/>
    <w:rsid w:val="00C4448D"/>
    <w:rsid w:val="00C44523"/>
    <w:rsid w:val="00C445CB"/>
    <w:rsid w:val="00C448FE"/>
    <w:rsid w:val="00C44989"/>
    <w:rsid w:val="00C44C8E"/>
    <w:rsid w:val="00C44EB9"/>
    <w:rsid w:val="00C44EFC"/>
    <w:rsid w:val="00C44F74"/>
    <w:rsid w:val="00C45047"/>
    <w:rsid w:val="00C45277"/>
    <w:rsid w:val="00C45456"/>
    <w:rsid w:val="00C45508"/>
    <w:rsid w:val="00C455F7"/>
    <w:rsid w:val="00C4560D"/>
    <w:rsid w:val="00C456B6"/>
    <w:rsid w:val="00C457C0"/>
    <w:rsid w:val="00C45837"/>
    <w:rsid w:val="00C45A81"/>
    <w:rsid w:val="00C45E4B"/>
    <w:rsid w:val="00C460AE"/>
    <w:rsid w:val="00C461FB"/>
    <w:rsid w:val="00C46225"/>
    <w:rsid w:val="00C4642B"/>
    <w:rsid w:val="00C466B5"/>
    <w:rsid w:val="00C466B8"/>
    <w:rsid w:val="00C4683F"/>
    <w:rsid w:val="00C468C3"/>
    <w:rsid w:val="00C46D70"/>
    <w:rsid w:val="00C46ED9"/>
    <w:rsid w:val="00C4723C"/>
    <w:rsid w:val="00C4751F"/>
    <w:rsid w:val="00C47C51"/>
    <w:rsid w:val="00C47E2E"/>
    <w:rsid w:val="00C47F0F"/>
    <w:rsid w:val="00C47F2E"/>
    <w:rsid w:val="00C502E6"/>
    <w:rsid w:val="00C50395"/>
    <w:rsid w:val="00C5051A"/>
    <w:rsid w:val="00C50948"/>
    <w:rsid w:val="00C50C0C"/>
    <w:rsid w:val="00C50C4A"/>
    <w:rsid w:val="00C50D7E"/>
    <w:rsid w:val="00C50F26"/>
    <w:rsid w:val="00C51055"/>
    <w:rsid w:val="00C5148C"/>
    <w:rsid w:val="00C514E1"/>
    <w:rsid w:val="00C515F8"/>
    <w:rsid w:val="00C51841"/>
    <w:rsid w:val="00C51A12"/>
    <w:rsid w:val="00C51B15"/>
    <w:rsid w:val="00C51E76"/>
    <w:rsid w:val="00C51FEB"/>
    <w:rsid w:val="00C52013"/>
    <w:rsid w:val="00C520D7"/>
    <w:rsid w:val="00C5221B"/>
    <w:rsid w:val="00C524FF"/>
    <w:rsid w:val="00C52695"/>
    <w:rsid w:val="00C52C85"/>
    <w:rsid w:val="00C52F23"/>
    <w:rsid w:val="00C5322C"/>
    <w:rsid w:val="00C5323F"/>
    <w:rsid w:val="00C53779"/>
    <w:rsid w:val="00C53803"/>
    <w:rsid w:val="00C53D45"/>
    <w:rsid w:val="00C53E10"/>
    <w:rsid w:val="00C53E6C"/>
    <w:rsid w:val="00C540FA"/>
    <w:rsid w:val="00C54600"/>
    <w:rsid w:val="00C5476D"/>
    <w:rsid w:val="00C547E0"/>
    <w:rsid w:val="00C548A1"/>
    <w:rsid w:val="00C54980"/>
    <w:rsid w:val="00C54990"/>
    <w:rsid w:val="00C549B8"/>
    <w:rsid w:val="00C54A28"/>
    <w:rsid w:val="00C54CD1"/>
    <w:rsid w:val="00C54D9E"/>
    <w:rsid w:val="00C54DFB"/>
    <w:rsid w:val="00C54E20"/>
    <w:rsid w:val="00C54FBB"/>
    <w:rsid w:val="00C5500B"/>
    <w:rsid w:val="00C55165"/>
    <w:rsid w:val="00C55311"/>
    <w:rsid w:val="00C55460"/>
    <w:rsid w:val="00C559E8"/>
    <w:rsid w:val="00C559FC"/>
    <w:rsid w:val="00C55A6E"/>
    <w:rsid w:val="00C55E39"/>
    <w:rsid w:val="00C55E41"/>
    <w:rsid w:val="00C55F1E"/>
    <w:rsid w:val="00C562E0"/>
    <w:rsid w:val="00C562E3"/>
    <w:rsid w:val="00C56581"/>
    <w:rsid w:val="00C565A8"/>
    <w:rsid w:val="00C565EE"/>
    <w:rsid w:val="00C5660D"/>
    <w:rsid w:val="00C56790"/>
    <w:rsid w:val="00C568B3"/>
    <w:rsid w:val="00C56AA5"/>
    <w:rsid w:val="00C56AD9"/>
    <w:rsid w:val="00C56E11"/>
    <w:rsid w:val="00C570E1"/>
    <w:rsid w:val="00C574D7"/>
    <w:rsid w:val="00C57501"/>
    <w:rsid w:val="00C578D9"/>
    <w:rsid w:val="00C579CB"/>
    <w:rsid w:val="00C57B71"/>
    <w:rsid w:val="00C57F7E"/>
    <w:rsid w:val="00C602B1"/>
    <w:rsid w:val="00C60624"/>
    <w:rsid w:val="00C606C0"/>
    <w:rsid w:val="00C60734"/>
    <w:rsid w:val="00C607EE"/>
    <w:rsid w:val="00C6083A"/>
    <w:rsid w:val="00C60A24"/>
    <w:rsid w:val="00C60AC7"/>
    <w:rsid w:val="00C60C81"/>
    <w:rsid w:val="00C60F5E"/>
    <w:rsid w:val="00C60FEC"/>
    <w:rsid w:val="00C6106B"/>
    <w:rsid w:val="00C61184"/>
    <w:rsid w:val="00C6126F"/>
    <w:rsid w:val="00C613B7"/>
    <w:rsid w:val="00C6149E"/>
    <w:rsid w:val="00C614C8"/>
    <w:rsid w:val="00C61673"/>
    <w:rsid w:val="00C617A8"/>
    <w:rsid w:val="00C61872"/>
    <w:rsid w:val="00C61A02"/>
    <w:rsid w:val="00C61E2A"/>
    <w:rsid w:val="00C61F55"/>
    <w:rsid w:val="00C6203F"/>
    <w:rsid w:val="00C620BB"/>
    <w:rsid w:val="00C62431"/>
    <w:rsid w:val="00C6252B"/>
    <w:rsid w:val="00C62667"/>
    <w:rsid w:val="00C6273D"/>
    <w:rsid w:val="00C62AAB"/>
    <w:rsid w:val="00C62B8D"/>
    <w:rsid w:val="00C62F55"/>
    <w:rsid w:val="00C63170"/>
    <w:rsid w:val="00C63395"/>
    <w:rsid w:val="00C6344F"/>
    <w:rsid w:val="00C635A7"/>
    <w:rsid w:val="00C63689"/>
    <w:rsid w:val="00C63758"/>
    <w:rsid w:val="00C63781"/>
    <w:rsid w:val="00C63962"/>
    <w:rsid w:val="00C6398E"/>
    <w:rsid w:val="00C63B6E"/>
    <w:rsid w:val="00C63C4A"/>
    <w:rsid w:val="00C63D86"/>
    <w:rsid w:val="00C63E2E"/>
    <w:rsid w:val="00C64026"/>
    <w:rsid w:val="00C64247"/>
    <w:rsid w:val="00C64318"/>
    <w:rsid w:val="00C643F2"/>
    <w:rsid w:val="00C64404"/>
    <w:rsid w:val="00C64599"/>
    <w:rsid w:val="00C645CF"/>
    <w:rsid w:val="00C646B0"/>
    <w:rsid w:val="00C648E2"/>
    <w:rsid w:val="00C64A31"/>
    <w:rsid w:val="00C64B52"/>
    <w:rsid w:val="00C64D5D"/>
    <w:rsid w:val="00C64F3B"/>
    <w:rsid w:val="00C6532A"/>
    <w:rsid w:val="00C65577"/>
    <w:rsid w:val="00C65929"/>
    <w:rsid w:val="00C65964"/>
    <w:rsid w:val="00C65A0C"/>
    <w:rsid w:val="00C65C26"/>
    <w:rsid w:val="00C6603F"/>
    <w:rsid w:val="00C662FB"/>
    <w:rsid w:val="00C66805"/>
    <w:rsid w:val="00C66873"/>
    <w:rsid w:val="00C669D9"/>
    <w:rsid w:val="00C66ABF"/>
    <w:rsid w:val="00C66D97"/>
    <w:rsid w:val="00C66DD8"/>
    <w:rsid w:val="00C66E21"/>
    <w:rsid w:val="00C67078"/>
    <w:rsid w:val="00C670AB"/>
    <w:rsid w:val="00C67268"/>
    <w:rsid w:val="00C6728C"/>
    <w:rsid w:val="00C67314"/>
    <w:rsid w:val="00C6781F"/>
    <w:rsid w:val="00C67BD8"/>
    <w:rsid w:val="00C67EFE"/>
    <w:rsid w:val="00C67FDF"/>
    <w:rsid w:val="00C70327"/>
    <w:rsid w:val="00C7071C"/>
    <w:rsid w:val="00C707B2"/>
    <w:rsid w:val="00C708FF"/>
    <w:rsid w:val="00C70993"/>
    <w:rsid w:val="00C70A97"/>
    <w:rsid w:val="00C70B91"/>
    <w:rsid w:val="00C70C50"/>
    <w:rsid w:val="00C70E2E"/>
    <w:rsid w:val="00C70EF5"/>
    <w:rsid w:val="00C7104B"/>
    <w:rsid w:val="00C71334"/>
    <w:rsid w:val="00C7189B"/>
    <w:rsid w:val="00C71936"/>
    <w:rsid w:val="00C71B62"/>
    <w:rsid w:val="00C71D1C"/>
    <w:rsid w:val="00C71F56"/>
    <w:rsid w:val="00C71F72"/>
    <w:rsid w:val="00C71FD0"/>
    <w:rsid w:val="00C7206A"/>
    <w:rsid w:val="00C7224E"/>
    <w:rsid w:val="00C7244D"/>
    <w:rsid w:val="00C7246C"/>
    <w:rsid w:val="00C72678"/>
    <w:rsid w:val="00C727D5"/>
    <w:rsid w:val="00C727F8"/>
    <w:rsid w:val="00C72ACB"/>
    <w:rsid w:val="00C72ACD"/>
    <w:rsid w:val="00C72B73"/>
    <w:rsid w:val="00C72D2C"/>
    <w:rsid w:val="00C72D5C"/>
    <w:rsid w:val="00C72FBA"/>
    <w:rsid w:val="00C73031"/>
    <w:rsid w:val="00C73225"/>
    <w:rsid w:val="00C732B5"/>
    <w:rsid w:val="00C73477"/>
    <w:rsid w:val="00C7365A"/>
    <w:rsid w:val="00C73872"/>
    <w:rsid w:val="00C73923"/>
    <w:rsid w:val="00C73AEC"/>
    <w:rsid w:val="00C73B5A"/>
    <w:rsid w:val="00C73CE2"/>
    <w:rsid w:val="00C741E9"/>
    <w:rsid w:val="00C7425B"/>
    <w:rsid w:val="00C7432E"/>
    <w:rsid w:val="00C74403"/>
    <w:rsid w:val="00C74469"/>
    <w:rsid w:val="00C74644"/>
    <w:rsid w:val="00C74693"/>
    <w:rsid w:val="00C7496B"/>
    <w:rsid w:val="00C74CCF"/>
    <w:rsid w:val="00C74D13"/>
    <w:rsid w:val="00C74D4D"/>
    <w:rsid w:val="00C74E53"/>
    <w:rsid w:val="00C74EAB"/>
    <w:rsid w:val="00C74EB8"/>
    <w:rsid w:val="00C74F0E"/>
    <w:rsid w:val="00C74F70"/>
    <w:rsid w:val="00C7537B"/>
    <w:rsid w:val="00C753D6"/>
    <w:rsid w:val="00C754A3"/>
    <w:rsid w:val="00C754D0"/>
    <w:rsid w:val="00C75580"/>
    <w:rsid w:val="00C75645"/>
    <w:rsid w:val="00C75713"/>
    <w:rsid w:val="00C75741"/>
    <w:rsid w:val="00C757F8"/>
    <w:rsid w:val="00C75822"/>
    <w:rsid w:val="00C759CC"/>
    <w:rsid w:val="00C75AF3"/>
    <w:rsid w:val="00C75D22"/>
    <w:rsid w:val="00C7603A"/>
    <w:rsid w:val="00C7618B"/>
    <w:rsid w:val="00C761D0"/>
    <w:rsid w:val="00C76257"/>
    <w:rsid w:val="00C76387"/>
    <w:rsid w:val="00C764B0"/>
    <w:rsid w:val="00C76B5E"/>
    <w:rsid w:val="00C76CA1"/>
    <w:rsid w:val="00C76D30"/>
    <w:rsid w:val="00C76E04"/>
    <w:rsid w:val="00C76E53"/>
    <w:rsid w:val="00C7702C"/>
    <w:rsid w:val="00C770D4"/>
    <w:rsid w:val="00C77267"/>
    <w:rsid w:val="00C7757C"/>
    <w:rsid w:val="00C7758A"/>
    <w:rsid w:val="00C778C5"/>
    <w:rsid w:val="00C77C05"/>
    <w:rsid w:val="00C77C10"/>
    <w:rsid w:val="00C77CD5"/>
    <w:rsid w:val="00C77CF7"/>
    <w:rsid w:val="00C77D6C"/>
    <w:rsid w:val="00C801B6"/>
    <w:rsid w:val="00C80229"/>
    <w:rsid w:val="00C8026D"/>
    <w:rsid w:val="00C8030D"/>
    <w:rsid w:val="00C80446"/>
    <w:rsid w:val="00C80812"/>
    <w:rsid w:val="00C80AB9"/>
    <w:rsid w:val="00C80EC0"/>
    <w:rsid w:val="00C80EDA"/>
    <w:rsid w:val="00C81105"/>
    <w:rsid w:val="00C81232"/>
    <w:rsid w:val="00C812F5"/>
    <w:rsid w:val="00C81335"/>
    <w:rsid w:val="00C813DD"/>
    <w:rsid w:val="00C815FD"/>
    <w:rsid w:val="00C817D2"/>
    <w:rsid w:val="00C81C77"/>
    <w:rsid w:val="00C81CD4"/>
    <w:rsid w:val="00C81FD3"/>
    <w:rsid w:val="00C82028"/>
    <w:rsid w:val="00C820F3"/>
    <w:rsid w:val="00C8239A"/>
    <w:rsid w:val="00C824A5"/>
    <w:rsid w:val="00C825DA"/>
    <w:rsid w:val="00C82A6E"/>
    <w:rsid w:val="00C82D13"/>
    <w:rsid w:val="00C82D5F"/>
    <w:rsid w:val="00C82E7D"/>
    <w:rsid w:val="00C82EA4"/>
    <w:rsid w:val="00C831B4"/>
    <w:rsid w:val="00C832D3"/>
    <w:rsid w:val="00C83600"/>
    <w:rsid w:val="00C838BC"/>
    <w:rsid w:val="00C83AB5"/>
    <w:rsid w:val="00C83EDD"/>
    <w:rsid w:val="00C84005"/>
    <w:rsid w:val="00C840EF"/>
    <w:rsid w:val="00C84392"/>
    <w:rsid w:val="00C846D0"/>
    <w:rsid w:val="00C847AA"/>
    <w:rsid w:val="00C84825"/>
    <w:rsid w:val="00C8485E"/>
    <w:rsid w:val="00C84AEC"/>
    <w:rsid w:val="00C84BFC"/>
    <w:rsid w:val="00C84E24"/>
    <w:rsid w:val="00C85799"/>
    <w:rsid w:val="00C859B0"/>
    <w:rsid w:val="00C85AF6"/>
    <w:rsid w:val="00C85CBF"/>
    <w:rsid w:val="00C85E07"/>
    <w:rsid w:val="00C8606D"/>
    <w:rsid w:val="00C86186"/>
    <w:rsid w:val="00C86481"/>
    <w:rsid w:val="00C864BD"/>
    <w:rsid w:val="00C86551"/>
    <w:rsid w:val="00C86569"/>
    <w:rsid w:val="00C86BEF"/>
    <w:rsid w:val="00C86DF0"/>
    <w:rsid w:val="00C86FC7"/>
    <w:rsid w:val="00C872FC"/>
    <w:rsid w:val="00C87302"/>
    <w:rsid w:val="00C87329"/>
    <w:rsid w:val="00C8736F"/>
    <w:rsid w:val="00C87400"/>
    <w:rsid w:val="00C8750C"/>
    <w:rsid w:val="00C87663"/>
    <w:rsid w:val="00C87687"/>
    <w:rsid w:val="00C8781C"/>
    <w:rsid w:val="00C879CF"/>
    <w:rsid w:val="00C87C4C"/>
    <w:rsid w:val="00C87CDD"/>
    <w:rsid w:val="00C87CE1"/>
    <w:rsid w:val="00C87E23"/>
    <w:rsid w:val="00C87EBA"/>
    <w:rsid w:val="00C87F0B"/>
    <w:rsid w:val="00C9004A"/>
    <w:rsid w:val="00C902F9"/>
    <w:rsid w:val="00C9065D"/>
    <w:rsid w:val="00C906C6"/>
    <w:rsid w:val="00C9072E"/>
    <w:rsid w:val="00C90730"/>
    <w:rsid w:val="00C907DC"/>
    <w:rsid w:val="00C90C1E"/>
    <w:rsid w:val="00C91083"/>
    <w:rsid w:val="00C9124B"/>
    <w:rsid w:val="00C913F1"/>
    <w:rsid w:val="00C91478"/>
    <w:rsid w:val="00C916AB"/>
    <w:rsid w:val="00C91921"/>
    <w:rsid w:val="00C91BF8"/>
    <w:rsid w:val="00C92281"/>
    <w:rsid w:val="00C92350"/>
    <w:rsid w:val="00C9264C"/>
    <w:rsid w:val="00C9265F"/>
    <w:rsid w:val="00C92872"/>
    <w:rsid w:val="00C92D6F"/>
    <w:rsid w:val="00C92E5F"/>
    <w:rsid w:val="00C92FB7"/>
    <w:rsid w:val="00C9309F"/>
    <w:rsid w:val="00C93179"/>
    <w:rsid w:val="00C93520"/>
    <w:rsid w:val="00C93659"/>
    <w:rsid w:val="00C93700"/>
    <w:rsid w:val="00C9383B"/>
    <w:rsid w:val="00C93938"/>
    <w:rsid w:val="00C93B7A"/>
    <w:rsid w:val="00C93E37"/>
    <w:rsid w:val="00C9406D"/>
    <w:rsid w:val="00C942D5"/>
    <w:rsid w:val="00C9444C"/>
    <w:rsid w:val="00C944CE"/>
    <w:rsid w:val="00C94684"/>
    <w:rsid w:val="00C94921"/>
    <w:rsid w:val="00C949E6"/>
    <w:rsid w:val="00C94A03"/>
    <w:rsid w:val="00C94B8D"/>
    <w:rsid w:val="00C94FAC"/>
    <w:rsid w:val="00C950B0"/>
    <w:rsid w:val="00C952B2"/>
    <w:rsid w:val="00C95796"/>
    <w:rsid w:val="00C95B0E"/>
    <w:rsid w:val="00C95EA5"/>
    <w:rsid w:val="00C95F57"/>
    <w:rsid w:val="00C95F8F"/>
    <w:rsid w:val="00C960D6"/>
    <w:rsid w:val="00C9613A"/>
    <w:rsid w:val="00C96191"/>
    <w:rsid w:val="00C96612"/>
    <w:rsid w:val="00C96E21"/>
    <w:rsid w:val="00C96F87"/>
    <w:rsid w:val="00C96FC8"/>
    <w:rsid w:val="00C970FF"/>
    <w:rsid w:val="00C97144"/>
    <w:rsid w:val="00C97153"/>
    <w:rsid w:val="00C972F9"/>
    <w:rsid w:val="00C973F6"/>
    <w:rsid w:val="00C9747C"/>
    <w:rsid w:val="00C97528"/>
    <w:rsid w:val="00C97724"/>
    <w:rsid w:val="00C97811"/>
    <w:rsid w:val="00C97D10"/>
    <w:rsid w:val="00C97D67"/>
    <w:rsid w:val="00C97FA2"/>
    <w:rsid w:val="00CA0234"/>
    <w:rsid w:val="00CA0289"/>
    <w:rsid w:val="00CA02E6"/>
    <w:rsid w:val="00CA051F"/>
    <w:rsid w:val="00CA06E0"/>
    <w:rsid w:val="00CA0869"/>
    <w:rsid w:val="00CA08C5"/>
    <w:rsid w:val="00CA10AA"/>
    <w:rsid w:val="00CA1149"/>
    <w:rsid w:val="00CA122B"/>
    <w:rsid w:val="00CA12DC"/>
    <w:rsid w:val="00CA145B"/>
    <w:rsid w:val="00CA1525"/>
    <w:rsid w:val="00CA1C59"/>
    <w:rsid w:val="00CA1F90"/>
    <w:rsid w:val="00CA204E"/>
    <w:rsid w:val="00CA21F5"/>
    <w:rsid w:val="00CA2203"/>
    <w:rsid w:val="00CA25D0"/>
    <w:rsid w:val="00CA26C6"/>
    <w:rsid w:val="00CA29F2"/>
    <w:rsid w:val="00CA2AD6"/>
    <w:rsid w:val="00CA2E9A"/>
    <w:rsid w:val="00CA2FB4"/>
    <w:rsid w:val="00CA3042"/>
    <w:rsid w:val="00CA34CF"/>
    <w:rsid w:val="00CA3504"/>
    <w:rsid w:val="00CA390F"/>
    <w:rsid w:val="00CA3962"/>
    <w:rsid w:val="00CA3A05"/>
    <w:rsid w:val="00CA3C56"/>
    <w:rsid w:val="00CA3E05"/>
    <w:rsid w:val="00CA3FAD"/>
    <w:rsid w:val="00CA40A3"/>
    <w:rsid w:val="00CA4667"/>
    <w:rsid w:val="00CA4682"/>
    <w:rsid w:val="00CA4A8E"/>
    <w:rsid w:val="00CA4A9F"/>
    <w:rsid w:val="00CA4C8C"/>
    <w:rsid w:val="00CA4C98"/>
    <w:rsid w:val="00CA4EA8"/>
    <w:rsid w:val="00CA4F2F"/>
    <w:rsid w:val="00CA514C"/>
    <w:rsid w:val="00CA5337"/>
    <w:rsid w:val="00CA550A"/>
    <w:rsid w:val="00CA55F6"/>
    <w:rsid w:val="00CA57C3"/>
    <w:rsid w:val="00CA58B5"/>
    <w:rsid w:val="00CA5BC4"/>
    <w:rsid w:val="00CA5D6B"/>
    <w:rsid w:val="00CA5D77"/>
    <w:rsid w:val="00CA5E54"/>
    <w:rsid w:val="00CA5FB2"/>
    <w:rsid w:val="00CA6180"/>
    <w:rsid w:val="00CA6283"/>
    <w:rsid w:val="00CA667C"/>
    <w:rsid w:val="00CA67C2"/>
    <w:rsid w:val="00CA684C"/>
    <w:rsid w:val="00CA6866"/>
    <w:rsid w:val="00CA68B3"/>
    <w:rsid w:val="00CA69B8"/>
    <w:rsid w:val="00CA6C7B"/>
    <w:rsid w:val="00CA6E8E"/>
    <w:rsid w:val="00CA6ECC"/>
    <w:rsid w:val="00CA6F85"/>
    <w:rsid w:val="00CA6FDD"/>
    <w:rsid w:val="00CA72EA"/>
    <w:rsid w:val="00CA733C"/>
    <w:rsid w:val="00CA74DA"/>
    <w:rsid w:val="00CA74F3"/>
    <w:rsid w:val="00CA7A28"/>
    <w:rsid w:val="00CA7A5A"/>
    <w:rsid w:val="00CA7B56"/>
    <w:rsid w:val="00CA7C60"/>
    <w:rsid w:val="00CA7F92"/>
    <w:rsid w:val="00CA7FBD"/>
    <w:rsid w:val="00CB0043"/>
    <w:rsid w:val="00CB00BC"/>
    <w:rsid w:val="00CB08FA"/>
    <w:rsid w:val="00CB0BEC"/>
    <w:rsid w:val="00CB0F30"/>
    <w:rsid w:val="00CB122A"/>
    <w:rsid w:val="00CB127B"/>
    <w:rsid w:val="00CB13F1"/>
    <w:rsid w:val="00CB1431"/>
    <w:rsid w:val="00CB1737"/>
    <w:rsid w:val="00CB1744"/>
    <w:rsid w:val="00CB181D"/>
    <w:rsid w:val="00CB1866"/>
    <w:rsid w:val="00CB1B74"/>
    <w:rsid w:val="00CB1C49"/>
    <w:rsid w:val="00CB1D2D"/>
    <w:rsid w:val="00CB1D42"/>
    <w:rsid w:val="00CB2059"/>
    <w:rsid w:val="00CB2247"/>
    <w:rsid w:val="00CB235C"/>
    <w:rsid w:val="00CB245A"/>
    <w:rsid w:val="00CB246A"/>
    <w:rsid w:val="00CB291C"/>
    <w:rsid w:val="00CB295C"/>
    <w:rsid w:val="00CB2A83"/>
    <w:rsid w:val="00CB2B67"/>
    <w:rsid w:val="00CB2D51"/>
    <w:rsid w:val="00CB2E0A"/>
    <w:rsid w:val="00CB3129"/>
    <w:rsid w:val="00CB31AE"/>
    <w:rsid w:val="00CB322D"/>
    <w:rsid w:val="00CB37D7"/>
    <w:rsid w:val="00CB39BB"/>
    <w:rsid w:val="00CB3A1C"/>
    <w:rsid w:val="00CB3A26"/>
    <w:rsid w:val="00CB3AD8"/>
    <w:rsid w:val="00CB3B3E"/>
    <w:rsid w:val="00CB3B74"/>
    <w:rsid w:val="00CB3C5F"/>
    <w:rsid w:val="00CB3E2D"/>
    <w:rsid w:val="00CB3F11"/>
    <w:rsid w:val="00CB3F7F"/>
    <w:rsid w:val="00CB4104"/>
    <w:rsid w:val="00CB4432"/>
    <w:rsid w:val="00CB45F9"/>
    <w:rsid w:val="00CB4659"/>
    <w:rsid w:val="00CB49C5"/>
    <w:rsid w:val="00CB4E1B"/>
    <w:rsid w:val="00CB5244"/>
    <w:rsid w:val="00CB5398"/>
    <w:rsid w:val="00CB5813"/>
    <w:rsid w:val="00CB5894"/>
    <w:rsid w:val="00CB59E8"/>
    <w:rsid w:val="00CB5B2D"/>
    <w:rsid w:val="00CB5DEB"/>
    <w:rsid w:val="00CB5EEE"/>
    <w:rsid w:val="00CB5FAB"/>
    <w:rsid w:val="00CB60E3"/>
    <w:rsid w:val="00CB61FC"/>
    <w:rsid w:val="00CB6259"/>
    <w:rsid w:val="00CB6442"/>
    <w:rsid w:val="00CB64C7"/>
    <w:rsid w:val="00CB6538"/>
    <w:rsid w:val="00CB6864"/>
    <w:rsid w:val="00CB6ADE"/>
    <w:rsid w:val="00CB6C20"/>
    <w:rsid w:val="00CB6E0B"/>
    <w:rsid w:val="00CB7082"/>
    <w:rsid w:val="00CB717F"/>
    <w:rsid w:val="00CB7286"/>
    <w:rsid w:val="00CB7399"/>
    <w:rsid w:val="00CB74A3"/>
    <w:rsid w:val="00CB768B"/>
    <w:rsid w:val="00CB76EB"/>
    <w:rsid w:val="00CB779A"/>
    <w:rsid w:val="00CB7A6A"/>
    <w:rsid w:val="00CB7AE9"/>
    <w:rsid w:val="00CB7B02"/>
    <w:rsid w:val="00CB7B92"/>
    <w:rsid w:val="00CB7D69"/>
    <w:rsid w:val="00CB7E07"/>
    <w:rsid w:val="00CB7E47"/>
    <w:rsid w:val="00CB7E7D"/>
    <w:rsid w:val="00CB7EBA"/>
    <w:rsid w:val="00CC0068"/>
    <w:rsid w:val="00CC034C"/>
    <w:rsid w:val="00CC0615"/>
    <w:rsid w:val="00CC098D"/>
    <w:rsid w:val="00CC0A83"/>
    <w:rsid w:val="00CC0B6F"/>
    <w:rsid w:val="00CC0E45"/>
    <w:rsid w:val="00CC0F90"/>
    <w:rsid w:val="00CC0FAC"/>
    <w:rsid w:val="00CC1017"/>
    <w:rsid w:val="00CC10A8"/>
    <w:rsid w:val="00CC11C9"/>
    <w:rsid w:val="00CC11EF"/>
    <w:rsid w:val="00CC123E"/>
    <w:rsid w:val="00CC12FE"/>
    <w:rsid w:val="00CC1491"/>
    <w:rsid w:val="00CC14E7"/>
    <w:rsid w:val="00CC1999"/>
    <w:rsid w:val="00CC1BB3"/>
    <w:rsid w:val="00CC2018"/>
    <w:rsid w:val="00CC209D"/>
    <w:rsid w:val="00CC2252"/>
    <w:rsid w:val="00CC230E"/>
    <w:rsid w:val="00CC2402"/>
    <w:rsid w:val="00CC2518"/>
    <w:rsid w:val="00CC25CE"/>
    <w:rsid w:val="00CC2724"/>
    <w:rsid w:val="00CC289D"/>
    <w:rsid w:val="00CC29B6"/>
    <w:rsid w:val="00CC2A8C"/>
    <w:rsid w:val="00CC2B67"/>
    <w:rsid w:val="00CC2D9C"/>
    <w:rsid w:val="00CC30F0"/>
    <w:rsid w:val="00CC34F9"/>
    <w:rsid w:val="00CC35F4"/>
    <w:rsid w:val="00CC37E6"/>
    <w:rsid w:val="00CC388B"/>
    <w:rsid w:val="00CC38AC"/>
    <w:rsid w:val="00CC38C4"/>
    <w:rsid w:val="00CC38F4"/>
    <w:rsid w:val="00CC394F"/>
    <w:rsid w:val="00CC39F7"/>
    <w:rsid w:val="00CC3B05"/>
    <w:rsid w:val="00CC3CE7"/>
    <w:rsid w:val="00CC3DDC"/>
    <w:rsid w:val="00CC4321"/>
    <w:rsid w:val="00CC43B9"/>
    <w:rsid w:val="00CC485D"/>
    <w:rsid w:val="00CC48AB"/>
    <w:rsid w:val="00CC4949"/>
    <w:rsid w:val="00CC4ADF"/>
    <w:rsid w:val="00CC4B9C"/>
    <w:rsid w:val="00CC4C30"/>
    <w:rsid w:val="00CC4D04"/>
    <w:rsid w:val="00CC4D51"/>
    <w:rsid w:val="00CC4D9B"/>
    <w:rsid w:val="00CC4DD5"/>
    <w:rsid w:val="00CC4E18"/>
    <w:rsid w:val="00CC4F33"/>
    <w:rsid w:val="00CC4F8D"/>
    <w:rsid w:val="00CC5138"/>
    <w:rsid w:val="00CC52B8"/>
    <w:rsid w:val="00CC533D"/>
    <w:rsid w:val="00CC5501"/>
    <w:rsid w:val="00CC553C"/>
    <w:rsid w:val="00CC5939"/>
    <w:rsid w:val="00CC5A03"/>
    <w:rsid w:val="00CC5CCF"/>
    <w:rsid w:val="00CC5D1F"/>
    <w:rsid w:val="00CC5EE9"/>
    <w:rsid w:val="00CC600F"/>
    <w:rsid w:val="00CC62CB"/>
    <w:rsid w:val="00CC63FD"/>
    <w:rsid w:val="00CC6727"/>
    <w:rsid w:val="00CC6733"/>
    <w:rsid w:val="00CC6791"/>
    <w:rsid w:val="00CC6A98"/>
    <w:rsid w:val="00CC6AA4"/>
    <w:rsid w:val="00CC6E61"/>
    <w:rsid w:val="00CC7086"/>
    <w:rsid w:val="00CC708D"/>
    <w:rsid w:val="00CC7118"/>
    <w:rsid w:val="00CC761F"/>
    <w:rsid w:val="00CC7812"/>
    <w:rsid w:val="00CC78B3"/>
    <w:rsid w:val="00CC7A92"/>
    <w:rsid w:val="00CC7B2F"/>
    <w:rsid w:val="00CC7BA0"/>
    <w:rsid w:val="00CC7D58"/>
    <w:rsid w:val="00CD0211"/>
    <w:rsid w:val="00CD029F"/>
    <w:rsid w:val="00CD02F9"/>
    <w:rsid w:val="00CD0865"/>
    <w:rsid w:val="00CD0B23"/>
    <w:rsid w:val="00CD0C65"/>
    <w:rsid w:val="00CD0F8F"/>
    <w:rsid w:val="00CD1040"/>
    <w:rsid w:val="00CD1122"/>
    <w:rsid w:val="00CD1225"/>
    <w:rsid w:val="00CD131B"/>
    <w:rsid w:val="00CD147E"/>
    <w:rsid w:val="00CD16D6"/>
    <w:rsid w:val="00CD1827"/>
    <w:rsid w:val="00CD190B"/>
    <w:rsid w:val="00CD1B7F"/>
    <w:rsid w:val="00CD1E8B"/>
    <w:rsid w:val="00CD1F87"/>
    <w:rsid w:val="00CD234C"/>
    <w:rsid w:val="00CD2456"/>
    <w:rsid w:val="00CD2548"/>
    <w:rsid w:val="00CD25B2"/>
    <w:rsid w:val="00CD282A"/>
    <w:rsid w:val="00CD2992"/>
    <w:rsid w:val="00CD29A9"/>
    <w:rsid w:val="00CD2A79"/>
    <w:rsid w:val="00CD2BD0"/>
    <w:rsid w:val="00CD2CE9"/>
    <w:rsid w:val="00CD2E1F"/>
    <w:rsid w:val="00CD2F78"/>
    <w:rsid w:val="00CD2F79"/>
    <w:rsid w:val="00CD3433"/>
    <w:rsid w:val="00CD3441"/>
    <w:rsid w:val="00CD3467"/>
    <w:rsid w:val="00CD38B5"/>
    <w:rsid w:val="00CD3966"/>
    <w:rsid w:val="00CD39A9"/>
    <w:rsid w:val="00CD3A40"/>
    <w:rsid w:val="00CD3A7E"/>
    <w:rsid w:val="00CD3BDA"/>
    <w:rsid w:val="00CD4282"/>
    <w:rsid w:val="00CD43C8"/>
    <w:rsid w:val="00CD43CB"/>
    <w:rsid w:val="00CD4453"/>
    <w:rsid w:val="00CD44BE"/>
    <w:rsid w:val="00CD45D6"/>
    <w:rsid w:val="00CD4717"/>
    <w:rsid w:val="00CD48FC"/>
    <w:rsid w:val="00CD4C1A"/>
    <w:rsid w:val="00CD5063"/>
    <w:rsid w:val="00CD5099"/>
    <w:rsid w:val="00CD51A8"/>
    <w:rsid w:val="00CD543E"/>
    <w:rsid w:val="00CD54CE"/>
    <w:rsid w:val="00CD56CF"/>
    <w:rsid w:val="00CD5750"/>
    <w:rsid w:val="00CD617A"/>
    <w:rsid w:val="00CD6268"/>
    <w:rsid w:val="00CD62BD"/>
    <w:rsid w:val="00CD63C3"/>
    <w:rsid w:val="00CD645C"/>
    <w:rsid w:val="00CD67A0"/>
    <w:rsid w:val="00CD69EC"/>
    <w:rsid w:val="00CD6A04"/>
    <w:rsid w:val="00CD6A16"/>
    <w:rsid w:val="00CD6A3D"/>
    <w:rsid w:val="00CD6AEF"/>
    <w:rsid w:val="00CD6B5E"/>
    <w:rsid w:val="00CD6D70"/>
    <w:rsid w:val="00CD6E4C"/>
    <w:rsid w:val="00CD7271"/>
    <w:rsid w:val="00CD74AD"/>
    <w:rsid w:val="00CD74D3"/>
    <w:rsid w:val="00CD7818"/>
    <w:rsid w:val="00CD7971"/>
    <w:rsid w:val="00CD7BCE"/>
    <w:rsid w:val="00CD7BDA"/>
    <w:rsid w:val="00CD7C5C"/>
    <w:rsid w:val="00CD7CB3"/>
    <w:rsid w:val="00CD7CCC"/>
    <w:rsid w:val="00CD7CF5"/>
    <w:rsid w:val="00CD7D10"/>
    <w:rsid w:val="00CD7DD9"/>
    <w:rsid w:val="00CD7E14"/>
    <w:rsid w:val="00CD7E1A"/>
    <w:rsid w:val="00CD7F59"/>
    <w:rsid w:val="00CE0116"/>
    <w:rsid w:val="00CE02F1"/>
    <w:rsid w:val="00CE052D"/>
    <w:rsid w:val="00CE055D"/>
    <w:rsid w:val="00CE0872"/>
    <w:rsid w:val="00CE0942"/>
    <w:rsid w:val="00CE0A30"/>
    <w:rsid w:val="00CE0C39"/>
    <w:rsid w:val="00CE0DC8"/>
    <w:rsid w:val="00CE0FC6"/>
    <w:rsid w:val="00CE0FD5"/>
    <w:rsid w:val="00CE11FC"/>
    <w:rsid w:val="00CE120A"/>
    <w:rsid w:val="00CE12B8"/>
    <w:rsid w:val="00CE12C0"/>
    <w:rsid w:val="00CE12C7"/>
    <w:rsid w:val="00CE14D5"/>
    <w:rsid w:val="00CE1894"/>
    <w:rsid w:val="00CE1A79"/>
    <w:rsid w:val="00CE1A81"/>
    <w:rsid w:val="00CE1A93"/>
    <w:rsid w:val="00CE2062"/>
    <w:rsid w:val="00CE2199"/>
    <w:rsid w:val="00CE2EE2"/>
    <w:rsid w:val="00CE3141"/>
    <w:rsid w:val="00CE365B"/>
    <w:rsid w:val="00CE37BE"/>
    <w:rsid w:val="00CE3844"/>
    <w:rsid w:val="00CE3913"/>
    <w:rsid w:val="00CE3917"/>
    <w:rsid w:val="00CE392C"/>
    <w:rsid w:val="00CE39D5"/>
    <w:rsid w:val="00CE3AA4"/>
    <w:rsid w:val="00CE3B34"/>
    <w:rsid w:val="00CE3C54"/>
    <w:rsid w:val="00CE3CD9"/>
    <w:rsid w:val="00CE3DC9"/>
    <w:rsid w:val="00CE400D"/>
    <w:rsid w:val="00CE4321"/>
    <w:rsid w:val="00CE465E"/>
    <w:rsid w:val="00CE466B"/>
    <w:rsid w:val="00CE4A2D"/>
    <w:rsid w:val="00CE4DAF"/>
    <w:rsid w:val="00CE50C3"/>
    <w:rsid w:val="00CE5235"/>
    <w:rsid w:val="00CE5666"/>
    <w:rsid w:val="00CE57E0"/>
    <w:rsid w:val="00CE57E6"/>
    <w:rsid w:val="00CE5FB3"/>
    <w:rsid w:val="00CE5FBD"/>
    <w:rsid w:val="00CE60A0"/>
    <w:rsid w:val="00CE61BF"/>
    <w:rsid w:val="00CE6210"/>
    <w:rsid w:val="00CE62A8"/>
    <w:rsid w:val="00CE62AC"/>
    <w:rsid w:val="00CE62BB"/>
    <w:rsid w:val="00CE6306"/>
    <w:rsid w:val="00CE6573"/>
    <w:rsid w:val="00CE67EE"/>
    <w:rsid w:val="00CE68F1"/>
    <w:rsid w:val="00CE6A19"/>
    <w:rsid w:val="00CE6A65"/>
    <w:rsid w:val="00CE6ABE"/>
    <w:rsid w:val="00CE6ADA"/>
    <w:rsid w:val="00CE6BE1"/>
    <w:rsid w:val="00CE6C12"/>
    <w:rsid w:val="00CE71EA"/>
    <w:rsid w:val="00CE7337"/>
    <w:rsid w:val="00CE7446"/>
    <w:rsid w:val="00CE7517"/>
    <w:rsid w:val="00CE7679"/>
    <w:rsid w:val="00CE7714"/>
    <w:rsid w:val="00CE79A8"/>
    <w:rsid w:val="00CE7A55"/>
    <w:rsid w:val="00CE7A8D"/>
    <w:rsid w:val="00CE7DDC"/>
    <w:rsid w:val="00CE7F11"/>
    <w:rsid w:val="00CF000A"/>
    <w:rsid w:val="00CF01B2"/>
    <w:rsid w:val="00CF023B"/>
    <w:rsid w:val="00CF040C"/>
    <w:rsid w:val="00CF099C"/>
    <w:rsid w:val="00CF0A7A"/>
    <w:rsid w:val="00CF0C65"/>
    <w:rsid w:val="00CF0EE8"/>
    <w:rsid w:val="00CF1037"/>
    <w:rsid w:val="00CF1338"/>
    <w:rsid w:val="00CF135C"/>
    <w:rsid w:val="00CF15A0"/>
    <w:rsid w:val="00CF1694"/>
    <w:rsid w:val="00CF17B8"/>
    <w:rsid w:val="00CF1920"/>
    <w:rsid w:val="00CF1960"/>
    <w:rsid w:val="00CF19D8"/>
    <w:rsid w:val="00CF1D4A"/>
    <w:rsid w:val="00CF241C"/>
    <w:rsid w:val="00CF2475"/>
    <w:rsid w:val="00CF25EC"/>
    <w:rsid w:val="00CF2628"/>
    <w:rsid w:val="00CF263C"/>
    <w:rsid w:val="00CF2708"/>
    <w:rsid w:val="00CF272C"/>
    <w:rsid w:val="00CF2A5F"/>
    <w:rsid w:val="00CF2C5B"/>
    <w:rsid w:val="00CF2C86"/>
    <w:rsid w:val="00CF2D04"/>
    <w:rsid w:val="00CF2F0F"/>
    <w:rsid w:val="00CF2F71"/>
    <w:rsid w:val="00CF2FF6"/>
    <w:rsid w:val="00CF306B"/>
    <w:rsid w:val="00CF33C7"/>
    <w:rsid w:val="00CF3490"/>
    <w:rsid w:val="00CF3672"/>
    <w:rsid w:val="00CF3674"/>
    <w:rsid w:val="00CF3689"/>
    <w:rsid w:val="00CF3B18"/>
    <w:rsid w:val="00CF3B40"/>
    <w:rsid w:val="00CF3D4E"/>
    <w:rsid w:val="00CF3DD3"/>
    <w:rsid w:val="00CF406E"/>
    <w:rsid w:val="00CF4098"/>
    <w:rsid w:val="00CF40E7"/>
    <w:rsid w:val="00CF426E"/>
    <w:rsid w:val="00CF4548"/>
    <w:rsid w:val="00CF4741"/>
    <w:rsid w:val="00CF475F"/>
    <w:rsid w:val="00CF4806"/>
    <w:rsid w:val="00CF4890"/>
    <w:rsid w:val="00CF49B2"/>
    <w:rsid w:val="00CF4C14"/>
    <w:rsid w:val="00CF4D0E"/>
    <w:rsid w:val="00CF4F4E"/>
    <w:rsid w:val="00CF519A"/>
    <w:rsid w:val="00CF51DC"/>
    <w:rsid w:val="00CF529E"/>
    <w:rsid w:val="00CF54E3"/>
    <w:rsid w:val="00CF574D"/>
    <w:rsid w:val="00CF599C"/>
    <w:rsid w:val="00CF5B54"/>
    <w:rsid w:val="00CF6420"/>
    <w:rsid w:val="00CF662A"/>
    <w:rsid w:val="00CF6648"/>
    <w:rsid w:val="00CF6777"/>
    <w:rsid w:val="00CF6799"/>
    <w:rsid w:val="00CF6946"/>
    <w:rsid w:val="00CF6DC3"/>
    <w:rsid w:val="00CF6F21"/>
    <w:rsid w:val="00CF736C"/>
    <w:rsid w:val="00CF759D"/>
    <w:rsid w:val="00CF75A9"/>
    <w:rsid w:val="00CF78BA"/>
    <w:rsid w:val="00CF7B49"/>
    <w:rsid w:val="00CF7D6C"/>
    <w:rsid w:val="00CF7DFE"/>
    <w:rsid w:val="00CF7E42"/>
    <w:rsid w:val="00CF7EBA"/>
    <w:rsid w:val="00D0007F"/>
    <w:rsid w:val="00D000B7"/>
    <w:rsid w:val="00D00266"/>
    <w:rsid w:val="00D004B7"/>
    <w:rsid w:val="00D00518"/>
    <w:rsid w:val="00D00572"/>
    <w:rsid w:val="00D005C3"/>
    <w:rsid w:val="00D0063C"/>
    <w:rsid w:val="00D00710"/>
    <w:rsid w:val="00D007BC"/>
    <w:rsid w:val="00D00BA1"/>
    <w:rsid w:val="00D014E1"/>
    <w:rsid w:val="00D0153E"/>
    <w:rsid w:val="00D01CF0"/>
    <w:rsid w:val="00D01D40"/>
    <w:rsid w:val="00D01FC7"/>
    <w:rsid w:val="00D02026"/>
    <w:rsid w:val="00D0209B"/>
    <w:rsid w:val="00D02126"/>
    <w:rsid w:val="00D022EB"/>
    <w:rsid w:val="00D02418"/>
    <w:rsid w:val="00D0278F"/>
    <w:rsid w:val="00D0282D"/>
    <w:rsid w:val="00D0282F"/>
    <w:rsid w:val="00D02968"/>
    <w:rsid w:val="00D02A2F"/>
    <w:rsid w:val="00D02CFE"/>
    <w:rsid w:val="00D02FA3"/>
    <w:rsid w:val="00D03286"/>
    <w:rsid w:val="00D0351C"/>
    <w:rsid w:val="00D0371C"/>
    <w:rsid w:val="00D037C4"/>
    <w:rsid w:val="00D03ACA"/>
    <w:rsid w:val="00D03BBD"/>
    <w:rsid w:val="00D03E07"/>
    <w:rsid w:val="00D0401A"/>
    <w:rsid w:val="00D0418F"/>
    <w:rsid w:val="00D048E1"/>
    <w:rsid w:val="00D04995"/>
    <w:rsid w:val="00D04B84"/>
    <w:rsid w:val="00D04E85"/>
    <w:rsid w:val="00D04F2E"/>
    <w:rsid w:val="00D05124"/>
    <w:rsid w:val="00D05197"/>
    <w:rsid w:val="00D052A1"/>
    <w:rsid w:val="00D052DD"/>
    <w:rsid w:val="00D0532C"/>
    <w:rsid w:val="00D0536C"/>
    <w:rsid w:val="00D054E4"/>
    <w:rsid w:val="00D05662"/>
    <w:rsid w:val="00D056D5"/>
    <w:rsid w:val="00D05D8B"/>
    <w:rsid w:val="00D05E96"/>
    <w:rsid w:val="00D061D0"/>
    <w:rsid w:val="00D061FB"/>
    <w:rsid w:val="00D062A0"/>
    <w:rsid w:val="00D06307"/>
    <w:rsid w:val="00D06744"/>
    <w:rsid w:val="00D069E2"/>
    <w:rsid w:val="00D06A05"/>
    <w:rsid w:val="00D06A43"/>
    <w:rsid w:val="00D06A98"/>
    <w:rsid w:val="00D06B24"/>
    <w:rsid w:val="00D06B82"/>
    <w:rsid w:val="00D06DDA"/>
    <w:rsid w:val="00D06F9A"/>
    <w:rsid w:val="00D06FB3"/>
    <w:rsid w:val="00D07001"/>
    <w:rsid w:val="00D07083"/>
    <w:rsid w:val="00D070E2"/>
    <w:rsid w:val="00D072E1"/>
    <w:rsid w:val="00D073E8"/>
    <w:rsid w:val="00D075B0"/>
    <w:rsid w:val="00D075FA"/>
    <w:rsid w:val="00D07916"/>
    <w:rsid w:val="00D07B8C"/>
    <w:rsid w:val="00D07CC0"/>
    <w:rsid w:val="00D07DBC"/>
    <w:rsid w:val="00D07E82"/>
    <w:rsid w:val="00D07EDD"/>
    <w:rsid w:val="00D100B3"/>
    <w:rsid w:val="00D10375"/>
    <w:rsid w:val="00D1045A"/>
    <w:rsid w:val="00D10481"/>
    <w:rsid w:val="00D104B9"/>
    <w:rsid w:val="00D10670"/>
    <w:rsid w:val="00D107D9"/>
    <w:rsid w:val="00D107E4"/>
    <w:rsid w:val="00D10C0A"/>
    <w:rsid w:val="00D10C45"/>
    <w:rsid w:val="00D10F88"/>
    <w:rsid w:val="00D11136"/>
    <w:rsid w:val="00D11222"/>
    <w:rsid w:val="00D11663"/>
    <w:rsid w:val="00D11680"/>
    <w:rsid w:val="00D117D1"/>
    <w:rsid w:val="00D119BD"/>
    <w:rsid w:val="00D11A7F"/>
    <w:rsid w:val="00D11EC0"/>
    <w:rsid w:val="00D11FBD"/>
    <w:rsid w:val="00D121D0"/>
    <w:rsid w:val="00D1259F"/>
    <w:rsid w:val="00D12686"/>
    <w:rsid w:val="00D126CE"/>
    <w:rsid w:val="00D12775"/>
    <w:rsid w:val="00D12805"/>
    <w:rsid w:val="00D128F3"/>
    <w:rsid w:val="00D12D4B"/>
    <w:rsid w:val="00D12ED8"/>
    <w:rsid w:val="00D1302F"/>
    <w:rsid w:val="00D130ED"/>
    <w:rsid w:val="00D131A9"/>
    <w:rsid w:val="00D133D9"/>
    <w:rsid w:val="00D13603"/>
    <w:rsid w:val="00D1372F"/>
    <w:rsid w:val="00D138A2"/>
    <w:rsid w:val="00D13965"/>
    <w:rsid w:val="00D1397C"/>
    <w:rsid w:val="00D13A99"/>
    <w:rsid w:val="00D13B23"/>
    <w:rsid w:val="00D13D7E"/>
    <w:rsid w:val="00D13EA2"/>
    <w:rsid w:val="00D13F4B"/>
    <w:rsid w:val="00D144F8"/>
    <w:rsid w:val="00D14815"/>
    <w:rsid w:val="00D14A32"/>
    <w:rsid w:val="00D14B1B"/>
    <w:rsid w:val="00D14BA2"/>
    <w:rsid w:val="00D14C26"/>
    <w:rsid w:val="00D1501F"/>
    <w:rsid w:val="00D150A8"/>
    <w:rsid w:val="00D151B9"/>
    <w:rsid w:val="00D152C7"/>
    <w:rsid w:val="00D15783"/>
    <w:rsid w:val="00D1579D"/>
    <w:rsid w:val="00D158AC"/>
    <w:rsid w:val="00D15B8C"/>
    <w:rsid w:val="00D15F4F"/>
    <w:rsid w:val="00D1612D"/>
    <w:rsid w:val="00D1612F"/>
    <w:rsid w:val="00D16280"/>
    <w:rsid w:val="00D16B7C"/>
    <w:rsid w:val="00D16CF1"/>
    <w:rsid w:val="00D16FEC"/>
    <w:rsid w:val="00D17102"/>
    <w:rsid w:val="00D172FF"/>
    <w:rsid w:val="00D17304"/>
    <w:rsid w:val="00D1750C"/>
    <w:rsid w:val="00D175B3"/>
    <w:rsid w:val="00D1760F"/>
    <w:rsid w:val="00D1796D"/>
    <w:rsid w:val="00D179DE"/>
    <w:rsid w:val="00D17B56"/>
    <w:rsid w:val="00D17B64"/>
    <w:rsid w:val="00D17C47"/>
    <w:rsid w:val="00D17FF8"/>
    <w:rsid w:val="00D20074"/>
    <w:rsid w:val="00D20228"/>
    <w:rsid w:val="00D20351"/>
    <w:rsid w:val="00D203E9"/>
    <w:rsid w:val="00D2044C"/>
    <w:rsid w:val="00D2051F"/>
    <w:rsid w:val="00D205ED"/>
    <w:rsid w:val="00D20798"/>
    <w:rsid w:val="00D208CA"/>
    <w:rsid w:val="00D20995"/>
    <w:rsid w:val="00D20B53"/>
    <w:rsid w:val="00D20B76"/>
    <w:rsid w:val="00D20C2C"/>
    <w:rsid w:val="00D20F08"/>
    <w:rsid w:val="00D20F30"/>
    <w:rsid w:val="00D210BE"/>
    <w:rsid w:val="00D2132A"/>
    <w:rsid w:val="00D213D2"/>
    <w:rsid w:val="00D2152A"/>
    <w:rsid w:val="00D2155B"/>
    <w:rsid w:val="00D2174D"/>
    <w:rsid w:val="00D218B4"/>
    <w:rsid w:val="00D218C5"/>
    <w:rsid w:val="00D21906"/>
    <w:rsid w:val="00D21CD4"/>
    <w:rsid w:val="00D21F86"/>
    <w:rsid w:val="00D22105"/>
    <w:rsid w:val="00D222EF"/>
    <w:rsid w:val="00D22373"/>
    <w:rsid w:val="00D2238D"/>
    <w:rsid w:val="00D2243D"/>
    <w:rsid w:val="00D225BF"/>
    <w:rsid w:val="00D227A3"/>
    <w:rsid w:val="00D227B1"/>
    <w:rsid w:val="00D227F5"/>
    <w:rsid w:val="00D228EE"/>
    <w:rsid w:val="00D22A3E"/>
    <w:rsid w:val="00D22D4D"/>
    <w:rsid w:val="00D22E08"/>
    <w:rsid w:val="00D23010"/>
    <w:rsid w:val="00D231CE"/>
    <w:rsid w:val="00D23384"/>
    <w:rsid w:val="00D2350A"/>
    <w:rsid w:val="00D23519"/>
    <w:rsid w:val="00D2364F"/>
    <w:rsid w:val="00D23739"/>
    <w:rsid w:val="00D2381F"/>
    <w:rsid w:val="00D239FE"/>
    <w:rsid w:val="00D23A5A"/>
    <w:rsid w:val="00D23B3C"/>
    <w:rsid w:val="00D24006"/>
    <w:rsid w:val="00D241C5"/>
    <w:rsid w:val="00D24509"/>
    <w:rsid w:val="00D24892"/>
    <w:rsid w:val="00D24A11"/>
    <w:rsid w:val="00D24B7A"/>
    <w:rsid w:val="00D24DE3"/>
    <w:rsid w:val="00D24F8B"/>
    <w:rsid w:val="00D24FE9"/>
    <w:rsid w:val="00D2504D"/>
    <w:rsid w:val="00D25181"/>
    <w:rsid w:val="00D25262"/>
    <w:rsid w:val="00D2564F"/>
    <w:rsid w:val="00D25826"/>
    <w:rsid w:val="00D25A43"/>
    <w:rsid w:val="00D25CF1"/>
    <w:rsid w:val="00D25DF2"/>
    <w:rsid w:val="00D25E6B"/>
    <w:rsid w:val="00D26195"/>
    <w:rsid w:val="00D26580"/>
    <w:rsid w:val="00D265B2"/>
    <w:rsid w:val="00D26844"/>
    <w:rsid w:val="00D26899"/>
    <w:rsid w:val="00D268D7"/>
    <w:rsid w:val="00D269A8"/>
    <w:rsid w:val="00D26ABC"/>
    <w:rsid w:val="00D26C24"/>
    <w:rsid w:val="00D2742C"/>
    <w:rsid w:val="00D2745A"/>
    <w:rsid w:val="00D2747C"/>
    <w:rsid w:val="00D2753A"/>
    <w:rsid w:val="00D275C0"/>
    <w:rsid w:val="00D27704"/>
    <w:rsid w:val="00D27777"/>
    <w:rsid w:val="00D277C0"/>
    <w:rsid w:val="00D27815"/>
    <w:rsid w:val="00D27B30"/>
    <w:rsid w:val="00D27D4C"/>
    <w:rsid w:val="00D27DFC"/>
    <w:rsid w:val="00D27E35"/>
    <w:rsid w:val="00D27E48"/>
    <w:rsid w:val="00D27E61"/>
    <w:rsid w:val="00D30120"/>
    <w:rsid w:val="00D30393"/>
    <w:rsid w:val="00D30668"/>
    <w:rsid w:val="00D30A1F"/>
    <w:rsid w:val="00D30A8E"/>
    <w:rsid w:val="00D30E61"/>
    <w:rsid w:val="00D30F92"/>
    <w:rsid w:val="00D3117D"/>
    <w:rsid w:val="00D31382"/>
    <w:rsid w:val="00D31563"/>
    <w:rsid w:val="00D316E2"/>
    <w:rsid w:val="00D317AF"/>
    <w:rsid w:val="00D31917"/>
    <w:rsid w:val="00D3192E"/>
    <w:rsid w:val="00D31AA0"/>
    <w:rsid w:val="00D31F3C"/>
    <w:rsid w:val="00D3201C"/>
    <w:rsid w:val="00D321F3"/>
    <w:rsid w:val="00D324F3"/>
    <w:rsid w:val="00D3255B"/>
    <w:rsid w:val="00D32572"/>
    <w:rsid w:val="00D325C0"/>
    <w:rsid w:val="00D3261E"/>
    <w:rsid w:val="00D32B8D"/>
    <w:rsid w:val="00D32C45"/>
    <w:rsid w:val="00D32CEB"/>
    <w:rsid w:val="00D32D06"/>
    <w:rsid w:val="00D32D3A"/>
    <w:rsid w:val="00D32D9C"/>
    <w:rsid w:val="00D32E86"/>
    <w:rsid w:val="00D33098"/>
    <w:rsid w:val="00D3327D"/>
    <w:rsid w:val="00D33601"/>
    <w:rsid w:val="00D3362E"/>
    <w:rsid w:val="00D3362F"/>
    <w:rsid w:val="00D33654"/>
    <w:rsid w:val="00D33761"/>
    <w:rsid w:val="00D3376B"/>
    <w:rsid w:val="00D33976"/>
    <w:rsid w:val="00D33A41"/>
    <w:rsid w:val="00D33ABD"/>
    <w:rsid w:val="00D33B10"/>
    <w:rsid w:val="00D33FB3"/>
    <w:rsid w:val="00D34177"/>
    <w:rsid w:val="00D341DC"/>
    <w:rsid w:val="00D3444A"/>
    <w:rsid w:val="00D346D7"/>
    <w:rsid w:val="00D34707"/>
    <w:rsid w:val="00D34739"/>
    <w:rsid w:val="00D34740"/>
    <w:rsid w:val="00D347DB"/>
    <w:rsid w:val="00D3481C"/>
    <w:rsid w:val="00D348EA"/>
    <w:rsid w:val="00D34A4E"/>
    <w:rsid w:val="00D34A90"/>
    <w:rsid w:val="00D34E9A"/>
    <w:rsid w:val="00D34EB6"/>
    <w:rsid w:val="00D34F3C"/>
    <w:rsid w:val="00D34FFB"/>
    <w:rsid w:val="00D351B7"/>
    <w:rsid w:val="00D351F3"/>
    <w:rsid w:val="00D352DB"/>
    <w:rsid w:val="00D3532A"/>
    <w:rsid w:val="00D3538C"/>
    <w:rsid w:val="00D353E7"/>
    <w:rsid w:val="00D355AD"/>
    <w:rsid w:val="00D357B8"/>
    <w:rsid w:val="00D358D8"/>
    <w:rsid w:val="00D358F0"/>
    <w:rsid w:val="00D359A2"/>
    <w:rsid w:val="00D35B69"/>
    <w:rsid w:val="00D35B8F"/>
    <w:rsid w:val="00D35C3A"/>
    <w:rsid w:val="00D35CAB"/>
    <w:rsid w:val="00D35DCE"/>
    <w:rsid w:val="00D35F5D"/>
    <w:rsid w:val="00D360E2"/>
    <w:rsid w:val="00D3627B"/>
    <w:rsid w:val="00D36295"/>
    <w:rsid w:val="00D362CF"/>
    <w:rsid w:val="00D363E2"/>
    <w:rsid w:val="00D36445"/>
    <w:rsid w:val="00D365E5"/>
    <w:rsid w:val="00D367B6"/>
    <w:rsid w:val="00D36803"/>
    <w:rsid w:val="00D3688C"/>
    <w:rsid w:val="00D3697D"/>
    <w:rsid w:val="00D36A7C"/>
    <w:rsid w:val="00D36D47"/>
    <w:rsid w:val="00D36F06"/>
    <w:rsid w:val="00D37072"/>
    <w:rsid w:val="00D37199"/>
    <w:rsid w:val="00D371EE"/>
    <w:rsid w:val="00D37219"/>
    <w:rsid w:val="00D3723A"/>
    <w:rsid w:val="00D37342"/>
    <w:rsid w:val="00D373DE"/>
    <w:rsid w:val="00D376A9"/>
    <w:rsid w:val="00D37C22"/>
    <w:rsid w:val="00D37C6A"/>
    <w:rsid w:val="00D37D75"/>
    <w:rsid w:val="00D40470"/>
    <w:rsid w:val="00D405FD"/>
    <w:rsid w:val="00D4060D"/>
    <w:rsid w:val="00D40861"/>
    <w:rsid w:val="00D409AE"/>
    <w:rsid w:val="00D40A78"/>
    <w:rsid w:val="00D40C9A"/>
    <w:rsid w:val="00D40CBD"/>
    <w:rsid w:val="00D40F0F"/>
    <w:rsid w:val="00D40FB0"/>
    <w:rsid w:val="00D411E6"/>
    <w:rsid w:val="00D4136F"/>
    <w:rsid w:val="00D415D2"/>
    <w:rsid w:val="00D41648"/>
    <w:rsid w:val="00D4164F"/>
    <w:rsid w:val="00D41751"/>
    <w:rsid w:val="00D418E0"/>
    <w:rsid w:val="00D41DC8"/>
    <w:rsid w:val="00D4200E"/>
    <w:rsid w:val="00D420DA"/>
    <w:rsid w:val="00D4260A"/>
    <w:rsid w:val="00D426D1"/>
    <w:rsid w:val="00D42928"/>
    <w:rsid w:val="00D42B57"/>
    <w:rsid w:val="00D430F6"/>
    <w:rsid w:val="00D4321D"/>
    <w:rsid w:val="00D43962"/>
    <w:rsid w:val="00D43A8D"/>
    <w:rsid w:val="00D43B11"/>
    <w:rsid w:val="00D43D30"/>
    <w:rsid w:val="00D43F60"/>
    <w:rsid w:val="00D440EB"/>
    <w:rsid w:val="00D44178"/>
    <w:rsid w:val="00D44497"/>
    <w:rsid w:val="00D444AA"/>
    <w:rsid w:val="00D446E5"/>
    <w:rsid w:val="00D44949"/>
    <w:rsid w:val="00D45075"/>
    <w:rsid w:val="00D451C9"/>
    <w:rsid w:val="00D45445"/>
    <w:rsid w:val="00D4544C"/>
    <w:rsid w:val="00D454DC"/>
    <w:rsid w:val="00D4552C"/>
    <w:rsid w:val="00D45662"/>
    <w:rsid w:val="00D45686"/>
    <w:rsid w:val="00D457E7"/>
    <w:rsid w:val="00D457FE"/>
    <w:rsid w:val="00D459B5"/>
    <w:rsid w:val="00D459C3"/>
    <w:rsid w:val="00D45AD7"/>
    <w:rsid w:val="00D45EB2"/>
    <w:rsid w:val="00D4624D"/>
    <w:rsid w:val="00D463E3"/>
    <w:rsid w:val="00D464A5"/>
    <w:rsid w:val="00D466B5"/>
    <w:rsid w:val="00D46725"/>
    <w:rsid w:val="00D46C9D"/>
    <w:rsid w:val="00D46CA4"/>
    <w:rsid w:val="00D46CC7"/>
    <w:rsid w:val="00D46E1D"/>
    <w:rsid w:val="00D4711F"/>
    <w:rsid w:val="00D472EE"/>
    <w:rsid w:val="00D47306"/>
    <w:rsid w:val="00D474AA"/>
    <w:rsid w:val="00D476FC"/>
    <w:rsid w:val="00D47C69"/>
    <w:rsid w:val="00D47CAF"/>
    <w:rsid w:val="00D47CE9"/>
    <w:rsid w:val="00D47DCF"/>
    <w:rsid w:val="00D47EF6"/>
    <w:rsid w:val="00D47FC3"/>
    <w:rsid w:val="00D500CB"/>
    <w:rsid w:val="00D50100"/>
    <w:rsid w:val="00D50294"/>
    <w:rsid w:val="00D50369"/>
    <w:rsid w:val="00D5072A"/>
    <w:rsid w:val="00D50C4E"/>
    <w:rsid w:val="00D50E06"/>
    <w:rsid w:val="00D50E96"/>
    <w:rsid w:val="00D50EE1"/>
    <w:rsid w:val="00D5145D"/>
    <w:rsid w:val="00D51510"/>
    <w:rsid w:val="00D515E5"/>
    <w:rsid w:val="00D5173D"/>
    <w:rsid w:val="00D51838"/>
    <w:rsid w:val="00D51937"/>
    <w:rsid w:val="00D519D1"/>
    <w:rsid w:val="00D51B07"/>
    <w:rsid w:val="00D51B10"/>
    <w:rsid w:val="00D51B5D"/>
    <w:rsid w:val="00D51BC3"/>
    <w:rsid w:val="00D51C7F"/>
    <w:rsid w:val="00D51D27"/>
    <w:rsid w:val="00D51FCC"/>
    <w:rsid w:val="00D522C5"/>
    <w:rsid w:val="00D522CD"/>
    <w:rsid w:val="00D52373"/>
    <w:rsid w:val="00D52382"/>
    <w:rsid w:val="00D52432"/>
    <w:rsid w:val="00D524C9"/>
    <w:rsid w:val="00D52797"/>
    <w:rsid w:val="00D52920"/>
    <w:rsid w:val="00D52C11"/>
    <w:rsid w:val="00D52D8C"/>
    <w:rsid w:val="00D52DA6"/>
    <w:rsid w:val="00D52E75"/>
    <w:rsid w:val="00D53189"/>
    <w:rsid w:val="00D535DA"/>
    <w:rsid w:val="00D53661"/>
    <w:rsid w:val="00D5380E"/>
    <w:rsid w:val="00D53B01"/>
    <w:rsid w:val="00D53B54"/>
    <w:rsid w:val="00D53B95"/>
    <w:rsid w:val="00D53C2E"/>
    <w:rsid w:val="00D54057"/>
    <w:rsid w:val="00D54207"/>
    <w:rsid w:val="00D54365"/>
    <w:rsid w:val="00D544F9"/>
    <w:rsid w:val="00D54665"/>
    <w:rsid w:val="00D5468F"/>
    <w:rsid w:val="00D54C31"/>
    <w:rsid w:val="00D54D9B"/>
    <w:rsid w:val="00D55027"/>
    <w:rsid w:val="00D553A2"/>
    <w:rsid w:val="00D55700"/>
    <w:rsid w:val="00D5571D"/>
    <w:rsid w:val="00D5573E"/>
    <w:rsid w:val="00D557DD"/>
    <w:rsid w:val="00D5584A"/>
    <w:rsid w:val="00D558D9"/>
    <w:rsid w:val="00D55E71"/>
    <w:rsid w:val="00D55EF1"/>
    <w:rsid w:val="00D561C2"/>
    <w:rsid w:val="00D5624F"/>
    <w:rsid w:val="00D5639B"/>
    <w:rsid w:val="00D5643F"/>
    <w:rsid w:val="00D5649A"/>
    <w:rsid w:val="00D56582"/>
    <w:rsid w:val="00D56721"/>
    <w:rsid w:val="00D56A24"/>
    <w:rsid w:val="00D56A64"/>
    <w:rsid w:val="00D56BBB"/>
    <w:rsid w:val="00D56DC3"/>
    <w:rsid w:val="00D56E8F"/>
    <w:rsid w:val="00D570BD"/>
    <w:rsid w:val="00D572F9"/>
    <w:rsid w:val="00D5757C"/>
    <w:rsid w:val="00D575B2"/>
    <w:rsid w:val="00D576F0"/>
    <w:rsid w:val="00D57857"/>
    <w:rsid w:val="00D57C5F"/>
    <w:rsid w:val="00D57DB2"/>
    <w:rsid w:val="00D57E61"/>
    <w:rsid w:val="00D57F3A"/>
    <w:rsid w:val="00D603D6"/>
    <w:rsid w:val="00D604B2"/>
    <w:rsid w:val="00D60550"/>
    <w:rsid w:val="00D605A3"/>
    <w:rsid w:val="00D606BE"/>
    <w:rsid w:val="00D60803"/>
    <w:rsid w:val="00D609CF"/>
    <w:rsid w:val="00D60B9B"/>
    <w:rsid w:val="00D60D61"/>
    <w:rsid w:val="00D610A8"/>
    <w:rsid w:val="00D611B2"/>
    <w:rsid w:val="00D6130F"/>
    <w:rsid w:val="00D617F0"/>
    <w:rsid w:val="00D61823"/>
    <w:rsid w:val="00D618D0"/>
    <w:rsid w:val="00D61A91"/>
    <w:rsid w:val="00D61B58"/>
    <w:rsid w:val="00D61C9E"/>
    <w:rsid w:val="00D61D39"/>
    <w:rsid w:val="00D61E7E"/>
    <w:rsid w:val="00D620B2"/>
    <w:rsid w:val="00D62282"/>
    <w:rsid w:val="00D622C3"/>
    <w:rsid w:val="00D622F8"/>
    <w:rsid w:val="00D623A4"/>
    <w:rsid w:val="00D62609"/>
    <w:rsid w:val="00D629A3"/>
    <w:rsid w:val="00D62BD0"/>
    <w:rsid w:val="00D62D72"/>
    <w:rsid w:val="00D630CD"/>
    <w:rsid w:val="00D63144"/>
    <w:rsid w:val="00D631BD"/>
    <w:rsid w:val="00D63209"/>
    <w:rsid w:val="00D632D3"/>
    <w:rsid w:val="00D633FB"/>
    <w:rsid w:val="00D634AC"/>
    <w:rsid w:val="00D634AF"/>
    <w:rsid w:val="00D63504"/>
    <w:rsid w:val="00D63515"/>
    <w:rsid w:val="00D6381B"/>
    <w:rsid w:val="00D63946"/>
    <w:rsid w:val="00D63990"/>
    <w:rsid w:val="00D63D28"/>
    <w:rsid w:val="00D63E2A"/>
    <w:rsid w:val="00D64070"/>
    <w:rsid w:val="00D6415F"/>
    <w:rsid w:val="00D643E3"/>
    <w:rsid w:val="00D6455C"/>
    <w:rsid w:val="00D64678"/>
    <w:rsid w:val="00D64714"/>
    <w:rsid w:val="00D6491B"/>
    <w:rsid w:val="00D64A2A"/>
    <w:rsid w:val="00D64C63"/>
    <w:rsid w:val="00D64D40"/>
    <w:rsid w:val="00D64D59"/>
    <w:rsid w:val="00D64E76"/>
    <w:rsid w:val="00D653C2"/>
    <w:rsid w:val="00D655F1"/>
    <w:rsid w:val="00D6562A"/>
    <w:rsid w:val="00D65B03"/>
    <w:rsid w:val="00D65E62"/>
    <w:rsid w:val="00D65E7C"/>
    <w:rsid w:val="00D65FB5"/>
    <w:rsid w:val="00D65FBB"/>
    <w:rsid w:val="00D66379"/>
    <w:rsid w:val="00D6652D"/>
    <w:rsid w:val="00D6676B"/>
    <w:rsid w:val="00D667C4"/>
    <w:rsid w:val="00D66819"/>
    <w:rsid w:val="00D6689D"/>
    <w:rsid w:val="00D66B9D"/>
    <w:rsid w:val="00D66EDC"/>
    <w:rsid w:val="00D67621"/>
    <w:rsid w:val="00D67773"/>
    <w:rsid w:val="00D677E0"/>
    <w:rsid w:val="00D67992"/>
    <w:rsid w:val="00D67B0F"/>
    <w:rsid w:val="00D67DC6"/>
    <w:rsid w:val="00D67FB5"/>
    <w:rsid w:val="00D67FE6"/>
    <w:rsid w:val="00D701F6"/>
    <w:rsid w:val="00D70227"/>
    <w:rsid w:val="00D703BD"/>
    <w:rsid w:val="00D7093B"/>
    <w:rsid w:val="00D70AFC"/>
    <w:rsid w:val="00D70BE2"/>
    <w:rsid w:val="00D70CA8"/>
    <w:rsid w:val="00D70D96"/>
    <w:rsid w:val="00D70DAF"/>
    <w:rsid w:val="00D7110E"/>
    <w:rsid w:val="00D718E1"/>
    <w:rsid w:val="00D71AE0"/>
    <w:rsid w:val="00D71BA9"/>
    <w:rsid w:val="00D71DDB"/>
    <w:rsid w:val="00D71E2E"/>
    <w:rsid w:val="00D72081"/>
    <w:rsid w:val="00D7215F"/>
    <w:rsid w:val="00D72229"/>
    <w:rsid w:val="00D72329"/>
    <w:rsid w:val="00D72723"/>
    <w:rsid w:val="00D728FD"/>
    <w:rsid w:val="00D72B19"/>
    <w:rsid w:val="00D72C79"/>
    <w:rsid w:val="00D72DCE"/>
    <w:rsid w:val="00D734DC"/>
    <w:rsid w:val="00D7354F"/>
    <w:rsid w:val="00D735C7"/>
    <w:rsid w:val="00D73648"/>
    <w:rsid w:val="00D736DB"/>
    <w:rsid w:val="00D736E5"/>
    <w:rsid w:val="00D73882"/>
    <w:rsid w:val="00D73BC3"/>
    <w:rsid w:val="00D73DA1"/>
    <w:rsid w:val="00D73E3E"/>
    <w:rsid w:val="00D74106"/>
    <w:rsid w:val="00D74260"/>
    <w:rsid w:val="00D74580"/>
    <w:rsid w:val="00D7481B"/>
    <w:rsid w:val="00D7483A"/>
    <w:rsid w:val="00D749AE"/>
    <w:rsid w:val="00D74CEF"/>
    <w:rsid w:val="00D7503E"/>
    <w:rsid w:val="00D7556E"/>
    <w:rsid w:val="00D755C6"/>
    <w:rsid w:val="00D75634"/>
    <w:rsid w:val="00D7589E"/>
    <w:rsid w:val="00D758AF"/>
    <w:rsid w:val="00D758F7"/>
    <w:rsid w:val="00D75A01"/>
    <w:rsid w:val="00D75A06"/>
    <w:rsid w:val="00D75C3D"/>
    <w:rsid w:val="00D75C83"/>
    <w:rsid w:val="00D75D38"/>
    <w:rsid w:val="00D75DCE"/>
    <w:rsid w:val="00D75F54"/>
    <w:rsid w:val="00D7630A"/>
    <w:rsid w:val="00D76A5D"/>
    <w:rsid w:val="00D76CA5"/>
    <w:rsid w:val="00D76DFA"/>
    <w:rsid w:val="00D76EF1"/>
    <w:rsid w:val="00D8005B"/>
    <w:rsid w:val="00D800A6"/>
    <w:rsid w:val="00D8011B"/>
    <w:rsid w:val="00D80331"/>
    <w:rsid w:val="00D805C1"/>
    <w:rsid w:val="00D80787"/>
    <w:rsid w:val="00D80885"/>
    <w:rsid w:val="00D80AA8"/>
    <w:rsid w:val="00D80B66"/>
    <w:rsid w:val="00D80DAF"/>
    <w:rsid w:val="00D80E5C"/>
    <w:rsid w:val="00D8109C"/>
    <w:rsid w:val="00D81303"/>
    <w:rsid w:val="00D81305"/>
    <w:rsid w:val="00D81483"/>
    <w:rsid w:val="00D81656"/>
    <w:rsid w:val="00D81666"/>
    <w:rsid w:val="00D817D8"/>
    <w:rsid w:val="00D81A18"/>
    <w:rsid w:val="00D81A32"/>
    <w:rsid w:val="00D81AD8"/>
    <w:rsid w:val="00D81BEA"/>
    <w:rsid w:val="00D81BFB"/>
    <w:rsid w:val="00D81D33"/>
    <w:rsid w:val="00D81EC1"/>
    <w:rsid w:val="00D81EDB"/>
    <w:rsid w:val="00D81F89"/>
    <w:rsid w:val="00D821BB"/>
    <w:rsid w:val="00D82383"/>
    <w:rsid w:val="00D82792"/>
    <w:rsid w:val="00D82985"/>
    <w:rsid w:val="00D82A89"/>
    <w:rsid w:val="00D82D74"/>
    <w:rsid w:val="00D82E4B"/>
    <w:rsid w:val="00D82F72"/>
    <w:rsid w:val="00D83613"/>
    <w:rsid w:val="00D83647"/>
    <w:rsid w:val="00D836D2"/>
    <w:rsid w:val="00D837C1"/>
    <w:rsid w:val="00D83841"/>
    <w:rsid w:val="00D83880"/>
    <w:rsid w:val="00D83962"/>
    <w:rsid w:val="00D839CB"/>
    <w:rsid w:val="00D83ABA"/>
    <w:rsid w:val="00D83DE8"/>
    <w:rsid w:val="00D83F4D"/>
    <w:rsid w:val="00D83F58"/>
    <w:rsid w:val="00D841C1"/>
    <w:rsid w:val="00D844C6"/>
    <w:rsid w:val="00D8452A"/>
    <w:rsid w:val="00D84533"/>
    <w:rsid w:val="00D8467E"/>
    <w:rsid w:val="00D84717"/>
    <w:rsid w:val="00D847DC"/>
    <w:rsid w:val="00D849BA"/>
    <w:rsid w:val="00D84BE3"/>
    <w:rsid w:val="00D84E1D"/>
    <w:rsid w:val="00D85095"/>
    <w:rsid w:val="00D850CC"/>
    <w:rsid w:val="00D8521E"/>
    <w:rsid w:val="00D85905"/>
    <w:rsid w:val="00D85A70"/>
    <w:rsid w:val="00D85A89"/>
    <w:rsid w:val="00D85B06"/>
    <w:rsid w:val="00D85B9D"/>
    <w:rsid w:val="00D85DAC"/>
    <w:rsid w:val="00D8604B"/>
    <w:rsid w:val="00D860D7"/>
    <w:rsid w:val="00D86239"/>
    <w:rsid w:val="00D863A8"/>
    <w:rsid w:val="00D865F5"/>
    <w:rsid w:val="00D86607"/>
    <w:rsid w:val="00D8674C"/>
    <w:rsid w:val="00D86825"/>
    <w:rsid w:val="00D8683E"/>
    <w:rsid w:val="00D86886"/>
    <w:rsid w:val="00D86ABE"/>
    <w:rsid w:val="00D86C47"/>
    <w:rsid w:val="00D86C5B"/>
    <w:rsid w:val="00D86FDD"/>
    <w:rsid w:val="00D870BF"/>
    <w:rsid w:val="00D87619"/>
    <w:rsid w:val="00D87926"/>
    <w:rsid w:val="00D879D5"/>
    <w:rsid w:val="00D87C03"/>
    <w:rsid w:val="00D87E19"/>
    <w:rsid w:val="00D87EAF"/>
    <w:rsid w:val="00D87F13"/>
    <w:rsid w:val="00D87F26"/>
    <w:rsid w:val="00D9014A"/>
    <w:rsid w:val="00D903B4"/>
    <w:rsid w:val="00D9055F"/>
    <w:rsid w:val="00D9058A"/>
    <w:rsid w:val="00D9058F"/>
    <w:rsid w:val="00D90677"/>
    <w:rsid w:val="00D90680"/>
    <w:rsid w:val="00D9068D"/>
    <w:rsid w:val="00D906E5"/>
    <w:rsid w:val="00D9073C"/>
    <w:rsid w:val="00D908B9"/>
    <w:rsid w:val="00D9090A"/>
    <w:rsid w:val="00D90C5D"/>
    <w:rsid w:val="00D91135"/>
    <w:rsid w:val="00D9122D"/>
    <w:rsid w:val="00D912F3"/>
    <w:rsid w:val="00D91344"/>
    <w:rsid w:val="00D917E3"/>
    <w:rsid w:val="00D91AA4"/>
    <w:rsid w:val="00D91BE7"/>
    <w:rsid w:val="00D91BF3"/>
    <w:rsid w:val="00D91D54"/>
    <w:rsid w:val="00D91E4B"/>
    <w:rsid w:val="00D92129"/>
    <w:rsid w:val="00D9216B"/>
    <w:rsid w:val="00D92452"/>
    <w:rsid w:val="00D9248F"/>
    <w:rsid w:val="00D925A1"/>
    <w:rsid w:val="00D925B9"/>
    <w:rsid w:val="00D929F6"/>
    <w:rsid w:val="00D92D83"/>
    <w:rsid w:val="00D931C4"/>
    <w:rsid w:val="00D931EB"/>
    <w:rsid w:val="00D93353"/>
    <w:rsid w:val="00D935FC"/>
    <w:rsid w:val="00D93709"/>
    <w:rsid w:val="00D93720"/>
    <w:rsid w:val="00D93728"/>
    <w:rsid w:val="00D93922"/>
    <w:rsid w:val="00D9396A"/>
    <w:rsid w:val="00D939ED"/>
    <w:rsid w:val="00D93C41"/>
    <w:rsid w:val="00D93E52"/>
    <w:rsid w:val="00D93F37"/>
    <w:rsid w:val="00D940D1"/>
    <w:rsid w:val="00D9412C"/>
    <w:rsid w:val="00D94138"/>
    <w:rsid w:val="00D942BD"/>
    <w:rsid w:val="00D9431B"/>
    <w:rsid w:val="00D94674"/>
    <w:rsid w:val="00D94A2D"/>
    <w:rsid w:val="00D94C65"/>
    <w:rsid w:val="00D94C9E"/>
    <w:rsid w:val="00D94CFD"/>
    <w:rsid w:val="00D94E7C"/>
    <w:rsid w:val="00D94F2D"/>
    <w:rsid w:val="00D95016"/>
    <w:rsid w:val="00D9523C"/>
    <w:rsid w:val="00D953A8"/>
    <w:rsid w:val="00D954B7"/>
    <w:rsid w:val="00D9557A"/>
    <w:rsid w:val="00D95951"/>
    <w:rsid w:val="00D95E92"/>
    <w:rsid w:val="00D95F08"/>
    <w:rsid w:val="00D960EB"/>
    <w:rsid w:val="00D960EF"/>
    <w:rsid w:val="00D962E3"/>
    <w:rsid w:val="00D96393"/>
    <w:rsid w:val="00D968E8"/>
    <w:rsid w:val="00D9690B"/>
    <w:rsid w:val="00D96A6B"/>
    <w:rsid w:val="00D96D35"/>
    <w:rsid w:val="00D96E3D"/>
    <w:rsid w:val="00D96FE2"/>
    <w:rsid w:val="00D97031"/>
    <w:rsid w:val="00D971C3"/>
    <w:rsid w:val="00D97222"/>
    <w:rsid w:val="00D9723A"/>
    <w:rsid w:val="00D9736A"/>
    <w:rsid w:val="00D975F5"/>
    <w:rsid w:val="00D976FB"/>
    <w:rsid w:val="00D979EC"/>
    <w:rsid w:val="00D97A83"/>
    <w:rsid w:val="00D97BD7"/>
    <w:rsid w:val="00D97FC0"/>
    <w:rsid w:val="00DA00D1"/>
    <w:rsid w:val="00DA0126"/>
    <w:rsid w:val="00DA0307"/>
    <w:rsid w:val="00DA053A"/>
    <w:rsid w:val="00DA0578"/>
    <w:rsid w:val="00DA09F8"/>
    <w:rsid w:val="00DA0C82"/>
    <w:rsid w:val="00DA123A"/>
    <w:rsid w:val="00DA1251"/>
    <w:rsid w:val="00DA13A0"/>
    <w:rsid w:val="00DA14A5"/>
    <w:rsid w:val="00DA14F6"/>
    <w:rsid w:val="00DA1D57"/>
    <w:rsid w:val="00DA1D7F"/>
    <w:rsid w:val="00DA1E70"/>
    <w:rsid w:val="00DA1EF2"/>
    <w:rsid w:val="00DA21F8"/>
    <w:rsid w:val="00DA231C"/>
    <w:rsid w:val="00DA2558"/>
    <w:rsid w:val="00DA25F6"/>
    <w:rsid w:val="00DA2626"/>
    <w:rsid w:val="00DA2649"/>
    <w:rsid w:val="00DA26D9"/>
    <w:rsid w:val="00DA28C7"/>
    <w:rsid w:val="00DA2C57"/>
    <w:rsid w:val="00DA2E55"/>
    <w:rsid w:val="00DA3431"/>
    <w:rsid w:val="00DA351A"/>
    <w:rsid w:val="00DA361E"/>
    <w:rsid w:val="00DA3837"/>
    <w:rsid w:val="00DA38BE"/>
    <w:rsid w:val="00DA395E"/>
    <w:rsid w:val="00DA39CA"/>
    <w:rsid w:val="00DA3AC8"/>
    <w:rsid w:val="00DA3C24"/>
    <w:rsid w:val="00DA3F09"/>
    <w:rsid w:val="00DA41D3"/>
    <w:rsid w:val="00DA439C"/>
    <w:rsid w:val="00DA44A5"/>
    <w:rsid w:val="00DA46C3"/>
    <w:rsid w:val="00DA4D6A"/>
    <w:rsid w:val="00DA4D87"/>
    <w:rsid w:val="00DA53C9"/>
    <w:rsid w:val="00DA55DC"/>
    <w:rsid w:val="00DA56F7"/>
    <w:rsid w:val="00DA57A7"/>
    <w:rsid w:val="00DA5A79"/>
    <w:rsid w:val="00DA5A9B"/>
    <w:rsid w:val="00DA5B1F"/>
    <w:rsid w:val="00DA5E1E"/>
    <w:rsid w:val="00DA60B2"/>
    <w:rsid w:val="00DA6298"/>
    <w:rsid w:val="00DA62B8"/>
    <w:rsid w:val="00DA63DB"/>
    <w:rsid w:val="00DA6687"/>
    <w:rsid w:val="00DA66CB"/>
    <w:rsid w:val="00DA681B"/>
    <w:rsid w:val="00DA6976"/>
    <w:rsid w:val="00DA6A7D"/>
    <w:rsid w:val="00DA6BE1"/>
    <w:rsid w:val="00DA709E"/>
    <w:rsid w:val="00DA70E2"/>
    <w:rsid w:val="00DA73A1"/>
    <w:rsid w:val="00DA7403"/>
    <w:rsid w:val="00DA741C"/>
    <w:rsid w:val="00DA7B14"/>
    <w:rsid w:val="00DA7B6B"/>
    <w:rsid w:val="00DA7C4F"/>
    <w:rsid w:val="00DA7D96"/>
    <w:rsid w:val="00DA7E07"/>
    <w:rsid w:val="00DA7F9E"/>
    <w:rsid w:val="00DB06A8"/>
    <w:rsid w:val="00DB091C"/>
    <w:rsid w:val="00DB0B1A"/>
    <w:rsid w:val="00DB0E55"/>
    <w:rsid w:val="00DB10BE"/>
    <w:rsid w:val="00DB1138"/>
    <w:rsid w:val="00DB1243"/>
    <w:rsid w:val="00DB14B0"/>
    <w:rsid w:val="00DB1742"/>
    <w:rsid w:val="00DB17E7"/>
    <w:rsid w:val="00DB1837"/>
    <w:rsid w:val="00DB183C"/>
    <w:rsid w:val="00DB1860"/>
    <w:rsid w:val="00DB1B74"/>
    <w:rsid w:val="00DB1D22"/>
    <w:rsid w:val="00DB1D27"/>
    <w:rsid w:val="00DB1D2C"/>
    <w:rsid w:val="00DB1DD1"/>
    <w:rsid w:val="00DB1DEF"/>
    <w:rsid w:val="00DB1F36"/>
    <w:rsid w:val="00DB21E9"/>
    <w:rsid w:val="00DB2844"/>
    <w:rsid w:val="00DB2911"/>
    <w:rsid w:val="00DB2CCE"/>
    <w:rsid w:val="00DB2D9C"/>
    <w:rsid w:val="00DB2DCC"/>
    <w:rsid w:val="00DB2F55"/>
    <w:rsid w:val="00DB306D"/>
    <w:rsid w:val="00DB3121"/>
    <w:rsid w:val="00DB3138"/>
    <w:rsid w:val="00DB31E9"/>
    <w:rsid w:val="00DB34C5"/>
    <w:rsid w:val="00DB35A2"/>
    <w:rsid w:val="00DB3719"/>
    <w:rsid w:val="00DB37C0"/>
    <w:rsid w:val="00DB37C7"/>
    <w:rsid w:val="00DB37D2"/>
    <w:rsid w:val="00DB3880"/>
    <w:rsid w:val="00DB38BC"/>
    <w:rsid w:val="00DB3A4C"/>
    <w:rsid w:val="00DB3B62"/>
    <w:rsid w:val="00DB3C12"/>
    <w:rsid w:val="00DB3E37"/>
    <w:rsid w:val="00DB4049"/>
    <w:rsid w:val="00DB40FD"/>
    <w:rsid w:val="00DB4186"/>
    <w:rsid w:val="00DB4292"/>
    <w:rsid w:val="00DB42B4"/>
    <w:rsid w:val="00DB42F0"/>
    <w:rsid w:val="00DB4345"/>
    <w:rsid w:val="00DB43B5"/>
    <w:rsid w:val="00DB4735"/>
    <w:rsid w:val="00DB4AC9"/>
    <w:rsid w:val="00DB5066"/>
    <w:rsid w:val="00DB50C8"/>
    <w:rsid w:val="00DB50EA"/>
    <w:rsid w:val="00DB50EF"/>
    <w:rsid w:val="00DB53FD"/>
    <w:rsid w:val="00DB5851"/>
    <w:rsid w:val="00DB5948"/>
    <w:rsid w:val="00DB5BE1"/>
    <w:rsid w:val="00DB5BF9"/>
    <w:rsid w:val="00DB5E9A"/>
    <w:rsid w:val="00DB60B6"/>
    <w:rsid w:val="00DB6341"/>
    <w:rsid w:val="00DB6651"/>
    <w:rsid w:val="00DB6754"/>
    <w:rsid w:val="00DB676A"/>
    <w:rsid w:val="00DB7038"/>
    <w:rsid w:val="00DB7120"/>
    <w:rsid w:val="00DB71EA"/>
    <w:rsid w:val="00DB725B"/>
    <w:rsid w:val="00DB7286"/>
    <w:rsid w:val="00DB72EA"/>
    <w:rsid w:val="00DB7607"/>
    <w:rsid w:val="00DB78C7"/>
    <w:rsid w:val="00DB7A27"/>
    <w:rsid w:val="00DB7EC1"/>
    <w:rsid w:val="00DC018E"/>
    <w:rsid w:val="00DC03E9"/>
    <w:rsid w:val="00DC0663"/>
    <w:rsid w:val="00DC0670"/>
    <w:rsid w:val="00DC0A56"/>
    <w:rsid w:val="00DC0BA2"/>
    <w:rsid w:val="00DC0C50"/>
    <w:rsid w:val="00DC0EAF"/>
    <w:rsid w:val="00DC0EDF"/>
    <w:rsid w:val="00DC10D8"/>
    <w:rsid w:val="00DC1164"/>
    <w:rsid w:val="00DC1280"/>
    <w:rsid w:val="00DC13E6"/>
    <w:rsid w:val="00DC14B8"/>
    <w:rsid w:val="00DC14B9"/>
    <w:rsid w:val="00DC16CB"/>
    <w:rsid w:val="00DC1896"/>
    <w:rsid w:val="00DC1A20"/>
    <w:rsid w:val="00DC1C02"/>
    <w:rsid w:val="00DC1DAD"/>
    <w:rsid w:val="00DC2347"/>
    <w:rsid w:val="00DC2385"/>
    <w:rsid w:val="00DC26E9"/>
    <w:rsid w:val="00DC2858"/>
    <w:rsid w:val="00DC2A03"/>
    <w:rsid w:val="00DC2B2F"/>
    <w:rsid w:val="00DC2CAA"/>
    <w:rsid w:val="00DC2D76"/>
    <w:rsid w:val="00DC2E07"/>
    <w:rsid w:val="00DC2E8E"/>
    <w:rsid w:val="00DC2FB7"/>
    <w:rsid w:val="00DC345E"/>
    <w:rsid w:val="00DC3499"/>
    <w:rsid w:val="00DC34D8"/>
    <w:rsid w:val="00DC360D"/>
    <w:rsid w:val="00DC37E7"/>
    <w:rsid w:val="00DC385D"/>
    <w:rsid w:val="00DC3954"/>
    <w:rsid w:val="00DC4025"/>
    <w:rsid w:val="00DC45A5"/>
    <w:rsid w:val="00DC474D"/>
    <w:rsid w:val="00DC4A63"/>
    <w:rsid w:val="00DC4E5B"/>
    <w:rsid w:val="00DC50A2"/>
    <w:rsid w:val="00DC5147"/>
    <w:rsid w:val="00DC5195"/>
    <w:rsid w:val="00DC5255"/>
    <w:rsid w:val="00DC5270"/>
    <w:rsid w:val="00DC5301"/>
    <w:rsid w:val="00DC55F8"/>
    <w:rsid w:val="00DC5773"/>
    <w:rsid w:val="00DC57FF"/>
    <w:rsid w:val="00DC585D"/>
    <w:rsid w:val="00DC59C5"/>
    <w:rsid w:val="00DC5AD1"/>
    <w:rsid w:val="00DC5BD4"/>
    <w:rsid w:val="00DC5C4F"/>
    <w:rsid w:val="00DC5D41"/>
    <w:rsid w:val="00DC5F1E"/>
    <w:rsid w:val="00DC625B"/>
    <w:rsid w:val="00DC633B"/>
    <w:rsid w:val="00DC63A3"/>
    <w:rsid w:val="00DC643B"/>
    <w:rsid w:val="00DC669C"/>
    <w:rsid w:val="00DC678E"/>
    <w:rsid w:val="00DC6916"/>
    <w:rsid w:val="00DC6AD4"/>
    <w:rsid w:val="00DC6C99"/>
    <w:rsid w:val="00DC6DAC"/>
    <w:rsid w:val="00DC71BC"/>
    <w:rsid w:val="00DC7216"/>
    <w:rsid w:val="00DC7559"/>
    <w:rsid w:val="00DC761B"/>
    <w:rsid w:val="00DC7632"/>
    <w:rsid w:val="00DC76FC"/>
    <w:rsid w:val="00DC796E"/>
    <w:rsid w:val="00DC7A10"/>
    <w:rsid w:val="00DC7AA8"/>
    <w:rsid w:val="00DC7C60"/>
    <w:rsid w:val="00DD03D8"/>
    <w:rsid w:val="00DD0510"/>
    <w:rsid w:val="00DD05BA"/>
    <w:rsid w:val="00DD0690"/>
    <w:rsid w:val="00DD0B33"/>
    <w:rsid w:val="00DD0B52"/>
    <w:rsid w:val="00DD0CBB"/>
    <w:rsid w:val="00DD0D77"/>
    <w:rsid w:val="00DD0E15"/>
    <w:rsid w:val="00DD105A"/>
    <w:rsid w:val="00DD15E1"/>
    <w:rsid w:val="00DD17B8"/>
    <w:rsid w:val="00DD19E4"/>
    <w:rsid w:val="00DD1B02"/>
    <w:rsid w:val="00DD1B91"/>
    <w:rsid w:val="00DD1C81"/>
    <w:rsid w:val="00DD201D"/>
    <w:rsid w:val="00DD216F"/>
    <w:rsid w:val="00DD2359"/>
    <w:rsid w:val="00DD240A"/>
    <w:rsid w:val="00DD24B1"/>
    <w:rsid w:val="00DD2564"/>
    <w:rsid w:val="00DD27F3"/>
    <w:rsid w:val="00DD280B"/>
    <w:rsid w:val="00DD2958"/>
    <w:rsid w:val="00DD2E8F"/>
    <w:rsid w:val="00DD2EEE"/>
    <w:rsid w:val="00DD2F59"/>
    <w:rsid w:val="00DD31E6"/>
    <w:rsid w:val="00DD33E2"/>
    <w:rsid w:val="00DD347B"/>
    <w:rsid w:val="00DD34F1"/>
    <w:rsid w:val="00DD3599"/>
    <w:rsid w:val="00DD3693"/>
    <w:rsid w:val="00DD36E0"/>
    <w:rsid w:val="00DD3744"/>
    <w:rsid w:val="00DD3A7A"/>
    <w:rsid w:val="00DD3AE2"/>
    <w:rsid w:val="00DD3B81"/>
    <w:rsid w:val="00DD3BA6"/>
    <w:rsid w:val="00DD3EBE"/>
    <w:rsid w:val="00DD4017"/>
    <w:rsid w:val="00DD411E"/>
    <w:rsid w:val="00DD44D7"/>
    <w:rsid w:val="00DD459F"/>
    <w:rsid w:val="00DD4BE8"/>
    <w:rsid w:val="00DD5037"/>
    <w:rsid w:val="00DD50FE"/>
    <w:rsid w:val="00DD529D"/>
    <w:rsid w:val="00DD539B"/>
    <w:rsid w:val="00DD5408"/>
    <w:rsid w:val="00DD5444"/>
    <w:rsid w:val="00DD5B76"/>
    <w:rsid w:val="00DD5C03"/>
    <w:rsid w:val="00DD5CC3"/>
    <w:rsid w:val="00DD5CE6"/>
    <w:rsid w:val="00DD6126"/>
    <w:rsid w:val="00DD63EB"/>
    <w:rsid w:val="00DD63EE"/>
    <w:rsid w:val="00DD6435"/>
    <w:rsid w:val="00DD658F"/>
    <w:rsid w:val="00DD678D"/>
    <w:rsid w:val="00DD67C8"/>
    <w:rsid w:val="00DD67EC"/>
    <w:rsid w:val="00DD6866"/>
    <w:rsid w:val="00DD6993"/>
    <w:rsid w:val="00DD69D8"/>
    <w:rsid w:val="00DD6A50"/>
    <w:rsid w:val="00DD6AAC"/>
    <w:rsid w:val="00DD6BA9"/>
    <w:rsid w:val="00DD6D16"/>
    <w:rsid w:val="00DD6E45"/>
    <w:rsid w:val="00DD711D"/>
    <w:rsid w:val="00DD71DE"/>
    <w:rsid w:val="00DD71EF"/>
    <w:rsid w:val="00DD7388"/>
    <w:rsid w:val="00DD742E"/>
    <w:rsid w:val="00DD7456"/>
    <w:rsid w:val="00DD75D9"/>
    <w:rsid w:val="00DD7741"/>
    <w:rsid w:val="00DD787E"/>
    <w:rsid w:val="00DD7DCB"/>
    <w:rsid w:val="00DD7DE9"/>
    <w:rsid w:val="00DE00F3"/>
    <w:rsid w:val="00DE01D2"/>
    <w:rsid w:val="00DE0327"/>
    <w:rsid w:val="00DE0363"/>
    <w:rsid w:val="00DE0625"/>
    <w:rsid w:val="00DE07B8"/>
    <w:rsid w:val="00DE0825"/>
    <w:rsid w:val="00DE0891"/>
    <w:rsid w:val="00DE08D2"/>
    <w:rsid w:val="00DE09D2"/>
    <w:rsid w:val="00DE0A88"/>
    <w:rsid w:val="00DE0BBE"/>
    <w:rsid w:val="00DE0C03"/>
    <w:rsid w:val="00DE0C32"/>
    <w:rsid w:val="00DE0DEE"/>
    <w:rsid w:val="00DE0E84"/>
    <w:rsid w:val="00DE0F7C"/>
    <w:rsid w:val="00DE0FC3"/>
    <w:rsid w:val="00DE0FE6"/>
    <w:rsid w:val="00DE110A"/>
    <w:rsid w:val="00DE1376"/>
    <w:rsid w:val="00DE168B"/>
    <w:rsid w:val="00DE16B5"/>
    <w:rsid w:val="00DE1768"/>
    <w:rsid w:val="00DE1922"/>
    <w:rsid w:val="00DE1CB4"/>
    <w:rsid w:val="00DE1D48"/>
    <w:rsid w:val="00DE1FF2"/>
    <w:rsid w:val="00DE2135"/>
    <w:rsid w:val="00DE2142"/>
    <w:rsid w:val="00DE228B"/>
    <w:rsid w:val="00DE23B6"/>
    <w:rsid w:val="00DE24BF"/>
    <w:rsid w:val="00DE2630"/>
    <w:rsid w:val="00DE2790"/>
    <w:rsid w:val="00DE2B27"/>
    <w:rsid w:val="00DE2E1D"/>
    <w:rsid w:val="00DE30DC"/>
    <w:rsid w:val="00DE310D"/>
    <w:rsid w:val="00DE3181"/>
    <w:rsid w:val="00DE318D"/>
    <w:rsid w:val="00DE329F"/>
    <w:rsid w:val="00DE3601"/>
    <w:rsid w:val="00DE36EC"/>
    <w:rsid w:val="00DE38BB"/>
    <w:rsid w:val="00DE4264"/>
    <w:rsid w:val="00DE4501"/>
    <w:rsid w:val="00DE455D"/>
    <w:rsid w:val="00DE483A"/>
    <w:rsid w:val="00DE488A"/>
    <w:rsid w:val="00DE490C"/>
    <w:rsid w:val="00DE4A7D"/>
    <w:rsid w:val="00DE4A8C"/>
    <w:rsid w:val="00DE4B51"/>
    <w:rsid w:val="00DE4F26"/>
    <w:rsid w:val="00DE50BD"/>
    <w:rsid w:val="00DE5115"/>
    <w:rsid w:val="00DE5224"/>
    <w:rsid w:val="00DE5289"/>
    <w:rsid w:val="00DE5396"/>
    <w:rsid w:val="00DE54B3"/>
    <w:rsid w:val="00DE5855"/>
    <w:rsid w:val="00DE5FCD"/>
    <w:rsid w:val="00DE6265"/>
    <w:rsid w:val="00DE64F1"/>
    <w:rsid w:val="00DE66E6"/>
    <w:rsid w:val="00DE697A"/>
    <w:rsid w:val="00DE69DE"/>
    <w:rsid w:val="00DE6E40"/>
    <w:rsid w:val="00DE71F5"/>
    <w:rsid w:val="00DE724E"/>
    <w:rsid w:val="00DE7393"/>
    <w:rsid w:val="00DE77AB"/>
    <w:rsid w:val="00DE7A70"/>
    <w:rsid w:val="00DE7E78"/>
    <w:rsid w:val="00DE7FFC"/>
    <w:rsid w:val="00DF005C"/>
    <w:rsid w:val="00DF0796"/>
    <w:rsid w:val="00DF0907"/>
    <w:rsid w:val="00DF0AC1"/>
    <w:rsid w:val="00DF0C08"/>
    <w:rsid w:val="00DF0D50"/>
    <w:rsid w:val="00DF0D93"/>
    <w:rsid w:val="00DF0DFA"/>
    <w:rsid w:val="00DF0EC3"/>
    <w:rsid w:val="00DF10E9"/>
    <w:rsid w:val="00DF11ED"/>
    <w:rsid w:val="00DF15FA"/>
    <w:rsid w:val="00DF18AA"/>
    <w:rsid w:val="00DF23DC"/>
    <w:rsid w:val="00DF23F9"/>
    <w:rsid w:val="00DF2680"/>
    <w:rsid w:val="00DF27CA"/>
    <w:rsid w:val="00DF289B"/>
    <w:rsid w:val="00DF2925"/>
    <w:rsid w:val="00DF2BAE"/>
    <w:rsid w:val="00DF2C63"/>
    <w:rsid w:val="00DF2CFB"/>
    <w:rsid w:val="00DF2D44"/>
    <w:rsid w:val="00DF2DEB"/>
    <w:rsid w:val="00DF2EFF"/>
    <w:rsid w:val="00DF2F6B"/>
    <w:rsid w:val="00DF3086"/>
    <w:rsid w:val="00DF332E"/>
    <w:rsid w:val="00DF3479"/>
    <w:rsid w:val="00DF36DD"/>
    <w:rsid w:val="00DF3769"/>
    <w:rsid w:val="00DF3775"/>
    <w:rsid w:val="00DF39A3"/>
    <w:rsid w:val="00DF39D1"/>
    <w:rsid w:val="00DF3A37"/>
    <w:rsid w:val="00DF3AF4"/>
    <w:rsid w:val="00DF3B1C"/>
    <w:rsid w:val="00DF3B2C"/>
    <w:rsid w:val="00DF3D16"/>
    <w:rsid w:val="00DF3D19"/>
    <w:rsid w:val="00DF3D75"/>
    <w:rsid w:val="00DF3EB5"/>
    <w:rsid w:val="00DF4471"/>
    <w:rsid w:val="00DF45B6"/>
    <w:rsid w:val="00DF4A0F"/>
    <w:rsid w:val="00DF4F1C"/>
    <w:rsid w:val="00DF5030"/>
    <w:rsid w:val="00DF51E7"/>
    <w:rsid w:val="00DF53B6"/>
    <w:rsid w:val="00DF54C7"/>
    <w:rsid w:val="00DF54DA"/>
    <w:rsid w:val="00DF5A52"/>
    <w:rsid w:val="00DF5B6C"/>
    <w:rsid w:val="00DF5C67"/>
    <w:rsid w:val="00DF5D93"/>
    <w:rsid w:val="00DF5DA7"/>
    <w:rsid w:val="00DF5E04"/>
    <w:rsid w:val="00DF5FF2"/>
    <w:rsid w:val="00DF62DA"/>
    <w:rsid w:val="00DF679B"/>
    <w:rsid w:val="00DF6998"/>
    <w:rsid w:val="00DF69C2"/>
    <w:rsid w:val="00DF6B49"/>
    <w:rsid w:val="00DF6B9D"/>
    <w:rsid w:val="00DF6BF3"/>
    <w:rsid w:val="00DF6F83"/>
    <w:rsid w:val="00DF6FA5"/>
    <w:rsid w:val="00DF7365"/>
    <w:rsid w:val="00DF73C2"/>
    <w:rsid w:val="00DF73F7"/>
    <w:rsid w:val="00DF74DA"/>
    <w:rsid w:val="00DF7676"/>
    <w:rsid w:val="00DF787D"/>
    <w:rsid w:val="00DF7A1C"/>
    <w:rsid w:val="00E000DD"/>
    <w:rsid w:val="00E00243"/>
    <w:rsid w:val="00E0028A"/>
    <w:rsid w:val="00E00340"/>
    <w:rsid w:val="00E004C5"/>
    <w:rsid w:val="00E007EA"/>
    <w:rsid w:val="00E00B8E"/>
    <w:rsid w:val="00E00B8F"/>
    <w:rsid w:val="00E00C7C"/>
    <w:rsid w:val="00E00CB0"/>
    <w:rsid w:val="00E00D55"/>
    <w:rsid w:val="00E00E13"/>
    <w:rsid w:val="00E00E1E"/>
    <w:rsid w:val="00E00FF4"/>
    <w:rsid w:val="00E014A5"/>
    <w:rsid w:val="00E014DE"/>
    <w:rsid w:val="00E014EC"/>
    <w:rsid w:val="00E01530"/>
    <w:rsid w:val="00E0154D"/>
    <w:rsid w:val="00E01905"/>
    <w:rsid w:val="00E01AF2"/>
    <w:rsid w:val="00E01BEA"/>
    <w:rsid w:val="00E01CBD"/>
    <w:rsid w:val="00E01CF2"/>
    <w:rsid w:val="00E01F73"/>
    <w:rsid w:val="00E023BB"/>
    <w:rsid w:val="00E024AD"/>
    <w:rsid w:val="00E025B3"/>
    <w:rsid w:val="00E02A98"/>
    <w:rsid w:val="00E02B21"/>
    <w:rsid w:val="00E02BE8"/>
    <w:rsid w:val="00E02C70"/>
    <w:rsid w:val="00E02EE5"/>
    <w:rsid w:val="00E0305A"/>
    <w:rsid w:val="00E031A8"/>
    <w:rsid w:val="00E032D5"/>
    <w:rsid w:val="00E03489"/>
    <w:rsid w:val="00E0382C"/>
    <w:rsid w:val="00E038C9"/>
    <w:rsid w:val="00E03973"/>
    <w:rsid w:val="00E039CF"/>
    <w:rsid w:val="00E03AAE"/>
    <w:rsid w:val="00E03C95"/>
    <w:rsid w:val="00E03FEF"/>
    <w:rsid w:val="00E040F5"/>
    <w:rsid w:val="00E0412D"/>
    <w:rsid w:val="00E043F7"/>
    <w:rsid w:val="00E048AC"/>
    <w:rsid w:val="00E0497F"/>
    <w:rsid w:val="00E04B80"/>
    <w:rsid w:val="00E04EB1"/>
    <w:rsid w:val="00E04F57"/>
    <w:rsid w:val="00E0503E"/>
    <w:rsid w:val="00E0508E"/>
    <w:rsid w:val="00E0524F"/>
    <w:rsid w:val="00E0554C"/>
    <w:rsid w:val="00E0557B"/>
    <w:rsid w:val="00E058AE"/>
    <w:rsid w:val="00E0595B"/>
    <w:rsid w:val="00E05CA5"/>
    <w:rsid w:val="00E05E4D"/>
    <w:rsid w:val="00E05FC2"/>
    <w:rsid w:val="00E06196"/>
    <w:rsid w:val="00E06700"/>
    <w:rsid w:val="00E06AD3"/>
    <w:rsid w:val="00E06B4F"/>
    <w:rsid w:val="00E06D31"/>
    <w:rsid w:val="00E06DF6"/>
    <w:rsid w:val="00E06E50"/>
    <w:rsid w:val="00E06F4D"/>
    <w:rsid w:val="00E07015"/>
    <w:rsid w:val="00E073E8"/>
    <w:rsid w:val="00E077C3"/>
    <w:rsid w:val="00E078C3"/>
    <w:rsid w:val="00E079D2"/>
    <w:rsid w:val="00E07CFC"/>
    <w:rsid w:val="00E07DA2"/>
    <w:rsid w:val="00E10093"/>
    <w:rsid w:val="00E103F4"/>
    <w:rsid w:val="00E1054B"/>
    <w:rsid w:val="00E10633"/>
    <w:rsid w:val="00E1094D"/>
    <w:rsid w:val="00E109F1"/>
    <w:rsid w:val="00E10C5E"/>
    <w:rsid w:val="00E10C62"/>
    <w:rsid w:val="00E10D81"/>
    <w:rsid w:val="00E10E3A"/>
    <w:rsid w:val="00E11064"/>
    <w:rsid w:val="00E1116A"/>
    <w:rsid w:val="00E1163E"/>
    <w:rsid w:val="00E11727"/>
    <w:rsid w:val="00E1196E"/>
    <w:rsid w:val="00E119FC"/>
    <w:rsid w:val="00E11F8D"/>
    <w:rsid w:val="00E11FB8"/>
    <w:rsid w:val="00E12117"/>
    <w:rsid w:val="00E121E3"/>
    <w:rsid w:val="00E12270"/>
    <w:rsid w:val="00E1277F"/>
    <w:rsid w:val="00E12A92"/>
    <w:rsid w:val="00E12ADA"/>
    <w:rsid w:val="00E12E96"/>
    <w:rsid w:val="00E130DA"/>
    <w:rsid w:val="00E1317A"/>
    <w:rsid w:val="00E13270"/>
    <w:rsid w:val="00E137E2"/>
    <w:rsid w:val="00E137E4"/>
    <w:rsid w:val="00E13BF2"/>
    <w:rsid w:val="00E13DB7"/>
    <w:rsid w:val="00E14014"/>
    <w:rsid w:val="00E14017"/>
    <w:rsid w:val="00E1415F"/>
    <w:rsid w:val="00E14237"/>
    <w:rsid w:val="00E1430F"/>
    <w:rsid w:val="00E14387"/>
    <w:rsid w:val="00E14A01"/>
    <w:rsid w:val="00E14AE3"/>
    <w:rsid w:val="00E14AFC"/>
    <w:rsid w:val="00E14CC4"/>
    <w:rsid w:val="00E14DC0"/>
    <w:rsid w:val="00E14F47"/>
    <w:rsid w:val="00E14F86"/>
    <w:rsid w:val="00E150C8"/>
    <w:rsid w:val="00E151B2"/>
    <w:rsid w:val="00E15216"/>
    <w:rsid w:val="00E1526A"/>
    <w:rsid w:val="00E15431"/>
    <w:rsid w:val="00E1544F"/>
    <w:rsid w:val="00E15E36"/>
    <w:rsid w:val="00E15FAC"/>
    <w:rsid w:val="00E15FC0"/>
    <w:rsid w:val="00E160BD"/>
    <w:rsid w:val="00E16162"/>
    <w:rsid w:val="00E16267"/>
    <w:rsid w:val="00E16607"/>
    <w:rsid w:val="00E1681F"/>
    <w:rsid w:val="00E16E58"/>
    <w:rsid w:val="00E16FD7"/>
    <w:rsid w:val="00E170E7"/>
    <w:rsid w:val="00E17200"/>
    <w:rsid w:val="00E1725E"/>
    <w:rsid w:val="00E1727F"/>
    <w:rsid w:val="00E172D7"/>
    <w:rsid w:val="00E175B3"/>
    <w:rsid w:val="00E175DB"/>
    <w:rsid w:val="00E175E9"/>
    <w:rsid w:val="00E17754"/>
    <w:rsid w:val="00E17E7A"/>
    <w:rsid w:val="00E20989"/>
    <w:rsid w:val="00E20A32"/>
    <w:rsid w:val="00E20B9C"/>
    <w:rsid w:val="00E21142"/>
    <w:rsid w:val="00E21B05"/>
    <w:rsid w:val="00E21C28"/>
    <w:rsid w:val="00E21EA6"/>
    <w:rsid w:val="00E21ED4"/>
    <w:rsid w:val="00E220BB"/>
    <w:rsid w:val="00E22158"/>
    <w:rsid w:val="00E2215D"/>
    <w:rsid w:val="00E22227"/>
    <w:rsid w:val="00E22292"/>
    <w:rsid w:val="00E22314"/>
    <w:rsid w:val="00E22666"/>
    <w:rsid w:val="00E2269F"/>
    <w:rsid w:val="00E228B4"/>
    <w:rsid w:val="00E2290D"/>
    <w:rsid w:val="00E22AF7"/>
    <w:rsid w:val="00E22B84"/>
    <w:rsid w:val="00E22B98"/>
    <w:rsid w:val="00E22D13"/>
    <w:rsid w:val="00E22D94"/>
    <w:rsid w:val="00E22F97"/>
    <w:rsid w:val="00E2310A"/>
    <w:rsid w:val="00E2327E"/>
    <w:rsid w:val="00E232C0"/>
    <w:rsid w:val="00E235F8"/>
    <w:rsid w:val="00E23A42"/>
    <w:rsid w:val="00E23F22"/>
    <w:rsid w:val="00E23F70"/>
    <w:rsid w:val="00E241A5"/>
    <w:rsid w:val="00E2422C"/>
    <w:rsid w:val="00E2438B"/>
    <w:rsid w:val="00E24F4A"/>
    <w:rsid w:val="00E24FB3"/>
    <w:rsid w:val="00E25095"/>
    <w:rsid w:val="00E250A4"/>
    <w:rsid w:val="00E250BA"/>
    <w:rsid w:val="00E2514F"/>
    <w:rsid w:val="00E252EB"/>
    <w:rsid w:val="00E25503"/>
    <w:rsid w:val="00E25A93"/>
    <w:rsid w:val="00E25AF4"/>
    <w:rsid w:val="00E25B6B"/>
    <w:rsid w:val="00E25DA9"/>
    <w:rsid w:val="00E25DB4"/>
    <w:rsid w:val="00E26B68"/>
    <w:rsid w:val="00E26C37"/>
    <w:rsid w:val="00E26C9B"/>
    <w:rsid w:val="00E26D8E"/>
    <w:rsid w:val="00E26F48"/>
    <w:rsid w:val="00E270A9"/>
    <w:rsid w:val="00E272CF"/>
    <w:rsid w:val="00E27356"/>
    <w:rsid w:val="00E273D1"/>
    <w:rsid w:val="00E277A6"/>
    <w:rsid w:val="00E27983"/>
    <w:rsid w:val="00E27B84"/>
    <w:rsid w:val="00E27C77"/>
    <w:rsid w:val="00E30059"/>
    <w:rsid w:val="00E30126"/>
    <w:rsid w:val="00E30307"/>
    <w:rsid w:val="00E3033B"/>
    <w:rsid w:val="00E3048F"/>
    <w:rsid w:val="00E30655"/>
    <w:rsid w:val="00E307AA"/>
    <w:rsid w:val="00E307D8"/>
    <w:rsid w:val="00E307DF"/>
    <w:rsid w:val="00E309C2"/>
    <w:rsid w:val="00E309FB"/>
    <w:rsid w:val="00E30A62"/>
    <w:rsid w:val="00E30D2A"/>
    <w:rsid w:val="00E30DA8"/>
    <w:rsid w:val="00E30DE0"/>
    <w:rsid w:val="00E31278"/>
    <w:rsid w:val="00E3138B"/>
    <w:rsid w:val="00E314FD"/>
    <w:rsid w:val="00E316CD"/>
    <w:rsid w:val="00E318CC"/>
    <w:rsid w:val="00E31C63"/>
    <w:rsid w:val="00E31E20"/>
    <w:rsid w:val="00E31FEA"/>
    <w:rsid w:val="00E320D8"/>
    <w:rsid w:val="00E32273"/>
    <w:rsid w:val="00E3233E"/>
    <w:rsid w:val="00E32395"/>
    <w:rsid w:val="00E3249B"/>
    <w:rsid w:val="00E32911"/>
    <w:rsid w:val="00E32B0D"/>
    <w:rsid w:val="00E32BA4"/>
    <w:rsid w:val="00E32BBB"/>
    <w:rsid w:val="00E32C05"/>
    <w:rsid w:val="00E32CD8"/>
    <w:rsid w:val="00E32E29"/>
    <w:rsid w:val="00E32E4A"/>
    <w:rsid w:val="00E3317C"/>
    <w:rsid w:val="00E33739"/>
    <w:rsid w:val="00E33A40"/>
    <w:rsid w:val="00E33B56"/>
    <w:rsid w:val="00E33D7F"/>
    <w:rsid w:val="00E33EB8"/>
    <w:rsid w:val="00E33EE6"/>
    <w:rsid w:val="00E33F59"/>
    <w:rsid w:val="00E34235"/>
    <w:rsid w:val="00E343C9"/>
    <w:rsid w:val="00E343F1"/>
    <w:rsid w:val="00E344D5"/>
    <w:rsid w:val="00E34534"/>
    <w:rsid w:val="00E3476C"/>
    <w:rsid w:val="00E34B1C"/>
    <w:rsid w:val="00E3511E"/>
    <w:rsid w:val="00E3514E"/>
    <w:rsid w:val="00E358BB"/>
    <w:rsid w:val="00E35A35"/>
    <w:rsid w:val="00E35BEA"/>
    <w:rsid w:val="00E35CDC"/>
    <w:rsid w:val="00E35D0B"/>
    <w:rsid w:val="00E360B8"/>
    <w:rsid w:val="00E360B9"/>
    <w:rsid w:val="00E361A3"/>
    <w:rsid w:val="00E362FA"/>
    <w:rsid w:val="00E3647D"/>
    <w:rsid w:val="00E366BE"/>
    <w:rsid w:val="00E3698F"/>
    <w:rsid w:val="00E369BD"/>
    <w:rsid w:val="00E36CBE"/>
    <w:rsid w:val="00E37139"/>
    <w:rsid w:val="00E37420"/>
    <w:rsid w:val="00E375E8"/>
    <w:rsid w:val="00E378C7"/>
    <w:rsid w:val="00E37911"/>
    <w:rsid w:val="00E37CEB"/>
    <w:rsid w:val="00E37F32"/>
    <w:rsid w:val="00E4004F"/>
    <w:rsid w:val="00E402E7"/>
    <w:rsid w:val="00E40934"/>
    <w:rsid w:val="00E40CDE"/>
    <w:rsid w:val="00E40D06"/>
    <w:rsid w:val="00E40E47"/>
    <w:rsid w:val="00E40ED7"/>
    <w:rsid w:val="00E40F3F"/>
    <w:rsid w:val="00E4126D"/>
    <w:rsid w:val="00E414FE"/>
    <w:rsid w:val="00E4152D"/>
    <w:rsid w:val="00E41606"/>
    <w:rsid w:val="00E4190D"/>
    <w:rsid w:val="00E41A28"/>
    <w:rsid w:val="00E41A67"/>
    <w:rsid w:val="00E41A6D"/>
    <w:rsid w:val="00E41AF3"/>
    <w:rsid w:val="00E41DA0"/>
    <w:rsid w:val="00E41E8B"/>
    <w:rsid w:val="00E41F3D"/>
    <w:rsid w:val="00E41FDB"/>
    <w:rsid w:val="00E420B9"/>
    <w:rsid w:val="00E4239B"/>
    <w:rsid w:val="00E4243A"/>
    <w:rsid w:val="00E42460"/>
    <w:rsid w:val="00E42606"/>
    <w:rsid w:val="00E4269A"/>
    <w:rsid w:val="00E42967"/>
    <w:rsid w:val="00E42C0F"/>
    <w:rsid w:val="00E42C26"/>
    <w:rsid w:val="00E42D45"/>
    <w:rsid w:val="00E42D5E"/>
    <w:rsid w:val="00E42D75"/>
    <w:rsid w:val="00E430A0"/>
    <w:rsid w:val="00E43197"/>
    <w:rsid w:val="00E431D3"/>
    <w:rsid w:val="00E43375"/>
    <w:rsid w:val="00E435BB"/>
    <w:rsid w:val="00E43712"/>
    <w:rsid w:val="00E437B4"/>
    <w:rsid w:val="00E43857"/>
    <w:rsid w:val="00E43947"/>
    <w:rsid w:val="00E4414A"/>
    <w:rsid w:val="00E4428A"/>
    <w:rsid w:val="00E44499"/>
    <w:rsid w:val="00E44A76"/>
    <w:rsid w:val="00E44B61"/>
    <w:rsid w:val="00E44DF3"/>
    <w:rsid w:val="00E44E14"/>
    <w:rsid w:val="00E45090"/>
    <w:rsid w:val="00E45104"/>
    <w:rsid w:val="00E4519C"/>
    <w:rsid w:val="00E45511"/>
    <w:rsid w:val="00E45B3B"/>
    <w:rsid w:val="00E45DC7"/>
    <w:rsid w:val="00E45DD3"/>
    <w:rsid w:val="00E45F10"/>
    <w:rsid w:val="00E45F27"/>
    <w:rsid w:val="00E45FFC"/>
    <w:rsid w:val="00E46185"/>
    <w:rsid w:val="00E4619D"/>
    <w:rsid w:val="00E4679E"/>
    <w:rsid w:val="00E46871"/>
    <w:rsid w:val="00E4687F"/>
    <w:rsid w:val="00E46894"/>
    <w:rsid w:val="00E46BB4"/>
    <w:rsid w:val="00E46D60"/>
    <w:rsid w:val="00E46FAA"/>
    <w:rsid w:val="00E46FAF"/>
    <w:rsid w:val="00E476E3"/>
    <w:rsid w:val="00E47887"/>
    <w:rsid w:val="00E47938"/>
    <w:rsid w:val="00E47B19"/>
    <w:rsid w:val="00E50008"/>
    <w:rsid w:val="00E501BF"/>
    <w:rsid w:val="00E50247"/>
    <w:rsid w:val="00E50323"/>
    <w:rsid w:val="00E503C4"/>
    <w:rsid w:val="00E505A9"/>
    <w:rsid w:val="00E5068A"/>
    <w:rsid w:val="00E508A8"/>
    <w:rsid w:val="00E50C7E"/>
    <w:rsid w:val="00E51377"/>
    <w:rsid w:val="00E514A9"/>
    <w:rsid w:val="00E51976"/>
    <w:rsid w:val="00E51B7A"/>
    <w:rsid w:val="00E51C83"/>
    <w:rsid w:val="00E5230E"/>
    <w:rsid w:val="00E52353"/>
    <w:rsid w:val="00E52374"/>
    <w:rsid w:val="00E525AF"/>
    <w:rsid w:val="00E5298C"/>
    <w:rsid w:val="00E52A86"/>
    <w:rsid w:val="00E52B9D"/>
    <w:rsid w:val="00E52D37"/>
    <w:rsid w:val="00E52D77"/>
    <w:rsid w:val="00E52D9B"/>
    <w:rsid w:val="00E52F0B"/>
    <w:rsid w:val="00E530AF"/>
    <w:rsid w:val="00E533F5"/>
    <w:rsid w:val="00E53448"/>
    <w:rsid w:val="00E53861"/>
    <w:rsid w:val="00E5391E"/>
    <w:rsid w:val="00E539B9"/>
    <w:rsid w:val="00E53ADF"/>
    <w:rsid w:val="00E53EB1"/>
    <w:rsid w:val="00E54067"/>
    <w:rsid w:val="00E5426A"/>
    <w:rsid w:val="00E543EC"/>
    <w:rsid w:val="00E5477F"/>
    <w:rsid w:val="00E54920"/>
    <w:rsid w:val="00E54A24"/>
    <w:rsid w:val="00E54A6C"/>
    <w:rsid w:val="00E54AA7"/>
    <w:rsid w:val="00E54EB8"/>
    <w:rsid w:val="00E54EC8"/>
    <w:rsid w:val="00E54F7C"/>
    <w:rsid w:val="00E54F8F"/>
    <w:rsid w:val="00E550F9"/>
    <w:rsid w:val="00E552B0"/>
    <w:rsid w:val="00E5543B"/>
    <w:rsid w:val="00E5552A"/>
    <w:rsid w:val="00E55690"/>
    <w:rsid w:val="00E55A45"/>
    <w:rsid w:val="00E55D88"/>
    <w:rsid w:val="00E55EC4"/>
    <w:rsid w:val="00E560F5"/>
    <w:rsid w:val="00E56234"/>
    <w:rsid w:val="00E56321"/>
    <w:rsid w:val="00E56906"/>
    <w:rsid w:val="00E56A89"/>
    <w:rsid w:val="00E56E35"/>
    <w:rsid w:val="00E57015"/>
    <w:rsid w:val="00E5726D"/>
    <w:rsid w:val="00E57321"/>
    <w:rsid w:val="00E5761A"/>
    <w:rsid w:val="00E5772A"/>
    <w:rsid w:val="00E577AE"/>
    <w:rsid w:val="00E57BC1"/>
    <w:rsid w:val="00E57C9E"/>
    <w:rsid w:val="00E57CAA"/>
    <w:rsid w:val="00E57D60"/>
    <w:rsid w:val="00E57DFA"/>
    <w:rsid w:val="00E57EA7"/>
    <w:rsid w:val="00E57FB6"/>
    <w:rsid w:val="00E57FBD"/>
    <w:rsid w:val="00E600D3"/>
    <w:rsid w:val="00E60109"/>
    <w:rsid w:val="00E6039B"/>
    <w:rsid w:val="00E60427"/>
    <w:rsid w:val="00E60AB4"/>
    <w:rsid w:val="00E60B17"/>
    <w:rsid w:val="00E60BBC"/>
    <w:rsid w:val="00E60CCB"/>
    <w:rsid w:val="00E60D91"/>
    <w:rsid w:val="00E60EDA"/>
    <w:rsid w:val="00E60F1A"/>
    <w:rsid w:val="00E60FFC"/>
    <w:rsid w:val="00E61197"/>
    <w:rsid w:val="00E611DC"/>
    <w:rsid w:val="00E617C6"/>
    <w:rsid w:val="00E618AC"/>
    <w:rsid w:val="00E61E7C"/>
    <w:rsid w:val="00E61E88"/>
    <w:rsid w:val="00E6206D"/>
    <w:rsid w:val="00E62085"/>
    <w:rsid w:val="00E62117"/>
    <w:rsid w:val="00E625D0"/>
    <w:rsid w:val="00E62692"/>
    <w:rsid w:val="00E62A1D"/>
    <w:rsid w:val="00E62C0F"/>
    <w:rsid w:val="00E62C61"/>
    <w:rsid w:val="00E62FED"/>
    <w:rsid w:val="00E63244"/>
    <w:rsid w:val="00E632E4"/>
    <w:rsid w:val="00E6333C"/>
    <w:rsid w:val="00E6356C"/>
    <w:rsid w:val="00E63655"/>
    <w:rsid w:val="00E637C4"/>
    <w:rsid w:val="00E63B05"/>
    <w:rsid w:val="00E63B1C"/>
    <w:rsid w:val="00E63C0F"/>
    <w:rsid w:val="00E63CBA"/>
    <w:rsid w:val="00E63D5F"/>
    <w:rsid w:val="00E63F25"/>
    <w:rsid w:val="00E63FA5"/>
    <w:rsid w:val="00E642BE"/>
    <w:rsid w:val="00E642EF"/>
    <w:rsid w:val="00E64345"/>
    <w:rsid w:val="00E64411"/>
    <w:rsid w:val="00E64A58"/>
    <w:rsid w:val="00E64D9B"/>
    <w:rsid w:val="00E6583E"/>
    <w:rsid w:val="00E6594F"/>
    <w:rsid w:val="00E65B0B"/>
    <w:rsid w:val="00E65B5E"/>
    <w:rsid w:val="00E65C95"/>
    <w:rsid w:val="00E65DD1"/>
    <w:rsid w:val="00E65EE3"/>
    <w:rsid w:val="00E66528"/>
    <w:rsid w:val="00E66693"/>
    <w:rsid w:val="00E66778"/>
    <w:rsid w:val="00E669B9"/>
    <w:rsid w:val="00E66D80"/>
    <w:rsid w:val="00E66E5B"/>
    <w:rsid w:val="00E66EC7"/>
    <w:rsid w:val="00E66F39"/>
    <w:rsid w:val="00E67032"/>
    <w:rsid w:val="00E67121"/>
    <w:rsid w:val="00E67283"/>
    <w:rsid w:val="00E673D0"/>
    <w:rsid w:val="00E67702"/>
    <w:rsid w:val="00E6774A"/>
    <w:rsid w:val="00E677F0"/>
    <w:rsid w:val="00E677FD"/>
    <w:rsid w:val="00E67948"/>
    <w:rsid w:val="00E6796B"/>
    <w:rsid w:val="00E679ED"/>
    <w:rsid w:val="00E67AE9"/>
    <w:rsid w:val="00E67EF3"/>
    <w:rsid w:val="00E67F69"/>
    <w:rsid w:val="00E67FAF"/>
    <w:rsid w:val="00E70121"/>
    <w:rsid w:val="00E70255"/>
    <w:rsid w:val="00E7027D"/>
    <w:rsid w:val="00E7036C"/>
    <w:rsid w:val="00E70603"/>
    <w:rsid w:val="00E7076B"/>
    <w:rsid w:val="00E707E2"/>
    <w:rsid w:val="00E70912"/>
    <w:rsid w:val="00E7093D"/>
    <w:rsid w:val="00E70988"/>
    <w:rsid w:val="00E709D2"/>
    <w:rsid w:val="00E70AAF"/>
    <w:rsid w:val="00E70B59"/>
    <w:rsid w:val="00E70D00"/>
    <w:rsid w:val="00E70D1E"/>
    <w:rsid w:val="00E70DD2"/>
    <w:rsid w:val="00E71075"/>
    <w:rsid w:val="00E7125F"/>
    <w:rsid w:val="00E717C5"/>
    <w:rsid w:val="00E71A6D"/>
    <w:rsid w:val="00E71B11"/>
    <w:rsid w:val="00E71B53"/>
    <w:rsid w:val="00E71BBC"/>
    <w:rsid w:val="00E71BD7"/>
    <w:rsid w:val="00E71BDA"/>
    <w:rsid w:val="00E71C59"/>
    <w:rsid w:val="00E71E71"/>
    <w:rsid w:val="00E71EF0"/>
    <w:rsid w:val="00E71F04"/>
    <w:rsid w:val="00E720B8"/>
    <w:rsid w:val="00E7238B"/>
    <w:rsid w:val="00E72573"/>
    <w:rsid w:val="00E725F1"/>
    <w:rsid w:val="00E727C2"/>
    <w:rsid w:val="00E72E42"/>
    <w:rsid w:val="00E72F77"/>
    <w:rsid w:val="00E73027"/>
    <w:rsid w:val="00E73201"/>
    <w:rsid w:val="00E732A1"/>
    <w:rsid w:val="00E73301"/>
    <w:rsid w:val="00E733A9"/>
    <w:rsid w:val="00E7341C"/>
    <w:rsid w:val="00E737DB"/>
    <w:rsid w:val="00E73A1D"/>
    <w:rsid w:val="00E73A9B"/>
    <w:rsid w:val="00E73C4F"/>
    <w:rsid w:val="00E73D22"/>
    <w:rsid w:val="00E73D2D"/>
    <w:rsid w:val="00E73E4C"/>
    <w:rsid w:val="00E73FB6"/>
    <w:rsid w:val="00E74085"/>
    <w:rsid w:val="00E741C8"/>
    <w:rsid w:val="00E744DB"/>
    <w:rsid w:val="00E74588"/>
    <w:rsid w:val="00E745D5"/>
    <w:rsid w:val="00E745DF"/>
    <w:rsid w:val="00E746E7"/>
    <w:rsid w:val="00E74BB9"/>
    <w:rsid w:val="00E74BC7"/>
    <w:rsid w:val="00E74CCC"/>
    <w:rsid w:val="00E74F6E"/>
    <w:rsid w:val="00E75029"/>
    <w:rsid w:val="00E75202"/>
    <w:rsid w:val="00E7520B"/>
    <w:rsid w:val="00E7526E"/>
    <w:rsid w:val="00E7527E"/>
    <w:rsid w:val="00E754F9"/>
    <w:rsid w:val="00E758C2"/>
    <w:rsid w:val="00E758DD"/>
    <w:rsid w:val="00E75919"/>
    <w:rsid w:val="00E75A15"/>
    <w:rsid w:val="00E75A6B"/>
    <w:rsid w:val="00E75EB5"/>
    <w:rsid w:val="00E760DF"/>
    <w:rsid w:val="00E76421"/>
    <w:rsid w:val="00E76834"/>
    <w:rsid w:val="00E76CDC"/>
    <w:rsid w:val="00E76E19"/>
    <w:rsid w:val="00E76F02"/>
    <w:rsid w:val="00E771BF"/>
    <w:rsid w:val="00E772E2"/>
    <w:rsid w:val="00E77355"/>
    <w:rsid w:val="00E77362"/>
    <w:rsid w:val="00E77412"/>
    <w:rsid w:val="00E77594"/>
    <w:rsid w:val="00E778DC"/>
    <w:rsid w:val="00E779A4"/>
    <w:rsid w:val="00E77D04"/>
    <w:rsid w:val="00E77F00"/>
    <w:rsid w:val="00E803A2"/>
    <w:rsid w:val="00E8055D"/>
    <w:rsid w:val="00E805E4"/>
    <w:rsid w:val="00E806EC"/>
    <w:rsid w:val="00E808C4"/>
    <w:rsid w:val="00E80CC2"/>
    <w:rsid w:val="00E8106D"/>
    <w:rsid w:val="00E81540"/>
    <w:rsid w:val="00E81617"/>
    <w:rsid w:val="00E816A7"/>
    <w:rsid w:val="00E817A2"/>
    <w:rsid w:val="00E81A8E"/>
    <w:rsid w:val="00E81B21"/>
    <w:rsid w:val="00E81B3A"/>
    <w:rsid w:val="00E81C83"/>
    <w:rsid w:val="00E820C9"/>
    <w:rsid w:val="00E82405"/>
    <w:rsid w:val="00E82971"/>
    <w:rsid w:val="00E829A1"/>
    <w:rsid w:val="00E82ABE"/>
    <w:rsid w:val="00E82D3C"/>
    <w:rsid w:val="00E82DCA"/>
    <w:rsid w:val="00E82F69"/>
    <w:rsid w:val="00E8316A"/>
    <w:rsid w:val="00E83340"/>
    <w:rsid w:val="00E833CD"/>
    <w:rsid w:val="00E83699"/>
    <w:rsid w:val="00E83AF7"/>
    <w:rsid w:val="00E83CCA"/>
    <w:rsid w:val="00E840B3"/>
    <w:rsid w:val="00E84154"/>
    <w:rsid w:val="00E845B6"/>
    <w:rsid w:val="00E84643"/>
    <w:rsid w:val="00E84713"/>
    <w:rsid w:val="00E848FD"/>
    <w:rsid w:val="00E84F0A"/>
    <w:rsid w:val="00E8511B"/>
    <w:rsid w:val="00E85295"/>
    <w:rsid w:val="00E85862"/>
    <w:rsid w:val="00E8592D"/>
    <w:rsid w:val="00E85AF1"/>
    <w:rsid w:val="00E86061"/>
    <w:rsid w:val="00E8646F"/>
    <w:rsid w:val="00E86570"/>
    <w:rsid w:val="00E86972"/>
    <w:rsid w:val="00E86A1F"/>
    <w:rsid w:val="00E86A33"/>
    <w:rsid w:val="00E86B22"/>
    <w:rsid w:val="00E86FC9"/>
    <w:rsid w:val="00E87081"/>
    <w:rsid w:val="00E87095"/>
    <w:rsid w:val="00E8715A"/>
    <w:rsid w:val="00E872D8"/>
    <w:rsid w:val="00E8734D"/>
    <w:rsid w:val="00E873A2"/>
    <w:rsid w:val="00E8744E"/>
    <w:rsid w:val="00E874A4"/>
    <w:rsid w:val="00E87809"/>
    <w:rsid w:val="00E87AA9"/>
    <w:rsid w:val="00E87EAA"/>
    <w:rsid w:val="00E87F0C"/>
    <w:rsid w:val="00E90140"/>
    <w:rsid w:val="00E90177"/>
    <w:rsid w:val="00E902B5"/>
    <w:rsid w:val="00E903C7"/>
    <w:rsid w:val="00E904C1"/>
    <w:rsid w:val="00E9055B"/>
    <w:rsid w:val="00E90567"/>
    <w:rsid w:val="00E90736"/>
    <w:rsid w:val="00E908A0"/>
    <w:rsid w:val="00E90A1B"/>
    <w:rsid w:val="00E90B92"/>
    <w:rsid w:val="00E90FCD"/>
    <w:rsid w:val="00E910CA"/>
    <w:rsid w:val="00E913C3"/>
    <w:rsid w:val="00E913DA"/>
    <w:rsid w:val="00E914C3"/>
    <w:rsid w:val="00E91510"/>
    <w:rsid w:val="00E91627"/>
    <w:rsid w:val="00E9179B"/>
    <w:rsid w:val="00E91A75"/>
    <w:rsid w:val="00E91C61"/>
    <w:rsid w:val="00E91E47"/>
    <w:rsid w:val="00E91E6C"/>
    <w:rsid w:val="00E91E92"/>
    <w:rsid w:val="00E92246"/>
    <w:rsid w:val="00E92325"/>
    <w:rsid w:val="00E92375"/>
    <w:rsid w:val="00E92594"/>
    <w:rsid w:val="00E92A56"/>
    <w:rsid w:val="00E92A5C"/>
    <w:rsid w:val="00E92F57"/>
    <w:rsid w:val="00E931C8"/>
    <w:rsid w:val="00E934A8"/>
    <w:rsid w:val="00E935B4"/>
    <w:rsid w:val="00E936D6"/>
    <w:rsid w:val="00E93764"/>
    <w:rsid w:val="00E9387A"/>
    <w:rsid w:val="00E9388F"/>
    <w:rsid w:val="00E93943"/>
    <w:rsid w:val="00E93990"/>
    <w:rsid w:val="00E93B2E"/>
    <w:rsid w:val="00E93B32"/>
    <w:rsid w:val="00E93BF7"/>
    <w:rsid w:val="00E93FE8"/>
    <w:rsid w:val="00E9407B"/>
    <w:rsid w:val="00E943AA"/>
    <w:rsid w:val="00E943DD"/>
    <w:rsid w:val="00E94407"/>
    <w:rsid w:val="00E945AF"/>
    <w:rsid w:val="00E9462A"/>
    <w:rsid w:val="00E94900"/>
    <w:rsid w:val="00E94A83"/>
    <w:rsid w:val="00E94DD5"/>
    <w:rsid w:val="00E94F8F"/>
    <w:rsid w:val="00E950FF"/>
    <w:rsid w:val="00E951A1"/>
    <w:rsid w:val="00E95293"/>
    <w:rsid w:val="00E9539B"/>
    <w:rsid w:val="00E95418"/>
    <w:rsid w:val="00E9548D"/>
    <w:rsid w:val="00E9579C"/>
    <w:rsid w:val="00E9586F"/>
    <w:rsid w:val="00E95BFA"/>
    <w:rsid w:val="00E95CB9"/>
    <w:rsid w:val="00E95CCE"/>
    <w:rsid w:val="00E95DD3"/>
    <w:rsid w:val="00E95E53"/>
    <w:rsid w:val="00E960CC"/>
    <w:rsid w:val="00E96169"/>
    <w:rsid w:val="00E9634A"/>
    <w:rsid w:val="00E964BB"/>
    <w:rsid w:val="00E965BA"/>
    <w:rsid w:val="00E967F6"/>
    <w:rsid w:val="00E96884"/>
    <w:rsid w:val="00E968E6"/>
    <w:rsid w:val="00E96997"/>
    <w:rsid w:val="00E96ADB"/>
    <w:rsid w:val="00E96BAC"/>
    <w:rsid w:val="00E96C00"/>
    <w:rsid w:val="00E97361"/>
    <w:rsid w:val="00E975B1"/>
    <w:rsid w:val="00E977B1"/>
    <w:rsid w:val="00E97800"/>
    <w:rsid w:val="00E979B1"/>
    <w:rsid w:val="00E979DC"/>
    <w:rsid w:val="00E97A0E"/>
    <w:rsid w:val="00E97B41"/>
    <w:rsid w:val="00E97B54"/>
    <w:rsid w:val="00E97B74"/>
    <w:rsid w:val="00E97C09"/>
    <w:rsid w:val="00E97D12"/>
    <w:rsid w:val="00E97D30"/>
    <w:rsid w:val="00EA002A"/>
    <w:rsid w:val="00EA03C8"/>
    <w:rsid w:val="00EA059E"/>
    <w:rsid w:val="00EA07A2"/>
    <w:rsid w:val="00EA0803"/>
    <w:rsid w:val="00EA0872"/>
    <w:rsid w:val="00EA08A4"/>
    <w:rsid w:val="00EA0A39"/>
    <w:rsid w:val="00EA0B45"/>
    <w:rsid w:val="00EA0B6E"/>
    <w:rsid w:val="00EA0BCF"/>
    <w:rsid w:val="00EA0CB6"/>
    <w:rsid w:val="00EA0E9F"/>
    <w:rsid w:val="00EA1119"/>
    <w:rsid w:val="00EA1151"/>
    <w:rsid w:val="00EA11F3"/>
    <w:rsid w:val="00EA14BF"/>
    <w:rsid w:val="00EA1656"/>
    <w:rsid w:val="00EA18C3"/>
    <w:rsid w:val="00EA1D6B"/>
    <w:rsid w:val="00EA1F14"/>
    <w:rsid w:val="00EA203D"/>
    <w:rsid w:val="00EA2447"/>
    <w:rsid w:val="00EA247C"/>
    <w:rsid w:val="00EA24E5"/>
    <w:rsid w:val="00EA2543"/>
    <w:rsid w:val="00EA27A9"/>
    <w:rsid w:val="00EA27DA"/>
    <w:rsid w:val="00EA2BA0"/>
    <w:rsid w:val="00EA2BFE"/>
    <w:rsid w:val="00EA2D1A"/>
    <w:rsid w:val="00EA2F07"/>
    <w:rsid w:val="00EA3023"/>
    <w:rsid w:val="00EA30D1"/>
    <w:rsid w:val="00EA326C"/>
    <w:rsid w:val="00EA36F4"/>
    <w:rsid w:val="00EA3914"/>
    <w:rsid w:val="00EA3936"/>
    <w:rsid w:val="00EA3BBC"/>
    <w:rsid w:val="00EA3C99"/>
    <w:rsid w:val="00EA45C1"/>
    <w:rsid w:val="00EA464A"/>
    <w:rsid w:val="00EA47DA"/>
    <w:rsid w:val="00EA48BB"/>
    <w:rsid w:val="00EA48BF"/>
    <w:rsid w:val="00EA4AE8"/>
    <w:rsid w:val="00EA4B80"/>
    <w:rsid w:val="00EA4C32"/>
    <w:rsid w:val="00EA50E4"/>
    <w:rsid w:val="00EA514B"/>
    <w:rsid w:val="00EA51ED"/>
    <w:rsid w:val="00EA52D7"/>
    <w:rsid w:val="00EA532D"/>
    <w:rsid w:val="00EA592C"/>
    <w:rsid w:val="00EA59CE"/>
    <w:rsid w:val="00EA5E30"/>
    <w:rsid w:val="00EA662B"/>
    <w:rsid w:val="00EA662E"/>
    <w:rsid w:val="00EA6661"/>
    <w:rsid w:val="00EA684A"/>
    <w:rsid w:val="00EA6947"/>
    <w:rsid w:val="00EA6996"/>
    <w:rsid w:val="00EA6B1B"/>
    <w:rsid w:val="00EA6BF1"/>
    <w:rsid w:val="00EA6C71"/>
    <w:rsid w:val="00EA6D02"/>
    <w:rsid w:val="00EA6D2D"/>
    <w:rsid w:val="00EA71A0"/>
    <w:rsid w:val="00EA728A"/>
    <w:rsid w:val="00EA7353"/>
    <w:rsid w:val="00EA73C2"/>
    <w:rsid w:val="00EA73C6"/>
    <w:rsid w:val="00EA73DE"/>
    <w:rsid w:val="00EA7457"/>
    <w:rsid w:val="00EA7463"/>
    <w:rsid w:val="00EA75CE"/>
    <w:rsid w:val="00EA77B0"/>
    <w:rsid w:val="00EA78B8"/>
    <w:rsid w:val="00EA79C5"/>
    <w:rsid w:val="00EA7A0D"/>
    <w:rsid w:val="00EA7B01"/>
    <w:rsid w:val="00EA7D5E"/>
    <w:rsid w:val="00EA7DBE"/>
    <w:rsid w:val="00EA7DC5"/>
    <w:rsid w:val="00EB02F9"/>
    <w:rsid w:val="00EB0A50"/>
    <w:rsid w:val="00EB0F1C"/>
    <w:rsid w:val="00EB0F67"/>
    <w:rsid w:val="00EB1242"/>
    <w:rsid w:val="00EB125B"/>
    <w:rsid w:val="00EB130E"/>
    <w:rsid w:val="00EB13D7"/>
    <w:rsid w:val="00EB13F1"/>
    <w:rsid w:val="00EB1581"/>
    <w:rsid w:val="00EB1659"/>
    <w:rsid w:val="00EB167A"/>
    <w:rsid w:val="00EB1858"/>
    <w:rsid w:val="00EB199C"/>
    <w:rsid w:val="00EB1B1E"/>
    <w:rsid w:val="00EB1CE6"/>
    <w:rsid w:val="00EB1FB7"/>
    <w:rsid w:val="00EB1FC8"/>
    <w:rsid w:val="00EB223C"/>
    <w:rsid w:val="00EB2268"/>
    <w:rsid w:val="00EB2282"/>
    <w:rsid w:val="00EB2746"/>
    <w:rsid w:val="00EB290B"/>
    <w:rsid w:val="00EB2985"/>
    <w:rsid w:val="00EB29AB"/>
    <w:rsid w:val="00EB2B40"/>
    <w:rsid w:val="00EB2B9A"/>
    <w:rsid w:val="00EB2D56"/>
    <w:rsid w:val="00EB2E94"/>
    <w:rsid w:val="00EB2F54"/>
    <w:rsid w:val="00EB339A"/>
    <w:rsid w:val="00EB33D4"/>
    <w:rsid w:val="00EB3452"/>
    <w:rsid w:val="00EB3A30"/>
    <w:rsid w:val="00EB3B53"/>
    <w:rsid w:val="00EB3C65"/>
    <w:rsid w:val="00EB3FD1"/>
    <w:rsid w:val="00EB4111"/>
    <w:rsid w:val="00EB414D"/>
    <w:rsid w:val="00EB41FD"/>
    <w:rsid w:val="00EB4240"/>
    <w:rsid w:val="00EB4698"/>
    <w:rsid w:val="00EB470E"/>
    <w:rsid w:val="00EB475C"/>
    <w:rsid w:val="00EB49F7"/>
    <w:rsid w:val="00EB4B78"/>
    <w:rsid w:val="00EB4C27"/>
    <w:rsid w:val="00EB4C7B"/>
    <w:rsid w:val="00EB4D63"/>
    <w:rsid w:val="00EB4DAB"/>
    <w:rsid w:val="00EB4DD5"/>
    <w:rsid w:val="00EB4DE2"/>
    <w:rsid w:val="00EB4E87"/>
    <w:rsid w:val="00EB4FF6"/>
    <w:rsid w:val="00EB51EE"/>
    <w:rsid w:val="00EB5293"/>
    <w:rsid w:val="00EB5383"/>
    <w:rsid w:val="00EB540E"/>
    <w:rsid w:val="00EB5478"/>
    <w:rsid w:val="00EB56EC"/>
    <w:rsid w:val="00EB57B3"/>
    <w:rsid w:val="00EB58BE"/>
    <w:rsid w:val="00EB5946"/>
    <w:rsid w:val="00EB5A3B"/>
    <w:rsid w:val="00EB5C20"/>
    <w:rsid w:val="00EB5D80"/>
    <w:rsid w:val="00EB5F64"/>
    <w:rsid w:val="00EB5F74"/>
    <w:rsid w:val="00EB61AC"/>
    <w:rsid w:val="00EB6209"/>
    <w:rsid w:val="00EB621B"/>
    <w:rsid w:val="00EB671B"/>
    <w:rsid w:val="00EB6F98"/>
    <w:rsid w:val="00EB7031"/>
    <w:rsid w:val="00EB732A"/>
    <w:rsid w:val="00EB76F6"/>
    <w:rsid w:val="00EB7858"/>
    <w:rsid w:val="00EB79A8"/>
    <w:rsid w:val="00EB7D27"/>
    <w:rsid w:val="00EB7D98"/>
    <w:rsid w:val="00EB7E3D"/>
    <w:rsid w:val="00EB7EC6"/>
    <w:rsid w:val="00EC004E"/>
    <w:rsid w:val="00EC0083"/>
    <w:rsid w:val="00EC0194"/>
    <w:rsid w:val="00EC0396"/>
    <w:rsid w:val="00EC03E7"/>
    <w:rsid w:val="00EC068D"/>
    <w:rsid w:val="00EC0794"/>
    <w:rsid w:val="00EC07D2"/>
    <w:rsid w:val="00EC0914"/>
    <w:rsid w:val="00EC0BCC"/>
    <w:rsid w:val="00EC0BD9"/>
    <w:rsid w:val="00EC0BF7"/>
    <w:rsid w:val="00EC0D83"/>
    <w:rsid w:val="00EC0F38"/>
    <w:rsid w:val="00EC1173"/>
    <w:rsid w:val="00EC1268"/>
    <w:rsid w:val="00EC12B0"/>
    <w:rsid w:val="00EC1434"/>
    <w:rsid w:val="00EC16CF"/>
    <w:rsid w:val="00EC22DF"/>
    <w:rsid w:val="00EC24A0"/>
    <w:rsid w:val="00EC250D"/>
    <w:rsid w:val="00EC2703"/>
    <w:rsid w:val="00EC29EC"/>
    <w:rsid w:val="00EC2BA5"/>
    <w:rsid w:val="00EC2C91"/>
    <w:rsid w:val="00EC2E80"/>
    <w:rsid w:val="00EC324B"/>
    <w:rsid w:val="00EC33D6"/>
    <w:rsid w:val="00EC35A7"/>
    <w:rsid w:val="00EC3868"/>
    <w:rsid w:val="00EC3902"/>
    <w:rsid w:val="00EC3A8A"/>
    <w:rsid w:val="00EC3E12"/>
    <w:rsid w:val="00EC3E69"/>
    <w:rsid w:val="00EC402C"/>
    <w:rsid w:val="00EC4132"/>
    <w:rsid w:val="00EC4164"/>
    <w:rsid w:val="00EC42C8"/>
    <w:rsid w:val="00EC43B4"/>
    <w:rsid w:val="00EC43C1"/>
    <w:rsid w:val="00EC44C8"/>
    <w:rsid w:val="00EC455F"/>
    <w:rsid w:val="00EC4643"/>
    <w:rsid w:val="00EC4647"/>
    <w:rsid w:val="00EC47E1"/>
    <w:rsid w:val="00EC4CA4"/>
    <w:rsid w:val="00EC4E60"/>
    <w:rsid w:val="00EC5221"/>
    <w:rsid w:val="00EC52D4"/>
    <w:rsid w:val="00EC52E2"/>
    <w:rsid w:val="00EC58D0"/>
    <w:rsid w:val="00EC5AC5"/>
    <w:rsid w:val="00EC5DFF"/>
    <w:rsid w:val="00EC5F66"/>
    <w:rsid w:val="00EC6330"/>
    <w:rsid w:val="00EC642D"/>
    <w:rsid w:val="00EC64CB"/>
    <w:rsid w:val="00EC67C9"/>
    <w:rsid w:val="00EC686B"/>
    <w:rsid w:val="00EC68C9"/>
    <w:rsid w:val="00EC68EA"/>
    <w:rsid w:val="00EC6A35"/>
    <w:rsid w:val="00EC6B5B"/>
    <w:rsid w:val="00EC6F03"/>
    <w:rsid w:val="00EC6FB2"/>
    <w:rsid w:val="00EC70B4"/>
    <w:rsid w:val="00EC7433"/>
    <w:rsid w:val="00EC74FD"/>
    <w:rsid w:val="00EC75A0"/>
    <w:rsid w:val="00EC76D5"/>
    <w:rsid w:val="00EC77F5"/>
    <w:rsid w:val="00EC79B6"/>
    <w:rsid w:val="00EC79F1"/>
    <w:rsid w:val="00EC7AD9"/>
    <w:rsid w:val="00EC7D79"/>
    <w:rsid w:val="00EC7DDE"/>
    <w:rsid w:val="00EC7E76"/>
    <w:rsid w:val="00EC7F1F"/>
    <w:rsid w:val="00ED00C0"/>
    <w:rsid w:val="00ED0284"/>
    <w:rsid w:val="00ED02BA"/>
    <w:rsid w:val="00ED061A"/>
    <w:rsid w:val="00ED06DB"/>
    <w:rsid w:val="00ED0754"/>
    <w:rsid w:val="00ED09DB"/>
    <w:rsid w:val="00ED0F13"/>
    <w:rsid w:val="00ED1110"/>
    <w:rsid w:val="00ED1412"/>
    <w:rsid w:val="00ED1548"/>
    <w:rsid w:val="00ED15CC"/>
    <w:rsid w:val="00ED1671"/>
    <w:rsid w:val="00ED185D"/>
    <w:rsid w:val="00ED18FF"/>
    <w:rsid w:val="00ED19A2"/>
    <w:rsid w:val="00ED19F4"/>
    <w:rsid w:val="00ED1E74"/>
    <w:rsid w:val="00ED2120"/>
    <w:rsid w:val="00ED2297"/>
    <w:rsid w:val="00ED2498"/>
    <w:rsid w:val="00ED253B"/>
    <w:rsid w:val="00ED2A42"/>
    <w:rsid w:val="00ED2BB6"/>
    <w:rsid w:val="00ED2C39"/>
    <w:rsid w:val="00ED2C50"/>
    <w:rsid w:val="00ED2CD3"/>
    <w:rsid w:val="00ED2CDD"/>
    <w:rsid w:val="00ED2E8F"/>
    <w:rsid w:val="00ED2F73"/>
    <w:rsid w:val="00ED2FE3"/>
    <w:rsid w:val="00ED3189"/>
    <w:rsid w:val="00ED3318"/>
    <w:rsid w:val="00ED33D6"/>
    <w:rsid w:val="00ED34DB"/>
    <w:rsid w:val="00ED35E1"/>
    <w:rsid w:val="00ED381D"/>
    <w:rsid w:val="00ED3855"/>
    <w:rsid w:val="00ED3C16"/>
    <w:rsid w:val="00ED3CC8"/>
    <w:rsid w:val="00ED3D98"/>
    <w:rsid w:val="00ED3FA4"/>
    <w:rsid w:val="00ED402F"/>
    <w:rsid w:val="00ED4046"/>
    <w:rsid w:val="00ED41F4"/>
    <w:rsid w:val="00ED4244"/>
    <w:rsid w:val="00ED4255"/>
    <w:rsid w:val="00ED46A8"/>
    <w:rsid w:val="00ED471C"/>
    <w:rsid w:val="00ED4738"/>
    <w:rsid w:val="00ED4AB3"/>
    <w:rsid w:val="00ED4ADC"/>
    <w:rsid w:val="00ED4BA2"/>
    <w:rsid w:val="00ED4C50"/>
    <w:rsid w:val="00ED4CE5"/>
    <w:rsid w:val="00ED4D6A"/>
    <w:rsid w:val="00ED4D6D"/>
    <w:rsid w:val="00ED4F42"/>
    <w:rsid w:val="00ED5146"/>
    <w:rsid w:val="00ED5293"/>
    <w:rsid w:val="00ED5445"/>
    <w:rsid w:val="00ED5488"/>
    <w:rsid w:val="00ED54D0"/>
    <w:rsid w:val="00ED56A4"/>
    <w:rsid w:val="00ED5B0F"/>
    <w:rsid w:val="00ED5BBF"/>
    <w:rsid w:val="00ED5EBE"/>
    <w:rsid w:val="00ED5ED5"/>
    <w:rsid w:val="00ED6091"/>
    <w:rsid w:val="00ED609B"/>
    <w:rsid w:val="00ED679E"/>
    <w:rsid w:val="00ED697D"/>
    <w:rsid w:val="00ED69F0"/>
    <w:rsid w:val="00ED6A5F"/>
    <w:rsid w:val="00ED6B26"/>
    <w:rsid w:val="00ED6D1E"/>
    <w:rsid w:val="00ED6DF4"/>
    <w:rsid w:val="00ED6F83"/>
    <w:rsid w:val="00ED722C"/>
    <w:rsid w:val="00ED7254"/>
    <w:rsid w:val="00ED7717"/>
    <w:rsid w:val="00ED77BA"/>
    <w:rsid w:val="00ED7977"/>
    <w:rsid w:val="00ED7ACA"/>
    <w:rsid w:val="00ED7B43"/>
    <w:rsid w:val="00ED7C01"/>
    <w:rsid w:val="00ED7C07"/>
    <w:rsid w:val="00ED7F3A"/>
    <w:rsid w:val="00EE000F"/>
    <w:rsid w:val="00EE0174"/>
    <w:rsid w:val="00EE03C5"/>
    <w:rsid w:val="00EE0548"/>
    <w:rsid w:val="00EE08E7"/>
    <w:rsid w:val="00EE09C3"/>
    <w:rsid w:val="00EE0B8D"/>
    <w:rsid w:val="00EE0EF7"/>
    <w:rsid w:val="00EE1281"/>
    <w:rsid w:val="00EE139E"/>
    <w:rsid w:val="00EE1415"/>
    <w:rsid w:val="00EE1935"/>
    <w:rsid w:val="00EE19B5"/>
    <w:rsid w:val="00EE1A85"/>
    <w:rsid w:val="00EE1CD0"/>
    <w:rsid w:val="00EE1FF5"/>
    <w:rsid w:val="00EE2028"/>
    <w:rsid w:val="00EE2281"/>
    <w:rsid w:val="00EE22E5"/>
    <w:rsid w:val="00EE244B"/>
    <w:rsid w:val="00EE2623"/>
    <w:rsid w:val="00EE2808"/>
    <w:rsid w:val="00EE29E9"/>
    <w:rsid w:val="00EE2A04"/>
    <w:rsid w:val="00EE2C9D"/>
    <w:rsid w:val="00EE2F09"/>
    <w:rsid w:val="00EE303D"/>
    <w:rsid w:val="00EE30F8"/>
    <w:rsid w:val="00EE3561"/>
    <w:rsid w:val="00EE37CE"/>
    <w:rsid w:val="00EE38FB"/>
    <w:rsid w:val="00EE3A46"/>
    <w:rsid w:val="00EE3C99"/>
    <w:rsid w:val="00EE3D09"/>
    <w:rsid w:val="00EE4297"/>
    <w:rsid w:val="00EE4370"/>
    <w:rsid w:val="00EE4435"/>
    <w:rsid w:val="00EE4518"/>
    <w:rsid w:val="00EE4546"/>
    <w:rsid w:val="00EE46AD"/>
    <w:rsid w:val="00EE4BE8"/>
    <w:rsid w:val="00EE4D91"/>
    <w:rsid w:val="00EE4DE6"/>
    <w:rsid w:val="00EE4EE9"/>
    <w:rsid w:val="00EE4F0C"/>
    <w:rsid w:val="00EE5057"/>
    <w:rsid w:val="00EE51D5"/>
    <w:rsid w:val="00EE51EF"/>
    <w:rsid w:val="00EE5471"/>
    <w:rsid w:val="00EE5555"/>
    <w:rsid w:val="00EE5630"/>
    <w:rsid w:val="00EE57D1"/>
    <w:rsid w:val="00EE5986"/>
    <w:rsid w:val="00EE599C"/>
    <w:rsid w:val="00EE5B3A"/>
    <w:rsid w:val="00EE5BD7"/>
    <w:rsid w:val="00EE5CE3"/>
    <w:rsid w:val="00EE5E8D"/>
    <w:rsid w:val="00EE604D"/>
    <w:rsid w:val="00EE63C2"/>
    <w:rsid w:val="00EE66D5"/>
    <w:rsid w:val="00EE674F"/>
    <w:rsid w:val="00EE689D"/>
    <w:rsid w:val="00EE7056"/>
    <w:rsid w:val="00EE7166"/>
    <w:rsid w:val="00EE73C9"/>
    <w:rsid w:val="00EE74F0"/>
    <w:rsid w:val="00EE750B"/>
    <w:rsid w:val="00EE7665"/>
    <w:rsid w:val="00EE7754"/>
    <w:rsid w:val="00EE7906"/>
    <w:rsid w:val="00EE7BA8"/>
    <w:rsid w:val="00EE7BB6"/>
    <w:rsid w:val="00EE7CA2"/>
    <w:rsid w:val="00EE7FC0"/>
    <w:rsid w:val="00EF02A2"/>
    <w:rsid w:val="00EF0327"/>
    <w:rsid w:val="00EF05BB"/>
    <w:rsid w:val="00EF0807"/>
    <w:rsid w:val="00EF0A0B"/>
    <w:rsid w:val="00EF0C30"/>
    <w:rsid w:val="00EF111B"/>
    <w:rsid w:val="00EF1402"/>
    <w:rsid w:val="00EF140B"/>
    <w:rsid w:val="00EF18AA"/>
    <w:rsid w:val="00EF1911"/>
    <w:rsid w:val="00EF1D77"/>
    <w:rsid w:val="00EF1E95"/>
    <w:rsid w:val="00EF20AB"/>
    <w:rsid w:val="00EF21D0"/>
    <w:rsid w:val="00EF235E"/>
    <w:rsid w:val="00EF263E"/>
    <w:rsid w:val="00EF2721"/>
    <w:rsid w:val="00EF2D7C"/>
    <w:rsid w:val="00EF2F0A"/>
    <w:rsid w:val="00EF351B"/>
    <w:rsid w:val="00EF36E1"/>
    <w:rsid w:val="00EF376B"/>
    <w:rsid w:val="00EF37BA"/>
    <w:rsid w:val="00EF3814"/>
    <w:rsid w:val="00EF3887"/>
    <w:rsid w:val="00EF3C17"/>
    <w:rsid w:val="00EF3C92"/>
    <w:rsid w:val="00EF3D42"/>
    <w:rsid w:val="00EF4209"/>
    <w:rsid w:val="00EF43D0"/>
    <w:rsid w:val="00EF46F1"/>
    <w:rsid w:val="00EF4A58"/>
    <w:rsid w:val="00EF4A9B"/>
    <w:rsid w:val="00EF4ABB"/>
    <w:rsid w:val="00EF4BD9"/>
    <w:rsid w:val="00EF4CC4"/>
    <w:rsid w:val="00EF4E1D"/>
    <w:rsid w:val="00EF505E"/>
    <w:rsid w:val="00EF5209"/>
    <w:rsid w:val="00EF5237"/>
    <w:rsid w:val="00EF54D4"/>
    <w:rsid w:val="00EF57D1"/>
    <w:rsid w:val="00EF57FC"/>
    <w:rsid w:val="00EF5858"/>
    <w:rsid w:val="00EF586E"/>
    <w:rsid w:val="00EF58A4"/>
    <w:rsid w:val="00EF5A44"/>
    <w:rsid w:val="00EF5C79"/>
    <w:rsid w:val="00EF5D6C"/>
    <w:rsid w:val="00EF5D90"/>
    <w:rsid w:val="00EF5ED5"/>
    <w:rsid w:val="00EF60DC"/>
    <w:rsid w:val="00EF6153"/>
    <w:rsid w:val="00EF620F"/>
    <w:rsid w:val="00EF6405"/>
    <w:rsid w:val="00EF6435"/>
    <w:rsid w:val="00EF662D"/>
    <w:rsid w:val="00EF6643"/>
    <w:rsid w:val="00EF6910"/>
    <w:rsid w:val="00EF6AFF"/>
    <w:rsid w:val="00EF6B0C"/>
    <w:rsid w:val="00EF6C2A"/>
    <w:rsid w:val="00EF6DDE"/>
    <w:rsid w:val="00EF6EA4"/>
    <w:rsid w:val="00EF75E0"/>
    <w:rsid w:val="00EF78BB"/>
    <w:rsid w:val="00EF78E8"/>
    <w:rsid w:val="00EF790C"/>
    <w:rsid w:val="00EF7C1B"/>
    <w:rsid w:val="00EF7F00"/>
    <w:rsid w:val="00EF7F03"/>
    <w:rsid w:val="00F00035"/>
    <w:rsid w:val="00F000D4"/>
    <w:rsid w:val="00F00137"/>
    <w:rsid w:val="00F00224"/>
    <w:rsid w:val="00F00297"/>
    <w:rsid w:val="00F005A8"/>
    <w:rsid w:val="00F0062E"/>
    <w:rsid w:val="00F00658"/>
    <w:rsid w:val="00F007CE"/>
    <w:rsid w:val="00F0088D"/>
    <w:rsid w:val="00F00929"/>
    <w:rsid w:val="00F00932"/>
    <w:rsid w:val="00F00B2A"/>
    <w:rsid w:val="00F00D8A"/>
    <w:rsid w:val="00F01049"/>
    <w:rsid w:val="00F01735"/>
    <w:rsid w:val="00F018F1"/>
    <w:rsid w:val="00F019E8"/>
    <w:rsid w:val="00F01AD9"/>
    <w:rsid w:val="00F01B15"/>
    <w:rsid w:val="00F01BE7"/>
    <w:rsid w:val="00F01D44"/>
    <w:rsid w:val="00F0209D"/>
    <w:rsid w:val="00F0210A"/>
    <w:rsid w:val="00F02176"/>
    <w:rsid w:val="00F021BD"/>
    <w:rsid w:val="00F02514"/>
    <w:rsid w:val="00F029E4"/>
    <w:rsid w:val="00F02A25"/>
    <w:rsid w:val="00F02AC1"/>
    <w:rsid w:val="00F02BCB"/>
    <w:rsid w:val="00F02DAB"/>
    <w:rsid w:val="00F02E8A"/>
    <w:rsid w:val="00F02F93"/>
    <w:rsid w:val="00F0314C"/>
    <w:rsid w:val="00F0326B"/>
    <w:rsid w:val="00F03713"/>
    <w:rsid w:val="00F038E3"/>
    <w:rsid w:val="00F03964"/>
    <w:rsid w:val="00F03B3E"/>
    <w:rsid w:val="00F03C46"/>
    <w:rsid w:val="00F03D7E"/>
    <w:rsid w:val="00F03EF5"/>
    <w:rsid w:val="00F040E1"/>
    <w:rsid w:val="00F04190"/>
    <w:rsid w:val="00F041E3"/>
    <w:rsid w:val="00F04301"/>
    <w:rsid w:val="00F04548"/>
    <w:rsid w:val="00F04631"/>
    <w:rsid w:val="00F04782"/>
    <w:rsid w:val="00F0488C"/>
    <w:rsid w:val="00F048CA"/>
    <w:rsid w:val="00F04A46"/>
    <w:rsid w:val="00F04A77"/>
    <w:rsid w:val="00F04A78"/>
    <w:rsid w:val="00F04A9B"/>
    <w:rsid w:val="00F04DAE"/>
    <w:rsid w:val="00F04DF4"/>
    <w:rsid w:val="00F04E4B"/>
    <w:rsid w:val="00F04E97"/>
    <w:rsid w:val="00F05066"/>
    <w:rsid w:val="00F05125"/>
    <w:rsid w:val="00F051AA"/>
    <w:rsid w:val="00F051FE"/>
    <w:rsid w:val="00F05234"/>
    <w:rsid w:val="00F05237"/>
    <w:rsid w:val="00F052C4"/>
    <w:rsid w:val="00F05520"/>
    <w:rsid w:val="00F055AA"/>
    <w:rsid w:val="00F05871"/>
    <w:rsid w:val="00F05C16"/>
    <w:rsid w:val="00F05CB1"/>
    <w:rsid w:val="00F05D4C"/>
    <w:rsid w:val="00F061BF"/>
    <w:rsid w:val="00F0645B"/>
    <w:rsid w:val="00F06926"/>
    <w:rsid w:val="00F069ED"/>
    <w:rsid w:val="00F06ABA"/>
    <w:rsid w:val="00F06D57"/>
    <w:rsid w:val="00F06D72"/>
    <w:rsid w:val="00F06DDE"/>
    <w:rsid w:val="00F06E87"/>
    <w:rsid w:val="00F07281"/>
    <w:rsid w:val="00F072D0"/>
    <w:rsid w:val="00F073B7"/>
    <w:rsid w:val="00F0761D"/>
    <w:rsid w:val="00F078D2"/>
    <w:rsid w:val="00F10657"/>
    <w:rsid w:val="00F10B00"/>
    <w:rsid w:val="00F10BB3"/>
    <w:rsid w:val="00F10D95"/>
    <w:rsid w:val="00F10E00"/>
    <w:rsid w:val="00F10E95"/>
    <w:rsid w:val="00F10F39"/>
    <w:rsid w:val="00F11210"/>
    <w:rsid w:val="00F1123A"/>
    <w:rsid w:val="00F112AE"/>
    <w:rsid w:val="00F115BA"/>
    <w:rsid w:val="00F11671"/>
    <w:rsid w:val="00F11761"/>
    <w:rsid w:val="00F118B8"/>
    <w:rsid w:val="00F119E1"/>
    <w:rsid w:val="00F11CD4"/>
    <w:rsid w:val="00F11D50"/>
    <w:rsid w:val="00F11D53"/>
    <w:rsid w:val="00F11F97"/>
    <w:rsid w:val="00F120E7"/>
    <w:rsid w:val="00F12298"/>
    <w:rsid w:val="00F12566"/>
    <w:rsid w:val="00F126B2"/>
    <w:rsid w:val="00F12C63"/>
    <w:rsid w:val="00F13061"/>
    <w:rsid w:val="00F13592"/>
    <w:rsid w:val="00F136F1"/>
    <w:rsid w:val="00F1388F"/>
    <w:rsid w:val="00F139ED"/>
    <w:rsid w:val="00F13A41"/>
    <w:rsid w:val="00F13C28"/>
    <w:rsid w:val="00F13E1A"/>
    <w:rsid w:val="00F13E76"/>
    <w:rsid w:val="00F13F63"/>
    <w:rsid w:val="00F14149"/>
    <w:rsid w:val="00F14159"/>
    <w:rsid w:val="00F142B9"/>
    <w:rsid w:val="00F1431C"/>
    <w:rsid w:val="00F145EC"/>
    <w:rsid w:val="00F14874"/>
    <w:rsid w:val="00F148F8"/>
    <w:rsid w:val="00F14928"/>
    <w:rsid w:val="00F14991"/>
    <w:rsid w:val="00F14BF0"/>
    <w:rsid w:val="00F14DB5"/>
    <w:rsid w:val="00F14F36"/>
    <w:rsid w:val="00F151F2"/>
    <w:rsid w:val="00F152EE"/>
    <w:rsid w:val="00F1553F"/>
    <w:rsid w:val="00F155FE"/>
    <w:rsid w:val="00F15839"/>
    <w:rsid w:val="00F158EF"/>
    <w:rsid w:val="00F15ABB"/>
    <w:rsid w:val="00F15B49"/>
    <w:rsid w:val="00F15B74"/>
    <w:rsid w:val="00F15D12"/>
    <w:rsid w:val="00F15E37"/>
    <w:rsid w:val="00F15EDE"/>
    <w:rsid w:val="00F16099"/>
    <w:rsid w:val="00F16160"/>
    <w:rsid w:val="00F161C8"/>
    <w:rsid w:val="00F165F8"/>
    <w:rsid w:val="00F16681"/>
    <w:rsid w:val="00F16A30"/>
    <w:rsid w:val="00F16BBB"/>
    <w:rsid w:val="00F16C85"/>
    <w:rsid w:val="00F16CCF"/>
    <w:rsid w:val="00F172A7"/>
    <w:rsid w:val="00F17379"/>
    <w:rsid w:val="00F175CC"/>
    <w:rsid w:val="00F177C6"/>
    <w:rsid w:val="00F17854"/>
    <w:rsid w:val="00F178E2"/>
    <w:rsid w:val="00F17933"/>
    <w:rsid w:val="00F179E6"/>
    <w:rsid w:val="00F17AA1"/>
    <w:rsid w:val="00F17C57"/>
    <w:rsid w:val="00F17EAB"/>
    <w:rsid w:val="00F17EB9"/>
    <w:rsid w:val="00F17FA9"/>
    <w:rsid w:val="00F201C3"/>
    <w:rsid w:val="00F20281"/>
    <w:rsid w:val="00F204B6"/>
    <w:rsid w:val="00F206B8"/>
    <w:rsid w:val="00F206F6"/>
    <w:rsid w:val="00F20894"/>
    <w:rsid w:val="00F208B0"/>
    <w:rsid w:val="00F20C69"/>
    <w:rsid w:val="00F20CD4"/>
    <w:rsid w:val="00F20E93"/>
    <w:rsid w:val="00F21650"/>
    <w:rsid w:val="00F2173C"/>
    <w:rsid w:val="00F218BD"/>
    <w:rsid w:val="00F21A8F"/>
    <w:rsid w:val="00F21B65"/>
    <w:rsid w:val="00F221B2"/>
    <w:rsid w:val="00F2241D"/>
    <w:rsid w:val="00F22443"/>
    <w:rsid w:val="00F22600"/>
    <w:rsid w:val="00F22669"/>
    <w:rsid w:val="00F22859"/>
    <w:rsid w:val="00F228F6"/>
    <w:rsid w:val="00F22A49"/>
    <w:rsid w:val="00F22A55"/>
    <w:rsid w:val="00F22AFC"/>
    <w:rsid w:val="00F22B25"/>
    <w:rsid w:val="00F22CB3"/>
    <w:rsid w:val="00F22D18"/>
    <w:rsid w:val="00F22DA3"/>
    <w:rsid w:val="00F2328B"/>
    <w:rsid w:val="00F2347E"/>
    <w:rsid w:val="00F23690"/>
    <w:rsid w:val="00F23A65"/>
    <w:rsid w:val="00F23B04"/>
    <w:rsid w:val="00F23BFF"/>
    <w:rsid w:val="00F23C89"/>
    <w:rsid w:val="00F23CD8"/>
    <w:rsid w:val="00F24040"/>
    <w:rsid w:val="00F240BF"/>
    <w:rsid w:val="00F24172"/>
    <w:rsid w:val="00F241F3"/>
    <w:rsid w:val="00F241F9"/>
    <w:rsid w:val="00F242DE"/>
    <w:rsid w:val="00F24574"/>
    <w:rsid w:val="00F247D4"/>
    <w:rsid w:val="00F248A6"/>
    <w:rsid w:val="00F24955"/>
    <w:rsid w:val="00F249E0"/>
    <w:rsid w:val="00F24BF6"/>
    <w:rsid w:val="00F24C39"/>
    <w:rsid w:val="00F24EEB"/>
    <w:rsid w:val="00F252F0"/>
    <w:rsid w:val="00F253E6"/>
    <w:rsid w:val="00F2544E"/>
    <w:rsid w:val="00F25543"/>
    <w:rsid w:val="00F256E3"/>
    <w:rsid w:val="00F25764"/>
    <w:rsid w:val="00F25945"/>
    <w:rsid w:val="00F25BD2"/>
    <w:rsid w:val="00F25BFC"/>
    <w:rsid w:val="00F25DA0"/>
    <w:rsid w:val="00F26237"/>
    <w:rsid w:val="00F26280"/>
    <w:rsid w:val="00F2662C"/>
    <w:rsid w:val="00F2684B"/>
    <w:rsid w:val="00F269AB"/>
    <w:rsid w:val="00F26CDD"/>
    <w:rsid w:val="00F26E38"/>
    <w:rsid w:val="00F27142"/>
    <w:rsid w:val="00F27159"/>
    <w:rsid w:val="00F27C92"/>
    <w:rsid w:val="00F27DCF"/>
    <w:rsid w:val="00F27F3E"/>
    <w:rsid w:val="00F27FEC"/>
    <w:rsid w:val="00F3000C"/>
    <w:rsid w:val="00F30096"/>
    <w:rsid w:val="00F30238"/>
    <w:rsid w:val="00F30675"/>
    <w:rsid w:val="00F309AA"/>
    <w:rsid w:val="00F30E3A"/>
    <w:rsid w:val="00F3145E"/>
    <w:rsid w:val="00F31792"/>
    <w:rsid w:val="00F319EF"/>
    <w:rsid w:val="00F31DDE"/>
    <w:rsid w:val="00F31E63"/>
    <w:rsid w:val="00F320CB"/>
    <w:rsid w:val="00F3245F"/>
    <w:rsid w:val="00F326D6"/>
    <w:rsid w:val="00F3271C"/>
    <w:rsid w:val="00F3274B"/>
    <w:rsid w:val="00F3277D"/>
    <w:rsid w:val="00F32B71"/>
    <w:rsid w:val="00F32E78"/>
    <w:rsid w:val="00F32FB7"/>
    <w:rsid w:val="00F33117"/>
    <w:rsid w:val="00F3312E"/>
    <w:rsid w:val="00F3339D"/>
    <w:rsid w:val="00F33548"/>
    <w:rsid w:val="00F33883"/>
    <w:rsid w:val="00F33A8B"/>
    <w:rsid w:val="00F33EC1"/>
    <w:rsid w:val="00F34200"/>
    <w:rsid w:val="00F34213"/>
    <w:rsid w:val="00F3432D"/>
    <w:rsid w:val="00F34446"/>
    <w:rsid w:val="00F344BF"/>
    <w:rsid w:val="00F34675"/>
    <w:rsid w:val="00F3467F"/>
    <w:rsid w:val="00F346F3"/>
    <w:rsid w:val="00F347B4"/>
    <w:rsid w:val="00F3484E"/>
    <w:rsid w:val="00F34955"/>
    <w:rsid w:val="00F34A6E"/>
    <w:rsid w:val="00F34C79"/>
    <w:rsid w:val="00F34C98"/>
    <w:rsid w:val="00F34E34"/>
    <w:rsid w:val="00F34F59"/>
    <w:rsid w:val="00F3521C"/>
    <w:rsid w:val="00F35261"/>
    <w:rsid w:val="00F35280"/>
    <w:rsid w:val="00F35347"/>
    <w:rsid w:val="00F3556A"/>
    <w:rsid w:val="00F357AF"/>
    <w:rsid w:val="00F358E8"/>
    <w:rsid w:val="00F35957"/>
    <w:rsid w:val="00F35B28"/>
    <w:rsid w:val="00F35B70"/>
    <w:rsid w:val="00F35B79"/>
    <w:rsid w:val="00F35C55"/>
    <w:rsid w:val="00F36248"/>
    <w:rsid w:val="00F36441"/>
    <w:rsid w:val="00F36491"/>
    <w:rsid w:val="00F3649B"/>
    <w:rsid w:val="00F364A2"/>
    <w:rsid w:val="00F36537"/>
    <w:rsid w:val="00F367A2"/>
    <w:rsid w:val="00F369BB"/>
    <w:rsid w:val="00F36A51"/>
    <w:rsid w:val="00F36AE2"/>
    <w:rsid w:val="00F36F03"/>
    <w:rsid w:val="00F36F16"/>
    <w:rsid w:val="00F372D0"/>
    <w:rsid w:val="00F37400"/>
    <w:rsid w:val="00F3763E"/>
    <w:rsid w:val="00F3778C"/>
    <w:rsid w:val="00F379BC"/>
    <w:rsid w:val="00F37F7D"/>
    <w:rsid w:val="00F401FE"/>
    <w:rsid w:val="00F4021B"/>
    <w:rsid w:val="00F4031A"/>
    <w:rsid w:val="00F40364"/>
    <w:rsid w:val="00F404F9"/>
    <w:rsid w:val="00F406A7"/>
    <w:rsid w:val="00F40786"/>
    <w:rsid w:val="00F4085F"/>
    <w:rsid w:val="00F40ACE"/>
    <w:rsid w:val="00F40C93"/>
    <w:rsid w:val="00F40CC9"/>
    <w:rsid w:val="00F40F0D"/>
    <w:rsid w:val="00F40F41"/>
    <w:rsid w:val="00F41389"/>
    <w:rsid w:val="00F41664"/>
    <w:rsid w:val="00F41AD4"/>
    <w:rsid w:val="00F420B0"/>
    <w:rsid w:val="00F4236C"/>
    <w:rsid w:val="00F4279F"/>
    <w:rsid w:val="00F42B0A"/>
    <w:rsid w:val="00F42BDC"/>
    <w:rsid w:val="00F42C05"/>
    <w:rsid w:val="00F4374D"/>
    <w:rsid w:val="00F43911"/>
    <w:rsid w:val="00F43A3E"/>
    <w:rsid w:val="00F43A8A"/>
    <w:rsid w:val="00F43AC2"/>
    <w:rsid w:val="00F43F3B"/>
    <w:rsid w:val="00F4448D"/>
    <w:rsid w:val="00F44498"/>
    <w:rsid w:val="00F44518"/>
    <w:rsid w:val="00F44C72"/>
    <w:rsid w:val="00F44F1D"/>
    <w:rsid w:val="00F4512F"/>
    <w:rsid w:val="00F45171"/>
    <w:rsid w:val="00F4541A"/>
    <w:rsid w:val="00F4549A"/>
    <w:rsid w:val="00F455EB"/>
    <w:rsid w:val="00F45870"/>
    <w:rsid w:val="00F459CA"/>
    <w:rsid w:val="00F45A29"/>
    <w:rsid w:val="00F45BEA"/>
    <w:rsid w:val="00F45FA8"/>
    <w:rsid w:val="00F4634B"/>
    <w:rsid w:val="00F46539"/>
    <w:rsid w:val="00F46576"/>
    <w:rsid w:val="00F469E7"/>
    <w:rsid w:val="00F46DBD"/>
    <w:rsid w:val="00F46E10"/>
    <w:rsid w:val="00F473A5"/>
    <w:rsid w:val="00F47410"/>
    <w:rsid w:val="00F479A6"/>
    <w:rsid w:val="00F47A34"/>
    <w:rsid w:val="00F47D4F"/>
    <w:rsid w:val="00F47D62"/>
    <w:rsid w:val="00F5000B"/>
    <w:rsid w:val="00F5008F"/>
    <w:rsid w:val="00F50345"/>
    <w:rsid w:val="00F507F2"/>
    <w:rsid w:val="00F5084D"/>
    <w:rsid w:val="00F50859"/>
    <w:rsid w:val="00F50B50"/>
    <w:rsid w:val="00F50BF8"/>
    <w:rsid w:val="00F50E60"/>
    <w:rsid w:val="00F50FBF"/>
    <w:rsid w:val="00F51598"/>
    <w:rsid w:val="00F519A6"/>
    <w:rsid w:val="00F51A76"/>
    <w:rsid w:val="00F51D15"/>
    <w:rsid w:val="00F520B7"/>
    <w:rsid w:val="00F52273"/>
    <w:rsid w:val="00F524C6"/>
    <w:rsid w:val="00F526BD"/>
    <w:rsid w:val="00F526CD"/>
    <w:rsid w:val="00F527AC"/>
    <w:rsid w:val="00F52C1D"/>
    <w:rsid w:val="00F52C40"/>
    <w:rsid w:val="00F52EC5"/>
    <w:rsid w:val="00F52F64"/>
    <w:rsid w:val="00F53238"/>
    <w:rsid w:val="00F5332D"/>
    <w:rsid w:val="00F535C5"/>
    <w:rsid w:val="00F53DA6"/>
    <w:rsid w:val="00F5436A"/>
    <w:rsid w:val="00F54424"/>
    <w:rsid w:val="00F54A06"/>
    <w:rsid w:val="00F54ABB"/>
    <w:rsid w:val="00F54B81"/>
    <w:rsid w:val="00F54B8A"/>
    <w:rsid w:val="00F54C7D"/>
    <w:rsid w:val="00F54C91"/>
    <w:rsid w:val="00F54D7C"/>
    <w:rsid w:val="00F554B5"/>
    <w:rsid w:val="00F555A2"/>
    <w:rsid w:val="00F555CA"/>
    <w:rsid w:val="00F55746"/>
    <w:rsid w:val="00F558B1"/>
    <w:rsid w:val="00F559BF"/>
    <w:rsid w:val="00F55C9B"/>
    <w:rsid w:val="00F55D17"/>
    <w:rsid w:val="00F55DD4"/>
    <w:rsid w:val="00F56068"/>
    <w:rsid w:val="00F56139"/>
    <w:rsid w:val="00F562BA"/>
    <w:rsid w:val="00F5646A"/>
    <w:rsid w:val="00F56482"/>
    <w:rsid w:val="00F5656F"/>
    <w:rsid w:val="00F565BB"/>
    <w:rsid w:val="00F566D6"/>
    <w:rsid w:val="00F56716"/>
    <w:rsid w:val="00F56B6C"/>
    <w:rsid w:val="00F56B9C"/>
    <w:rsid w:val="00F56D28"/>
    <w:rsid w:val="00F56F44"/>
    <w:rsid w:val="00F56FF1"/>
    <w:rsid w:val="00F57174"/>
    <w:rsid w:val="00F571DB"/>
    <w:rsid w:val="00F574A0"/>
    <w:rsid w:val="00F57667"/>
    <w:rsid w:val="00F579A2"/>
    <w:rsid w:val="00F57C08"/>
    <w:rsid w:val="00F57CB8"/>
    <w:rsid w:val="00F57CDF"/>
    <w:rsid w:val="00F57E3D"/>
    <w:rsid w:val="00F57EDE"/>
    <w:rsid w:val="00F57EDF"/>
    <w:rsid w:val="00F57F4A"/>
    <w:rsid w:val="00F57FEF"/>
    <w:rsid w:val="00F6009D"/>
    <w:rsid w:val="00F60271"/>
    <w:rsid w:val="00F60528"/>
    <w:rsid w:val="00F60564"/>
    <w:rsid w:val="00F60621"/>
    <w:rsid w:val="00F606B3"/>
    <w:rsid w:val="00F606B9"/>
    <w:rsid w:val="00F606C3"/>
    <w:rsid w:val="00F60776"/>
    <w:rsid w:val="00F609F2"/>
    <w:rsid w:val="00F60E01"/>
    <w:rsid w:val="00F61296"/>
    <w:rsid w:val="00F6129D"/>
    <w:rsid w:val="00F6142B"/>
    <w:rsid w:val="00F6154C"/>
    <w:rsid w:val="00F61BAB"/>
    <w:rsid w:val="00F62020"/>
    <w:rsid w:val="00F62232"/>
    <w:rsid w:val="00F62250"/>
    <w:rsid w:val="00F6234A"/>
    <w:rsid w:val="00F624CE"/>
    <w:rsid w:val="00F62633"/>
    <w:rsid w:val="00F629DE"/>
    <w:rsid w:val="00F62B37"/>
    <w:rsid w:val="00F62D03"/>
    <w:rsid w:val="00F62D31"/>
    <w:rsid w:val="00F62DCB"/>
    <w:rsid w:val="00F630DE"/>
    <w:rsid w:val="00F6318D"/>
    <w:rsid w:val="00F633A7"/>
    <w:rsid w:val="00F633D6"/>
    <w:rsid w:val="00F6343C"/>
    <w:rsid w:val="00F63629"/>
    <w:rsid w:val="00F63652"/>
    <w:rsid w:val="00F63661"/>
    <w:rsid w:val="00F638BA"/>
    <w:rsid w:val="00F63974"/>
    <w:rsid w:val="00F64201"/>
    <w:rsid w:val="00F6426A"/>
    <w:rsid w:val="00F6436C"/>
    <w:rsid w:val="00F6438E"/>
    <w:rsid w:val="00F6489D"/>
    <w:rsid w:val="00F649F2"/>
    <w:rsid w:val="00F64F5B"/>
    <w:rsid w:val="00F65039"/>
    <w:rsid w:val="00F6512A"/>
    <w:rsid w:val="00F6515A"/>
    <w:rsid w:val="00F6519F"/>
    <w:rsid w:val="00F651B9"/>
    <w:rsid w:val="00F651F8"/>
    <w:rsid w:val="00F654EE"/>
    <w:rsid w:val="00F6566C"/>
    <w:rsid w:val="00F6571A"/>
    <w:rsid w:val="00F65841"/>
    <w:rsid w:val="00F658E4"/>
    <w:rsid w:val="00F65BD9"/>
    <w:rsid w:val="00F65C66"/>
    <w:rsid w:val="00F65D0E"/>
    <w:rsid w:val="00F65E07"/>
    <w:rsid w:val="00F65F77"/>
    <w:rsid w:val="00F660C4"/>
    <w:rsid w:val="00F661AD"/>
    <w:rsid w:val="00F661E7"/>
    <w:rsid w:val="00F668F0"/>
    <w:rsid w:val="00F66B5F"/>
    <w:rsid w:val="00F66C01"/>
    <w:rsid w:val="00F66C12"/>
    <w:rsid w:val="00F66C62"/>
    <w:rsid w:val="00F66D11"/>
    <w:rsid w:val="00F66FB8"/>
    <w:rsid w:val="00F6705B"/>
    <w:rsid w:val="00F6711F"/>
    <w:rsid w:val="00F67581"/>
    <w:rsid w:val="00F67752"/>
    <w:rsid w:val="00F677CC"/>
    <w:rsid w:val="00F678B2"/>
    <w:rsid w:val="00F67953"/>
    <w:rsid w:val="00F67BA4"/>
    <w:rsid w:val="00F67D08"/>
    <w:rsid w:val="00F67E16"/>
    <w:rsid w:val="00F67EB1"/>
    <w:rsid w:val="00F67F3B"/>
    <w:rsid w:val="00F67F5A"/>
    <w:rsid w:val="00F70288"/>
    <w:rsid w:val="00F703AB"/>
    <w:rsid w:val="00F7051F"/>
    <w:rsid w:val="00F7081F"/>
    <w:rsid w:val="00F70934"/>
    <w:rsid w:val="00F70C11"/>
    <w:rsid w:val="00F70C5E"/>
    <w:rsid w:val="00F70E2D"/>
    <w:rsid w:val="00F7100C"/>
    <w:rsid w:val="00F71054"/>
    <w:rsid w:val="00F710F6"/>
    <w:rsid w:val="00F71162"/>
    <w:rsid w:val="00F713C1"/>
    <w:rsid w:val="00F715D0"/>
    <w:rsid w:val="00F71CC9"/>
    <w:rsid w:val="00F71EFE"/>
    <w:rsid w:val="00F720B3"/>
    <w:rsid w:val="00F721B3"/>
    <w:rsid w:val="00F7220D"/>
    <w:rsid w:val="00F7222B"/>
    <w:rsid w:val="00F72278"/>
    <w:rsid w:val="00F72502"/>
    <w:rsid w:val="00F7256B"/>
    <w:rsid w:val="00F725EB"/>
    <w:rsid w:val="00F7274C"/>
    <w:rsid w:val="00F72C7D"/>
    <w:rsid w:val="00F72E16"/>
    <w:rsid w:val="00F72EEA"/>
    <w:rsid w:val="00F730EC"/>
    <w:rsid w:val="00F732A6"/>
    <w:rsid w:val="00F73340"/>
    <w:rsid w:val="00F734C6"/>
    <w:rsid w:val="00F73622"/>
    <w:rsid w:val="00F738F6"/>
    <w:rsid w:val="00F73A71"/>
    <w:rsid w:val="00F73A78"/>
    <w:rsid w:val="00F73B6B"/>
    <w:rsid w:val="00F73F52"/>
    <w:rsid w:val="00F73FDD"/>
    <w:rsid w:val="00F74035"/>
    <w:rsid w:val="00F74348"/>
    <w:rsid w:val="00F7437D"/>
    <w:rsid w:val="00F74460"/>
    <w:rsid w:val="00F74490"/>
    <w:rsid w:val="00F748A1"/>
    <w:rsid w:val="00F74964"/>
    <w:rsid w:val="00F74B73"/>
    <w:rsid w:val="00F74BE9"/>
    <w:rsid w:val="00F74D99"/>
    <w:rsid w:val="00F74FDA"/>
    <w:rsid w:val="00F7508A"/>
    <w:rsid w:val="00F751D9"/>
    <w:rsid w:val="00F7527D"/>
    <w:rsid w:val="00F7534E"/>
    <w:rsid w:val="00F7565A"/>
    <w:rsid w:val="00F75765"/>
    <w:rsid w:val="00F75865"/>
    <w:rsid w:val="00F75CAB"/>
    <w:rsid w:val="00F75CF7"/>
    <w:rsid w:val="00F75FBE"/>
    <w:rsid w:val="00F76431"/>
    <w:rsid w:val="00F76849"/>
    <w:rsid w:val="00F768D7"/>
    <w:rsid w:val="00F76930"/>
    <w:rsid w:val="00F76BCF"/>
    <w:rsid w:val="00F76E99"/>
    <w:rsid w:val="00F76F25"/>
    <w:rsid w:val="00F76F73"/>
    <w:rsid w:val="00F77000"/>
    <w:rsid w:val="00F770F7"/>
    <w:rsid w:val="00F771B8"/>
    <w:rsid w:val="00F77230"/>
    <w:rsid w:val="00F774F6"/>
    <w:rsid w:val="00F7757C"/>
    <w:rsid w:val="00F777F6"/>
    <w:rsid w:val="00F77C3C"/>
    <w:rsid w:val="00F77DC2"/>
    <w:rsid w:val="00F77FD5"/>
    <w:rsid w:val="00F8005D"/>
    <w:rsid w:val="00F801EF"/>
    <w:rsid w:val="00F8040B"/>
    <w:rsid w:val="00F804C5"/>
    <w:rsid w:val="00F805B7"/>
    <w:rsid w:val="00F80755"/>
    <w:rsid w:val="00F80823"/>
    <w:rsid w:val="00F808F5"/>
    <w:rsid w:val="00F80903"/>
    <w:rsid w:val="00F809F4"/>
    <w:rsid w:val="00F80BE4"/>
    <w:rsid w:val="00F80E08"/>
    <w:rsid w:val="00F80FE7"/>
    <w:rsid w:val="00F81250"/>
    <w:rsid w:val="00F81333"/>
    <w:rsid w:val="00F81630"/>
    <w:rsid w:val="00F818FB"/>
    <w:rsid w:val="00F8195C"/>
    <w:rsid w:val="00F81A1D"/>
    <w:rsid w:val="00F81A39"/>
    <w:rsid w:val="00F81A4B"/>
    <w:rsid w:val="00F81AFA"/>
    <w:rsid w:val="00F81B6B"/>
    <w:rsid w:val="00F8216B"/>
    <w:rsid w:val="00F82363"/>
    <w:rsid w:val="00F823E8"/>
    <w:rsid w:val="00F82418"/>
    <w:rsid w:val="00F82525"/>
    <w:rsid w:val="00F8272B"/>
    <w:rsid w:val="00F8295D"/>
    <w:rsid w:val="00F82D7F"/>
    <w:rsid w:val="00F82E29"/>
    <w:rsid w:val="00F82EAE"/>
    <w:rsid w:val="00F82F72"/>
    <w:rsid w:val="00F830BD"/>
    <w:rsid w:val="00F831A6"/>
    <w:rsid w:val="00F8325E"/>
    <w:rsid w:val="00F833FE"/>
    <w:rsid w:val="00F8352F"/>
    <w:rsid w:val="00F836BD"/>
    <w:rsid w:val="00F83B3E"/>
    <w:rsid w:val="00F83BC8"/>
    <w:rsid w:val="00F83BF2"/>
    <w:rsid w:val="00F83C51"/>
    <w:rsid w:val="00F83F3E"/>
    <w:rsid w:val="00F83FF5"/>
    <w:rsid w:val="00F84074"/>
    <w:rsid w:val="00F843BC"/>
    <w:rsid w:val="00F84451"/>
    <w:rsid w:val="00F8481A"/>
    <w:rsid w:val="00F84854"/>
    <w:rsid w:val="00F849AF"/>
    <w:rsid w:val="00F849C0"/>
    <w:rsid w:val="00F84A58"/>
    <w:rsid w:val="00F84C31"/>
    <w:rsid w:val="00F84D34"/>
    <w:rsid w:val="00F84D56"/>
    <w:rsid w:val="00F84E4F"/>
    <w:rsid w:val="00F84EA7"/>
    <w:rsid w:val="00F850DE"/>
    <w:rsid w:val="00F85111"/>
    <w:rsid w:val="00F85191"/>
    <w:rsid w:val="00F851C5"/>
    <w:rsid w:val="00F85754"/>
    <w:rsid w:val="00F85DAB"/>
    <w:rsid w:val="00F85F5E"/>
    <w:rsid w:val="00F86047"/>
    <w:rsid w:val="00F86375"/>
    <w:rsid w:val="00F86505"/>
    <w:rsid w:val="00F86541"/>
    <w:rsid w:val="00F865C6"/>
    <w:rsid w:val="00F86618"/>
    <w:rsid w:val="00F86634"/>
    <w:rsid w:val="00F867A2"/>
    <w:rsid w:val="00F869BA"/>
    <w:rsid w:val="00F86A4A"/>
    <w:rsid w:val="00F86AB9"/>
    <w:rsid w:val="00F86DA1"/>
    <w:rsid w:val="00F8718D"/>
    <w:rsid w:val="00F8744F"/>
    <w:rsid w:val="00F87643"/>
    <w:rsid w:val="00F876E5"/>
    <w:rsid w:val="00F877ED"/>
    <w:rsid w:val="00F87A50"/>
    <w:rsid w:val="00F87A91"/>
    <w:rsid w:val="00F87B5B"/>
    <w:rsid w:val="00F905E5"/>
    <w:rsid w:val="00F9064B"/>
    <w:rsid w:val="00F906E2"/>
    <w:rsid w:val="00F90738"/>
    <w:rsid w:val="00F9086C"/>
    <w:rsid w:val="00F9087D"/>
    <w:rsid w:val="00F90BAD"/>
    <w:rsid w:val="00F90BB9"/>
    <w:rsid w:val="00F90C33"/>
    <w:rsid w:val="00F90C4B"/>
    <w:rsid w:val="00F90D40"/>
    <w:rsid w:val="00F90DF6"/>
    <w:rsid w:val="00F911E6"/>
    <w:rsid w:val="00F911F9"/>
    <w:rsid w:val="00F915C8"/>
    <w:rsid w:val="00F918E6"/>
    <w:rsid w:val="00F91AEC"/>
    <w:rsid w:val="00F91C71"/>
    <w:rsid w:val="00F91F8F"/>
    <w:rsid w:val="00F92094"/>
    <w:rsid w:val="00F921AB"/>
    <w:rsid w:val="00F924BE"/>
    <w:rsid w:val="00F92607"/>
    <w:rsid w:val="00F92729"/>
    <w:rsid w:val="00F927A9"/>
    <w:rsid w:val="00F92D94"/>
    <w:rsid w:val="00F92F49"/>
    <w:rsid w:val="00F92F67"/>
    <w:rsid w:val="00F92FEF"/>
    <w:rsid w:val="00F9302D"/>
    <w:rsid w:val="00F9323C"/>
    <w:rsid w:val="00F932D2"/>
    <w:rsid w:val="00F93B94"/>
    <w:rsid w:val="00F93DAC"/>
    <w:rsid w:val="00F93DD8"/>
    <w:rsid w:val="00F94165"/>
    <w:rsid w:val="00F941C4"/>
    <w:rsid w:val="00F941DA"/>
    <w:rsid w:val="00F94671"/>
    <w:rsid w:val="00F94736"/>
    <w:rsid w:val="00F947B1"/>
    <w:rsid w:val="00F948E8"/>
    <w:rsid w:val="00F94AAC"/>
    <w:rsid w:val="00F94B90"/>
    <w:rsid w:val="00F94BDF"/>
    <w:rsid w:val="00F94BEF"/>
    <w:rsid w:val="00F95007"/>
    <w:rsid w:val="00F950BD"/>
    <w:rsid w:val="00F95135"/>
    <w:rsid w:val="00F953C7"/>
    <w:rsid w:val="00F95606"/>
    <w:rsid w:val="00F95647"/>
    <w:rsid w:val="00F95755"/>
    <w:rsid w:val="00F95B18"/>
    <w:rsid w:val="00F95C04"/>
    <w:rsid w:val="00F95D5B"/>
    <w:rsid w:val="00F96030"/>
    <w:rsid w:val="00F960A3"/>
    <w:rsid w:val="00F961A3"/>
    <w:rsid w:val="00F9639D"/>
    <w:rsid w:val="00F96573"/>
    <w:rsid w:val="00F9662E"/>
    <w:rsid w:val="00F9669F"/>
    <w:rsid w:val="00F968A0"/>
    <w:rsid w:val="00F96B33"/>
    <w:rsid w:val="00F96E70"/>
    <w:rsid w:val="00F9714A"/>
    <w:rsid w:val="00F97187"/>
    <w:rsid w:val="00F97309"/>
    <w:rsid w:val="00F97320"/>
    <w:rsid w:val="00F9754B"/>
    <w:rsid w:val="00F976EF"/>
    <w:rsid w:val="00F97A0C"/>
    <w:rsid w:val="00F97BC3"/>
    <w:rsid w:val="00F97C51"/>
    <w:rsid w:val="00F97D98"/>
    <w:rsid w:val="00F97E19"/>
    <w:rsid w:val="00F97F15"/>
    <w:rsid w:val="00FA00CB"/>
    <w:rsid w:val="00FA00D4"/>
    <w:rsid w:val="00FA01FD"/>
    <w:rsid w:val="00FA0229"/>
    <w:rsid w:val="00FA02D0"/>
    <w:rsid w:val="00FA05A9"/>
    <w:rsid w:val="00FA07D7"/>
    <w:rsid w:val="00FA0811"/>
    <w:rsid w:val="00FA0938"/>
    <w:rsid w:val="00FA09D4"/>
    <w:rsid w:val="00FA0C96"/>
    <w:rsid w:val="00FA0EE0"/>
    <w:rsid w:val="00FA11BA"/>
    <w:rsid w:val="00FA1299"/>
    <w:rsid w:val="00FA14C4"/>
    <w:rsid w:val="00FA155C"/>
    <w:rsid w:val="00FA1647"/>
    <w:rsid w:val="00FA1AD5"/>
    <w:rsid w:val="00FA260F"/>
    <w:rsid w:val="00FA2671"/>
    <w:rsid w:val="00FA278D"/>
    <w:rsid w:val="00FA27B4"/>
    <w:rsid w:val="00FA2ABA"/>
    <w:rsid w:val="00FA2AF4"/>
    <w:rsid w:val="00FA2DAC"/>
    <w:rsid w:val="00FA2F76"/>
    <w:rsid w:val="00FA2FFB"/>
    <w:rsid w:val="00FA31CC"/>
    <w:rsid w:val="00FA34CD"/>
    <w:rsid w:val="00FA3617"/>
    <w:rsid w:val="00FA36E7"/>
    <w:rsid w:val="00FA37A7"/>
    <w:rsid w:val="00FA39AB"/>
    <w:rsid w:val="00FA3A65"/>
    <w:rsid w:val="00FA3AFE"/>
    <w:rsid w:val="00FA3C0D"/>
    <w:rsid w:val="00FA3C5C"/>
    <w:rsid w:val="00FA3DE8"/>
    <w:rsid w:val="00FA3FF3"/>
    <w:rsid w:val="00FA401C"/>
    <w:rsid w:val="00FA42E5"/>
    <w:rsid w:val="00FA43F0"/>
    <w:rsid w:val="00FA4529"/>
    <w:rsid w:val="00FA45E2"/>
    <w:rsid w:val="00FA4612"/>
    <w:rsid w:val="00FA476C"/>
    <w:rsid w:val="00FA47D7"/>
    <w:rsid w:val="00FA4878"/>
    <w:rsid w:val="00FA4FB9"/>
    <w:rsid w:val="00FA5041"/>
    <w:rsid w:val="00FA5438"/>
    <w:rsid w:val="00FA563F"/>
    <w:rsid w:val="00FA594B"/>
    <w:rsid w:val="00FA5952"/>
    <w:rsid w:val="00FA5A0D"/>
    <w:rsid w:val="00FA5CD6"/>
    <w:rsid w:val="00FA5D0A"/>
    <w:rsid w:val="00FA5DED"/>
    <w:rsid w:val="00FA60BC"/>
    <w:rsid w:val="00FA60FB"/>
    <w:rsid w:val="00FA6191"/>
    <w:rsid w:val="00FA6254"/>
    <w:rsid w:val="00FA6476"/>
    <w:rsid w:val="00FA65A0"/>
    <w:rsid w:val="00FA6848"/>
    <w:rsid w:val="00FA68E7"/>
    <w:rsid w:val="00FA693E"/>
    <w:rsid w:val="00FA69B7"/>
    <w:rsid w:val="00FA6AD2"/>
    <w:rsid w:val="00FA715D"/>
    <w:rsid w:val="00FA7255"/>
    <w:rsid w:val="00FA73C3"/>
    <w:rsid w:val="00FA7758"/>
    <w:rsid w:val="00FA782C"/>
    <w:rsid w:val="00FA79AC"/>
    <w:rsid w:val="00FA7A32"/>
    <w:rsid w:val="00FA7A5C"/>
    <w:rsid w:val="00FA7ADD"/>
    <w:rsid w:val="00FA7B51"/>
    <w:rsid w:val="00FA7C0C"/>
    <w:rsid w:val="00FA7D76"/>
    <w:rsid w:val="00FA7E26"/>
    <w:rsid w:val="00FA7F0B"/>
    <w:rsid w:val="00FA7F1F"/>
    <w:rsid w:val="00FB0097"/>
    <w:rsid w:val="00FB02FD"/>
    <w:rsid w:val="00FB0409"/>
    <w:rsid w:val="00FB0552"/>
    <w:rsid w:val="00FB0673"/>
    <w:rsid w:val="00FB09A3"/>
    <w:rsid w:val="00FB0AF6"/>
    <w:rsid w:val="00FB0EA0"/>
    <w:rsid w:val="00FB1093"/>
    <w:rsid w:val="00FB128B"/>
    <w:rsid w:val="00FB1386"/>
    <w:rsid w:val="00FB1709"/>
    <w:rsid w:val="00FB18FB"/>
    <w:rsid w:val="00FB1B07"/>
    <w:rsid w:val="00FB1C8C"/>
    <w:rsid w:val="00FB1D61"/>
    <w:rsid w:val="00FB1E24"/>
    <w:rsid w:val="00FB1E86"/>
    <w:rsid w:val="00FB2055"/>
    <w:rsid w:val="00FB2110"/>
    <w:rsid w:val="00FB2268"/>
    <w:rsid w:val="00FB23DA"/>
    <w:rsid w:val="00FB272F"/>
    <w:rsid w:val="00FB27EF"/>
    <w:rsid w:val="00FB2966"/>
    <w:rsid w:val="00FB2ABC"/>
    <w:rsid w:val="00FB2CF0"/>
    <w:rsid w:val="00FB2E9A"/>
    <w:rsid w:val="00FB2EEA"/>
    <w:rsid w:val="00FB309B"/>
    <w:rsid w:val="00FB3321"/>
    <w:rsid w:val="00FB3362"/>
    <w:rsid w:val="00FB37AD"/>
    <w:rsid w:val="00FB3B9E"/>
    <w:rsid w:val="00FB3D04"/>
    <w:rsid w:val="00FB3D5C"/>
    <w:rsid w:val="00FB3DE0"/>
    <w:rsid w:val="00FB3E2B"/>
    <w:rsid w:val="00FB4051"/>
    <w:rsid w:val="00FB4153"/>
    <w:rsid w:val="00FB42AC"/>
    <w:rsid w:val="00FB436C"/>
    <w:rsid w:val="00FB438C"/>
    <w:rsid w:val="00FB4B05"/>
    <w:rsid w:val="00FB4CF2"/>
    <w:rsid w:val="00FB4DEA"/>
    <w:rsid w:val="00FB558B"/>
    <w:rsid w:val="00FB55EF"/>
    <w:rsid w:val="00FB56AA"/>
    <w:rsid w:val="00FB5902"/>
    <w:rsid w:val="00FB5928"/>
    <w:rsid w:val="00FB5957"/>
    <w:rsid w:val="00FB5C22"/>
    <w:rsid w:val="00FB5C45"/>
    <w:rsid w:val="00FB643B"/>
    <w:rsid w:val="00FB66A2"/>
    <w:rsid w:val="00FB66C9"/>
    <w:rsid w:val="00FB6AE5"/>
    <w:rsid w:val="00FB6C52"/>
    <w:rsid w:val="00FB6D8F"/>
    <w:rsid w:val="00FB6E1B"/>
    <w:rsid w:val="00FB6E53"/>
    <w:rsid w:val="00FB6EB3"/>
    <w:rsid w:val="00FB6F63"/>
    <w:rsid w:val="00FB7099"/>
    <w:rsid w:val="00FB7269"/>
    <w:rsid w:val="00FB72EC"/>
    <w:rsid w:val="00FB75C7"/>
    <w:rsid w:val="00FB7E37"/>
    <w:rsid w:val="00FB7FF5"/>
    <w:rsid w:val="00FC004A"/>
    <w:rsid w:val="00FC018E"/>
    <w:rsid w:val="00FC02A3"/>
    <w:rsid w:val="00FC049B"/>
    <w:rsid w:val="00FC0550"/>
    <w:rsid w:val="00FC057D"/>
    <w:rsid w:val="00FC086C"/>
    <w:rsid w:val="00FC091B"/>
    <w:rsid w:val="00FC09A7"/>
    <w:rsid w:val="00FC0FFD"/>
    <w:rsid w:val="00FC1187"/>
    <w:rsid w:val="00FC123A"/>
    <w:rsid w:val="00FC12FF"/>
    <w:rsid w:val="00FC14E2"/>
    <w:rsid w:val="00FC14E5"/>
    <w:rsid w:val="00FC14F4"/>
    <w:rsid w:val="00FC155C"/>
    <w:rsid w:val="00FC1752"/>
    <w:rsid w:val="00FC1A0A"/>
    <w:rsid w:val="00FC1B87"/>
    <w:rsid w:val="00FC1F85"/>
    <w:rsid w:val="00FC22C6"/>
    <w:rsid w:val="00FC26B3"/>
    <w:rsid w:val="00FC270B"/>
    <w:rsid w:val="00FC276F"/>
    <w:rsid w:val="00FC27F3"/>
    <w:rsid w:val="00FC28EB"/>
    <w:rsid w:val="00FC2A93"/>
    <w:rsid w:val="00FC2BBA"/>
    <w:rsid w:val="00FC2DE8"/>
    <w:rsid w:val="00FC2E1C"/>
    <w:rsid w:val="00FC2FE1"/>
    <w:rsid w:val="00FC301C"/>
    <w:rsid w:val="00FC333E"/>
    <w:rsid w:val="00FC33A6"/>
    <w:rsid w:val="00FC3530"/>
    <w:rsid w:val="00FC3558"/>
    <w:rsid w:val="00FC35BB"/>
    <w:rsid w:val="00FC35EC"/>
    <w:rsid w:val="00FC3633"/>
    <w:rsid w:val="00FC369C"/>
    <w:rsid w:val="00FC3768"/>
    <w:rsid w:val="00FC3777"/>
    <w:rsid w:val="00FC38D0"/>
    <w:rsid w:val="00FC3936"/>
    <w:rsid w:val="00FC3A8E"/>
    <w:rsid w:val="00FC3CF5"/>
    <w:rsid w:val="00FC3D8A"/>
    <w:rsid w:val="00FC3E29"/>
    <w:rsid w:val="00FC4594"/>
    <w:rsid w:val="00FC4598"/>
    <w:rsid w:val="00FC45A7"/>
    <w:rsid w:val="00FC4681"/>
    <w:rsid w:val="00FC474B"/>
    <w:rsid w:val="00FC47DD"/>
    <w:rsid w:val="00FC47FD"/>
    <w:rsid w:val="00FC4A24"/>
    <w:rsid w:val="00FC4A65"/>
    <w:rsid w:val="00FC4A76"/>
    <w:rsid w:val="00FC4D66"/>
    <w:rsid w:val="00FC4D6E"/>
    <w:rsid w:val="00FC4E4D"/>
    <w:rsid w:val="00FC4E8E"/>
    <w:rsid w:val="00FC4E9E"/>
    <w:rsid w:val="00FC5273"/>
    <w:rsid w:val="00FC55AF"/>
    <w:rsid w:val="00FC5DA2"/>
    <w:rsid w:val="00FC5DA5"/>
    <w:rsid w:val="00FC5E13"/>
    <w:rsid w:val="00FC5F4A"/>
    <w:rsid w:val="00FC6035"/>
    <w:rsid w:val="00FC608E"/>
    <w:rsid w:val="00FC6177"/>
    <w:rsid w:val="00FC629D"/>
    <w:rsid w:val="00FC63F3"/>
    <w:rsid w:val="00FC6478"/>
    <w:rsid w:val="00FC6495"/>
    <w:rsid w:val="00FC66D5"/>
    <w:rsid w:val="00FC670D"/>
    <w:rsid w:val="00FC6816"/>
    <w:rsid w:val="00FC68C3"/>
    <w:rsid w:val="00FC68D5"/>
    <w:rsid w:val="00FC6C51"/>
    <w:rsid w:val="00FC6E18"/>
    <w:rsid w:val="00FC6EBF"/>
    <w:rsid w:val="00FC6F12"/>
    <w:rsid w:val="00FC6FBE"/>
    <w:rsid w:val="00FC7147"/>
    <w:rsid w:val="00FC7367"/>
    <w:rsid w:val="00FC768E"/>
    <w:rsid w:val="00FC7AD2"/>
    <w:rsid w:val="00FC7B12"/>
    <w:rsid w:val="00FC7C1A"/>
    <w:rsid w:val="00FC7C1E"/>
    <w:rsid w:val="00FD025E"/>
    <w:rsid w:val="00FD02AD"/>
    <w:rsid w:val="00FD0598"/>
    <w:rsid w:val="00FD063F"/>
    <w:rsid w:val="00FD073B"/>
    <w:rsid w:val="00FD09DC"/>
    <w:rsid w:val="00FD0F33"/>
    <w:rsid w:val="00FD10D1"/>
    <w:rsid w:val="00FD1580"/>
    <w:rsid w:val="00FD1904"/>
    <w:rsid w:val="00FD1A3D"/>
    <w:rsid w:val="00FD1B50"/>
    <w:rsid w:val="00FD1D79"/>
    <w:rsid w:val="00FD1E30"/>
    <w:rsid w:val="00FD1FB6"/>
    <w:rsid w:val="00FD1FD7"/>
    <w:rsid w:val="00FD20C6"/>
    <w:rsid w:val="00FD2415"/>
    <w:rsid w:val="00FD2663"/>
    <w:rsid w:val="00FD285A"/>
    <w:rsid w:val="00FD2944"/>
    <w:rsid w:val="00FD2963"/>
    <w:rsid w:val="00FD2983"/>
    <w:rsid w:val="00FD29BF"/>
    <w:rsid w:val="00FD2EC3"/>
    <w:rsid w:val="00FD33A8"/>
    <w:rsid w:val="00FD34BD"/>
    <w:rsid w:val="00FD3587"/>
    <w:rsid w:val="00FD37BF"/>
    <w:rsid w:val="00FD395D"/>
    <w:rsid w:val="00FD3AE7"/>
    <w:rsid w:val="00FD3B45"/>
    <w:rsid w:val="00FD3E4E"/>
    <w:rsid w:val="00FD41A7"/>
    <w:rsid w:val="00FD45FF"/>
    <w:rsid w:val="00FD476C"/>
    <w:rsid w:val="00FD48DB"/>
    <w:rsid w:val="00FD50AE"/>
    <w:rsid w:val="00FD50E2"/>
    <w:rsid w:val="00FD5239"/>
    <w:rsid w:val="00FD5292"/>
    <w:rsid w:val="00FD5443"/>
    <w:rsid w:val="00FD5516"/>
    <w:rsid w:val="00FD5555"/>
    <w:rsid w:val="00FD55D0"/>
    <w:rsid w:val="00FD5897"/>
    <w:rsid w:val="00FD5AC5"/>
    <w:rsid w:val="00FD5C48"/>
    <w:rsid w:val="00FD5C53"/>
    <w:rsid w:val="00FD5C8D"/>
    <w:rsid w:val="00FD61C3"/>
    <w:rsid w:val="00FD6244"/>
    <w:rsid w:val="00FD628C"/>
    <w:rsid w:val="00FD6290"/>
    <w:rsid w:val="00FD62C1"/>
    <w:rsid w:val="00FD62F7"/>
    <w:rsid w:val="00FD63AF"/>
    <w:rsid w:val="00FD63E5"/>
    <w:rsid w:val="00FD6640"/>
    <w:rsid w:val="00FD66F6"/>
    <w:rsid w:val="00FD671B"/>
    <w:rsid w:val="00FD6AA4"/>
    <w:rsid w:val="00FD6B27"/>
    <w:rsid w:val="00FD6C3C"/>
    <w:rsid w:val="00FD6DA2"/>
    <w:rsid w:val="00FD6EF7"/>
    <w:rsid w:val="00FD6F29"/>
    <w:rsid w:val="00FD7708"/>
    <w:rsid w:val="00FD77BF"/>
    <w:rsid w:val="00FD7B37"/>
    <w:rsid w:val="00FD7B91"/>
    <w:rsid w:val="00FD7F0E"/>
    <w:rsid w:val="00FE01F0"/>
    <w:rsid w:val="00FE03CD"/>
    <w:rsid w:val="00FE067C"/>
    <w:rsid w:val="00FE0981"/>
    <w:rsid w:val="00FE0EA2"/>
    <w:rsid w:val="00FE1039"/>
    <w:rsid w:val="00FE10E7"/>
    <w:rsid w:val="00FE1505"/>
    <w:rsid w:val="00FE16E6"/>
    <w:rsid w:val="00FE186F"/>
    <w:rsid w:val="00FE193D"/>
    <w:rsid w:val="00FE1AE1"/>
    <w:rsid w:val="00FE1B53"/>
    <w:rsid w:val="00FE1C08"/>
    <w:rsid w:val="00FE1C5B"/>
    <w:rsid w:val="00FE1C5D"/>
    <w:rsid w:val="00FE1C69"/>
    <w:rsid w:val="00FE1D8C"/>
    <w:rsid w:val="00FE2A75"/>
    <w:rsid w:val="00FE2D73"/>
    <w:rsid w:val="00FE2DD3"/>
    <w:rsid w:val="00FE2F65"/>
    <w:rsid w:val="00FE31DF"/>
    <w:rsid w:val="00FE3223"/>
    <w:rsid w:val="00FE32C4"/>
    <w:rsid w:val="00FE333C"/>
    <w:rsid w:val="00FE3561"/>
    <w:rsid w:val="00FE3766"/>
    <w:rsid w:val="00FE3900"/>
    <w:rsid w:val="00FE3B1C"/>
    <w:rsid w:val="00FE3D52"/>
    <w:rsid w:val="00FE402F"/>
    <w:rsid w:val="00FE4159"/>
    <w:rsid w:val="00FE41A1"/>
    <w:rsid w:val="00FE43DA"/>
    <w:rsid w:val="00FE44C5"/>
    <w:rsid w:val="00FE4992"/>
    <w:rsid w:val="00FE49C0"/>
    <w:rsid w:val="00FE49C2"/>
    <w:rsid w:val="00FE4B5C"/>
    <w:rsid w:val="00FE4E08"/>
    <w:rsid w:val="00FE5030"/>
    <w:rsid w:val="00FE5119"/>
    <w:rsid w:val="00FE52D8"/>
    <w:rsid w:val="00FE52F6"/>
    <w:rsid w:val="00FE5509"/>
    <w:rsid w:val="00FE5841"/>
    <w:rsid w:val="00FE62B1"/>
    <w:rsid w:val="00FE6395"/>
    <w:rsid w:val="00FE63B5"/>
    <w:rsid w:val="00FE6621"/>
    <w:rsid w:val="00FE6649"/>
    <w:rsid w:val="00FE66FB"/>
    <w:rsid w:val="00FE6B1D"/>
    <w:rsid w:val="00FE6D13"/>
    <w:rsid w:val="00FE71AF"/>
    <w:rsid w:val="00FE7391"/>
    <w:rsid w:val="00FE745D"/>
    <w:rsid w:val="00FE76BC"/>
    <w:rsid w:val="00FE7875"/>
    <w:rsid w:val="00FE7910"/>
    <w:rsid w:val="00FE7CB0"/>
    <w:rsid w:val="00FF01D1"/>
    <w:rsid w:val="00FF057A"/>
    <w:rsid w:val="00FF05E2"/>
    <w:rsid w:val="00FF0896"/>
    <w:rsid w:val="00FF0923"/>
    <w:rsid w:val="00FF0A83"/>
    <w:rsid w:val="00FF0CCB"/>
    <w:rsid w:val="00FF120A"/>
    <w:rsid w:val="00FF1540"/>
    <w:rsid w:val="00FF17CC"/>
    <w:rsid w:val="00FF1BF9"/>
    <w:rsid w:val="00FF1D31"/>
    <w:rsid w:val="00FF1D8B"/>
    <w:rsid w:val="00FF2159"/>
    <w:rsid w:val="00FF22A1"/>
    <w:rsid w:val="00FF2352"/>
    <w:rsid w:val="00FF2556"/>
    <w:rsid w:val="00FF26E6"/>
    <w:rsid w:val="00FF26F2"/>
    <w:rsid w:val="00FF2777"/>
    <w:rsid w:val="00FF2920"/>
    <w:rsid w:val="00FF29D1"/>
    <w:rsid w:val="00FF2BA8"/>
    <w:rsid w:val="00FF2C22"/>
    <w:rsid w:val="00FF2E34"/>
    <w:rsid w:val="00FF336D"/>
    <w:rsid w:val="00FF3428"/>
    <w:rsid w:val="00FF3539"/>
    <w:rsid w:val="00FF383D"/>
    <w:rsid w:val="00FF384F"/>
    <w:rsid w:val="00FF39EB"/>
    <w:rsid w:val="00FF3AFB"/>
    <w:rsid w:val="00FF3C37"/>
    <w:rsid w:val="00FF4259"/>
    <w:rsid w:val="00FF44DC"/>
    <w:rsid w:val="00FF4775"/>
    <w:rsid w:val="00FF48C4"/>
    <w:rsid w:val="00FF4B37"/>
    <w:rsid w:val="00FF4BCD"/>
    <w:rsid w:val="00FF4CAE"/>
    <w:rsid w:val="00FF4D03"/>
    <w:rsid w:val="00FF4EB6"/>
    <w:rsid w:val="00FF4F50"/>
    <w:rsid w:val="00FF4FDD"/>
    <w:rsid w:val="00FF5023"/>
    <w:rsid w:val="00FF55A7"/>
    <w:rsid w:val="00FF5862"/>
    <w:rsid w:val="00FF5A93"/>
    <w:rsid w:val="00FF5B05"/>
    <w:rsid w:val="00FF5B58"/>
    <w:rsid w:val="00FF5C56"/>
    <w:rsid w:val="00FF5D42"/>
    <w:rsid w:val="00FF5E52"/>
    <w:rsid w:val="00FF618E"/>
    <w:rsid w:val="00FF621E"/>
    <w:rsid w:val="00FF6384"/>
    <w:rsid w:val="00FF6729"/>
    <w:rsid w:val="00FF67CA"/>
    <w:rsid w:val="00FF6938"/>
    <w:rsid w:val="00FF6BCA"/>
    <w:rsid w:val="00FF6C7C"/>
    <w:rsid w:val="00FF6E60"/>
    <w:rsid w:val="00FF7072"/>
    <w:rsid w:val="00FF716A"/>
    <w:rsid w:val="00FF7182"/>
    <w:rsid w:val="00FF71CC"/>
    <w:rsid w:val="00FF73E4"/>
    <w:rsid w:val="00FF748F"/>
    <w:rsid w:val="00FF755B"/>
    <w:rsid w:val="00FF7791"/>
    <w:rsid w:val="00FF786C"/>
    <w:rsid w:val="00FF78C1"/>
    <w:rsid w:val="00FF7B11"/>
    <w:rsid w:val="00FF7B7D"/>
    <w:rsid w:val="00FF7CFE"/>
    <w:rsid w:val="00FF7DF0"/>
    <w:rsid w:val="00FF7E4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CF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04BB1"/>
  </w:style>
  <w:style w:type="paragraph" w:styleId="Heading1">
    <w:name w:val="heading 1"/>
    <w:basedOn w:val="Normal"/>
    <w:next w:val="Normal"/>
    <w:link w:val="Heading1Char"/>
    <w:qFormat/>
    <w:rsid w:val="00004BB1"/>
    <w:pPr>
      <w:keepNext/>
      <w:outlineLvl w:val="0"/>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TDisplayEquation">
    <w:name w:val="MTDisplayEquation"/>
    <w:basedOn w:val="Normal"/>
    <w:next w:val="Normal"/>
    <w:rsid w:val="00004BB1"/>
    <w:pPr>
      <w:tabs>
        <w:tab w:val="center" w:pos="4320"/>
        <w:tab w:val="right" w:pos="8640"/>
      </w:tabs>
    </w:pPr>
  </w:style>
  <w:style w:type="paragraph" w:customStyle="1" w:styleId="StyleCentered">
    <w:name w:val="Style Centered"/>
    <w:basedOn w:val="Normal"/>
    <w:rsid w:val="00004BB1"/>
    <w:pPr>
      <w:jc w:val="center"/>
    </w:pPr>
  </w:style>
  <w:style w:type="character" w:customStyle="1" w:styleId="BalloonTextChar">
    <w:name w:val="Balloon Text Char"/>
    <w:semiHidden/>
    <w:rsid w:val="00004BB1"/>
    <w:rPr>
      <w:rFonts w:ascii="Tahoma" w:hAnsi="Tahoma" w:cs="Tahoma"/>
      <w:sz w:val="16"/>
      <w:szCs w:val="16"/>
    </w:rPr>
  </w:style>
  <w:style w:type="character" w:customStyle="1" w:styleId="HeaderChar">
    <w:name w:val="Header Char"/>
    <w:rsid w:val="00004BB1"/>
    <w:rPr>
      <w:sz w:val="24"/>
    </w:rPr>
  </w:style>
  <w:style w:type="paragraph" w:customStyle="1" w:styleId="NumberedList">
    <w:name w:val="Numbered List"/>
    <w:basedOn w:val="Normal"/>
    <w:link w:val="NumberedListChar"/>
    <w:rsid w:val="00004BB1"/>
    <w:pPr>
      <w:widowControl w:val="0"/>
      <w:tabs>
        <w:tab w:val="decimal" w:pos="360"/>
        <w:tab w:val="left" w:pos="480"/>
      </w:tabs>
      <w:spacing w:line="360" w:lineRule="auto"/>
      <w:ind w:left="475" w:hanging="475"/>
    </w:pPr>
    <w:rPr>
      <w:rFonts w:ascii="Times" w:eastAsia="Times New Roman" w:hAnsi="Times"/>
    </w:rPr>
  </w:style>
  <w:style w:type="character" w:customStyle="1" w:styleId="NumberedListChar">
    <w:name w:val="Numbered List Char"/>
    <w:link w:val="NumberedList"/>
    <w:rsid w:val="00004BB1"/>
    <w:rPr>
      <w:rFonts w:ascii="Times" w:eastAsia="Times New Roman" w:hAnsi="Times" w:cs="Times New Roman"/>
      <w:sz w:val="20"/>
      <w:szCs w:val="20"/>
    </w:rPr>
  </w:style>
  <w:style w:type="character" w:customStyle="1" w:styleId="Heading1Char">
    <w:name w:val="Heading 1 Char"/>
    <w:basedOn w:val="DefaultParagraphFont"/>
    <w:link w:val="Heading1"/>
    <w:rsid w:val="00004BB1"/>
    <w:rPr>
      <w:rFonts w:ascii="Times New Roman" w:eastAsia="PMingLiU" w:hAnsi="Times New Roman" w:cs="Times New Roman"/>
      <w:b/>
      <w:bCs/>
      <w:sz w:val="28"/>
      <w:szCs w:val="20"/>
      <w:lang w:eastAsia="zh-TW"/>
    </w:rPr>
  </w:style>
  <w:style w:type="paragraph" w:styleId="CommentText">
    <w:name w:val="annotation text"/>
    <w:basedOn w:val="Normal"/>
    <w:link w:val="CommentTextChar"/>
    <w:rsid w:val="00004BB1"/>
  </w:style>
  <w:style w:type="character" w:customStyle="1" w:styleId="CommentTextChar">
    <w:name w:val="Comment Text Char"/>
    <w:link w:val="CommentText"/>
    <w:rsid w:val="00004BB1"/>
    <w:rPr>
      <w:rFonts w:ascii="Times New Roman" w:eastAsia="PMingLiU" w:hAnsi="Times New Roman" w:cs="Times New Roman"/>
      <w:sz w:val="20"/>
      <w:szCs w:val="20"/>
      <w:lang w:eastAsia="zh-TW"/>
    </w:rPr>
  </w:style>
  <w:style w:type="paragraph" w:styleId="Header">
    <w:name w:val="header"/>
    <w:basedOn w:val="Normal"/>
    <w:link w:val="HeaderChar1"/>
    <w:rsid w:val="00004BB1"/>
    <w:pPr>
      <w:tabs>
        <w:tab w:val="center" w:pos="4320"/>
        <w:tab w:val="right" w:pos="8640"/>
      </w:tabs>
    </w:pPr>
  </w:style>
  <w:style w:type="character" w:customStyle="1" w:styleId="HeaderChar1">
    <w:name w:val="Header Char1"/>
    <w:basedOn w:val="DefaultParagraphFont"/>
    <w:link w:val="Header"/>
    <w:rsid w:val="00004BB1"/>
    <w:rPr>
      <w:rFonts w:ascii="Times New Roman" w:eastAsia="PMingLiU" w:hAnsi="Times New Roman" w:cs="Times New Roman"/>
      <w:sz w:val="24"/>
      <w:szCs w:val="20"/>
      <w:lang w:eastAsia="zh-TW"/>
    </w:rPr>
  </w:style>
  <w:style w:type="paragraph" w:styleId="Footer">
    <w:name w:val="footer"/>
    <w:basedOn w:val="Normal"/>
    <w:link w:val="FooterChar"/>
    <w:rsid w:val="00004BB1"/>
    <w:pPr>
      <w:tabs>
        <w:tab w:val="center" w:pos="4320"/>
        <w:tab w:val="right" w:pos="8640"/>
      </w:tabs>
    </w:pPr>
  </w:style>
  <w:style w:type="character" w:customStyle="1" w:styleId="FooterChar">
    <w:name w:val="Footer Char"/>
    <w:basedOn w:val="DefaultParagraphFont"/>
    <w:link w:val="Footer"/>
    <w:rsid w:val="00004BB1"/>
    <w:rPr>
      <w:rFonts w:ascii="Times New Roman" w:eastAsia="PMingLiU" w:hAnsi="Times New Roman" w:cs="Times New Roman"/>
      <w:sz w:val="24"/>
      <w:szCs w:val="20"/>
      <w:lang w:eastAsia="zh-TW"/>
    </w:rPr>
  </w:style>
  <w:style w:type="character" w:styleId="CommentReference">
    <w:name w:val="annotation reference"/>
    <w:rsid w:val="00004BB1"/>
    <w:rPr>
      <w:sz w:val="16"/>
      <w:szCs w:val="16"/>
    </w:rPr>
  </w:style>
  <w:style w:type="character" w:styleId="PageNumber">
    <w:name w:val="page number"/>
    <w:basedOn w:val="DefaultParagraphFont"/>
    <w:rsid w:val="00004BB1"/>
  </w:style>
  <w:style w:type="paragraph" w:styleId="Title">
    <w:name w:val="Title"/>
    <w:basedOn w:val="Normal"/>
    <w:link w:val="TitleChar"/>
    <w:qFormat/>
    <w:rsid w:val="00004BB1"/>
    <w:pPr>
      <w:jc w:val="center"/>
    </w:pPr>
    <w:rPr>
      <w:b/>
    </w:rPr>
  </w:style>
  <w:style w:type="character" w:customStyle="1" w:styleId="TitleChar">
    <w:name w:val="Title Char"/>
    <w:basedOn w:val="DefaultParagraphFont"/>
    <w:link w:val="Title"/>
    <w:rsid w:val="00004BB1"/>
    <w:rPr>
      <w:rFonts w:ascii="Times New Roman" w:eastAsia="PMingLiU" w:hAnsi="Times New Roman" w:cs="Times New Roman"/>
      <w:b/>
      <w:sz w:val="24"/>
      <w:szCs w:val="20"/>
      <w:lang w:eastAsia="zh-TW"/>
    </w:rPr>
  </w:style>
  <w:style w:type="paragraph" w:styleId="BodyText">
    <w:name w:val="Body Text"/>
    <w:basedOn w:val="Normal"/>
    <w:link w:val="BodyTextChar"/>
    <w:rsid w:val="00004BB1"/>
    <w:rPr>
      <w:rFonts w:eastAsia="Times New Roman"/>
    </w:rPr>
  </w:style>
  <w:style w:type="character" w:customStyle="1" w:styleId="BodyTextChar">
    <w:name w:val="Body Text Char"/>
    <w:basedOn w:val="DefaultParagraphFont"/>
    <w:link w:val="BodyText"/>
    <w:rsid w:val="00004BB1"/>
    <w:rPr>
      <w:rFonts w:ascii="Times New Roman" w:eastAsia="Times New Roman" w:hAnsi="Times New Roman" w:cs="Times New Roman"/>
      <w:sz w:val="24"/>
      <w:szCs w:val="20"/>
    </w:rPr>
  </w:style>
  <w:style w:type="paragraph" w:styleId="PlainText">
    <w:name w:val="Plain Text"/>
    <w:basedOn w:val="Normal"/>
    <w:link w:val="PlainTextChar"/>
    <w:rsid w:val="00004BB1"/>
    <w:rPr>
      <w:rFonts w:ascii="Courier New" w:eastAsia="Times New Roman" w:hAnsi="Courier New"/>
    </w:rPr>
  </w:style>
  <w:style w:type="character" w:customStyle="1" w:styleId="PlainTextChar">
    <w:name w:val="Plain Text Char"/>
    <w:basedOn w:val="DefaultParagraphFont"/>
    <w:link w:val="PlainText"/>
    <w:rsid w:val="00004BB1"/>
    <w:rPr>
      <w:rFonts w:ascii="Courier New" w:eastAsia="Times New Roman" w:hAnsi="Courier New" w:cs="Times New Roman"/>
      <w:sz w:val="20"/>
      <w:szCs w:val="20"/>
    </w:rPr>
  </w:style>
  <w:style w:type="paragraph" w:styleId="NormalWeb">
    <w:name w:val="Normal (Web)"/>
    <w:basedOn w:val="Normal"/>
    <w:rsid w:val="00004BB1"/>
    <w:rPr>
      <w:szCs w:val="24"/>
    </w:rPr>
  </w:style>
  <w:style w:type="paragraph" w:styleId="CommentSubject">
    <w:name w:val="annotation subject"/>
    <w:basedOn w:val="CommentText"/>
    <w:next w:val="CommentText"/>
    <w:link w:val="CommentSubjectChar"/>
    <w:rsid w:val="00004BB1"/>
    <w:rPr>
      <w:b/>
      <w:bCs/>
    </w:rPr>
  </w:style>
  <w:style w:type="character" w:customStyle="1" w:styleId="CommentSubjectChar">
    <w:name w:val="Comment Subject Char"/>
    <w:link w:val="CommentSubject"/>
    <w:rsid w:val="00004BB1"/>
    <w:rPr>
      <w:rFonts w:ascii="Times New Roman" w:eastAsia="PMingLiU" w:hAnsi="Times New Roman" w:cs="Times New Roman"/>
      <w:b/>
      <w:bCs/>
      <w:sz w:val="20"/>
      <w:szCs w:val="20"/>
      <w:lang w:eastAsia="zh-TW"/>
    </w:rPr>
  </w:style>
  <w:style w:type="paragraph" w:styleId="BalloonText">
    <w:name w:val="Balloon Text"/>
    <w:basedOn w:val="Normal"/>
    <w:link w:val="BalloonTextChar1"/>
    <w:semiHidden/>
    <w:unhideWhenUsed/>
    <w:rsid w:val="00004BB1"/>
    <w:rPr>
      <w:rFonts w:ascii="Tahoma" w:hAnsi="Tahoma" w:cs="Tahoma"/>
      <w:sz w:val="16"/>
      <w:szCs w:val="16"/>
    </w:rPr>
  </w:style>
  <w:style w:type="character" w:customStyle="1" w:styleId="BalloonTextChar1">
    <w:name w:val="Balloon Text Char1"/>
    <w:basedOn w:val="DefaultParagraphFont"/>
    <w:link w:val="BalloonText"/>
    <w:semiHidden/>
    <w:rsid w:val="00004BB1"/>
    <w:rPr>
      <w:rFonts w:ascii="Tahoma" w:eastAsia="PMingLiU" w:hAnsi="Tahoma" w:cs="Tahoma"/>
      <w:sz w:val="16"/>
      <w:szCs w:val="16"/>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4956</Words>
  <Characters>28251</Characters>
  <Application>Microsoft Office Word</Application>
  <DocSecurity>0</DocSecurity>
  <Lines>235</Lines>
  <Paragraphs>66</Paragraphs>
  <ScaleCrop>false</ScaleCrop>
  <Company/>
  <LinksUpToDate>false</LinksUpToDate>
  <CharactersWithSpaces>33141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2018-09-12T07:46:00Z</dcterms:created>
  <dcterms:modified xsi:type="dcterms:W3CDTF">2018-09-12T07:47:00Z</dcterms:modified>
</cp:coreProperties>
</file>