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C687F" w14:textId="77777777" w:rsidR="00EA2914" w:rsidRDefault="00DD55F3" w:rsidP="00225ABF">
      <w:pPr>
        <w:pStyle w:val="Heading1"/>
        <w:bidi w:val="0"/>
        <w:jc w:val="center"/>
        <w:rPr>
          <w:rFonts w:asciiTheme="majorBidi" w:hAnsiTheme="majorBidi"/>
        </w:rPr>
      </w:pPr>
      <w:bookmarkStart w:id="0" w:name="_GoBack"/>
      <w:bookmarkEnd w:id="0"/>
      <w:r w:rsidRPr="00EC00BF">
        <w:rPr>
          <w:rFonts w:asciiTheme="majorBidi" w:hAnsiTheme="majorBidi"/>
        </w:rPr>
        <w:t xml:space="preserve">Fiction, </w:t>
      </w:r>
      <w:r w:rsidR="006158F9" w:rsidRPr="00EC00BF">
        <w:rPr>
          <w:rFonts w:asciiTheme="majorBidi" w:hAnsiTheme="majorBidi"/>
        </w:rPr>
        <w:t xml:space="preserve">Dialogue, </w:t>
      </w:r>
      <w:r w:rsidR="00D947CA" w:rsidRPr="00EC00BF">
        <w:rPr>
          <w:rFonts w:asciiTheme="majorBidi" w:hAnsiTheme="majorBidi"/>
        </w:rPr>
        <w:t>Otherness</w:t>
      </w:r>
      <w:r w:rsidR="006158F9" w:rsidRPr="00EC00BF">
        <w:rPr>
          <w:rFonts w:asciiTheme="majorBidi" w:hAnsiTheme="majorBidi"/>
        </w:rPr>
        <w:t xml:space="preserve">: </w:t>
      </w:r>
      <w:r w:rsidR="00D947CA" w:rsidRPr="00EC00BF">
        <w:rPr>
          <w:rFonts w:asciiTheme="majorBidi" w:hAnsiTheme="majorBidi"/>
        </w:rPr>
        <w:t>Self Criticism and</w:t>
      </w:r>
      <w:r w:rsidRPr="00EC00BF">
        <w:rPr>
          <w:rFonts w:asciiTheme="majorBidi" w:hAnsiTheme="majorBidi"/>
        </w:rPr>
        <w:t xml:space="preserve"> </w:t>
      </w:r>
      <w:r w:rsidR="00D947CA" w:rsidRPr="00EC00BF">
        <w:rPr>
          <w:rFonts w:asciiTheme="majorBidi" w:hAnsiTheme="majorBidi"/>
        </w:rPr>
        <w:t>Rabbinic Anecdotes</w:t>
      </w:r>
    </w:p>
    <w:p w14:paraId="0C51929A" w14:textId="77777777" w:rsidR="00EC00BF" w:rsidRPr="00EC00BF" w:rsidRDefault="00EC00BF" w:rsidP="00225ABF">
      <w:pPr>
        <w:bidi w:val="0"/>
        <w:jc w:val="center"/>
        <w:rPr>
          <w:rFonts w:asciiTheme="majorBidi" w:hAnsiTheme="majorBidi" w:cstheme="majorBidi"/>
        </w:rPr>
      </w:pPr>
      <w:r w:rsidRPr="00EC00BF">
        <w:rPr>
          <w:rFonts w:asciiTheme="majorBidi" w:hAnsiTheme="majorBidi" w:cstheme="majorBidi"/>
        </w:rPr>
        <w:t>Ishay Rosen-Zvi</w:t>
      </w:r>
    </w:p>
    <w:p w14:paraId="3071D5D8" w14:textId="77777777" w:rsidR="005F7C62" w:rsidRDefault="005F7C62" w:rsidP="00225ABF">
      <w:pPr>
        <w:bidi w:val="0"/>
        <w:jc w:val="both"/>
        <w:rPr>
          <w:rFonts w:asciiTheme="majorBidi" w:hAnsiTheme="majorBidi" w:cstheme="majorBidi"/>
        </w:rPr>
      </w:pPr>
    </w:p>
    <w:p w14:paraId="1A258647" w14:textId="3D805D55" w:rsidR="007365E0" w:rsidRPr="00EC00BF" w:rsidRDefault="00A627D5" w:rsidP="00225ABF">
      <w:pPr>
        <w:bidi w:val="0"/>
        <w:jc w:val="both"/>
        <w:rPr>
          <w:rFonts w:asciiTheme="majorBidi" w:hAnsiTheme="majorBidi" w:cstheme="majorBidi"/>
        </w:rPr>
      </w:pPr>
      <w:r>
        <w:rPr>
          <w:rFonts w:asciiTheme="majorBidi" w:hAnsiTheme="majorBidi" w:cstheme="majorBidi"/>
        </w:rPr>
        <w:t xml:space="preserve">In this essay, I return to a </w:t>
      </w:r>
      <w:r w:rsidR="006158F9" w:rsidRPr="00AF5C30">
        <w:rPr>
          <w:rFonts w:asciiTheme="majorBidi" w:hAnsiTheme="majorBidi" w:cstheme="majorBidi"/>
        </w:rPr>
        <w:t xml:space="preserve">subject discussed </w:t>
      </w:r>
      <w:r w:rsidR="003D20D3" w:rsidRPr="00AF5C30">
        <w:rPr>
          <w:rFonts w:asciiTheme="majorBidi" w:hAnsiTheme="majorBidi" w:cstheme="majorBidi"/>
        </w:rPr>
        <w:t>extensively</w:t>
      </w:r>
      <w:r w:rsidR="006158F9" w:rsidRPr="00AF5C30">
        <w:rPr>
          <w:rFonts w:asciiTheme="majorBidi" w:hAnsiTheme="majorBidi" w:cstheme="majorBidi"/>
        </w:rPr>
        <w:t xml:space="preserve"> in rabbinic scholarship</w:t>
      </w:r>
      <w:r>
        <w:rPr>
          <w:rFonts w:asciiTheme="majorBidi" w:hAnsiTheme="majorBidi" w:cstheme="majorBidi"/>
        </w:rPr>
        <w:t xml:space="preserve">: </w:t>
      </w:r>
      <w:r w:rsidR="00656D1E" w:rsidRPr="00AF5C30">
        <w:rPr>
          <w:rFonts w:asciiTheme="majorBidi" w:hAnsiTheme="majorBidi" w:cstheme="majorBidi"/>
        </w:rPr>
        <w:t xml:space="preserve">the treatment of </w:t>
      </w:r>
      <w:r>
        <w:rPr>
          <w:rFonts w:asciiTheme="majorBidi" w:hAnsiTheme="majorBidi" w:cstheme="majorBidi"/>
        </w:rPr>
        <w:t>Others</w:t>
      </w:r>
      <w:r w:rsidR="00656D1E" w:rsidRPr="00AF5C30">
        <w:rPr>
          <w:rFonts w:asciiTheme="majorBidi" w:hAnsiTheme="majorBidi" w:cstheme="majorBidi"/>
        </w:rPr>
        <w:t xml:space="preserve"> in rabbinic literature</w:t>
      </w:r>
      <w:r w:rsidR="006158F9" w:rsidRPr="00AF5C30">
        <w:rPr>
          <w:rFonts w:asciiTheme="majorBidi" w:hAnsiTheme="majorBidi" w:cstheme="majorBidi"/>
        </w:rPr>
        <w:t>.</w:t>
      </w:r>
      <w:r w:rsidR="005A549D">
        <w:rPr>
          <w:rStyle w:val="FootnoteReference"/>
          <w:rFonts w:asciiTheme="majorBidi" w:hAnsiTheme="majorBidi" w:cstheme="majorBidi"/>
        </w:rPr>
        <w:footnoteReference w:id="1"/>
      </w:r>
      <w:r w:rsidR="005A549D" w:rsidRPr="00AF5C30">
        <w:rPr>
          <w:rFonts w:asciiTheme="majorBidi" w:hAnsiTheme="majorBidi" w:cstheme="majorBidi"/>
        </w:rPr>
        <w:t xml:space="preserve"> </w:t>
      </w:r>
      <w:r w:rsidR="006158F9" w:rsidRPr="00AF5C30">
        <w:rPr>
          <w:rFonts w:asciiTheme="majorBidi" w:hAnsiTheme="majorBidi" w:cstheme="majorBidi"/>
        </w:rPr>
        <w:t xml:space="preserve">This time, however, I </w:t>
      </w:r>
      <w:r w:rsidR="00E758F7" w:rsidRPr="00AF5C30">
        <w:rPr>
          <w:rFonts w:asciiTheme="majorBidi" w:hAnsiTheme="majorBidi" w:cstheme="majorBidi"/>
        </w:rPr>
        <w:t xml:space="preserve">will </w:t>
      </w:r>
      <w:r w:rsidR="003D20D3" w:rsidRPr="00AF5C30">
        <w:rPr>
          <w:rFonts w:asciiTheme="majorBidi" w:hAnsiTheme="majorBidi" w:cstheme="majorBidi"/>
        </w:rPr>
        <w:t xml:space="preserve">not </w:t>
      </w:r>
      <w:r w:rsidR="00EF00BF" w:rsidRPr="00AF5C30">
        <w:rPr>
          <w:rFonts w:asciiTheme="majorBidi" w:hAnsiTheme="majorBidi" w:cstheme="majorBidi"/>
        </w:rPr>
        <w:t>treat</w:t>
      </w:r>
      <w:r w:rsidR="00E758F7" w:rsidRPr="00AF5C30">
        <w:rPr>
          <w:rFonts w:asciiTheme="majorBidi" w:hAnsiTheme="majorBidi" w:cstheme="majorBidi"/>
        </w:rPr>
        <w:t xml:space="preserve"> th</w:t>
      </w:r>
      <w:r w:rsidR="00656D1E" w:rsidRPr="00AF5C30">
        <w:rPr>
          <w:rFonts w:asciiTheme="majorBidi" w:hAnsiTheme="majorBidi" w:cstheme="majorBidi"/>
        </w:rPr>
        <w:t>is</w:t>
      </w:r>
      <w:r w:rsidR="00E758F7" w:rsidRPr="00AF5C30">
        <w:rPr>
          <w:rFonts w:asciiTheme="majorBidi" w:hAnsiTheme="majorBidi" w:cstheme="majorBidi"/>
        </w:rPr>
        <w:t xml:space="preserve"> </w:t>
      </w:r>
      <w:r w:rsidR="00AF5C30" w:rsidRPr="00AF5C30">
        <w:rPr>
          <w:rFonts w:asciiTheme="majorBidi" w:hAnsiTheme="majorBidi" w:cstheme="majorBidi"/>
        </w:rPr>
        <w:t>within the framework of</w:t>
      </w:r>
      <w:r w:rsidR="001710E7" w:rsidRPr="00AF5C30">
        <w:rPr>
          <w:rFonts w:asciiTheme="majorBidi" w:hAnsiTheme="majorBidi" w:cstheme="majorBidi"/>
        </w:rPr>
        <w:t xml:space="preserve"> </w:t>
      </w:r>
      <w:r w:rsidR="007E3F1D" w:rsidRPr="00AF5C30">
        <w:rPr>
          <w:rFonts w:asciiTheme="majorBidi" w:hAnsiTheme="majorBidi" w:cstheme="majorBidi"/>
        </w:rPr>
        <w:t xml:space="preserve">classical </w:t>
      </w:r>
      <w:r w:rsidR="003D20D3" w:rsidRPr="00AF5C30">
        <w:rPr>
          <w:rFonts w:asciiTheme="majorBidi" w:hAnsiTheme="majorBidi" w:cstheme="majorBidi"/>
        </w:rPr>
        <w:t>Talmudic</w:t>
      </w:r>
      <w:r w:rsidR="001710E7" w:rsidRPr="00AF5C30">
        <w:rPr>
          <w:rFonts w:asciiTheme="majorBidi" w:hAnsiTheme="majorBidi" w:cstheme="majorBidi"/>
        </w:rPr>
        <w:t xml:space="preserve"> scholarship</w:t>
      </w:r>
      <w:r w:rsidR="002826E8" w:rsidRPr="00AF5C30">
        <w:rPr>
          <w:rFonts w:asciiTheme="majorBidi" w:hAnsiTheme="majorBidi" w:cstheme="majorBidi"/>
        </w:rPr>
        <w:t>,</w:t>
      </w:r>
      <w:r w:rsidR="001710E7" w:rsidRPr="00AF5C30">
        <w:rPr>
          <w:rFonts w:asciiTheme="majorBidi" w:hAnsiTheme="majorBidi" w:cstheme="majorBidi"/>
        </w:rPr>
        <w:t xml:space="preserve"> but </w:t>
      </w:r>
      <w:r w:rsidR="002826E8" w:rsidRPr="00AF5C30">
        <w:rPr>
          <w:rFonts w:asciiTheme="majorBidi" w:hAnsiTheme="majorBidi" w:cstheme="majorBidi"/>
        </w:rPr>
        <w:t xml:space="preserve">rather </w:t>
      </w:r>
      <w:r>
        <w:rPr>
          <w:rFonts w:asciiTheme="majorBidi" w:hAnsiTheme="majorBidi" w:cstheme="majorBidi"/>
        </w:rPr>
        <w:t xml:space="preserve">by </w:t>
      </w:r>
      <w:r w:rsidR="003D20D3" w:rsidRPr="00AF5C30">
        <w:rPr>
          <w:rFonts w:asciiTheme="majorBidi" w:hAnsiTheme="majorBidi" w:cstheme="majorBidi"/>
        </w:rPr>
        <w:t xml:space="preserve">engaging </w:t>
      </w:r>
      <w:r w:rsidR="00656D1E" w:rsidRPr="00AF5C30">
        <w:rPr>
          <w:rFonts w:asciiTheme="majorBidi" w:hAnsiTheme="majorBidi" w:cstheme="majorBidi"/>
        </w:rPr>
        <w:t>a thesis coming</w:t>
      </w:r>
      <w:r w:rsidR="00E758F7" w:rsidRPr="00AF5C30">
        <w:rPr>
          <w:rFonts w:asciiTheme="majorBidi" w:hAnsiTheme="majorBidi" w:cstheme="majorBidi"/>
        </w:rPr>
        <w:t xml:space="preserve"> from </w:t>
      </w:r>
      <w:r w:rsidR="001710E7" w:rsidRPr="00AF5C30">
        <w:rPr>
          <w:rFonts w:asciiTheme="majorBidi" w:hAnsiTheme="majorBidi" w:cstheme="majorBidi"/>
        </w:rPr>
        <w:t xml:space="preserve">contemporary </w:t>
      </w:r>
      <w:r w:rsidR="00AF5C30" w:rsidRPr="00AF5C30">
        <w:rPr>
          <w:rFonts w:asciiTheme="majorBidi" w:hAnsiTheme="majorBidi" w:cstheme="majorBidi"/>
        </w:rPr>
        <w:t>epistemology</w:t>
      </w:r>
      <w:r w:rsidR="00656D1E" w:rsidRPr="00AF5C30">
        <w:rPr>
          <w:rFonts w:asciiTheme="majorBidi" w:hAnsiTheme="majorBidi" w:cstheme="majorBidi"/>
        </w:rPr>
        <w:t xml:space="preserve">. </w:t>
      </w:r>
      <w:r>
        <w:rPr>
          <w:rFonts w:asciiTheme="majorBidi" w:hAnsiTheme="majorBidi" w:cstheme="majorBidi"/>
        </w:rPr>
        <w:t xml:space="preserve">I will use this </w:t>
      </w:r>
      <w:r w:rsidR="003D20D3" w:rsidRPr="00AF5C30">
        <w:rPr>
          <w:rFonts w:asciiTheme="majorBidi" w:hAnsiTheme="majorBidi" w:cstheme="majorBidi"/>
        </w:rPr>
        <w:t xml:space="preserve">theory </w:t>
      </w:r>
      <w:r w:rsidR="009B0D12">
        <w:rPr>
          <w:rFonts w:asciiTheme="majorBidi" w:hAnsiTheme="majorBidi" w:cstheme="majorBidi"/>
        </w:rPr>
        <w:t xml:space="preserve">as </w:t>
      </w:r>
      <w:r w:rsidR="003D20D3" w:rsidRPr="00AF5C30">
        <w:rPr>
          <w:rFonts w:asciiTheme="majorBidi" w:hAnsiTheme="majorBidi" w:cstheme="majorBidi"/>
        </w:rPr>
        <w:t>an exegetical tool</w:t>
      </w:r>
      <w:r>
        <w:rPr>
          <w:rFonts w:asciiTheme="majorBidi" w:hAnsiTheme="majorBidi" w:cstheme="majorBidi"/>
        </w:rPr>
        <w:t>, while at the same time examining it through the lens of the Talmudic material</w:t>
      </w:r>
      <w:r w:rsidR="00712C17">
        <w:rPr>
          <w:rFonts w:asciiTheme="majorBidi" w:hAnsiTheme="majorBidi" w:cstheme="majorBidi"/>
        </w:rPr>
        <w:t>.</w:t>
      </w:r>
      <w:r w:rsidR="00A22F3A" w:rsidRPr="00AF5C30">
        <w:rPr>
          <w:rStyle w:val="FootnoteReference"/>
          <w:rFonts w:asciiTheme="majorBidi" w:hAnsiTheme="majorBidi" w:cstheme="majorBidi"/>
          <w:rtl/>
        </w:rPr>
        <w:footnoteReference w:id="2"/>
      </w:r>
      <w:r w:rsidR="00E758F7" w:rsidRPr="00EC00BF">
        <w:rPr>
          <w:rFonts w:asciiTheme="majorBidi" w:hAnsiTheme="majorBidi" w:cstheme="majorBidi"/>
        </w:rPr>
        <w:t xml:space="preserve"> </w:t>
      </w:r>
    </w:p>
    <w:p w14:paraId="2C9D1E39" w14:textId="498A1001" w:rsidR="006632A3" w:rsidRPr="00EC00BF" w:rsidRDefault="001116FA" w:rsidP="009A6B85">
      <w:pPr>
        <w:bidi w:val="0"/>
        <w:jc w:val="both"/>
        <w:rPr>
          <w:rFonts w:asciiTheme="majorBidi" w:hAnsiTheme="majorBidi" w:cstheme="majorBidi"/>
          <w:highlight w:val="magenta"/>
        </w:rPr>
      </w:pPr>
      <w:r>
        <w:rPr>
          <w:rFonts w:asciiTheme="majorBidi" w:hAnsiTheme="majorBidi" w:cstheme="majorBidi"/>
        </w:rPr>
        <w:t>In their book</w:t>
      </w:r>
      <w:r w:rsidR="00711477">
        <w:rPr>
          <w:rFonts w:asciiTheme="majorBidi" w:hAnsiTheme="majorBidi" w:cstheme="majorBidi"/>
        </w:rPr>
        <w:t xml:space="preserve"> </w:t>
      </w:r>
      <w:r w:rsidR="00711477" w:rsidRPr="00711477">
        <w:rPr>
          <w:rFonts w:asciiTheme="majorBidi" w:hAnsiTheme="majorBidi" w:cstheme="majorBidi"/>
          <w:i/>
          <w:iCs/>
        </w:rPr>
        <w:t>The View From Within</w:t>
      </w:r>
      <w:r w:rsidR="00711477">
        <w:rPr>
          <w:rFonts w:asciiTheme="majorBidi" w:hAnsiTheme="majorBidi" w:cstheme="majorBidi"/>
        </w:rPr>
        <w:t xml:space="preserve"> (</w:t>
      </w:r>
      <w:r w:rsidR="00711477" w:rsidRPr="00711477">
        <w:rPr>
          <w:rFonts w:asciiTheme="majorBidi" w:hAnsiTheme="majorBidi" w:cstheme="majorBidi"/>
        </w:rPr>
        <w:t>Notre Dame, 2011</w:t>
      </w:r>
      <w:r w:rsidR="00711477">
        <w:rPr>
          <w:rFonts w:asciiTheme="majorBidi" w:hAnsiTheme="majorBidi" w:cstheme="majorBidi"/>
        </w:rPr>
        <w:t>)</w:t>
      </w:r>
      <w:r>
        <w:rPr>
          <w:rFonts w:asciiTheme="majorBidi" w:hAnsiTheme="majorBidi" w:cstheme="majorBidi"/>
        </w:rPr>
        <w:t xml:space="preserve">, </w:t>
      </w:r>
      <w:r w:rsidR="00E758F7" w:rsidRPr="00EC00BF">
        <w:rPr>
          <w:rFonts w:asciiTheme="majorBidi" w:hAnsiTheme="majorBidi" w:cstheme="majorBidi"/>
        </w:rPr>
        <w:t>Fisch and Benbaji</w:t>
      </w:r>
      <w:r w:rsidR="00A627D5">
        <w:rPr>
          <w:rFonts w:asciiTheme="majorBidi" w:hAnsiTheme="majorBidi" w:cstheme="majorBidi"/>
        </w:rPr>
        <w:t xml:space="preserve"> present an </w:t>
      </w:r>
      <w:r w:rsidR="00327A21" w:rsidRPr="00EC00BF">
        <w:rPr>
          <w:rFonts w:asciiTheme="majorBidi" w:hAnsiTheme="majorBidi" w:cstheme="majorBidi"/>
        </w:rPr>
        <w:t>insistent</w:t>
      </w:r>
      <w:r w:rsidR="00A627D5">
        <w:rPr>
          <w:rFonts w:asciiTheme="majorBidi" w:hAnsiTheme="majorBidi" w:cstheme="majorBidi"/>
        </w:rPr>
        <w:t xml:space="preserve"> and</w:t>
      </w:r>
      <w:r w:rsidR="00A627D5" w:rsidRPr="00EC00BF">
        <w:rPr>
          <w:rFonts w:asciiTheme="majorBidi" w:hAnsiTheme="majorBidi" w:cstheme="majorBidi"/>
        </w:rPr>
        <w:t xml:space="preserve"> </w:t>
      </w:r>
      <w:r w:rsidR="00254BB3" w:rsidRPr="00EC00BF">
        <w:rPr>
          <w:rFonts w:asciiTheme="majorBidi" w:hAnsiTheme="majorBidi" w:cstheme="majorBidi"/>
        </w:rPr>
        <w:t xml:space="preserve">courageous quest for </w:t>
      </w:r>
      <w:r>
        <w:rPr>
          <w:rFonts w:asciiTheme="majorBidi" w:hAnsiTheme="majorBidi" w:cstheme="majorBidi"/>
        </w:rPr>
        <w:t xml:space="preserve">the various possibilities for </w:t>
      </w:r>
      <w:r w:rsidR="00254BB3" w:rsidRPr="00EC00BF">
        <w:rPr>
          <w:rFonts w:asciiTheme="majorBidi" w:hAnsiTheme="majorBidi" w:cstheme="majorBidi"/>
        </w:rPr>
        <w:t>transformations of normative commitments</w:t>
      </w:r>
      <w:r w:rsidR="00417F73" w:rsidRPr="00EC00BF">
        <w:rPr>
          <w:rFonts w:asciiTheme="majorBidi" w:hAnsiTheme="majorBidi" w:cstheme="majorBidi"/>
        </w:rPr>
        <w:t xml:space="preserve">. </w:t>
      </w:r>
      <w:r w:rsidR="00254BB3" w:rsidRPr="00EC00BF">
        <w:rPr>
          <w:rFonts w:asciiTheme="majorBidi" w:hAnsiTheme="majorBidi" w:cstheme="majorBidi"/>
        </w:rPr>
        <w:t xml:space="preserve">The authors are determined to overcome the </w:t>
      </w:r>
      <w:r w:rsidR="007E3F1D" w:rsidRPr="00EC00BF">
        <w:rPr>
          <w:rFonts w:asciiTheme="majorBidi" w:hAnsiTheme="majorBidi" w:cstheme="majorBidi"/>
        </w:rPr>
        <w:t xml:space="preserve">subjectivism, even </w:t>
      </w:r>
      <w:r w:rsidR="00254BB3" w:rsidRPr="00EC00BF">
        <w:rPr>
          <w:rFonts w:asciiTheme="majorBidi" w:hAnsiTheme="majorBidi" w:cstheme="majorBidi"/>
        </w:rPr>
        <w:t>solipsism</w:t>
      </w:r>
      <w:r w:rsidR="00327A21" w:rsidRPr="00EC00BF">
        <w:rPr>
          <w:rFonts w:asciiTheme="majorBidi" w:hAnsiTheme="majorBidi" w:cstheme="majorBidi"/>
        </w:rPr>
        <w:t>,</w:t>
      </w:r>
      <w:r w:rsidR="00254BB3" w:rsidRPr="00EC00BF">
        <w:rPr>
          <w:rFonts w:asciiTheme="majorBidi" w:hAnsiTheme="majorBidi" w:cstheme="majorBidi"/>
        </w:rPr>
        <w:t xml:space="preserve"> </w:t>
      </w:r>
      <w:r>
        <w:rPr>
          <w:rFonts w:asciiTheme="majorBidi" w:hAnsiTheme="majorBidi" w:cstheme="majorBidi"/>
        </w:rPr>
        <w:t xml:space="preserve">apparent in </w:t>
      </w:r>
      <w:r w:rsidR="00254BB3" w:rsidRPr="00EC00BF">
        <w:rPr>
          <w:rFonts w:asciiTheme="majorBidi" w:hAnsiTheme="majorBidi" w:cstheme="majorBidi"/>
        </w:rPr>
        <w:t xml:space="preserve">certain recent philosophical positions (Harry </w:t>
      </w:r>
      <w:r w:rsidR="009B511C" w:rsidRPr="00EC00BF">
        <w:rPr>
          <w:rFonts w:asciiTheme="majorBidi" w:hAnsiTheme="majorBidi" w:cstheme="majorBidi"/>
        </w:rPr>
        <w:t>Frankf</w:t>
      </w:r>
      <w:r w:rsidR="009B511C">
        <w:rPr>
          <w:rFonts w:asciiTheme="majorBidi" w:hAnsiTheme="majorBidi" w:cstheme="majorBidi"/>
        </w:rPr>
        <w:t>u</w:t>
      </w:r>
      <w:r w:rsidR="009B511C" w:rsidRPr="00EC00BF">
        <w:rPr>
          <w:rFonts w:asciiTheme="majorBidi" w:hAnsiTheme="majorBidi" w:cstheme="majorBidi"/>
        </w:rPr>
        <w:t xml:space="preserve">rt </w:t>
      </w:r>
      <w:r w:rsidR="00254BB3" w:rsidRPr="00EC00BF">
        <w:rPr>
          <w:rFonts w:asciiTheme="majorBidi" w:hAnsiTheme="majorBidi" w:cstheme="majorBidi"/>
        </w:rPr>
        <w:t>for one) and to reconstruct a rationalist worldview</w:t>
      </w:r>
      <w:r>
        <w:rPr>
          <w:rFonts w:asciiTheme="majorBidi" w:hAnsiTheme="majorBidi" w:cstheme="majorBidi"/>
        </w:rPr>
        <w:t>.</w:t>
      </w:r>
      <w:r w:rsidRPr="00EC00BF">
        <w:rPr>
          <w:rFonts w:asciiTheme="majorBidi" w:hAnsiTheme="majorBidi" w:cstheme="majorBidi"/>
        </w:rPr>
        <w:t xml:space="preserve"> </w:t>
      </w:r>
      <w:r>
        <w:rPr>
          <w:rFonts w:asciiTheme="majorBidi" w:hAnsiTheme="majorBidi" w:cstheme="majorBidi"/>
        </w:rPr>
        <w:t xml:space="preserve">They attempt to do this </w:t>
      </w:r>
      <w:r w:rsidR="00254BB3" w:rsidRPr="00EC00BF">
        <w:rPr>
          <w:rFonts w:asciiTheme="majorBidi" w:hAnsiTheme="majorBidi" w:cstheme="majorBidi"/>
        </w:rPr>
        <w:t xml:space="preserve">however </w:t>
      </w:r>
      <w:r>
        <w:rPr>
          <w:rFonts w:asciiTheme="majorBidi" w:hAnsiTheme="majorBidi" w:cstheme="majorBidi"/>
        </w:rPr>
        <w:t xml:space="preserve">without foregoing </w:t>
      </w:r>
      <w:r w:rsidR="00254BB3" w:rsidRPr="00EC00BF">
        <w:rPr>
          <w:rFonts w:asciiTheme="majorBidi" w:hAnsiTheme="majorBidi" w:cstheme="majorBidi"/>
        </w:rPr>
        <w:t>their commitment to epistemological rela</w:t>
      </w:r>
      <w:r w:rsidR="00A87FF2" w:rsidRPr="00EC00BF">
        <w:rPr>
          <w:rFonts w:asciiTheme="majorBidi" w:hAnsiTheme="majorBidi" w:cstheme="majorBidi"/>
        </w:rPr>
        <w:t xml:space="preserve">tivism </w:t>
      </w:r>
      <w:r w:rsidR="0062124A">
        <w:rPr>
          <w:rFonts w:asciiTheme="majorBidi" w:hAnsiTheme="majorBidi" w:cstheme="majorBidi"/>
        </w:rPr>
        <w:t>and without</w:t>
      </w:r>
      <w:r w:rsidR="00327A21" w:rsidRPr="00EC00BF">
        <w:rPr>
          <w:rFonts w:asciiTheme="majorBidi" w:hAnsiTheme="majorBidi" w:cstheme="majorBidi"/>
        </w:rPr>
        <w:t xml:space="preserve"> assuming an</w:t>
      </w:r>
      <w:r w:rsidR="007E3F1D" w:rsidRPr="00EC00BF">
        <w:rPr>
          <w:rFonts w:asciiTheme="majorBidi" w:hAnsiTheme="majorBidi" w:cstheme="majorBidi"/>
        </w:rPr>
        <w:t xml:space="preserve"> </w:t>
      </w:r>
      <w:r w:rsidR="00254BB3" w:rsidRPr="00EC00BF">
        <w:rPr>
          <w:rFonts w:asciiTheme="majorBidi" w:hAnsiTheme="majorBidi" w:cstheme="majorBidi"/>
        </w:rPr>
        <w:t xml:space="preserve">independent normative reality. They achieve </w:t>
      </w:r>
      <w:r w:rsidR="007E3F1D" w:rsidRPr="00EC00BF">
        <w:rPr>
          <w:rFonts w:asciiTheme="majorBidi" w:hAnsiTheme="majorBidi" w:cstheme="majorBidi"/>
        </w:rPr>
        <w:t xml:space="preserve">their </w:t>
      </w:r>
      <w:r>
        <w:rPr>
          <w:rFonts w:asciiTheme="majorBidi" w:hAnsiTheme="majorBidi" w:cstheme="majorBidi"/>
        </w:rPr>
        <w:t xml:space="preserve">dual </w:t>
      </w:r>
      <w:r w:rsidR="00254BB3" w:rsidRPr="00EC00BF">
        <w:rPr>
          <w:rFonts w:asciiTheme="majorBidi" w:hAnsiTheme="majorBidi" w:cstheme="majorBidi"/>
        </w:rPr>
        <w:t>goal w</w:t>
      </w:r>
      <w:r w:rsidR="007E3F1D" w:rsidRPr="00EC00BF">
        <w:rPr>
          <w:rFonts w:asciiTheme="majorBidi" w:hAnsiTheme="majorBidi" w:cstheme="majorBidi"/>
        </w:rPr>
        <w:t xml:space="preserve">ith the help of "the </w:t>
      </w:r>
      <w:r>
        <w:rPr>
          <w:rFonts w:asciiTheme="majorBidi" w:hAnsiTheme="majorBidi" w:cstheme="majorBidi"/>
        </w:rPr>
        <w:t>O</w:t>
      </w:r>
      <w:r w:rsidRPr="00EC00BF">
        <w:rPr>
          <w:rFonts w:asciiTheme="majorBidi" w:hAnsiTheme="majorBidi" w:cstheme="majorBidi"/>
        </w:rPr>
        <w:t>ther</w:t>
      </w:r>
      <w:r w:rsidR="007E3F1D" w:rsidRPr="00EC00BF">
        <w:rPr>
          <w:rFonts w:asciiTheme="majorBidi" w:hAnsiTheme="majorBidi" w:cstheme="majorBidi"/>
        </w:rPr>
        <w:t xml:space="preserve">". </w:t>
      </w:r>
      <w:r>
        <w:rPr>
          <w:rFonts w:asciiTheme="majorBidi" w:hAnsiTheme="majorBidi" w:cstheme="majorBidi"/>
        </w:rPr>
        <w:t>In a nutshell</w:t>
      </w:r>
      <w:r w:rsidR="00396CF6">
        <w:rPr>
          <w:rFonts w:asciiTheme="majorBidi" w:hAnsiTheme="majorBidi" w:cstheme="majorBidi"/>
        </w:rPr>
        <w:t xml:space="preserve">, </w:t>
      </w:r>
      <w:r w:rsidR="007E3F1D" w:rsidRPr="00EC00BF">
        <w:rPr>
          <w:rFonts w:asciiTheme="majorBidi" w:hAnsiTheme="majorBidi" w:cstheme="majorBidi"/>
        </w:rPr>
        <w:t>their argument</w:t>
      </w:r>
      <w:r w:rsidR="005F67F5" w:rsidRPr="00EC00BF">
        <w:rPr>
          <w:rFonts w:asciiTheme="majorBidi" w:hAnsiTheme="majorBidi" w:cstheme="majorBidi"/>
        </w:rPr>
        <w:t xml:space="preserve"> </w:t>
      </w:r>
      <w:r w:rsidR="00254BB3" w:rsidRPr="00EC00BF">
        <w:rPr>
          <w:rFonts w:asciiTheme="majorBidi" w:hAnsiTheme="majorBidi" w:cstheme="majorBidi"/>
        </w:rPr>
        <w:t xml:space="preserve">is </w:t>
      </w:r>
      <w:r w:rsidR="004170F6" w:rsidRPr="00EC00BF">
        <w:rPr>
          <w:rFonts w:asciiTheme="majorBidi" w:hAnsiTheme="majorBidi" w:cstheme="majorBidi"/>
        </w:rPr>
        <w:t>that</w:t>
      </w:r>
      <w:r w:rsidR="00A71976" w:rsidRPr="00EC00BF">
        <w:rPr>
          <w:rFonts w:asciiTheme="majorBidi" w:hAnsiTheme="majorBidi" w:cstheme="majorBidi"/>
        </w:rPr>
        <w:t>,</w:t>
      </w:r>
      <w:r w:rsidR="004170F6" w:rsidRPr="00EC00BF">
        <w:rPr>
          <w:rFonts w:asciiTheme="majorBidi" w:hAnsiTheme="majorBidi" w:cstheme="majorBidi"/>
        </w:rPr>
        <w:t xml:space="preserve"> in</w:t>
      </w:r>
      <w:r w:rsidR="00A71976" w:rsidRPr="00EC00BF">
        <w:rPr>
          <w:rFonts w:asciiTheme="majorBidi" w:hAnsiTheme="majorBidi" w:cstheme="majorBidi"/>
        </w:rPr>
        <w:t xml:space="preserve"> a relativist worldview, </w:t>
      </w:r>
      <w:r w:rsidR="00EC55BD" w:rsidRPr="00EC00BF">
        <w:rPr>
          <w:rFonts w:asciiTheme="majorBidi" w:hAnsiTheme="majorBidi" w:cstheme="majorBidi"/>
        </w:rPr>
        <w:t xml:space="preserve">self-criticism can be achieved </w:t>
      </w:r>
      <w:r w:rsidR="00EC55BD" w:rsidRPr="00EC00BF">
        <w:rPr>
          <w:rFonts w:asciiTheme="majorBidi" w:hAnsiTheme="majorBidi" w:cstheme="majorBidi"/>
          <w:i/>
          <w:iCs/>
        </w:rPr>
        <w:t xml:space="preserve">only </w:t>
      </w:r>
      <w:r w:rsidR="00EC55BD" w:rsidRPr="00EC00BF">
        <w:rPr>
          <w:rFonts w:asciiTheme="majorBidi" w:hAnsiTheme="majorBidi" w:cstheme="majorBidi"/>
        </w:rPr>
        <w:t xml:space="preserve">through </w:t>
      </w:r>
      <w:r w:rsidR="00E758F7" w:rsidRPr="00EC00BF">
        <w:rPr>
          <w:rFonts w:asciiTheme="majorBidi" w:hAnsiTheme="majorBidi" w:cstheme="majorBidi"/>
        </w:rPr>
        <w:t>dialogue</w:t>
      </w:r>
      <w:r w:rsidR="00EC55BD" w:rsidRPr="00EC00BF">
        <w:rPr>
          <w:rFonts w:asciiTheme="majorBidi" w:hAnsiTheme="majorBidi" w:cstheme="majorBidi"/>
        </w:rPr>
        <w:t>s</w:t>
      </w:r>
      <w:r w:rsidR="00E758F7" w:rsidRPr="00EC00BF">
        <w:rPr>
          <w:rFonts w:asciiTheme="majorBidi" w:hAnsiTheme="majorBidi" w:cstheme="majorBidi"/>
        </w:rPr>
        <w:t xml:space="preserve"> with the </w:t>
      </w:r>
      <w:r>
        <w:rPr>
          <w:rFonts w:asciiTheme="majorBidi" w:hAnsiTheme="majorBidi" w:cstheme="majorBidi"/>
        </w:rPr>
        <w:t>O</w:t>
      </w:r>
      <w:r w:rsidRPr="00EC00BF">
        <w:rPr>
          <w:rFonts w:asciiTheme="majorBidi" w:hAnsiTheme="majorBidi" w:cstheme="majorBidi"/>
        </w:rPr>
        <w:t>ther</w:t>
      </w:r>
      <w:r w:rsidR="005F67F5" w:rsidRPr="00EC00BF">
        <w:rPr>
          <w:rFonts w:asciiTheme="majorBidi" w:hAnsiTheme="majorBidi" w:cstheme="majorBidi"/>
        </w:rPr>
        <w:t xml:space="preserve">. </w:t>
      </w:r>
      <w:r>
        <w:rPr>
          <w:rFonts w:asciiTheme="majorBidi" w:hAnsiTheme="majorBidi" w:cstheme="majorBidi"/>
        </w:rPr>
        <w:t xml:space="preserve">Since </w:t>
      </w:r>
      <w:r w:rsidR="00BB0094" w:rsidRPr="00EC00BF">
        <w:rPr>
          <w:rFonts w:asciiTheme="majorBidi" w:hAnsiTheme="majorBidi" w:cstheme="majorBidi"/>
        </w:rPr>
        <w:t>one</w:t>
      </w:r>
      <w:r w:rsidR="005F67F5" w:rsidRPr="00EC00BF">
        <w:rPr>
          <w:rFonts w:asciiTheme="majorBidi" w:hAnsiTheme="majorBidi" w:cstheme="majorBidi"/>
        </w:rPr>
        <w:t xml:space="preserve"> cannot </w:t>
      </w:r>
      <w:r w:rsidR="00BB0094" w:rsidRPr="00EC00BF">
        <w:rPr>
          <w:rFonts w:asciiTheme="majorBidi" w:hAnsiTheme="majorBidi" w:cstheme="majorBidi"/>
        </w:rPr>
        <w:t xml:space="preserve">step outside </w:t>
      </w:r>
      <w:r w:rsidR="00417F73" w:rsidRPr="00EC00BF">
        <w:rPr>
          <w:rFonts w:asciiTheme="majorBidi" w:hAnsiTheme="majorBidi" w:cstheme="majorBidi"/>
        </w:rPr>
        <w:t xml:space="preserve">of </w:t>
      </w:r>
      <w:r w:rsidR="00BB0094" w:rsidRPr="00EC00BF">
        <w:rPr>
          <w:rFonts w:asciiTheme="majorBidi" w:hAnsiTheme="majorBidi" w:cstheme="majorBidi"/>
        </w:rPr>
        <w:t>oneself</w:t>
      </w:r>
      <w:r w:rsidR="00E758F7" w:rsidRPr="00EC00BF">
        <w:rPr>
          <w:rFonts w:asciiTheme="majorBidi" w:hAnsiTheme="majorBidi" w:cstheme="majorBidi"/>
        </w:rPr>
        <w:t xml:space="preserve"> </w:t>
      </w:r>
      <w:r w:rsidR="00EC55BD" w:rsidRPr="00EC00BF">
        <w:rPr>
          <w:rFonts w:asciiTheme="majorBidi" w:hAnsiTheme="majorBidi" w:cstheme="majorBidi"/>
        </w:rPr>
        <w:t>and</w:t>
      </w:r>
      <w:r w:rsidR="00E758F7" w:rsidRPr="00EC00BF">
        <w:rPr>
          <w:rFonts w:asciiTheme="majorBidi" w:hAnsiTheme="majorBidi" w:cstheme="majorBidi"/>
        </w:rPr>
        <w:t xml:space="preserve"> </w:t>
      </w:r>
      <w:r w:rsidR="00BB0094" w:rsidRPr="00EC00BF">
        <w:rPr>
          <w:rFonts w:asciiTheme="majorBidi" w:hAnsiTheme="majorBidi" w:cstheme="majorBidi"/>
        </w:rPr>
        <w:t>adopt an</w:t>
      </w:r>
      <w:r w:rsidR="00E758F7" w:rsidRPr="00EC00BF">
        <w:rPr>
          <w:rFonts w:asciiTheme="majorBidi" w:hAnsiTheme="majorBidi" w:cstheme="majorBidi"/>
        </w:rPr>
        <w:t xml:space="preserve"> </w:t>
      </w:r>
      <w:r w:rsidR="005F67F5" w:rsidRPr="00EC00BF">
        <w:rPr>
          <w:rFonts w:asciiTheme="majorBidi" w:hAnsiTheme="majorBidi" w:cstheme="majorBidi"/>
        </w:rPr>
        <w:t xml:space="preserve">external, </w:t>
      </w:r>
      <w:r w:rsidR="00E758F7" w:rsidRPr="00EC00BF">
        <w:rPr>
          <w:rFonts w:asciiTheme="majorBidi" w:hAnsiTheme="majorBidi" w:cstheme="majorBidi"/>
        </w:rPr>
        <w:t>objecti</w:t>
      </w:r>
      <w:r w:rsidR="005F67F5" w:rsidRPr="00EC00BF">
        <w:rPr>
          <w:rFonts w:asciiTheme="majorBidi" w:hAnsiTheme="majorBidi" w:cstheme="majorBidi"/>
        </w:rPr>
        <w:t>ve point of view, contact with o</w:t>
      </w:r>
      <w:r w:rsidR="00E758F7" w:rsidRPr="00EC00BF">
        <w:rPr>
          <w:rFonts w:asciiTheme="majorBidi" w:hAnsiTheme="majorBidi" w:cstheme="majorBidi"/>
        </w:rPr>
        <w:t>the</w:t>
      </w:r>
      <w:r w:rsidR="005F67F5" w:rsidRPr="00EC00BF">
        <w:rPr>
          <w:rFonts w:asciiTheme="majorBidi" w:hAnsiTheme="majorBidi" w:cstheme="majorBidi"/>
        </w:rPr>
        <w:t>rs</w:t>
      </w:r>
      <w:r w:rsidR="00E758F7" w:rsidRPr="00EC00BF">
        <w:rPr>
          <w:rFonts w:asciiTheme="majorBidi" w:hAnsiTheme="majorBidi" w:cstheme="majorBidi"/>
        </w:rPr>
        <w:t xml:space="preserve"> is critical</w:t>
      </w:r>
      <w:r w:rsidR="00F40FCD" w:rsidRPr="00EC00BF">
        <w:rPr>
          <w:rFonts w:asciiTheme="majorBidi" w:hAnsiTheme="majorBidi" w:cstheme="majorBidi"/>
        </w:rPr>
        <w:t xml:space="preserve">, </w:t>
      </w:r>
      <w:r w:rsidR="00EC55BD" w:rsidRPr="00EC00BF">
        <w:rPr>
          <w:rFonts w:asciiTheme="majorBidi" w:hAnsiTheme="majorBidi" w:cstheme="majorBidi"/>
        </w:rPr>
        <w:t xml:space="preserve">indeed mandatory, </w:t>
      </w:r>
      <w:r>
        <w:rPr>
          <w:rFonts w:asciiTheme="majorBidi" w:hAnsiTheme="majorBidi" w:cstheme="majorBidi"/>
        </w:rPr>
        <w:t>to allow self-criticism, evaluation and change</w:t>
      </w:r>
      <w:r w:rsidR="00E758F7" w:rsidRPr="00EC00BF">
        <w:rPr>
          <w:rFonts w:asciiTheme="majorBidi" w:hAnsiTheme="majorBidi" w:cstheme="majorBidi"/>
        </w:rPr>
        <w:t xml:space="preserve">. </w:t>
      </w:r>
      <w:r w:rsidR="005F67F5" w:rsidRPr="00EC00BF">
        <w:rPr>
          <w:rFonts w:asciiTheme="majorBidi" w:hAnsiTheme="majorBidi" w:cstheme="majorBidi"/>
        </w:rPr>
        <w:t xml:space="preserve">Although another </w:t>
      </w:r>
      <w:r w:rsidR="00E61361">
        <w:rPr>
          <w:rFonts w:asciiTheme="majorBidi" w:hAnsiTheme="majorBidi" w:cstheme="majorBidi"/>
        </w:rPr>
        <w:t>person’s</w:t>
      </w:r>
      <w:r w:rsidR="00E61361" w:rsidRPr="00EC00BF">
        <w:rPr>
          <w:rFonts w:asciiTheme="majorBidi" w:hAnsiTheme="majorBidi" w:cstheme="majorBidi"/>
        </w:rPr>
        <w:t xml:space="preserve"> </w:t>
      </w:r>
      <w:r>
        <w:rPr>
          <w:rFonts w:asciiTheme="majorBidi" w:hAnsiTheme="majorBidi" w:cstheme="majorBidi"/>
        </w:rPr>
        <w:t xml:space="preserve">critiques </w:t>
      </w:r>
      <w:r w:rsidR="00712C17">
        <w:rPr>
          <w:rFonts w:asciiTheme="majorBidi" w:hAnsiTheme="majorBidi" w:cstheme="majorBidi"/>
        </w:rPr>
        <w:t xml:space="preserve">cannot in and of </w:t>
      </w:r>
      <w:r w:rsidR="009B511C">
        <w:rPr>
          <w:rFonts w:asciiTheme="majorBidi" w:hAnsiTheme="majorBidi" w:cstheme="majorBidi"/>
        </w:rPr>
        <w:t xml:space="preserve">themselves </w:t>
      </w:r>
      <w:r w:rsidR="005F67F5" w:rsidRPr="00EC00BF">
        <w:rPr>
          <w:rFonts w:asciiTheme="majorBidi" w:hAnsiTheme="majorBidi" w:cstheme="majorBidi"/>
        </w:rPr>
        <w:t xml:space="preserve">lead </w:t>
      </w:r>
      <w:r>
        <w:rPr>
          <w:rFonts w:asciiTheme="majorBidi" w:hAnsiTheme="majorBidi" w:cstheme="majorBidi"/>
        </w:rPr>
        <w:t xml:space="preserve">people </w:t>
      </w:r>
      <w:r w:rsidR="005F67F5" w:rsidRPr="00EC00BF">
        <w:rPr>
          <w:rFonts w:asciiTheme="majorBidi" w:hAnsiTheme="majorBidi" w:cstheme="majorBidi"/>
        </w:rPr>
        <w:t xml:space="preserve">to reject </w:t>
      </w:r>
      <w:r>
        <w:rPr>
          <w:rFonts w:asciiTheme="majorBidi" w:hAnsiTheme="majorBidi" w:cstheme="majorBidi"/>
        </w:rPr>
        <w:t xml:space="preserve">their own </w:t>
      </w:r>
      <w:r w:rsidR="00EC55BD" w:rsidRPr="00EC00BF">
        <w:rPr>
          <w:rFonts w:asciiTheme="majorBidi" w:hAnsiTheme="majorBidi" w:cstheme="majorBidi"/>
        </w:rPr>
        <w:t>convictions</w:t>
      </w:r>
      <w:r w:rsidR="00254BB3" w:rsidRPr="00EC00BF">
        <w:rPr>
          <w:rFonts w:asciiTheme="majorBidi" w:hAnsiTheme="majorBidi" w:cstheme="majorBidi"/>
        </w:rPr>
        <w:t xml:space="preserve"> and commitments</w:t>
      </w:r>
      <w:r w:rsidR="00F40FCD" w:rsidRPr="00EC00BF">
        <w:rPr>
          <w:rFonts w:asciiTheme="majorBidi" w:hAnsiTheme="majorBidi" w:cstheme="majorBidi"/>
        </w:rPr>
        <w:t>,</w:t>
      </w:r>
      <w:r w:rsidR="005F67F5" w:rsidRPr="00EC00BF">
        <w:rPr>
          <w:rFonts w:asciiTheme="majorBidi" w:hAnsiTheme="majorBidi" w:cstheme="majorBidi"/>
        </w:rPr>
        <w:t xml:space="preserve"> </w:t>
      </w:r>
      <w:r w:rsidR="00417F73" w:rsidRPr="00EC00BF">
        <w:rPr>
          <w:rFonts w:asciiTheme="majorBidi" w:hAnsiTheme="majorBidi" w:cstheme="majorBidi"/>
        </w:rPr>
        <w:t xml:space="preserve">acknowledging that the </w:t>
      </w:r>
      <w:r>
        <w:rPr>
          <w:rFonts w:asciiTheme="majorBidi" w:hAnsiTheme="majorBidi" w:cstheme="majorBidi"/>
        </w:rPr>
        <w:t>O</w:t>
      </w:r>
      <w:r w:rsidRPr="00EC00BF">
        <w:rPr>
          <w:rFonts w:asciiTheme="majorBidi" w:hAnsiTheme="majorBidi" w:cstheme="majorBidi"/>
        </w:rPr>
        <w:t xml:space="preserve">ther </w:t>
      </w:r>
      <w:r w:rsidR="00417F73" w:rsidRPr="00EC00BF">
        <w:rPr>
          <w:rFonts w:asciiTheme="majorBidi" w:hAnsiTheme="majorBidi" w:cstheme="majorBidi"/>
        </w:rPr>
        <w:t xml:space="preserve">sees us in a different manner than we </w:t>
      </w:r>
      <w:r w:rsidR="00EC55BD" w:rsidRPr="00EC00BF">
        <w:rPr>
          <w:rFonts w:asciiTheme="majorBidi" w:hAnsiTheme="majorBidi" w:cstheme="majorBidi"/>
        </w:rPr>
        <w:t>see ourselves</w:t>
      </w:r>
      <w:r>
        <w:rPr>
          <w:rFonts w:asciiTheme="majorBidi" w:hAnsiTheme="majorBidi" w:cstheme="majorBidi"/>
        </w:rPr>
        <w:t xml:space="preserve"> shakes our certainty in these convictions</w:t>
      </w:r>
      <w:r w:rsidR="00417F73" w:rsidRPr="00EC00BF">
        <w:rPr>
          <w:rFonts w:asciiTheme="majorBidi" w:hAnsiTheme="majorBidi" w:cstheme="majorBidi"/>
        </w:rPr>
        <w:t xml:space="preserve">. It creates </w:t>
      </w:r>
      <w:r w:rsidR="00254BB3" w:rsidRPr="00EC00BF">
        <w:rPr>
          <w:rFonts w:asciiTheme="majorBidi" w:hAnsiTheme="majorBidi" w:cstheme="majorBidi"/>
        </w:rPr>
        <w:t>the self-</w:t>
      </w:r>
      <w:r w:rsidR="00417F73" w:rsidRPr="00EC00BF">
        <w:rPr>
          <w:rFonts w:asciiTheme="majorBidi" w:hAnsiTheme="majorBidi" w:cstheme="majorBidi"/>
        </w:rPr>
        <w:t xml:space="preserve">distancing </w:t>
      </w:r>
      <w:r>
        <w:rPr>
          <w:rFonts w:asciiTheme="majorBidi" w:hAnsiTheme="majorBidi" w:cstheme="majorBidi"/>
        </w:rPr>
        <w:t xml:space="preserve">required </w:t>
      </w:r>
      <w:r w:rsidR="00254BB3" w:rsidRPr="00EC00BF">
        <w:rPr>
          <w:rFonts w:asciiTheme="majorBidi" w:hAnsiTheme="majorBidi" w:cstheme="majorBidi"/>
        </w:rPr>
        <w:t>to</w:t>
      </w:r>
      <w:r w:rsidR="00417F73" w:rsidRPr="00EC00BF">
        <w:rPr>
          <w:rFonts w:asciiTheme="majorBidi" w:hAnsiTheme="majorBidi" w:cstheme="majorBidi"/>
        </w:rPr>
        <w:t xml:space="preserve"> </w:t>
      </w:r>
      <w:r w:rsidR="00254BB3" w:rsidRPr="00EC00BF">
        <w:rPr>
          <w:rFonts w:asciiTheme="majorBidi" w:hAnsiTheme="majorBidi" w:cstheme="majorBidi"/>
        </w:rPr>
        <w:t>facilitate</w:t>
      </w:r>
      <w:r w:rsidR="005F67F5" w:rsidRPr="00EC00BF">
        <w:rPr>
          <w:rFonts w:asciiTheme="majorBidi" w:hAnsiTheme="majorBidi" w:cstheme="majorBidi"/>
        </w:rPr>
        <w:t xml:space="preserve"> </w:t>
      </w:r>
      <w:r>
        <w:rPr>
          <w:rFonts w:asciiTheme="majorBidi" w:hAnsiTheme="majorBidi" w:cstheme="majorBidi"/>
        </w:rPr>
        <w:t xml:space="preserve">the </w:t>
      </w:r>
      <w:r w:rsidR="00D00242" w:rsidRPr="00EC00BF">
        <w:rPr>
          <w:rFonts w:asciiTheme="majorBidi" w:hAnsiTheme="majorBidi" w:cstheme="majorBidi"/>
        </w:rPr>
        <w:t>self-</w:t>
      </w:r>
      <w:r w:rsidR="00832C01" w:rsidRPr="00EC00BF">
        <w:rPr>
          <w:rFonts w:asciiTheme="majorBidi" w:hAnsiTheme="majorBidi" w:cstheme="majorBidi"/>
        </w:rPr>
        <w:t xml:space="preserve">evaluation </w:t>
      </w:r>
      <w:r w:rsidR="00EC55BD" w:rsidRPr="00EC00BF">
        <w:rPr>
          <w:rFonts w:asciiTheme="majorBidi" w:hAnsiTheme="majorBidi" w:cstheme="majorBidi"/>
        </w:rPr>
        <w:t>that</w:t>
      </w:r>
      <w:r w:rsidR="00254BB3" w:rsidRPr="00EC00BF">
        <w:rPr>
          <w:rFonts w:asciiTheme="majorBidi" w:hAnsiTheme="majorBidi" w:cstheme="majorBidi"/>
        </w:rPr>
        <w:t xml:space="preserve"> </w:t>
      </w:r>
      <w:r>
        <w:rPr>
          <w:rFonts w:asciiTheme="majorBidi" w:hAnsiTheme="majorBidi" w:cstheme="majorBidi"/>
        </w:rPr>
        <w:t xml:space="preserve">can </w:t>
      </w:r>
      <w:r w:rsidR="00417F73" w:rsidRPr="00EC00BF">
        <w:rPr>
          <w:rFonts w:asciiTheme="majorBidi" w:hAnsiTheme="majorBidi" w:cstheme="majorBidi"/>
        </w:rPr>
        <w:t>transform</w:t>
      </w:r>
      <w:r w:rsidR="00832C01" w:rsidRPr="00EC00BF">
        <w:rPr>
          <w:rFonts w:asciiTheme="majorBidi" w:hAnsiTheme="majorBidi" w:cstheme="majorBidi"/>
        </w:rPr>
        <w:t xml:space="preserve"> existing stances</w:t>
      </w:r>
      <w:r w:rsidR="00EC55BD" w:rsidRPr="00EC00BF">
        <w:rPr>
          <w:rFonts w:asciiTheme="majorBidi" w:hAnsiTheme="majorBidi" w:cstheme="majorBidi"/>
        </w:rPr>
        <w:t xml:space="preserve">, </w:t>
      </w:r>
      <w:r w:rsidR="005F67F5" w:rsidRPr="00EC00BF">
        <w:rPr>
          <w:rFonts w:asciiTheme="majorBidi" w:hAnsiTheme="majorBidi" w:cstheme="majorBidi"/>
        </w:rPr>
        <w:t>including the most basic ones</w:t>
      </w:r>
      <w:r w:rsidR="00254BB3" w:rsidRPr="00EC00BF">
        <w:rPr>
          <w:rFonts w:asciiTheme="majorBidi" w:hAnsiTheme="majorBidi" w:cstheme="majorBidi"/>
        </w:rPr>
        <w:t xml:space="preserve">: </w:t>
      </w:r>
      <w:r w:rsidR="00832C01" w:rsidRPr="00EC00BF">
        <w:rPr>
          <w:rFonts w:asciiTheme="majorBidi" w:hAnsiTheme="majorBidi" w:cstheme="majorBidi"/>
        </w:rPr>
        <w:t xml:space="preserve"> </w:t>
      </w:r>
      <w:r w:rsidR="00254BB3" w:rsidRPr="00EC00BF">
        <w:rPr>
          <w:rFonts w:asciiTheme="majorBidi" w:hAnsiTheme="majorBidi" w:cstheme="majorBidi"/>
        </w:rPr>
        <w:t>"</w:t>
      </w:r>
      <w:r w:rsidR="00417F73" w:rsidRPr="00EC00BF">
        <w:rPr>
          <w:rFonts w:asciiTheme="majorBidi" w:hAnsiTheme="majorBidi" w:cstheme="majorBidi"/>
        </w:rPr>
        <w:t>Despite being powerless to convince, trusted normative criticism can still be highly effective in provoking their addressees to reconsider and subsequently replace heartfelt normative commitments</w:t>
      </w:r>
      <w:r w:rsidR="00254BB3" w:rsidRPr="00EC00BF">
        <w:rPr>
          <w:rFonts w:asciiTheme="majorBidi" w:hAnsiTheme="majorBidi" w:cstheme="majorBidi"/>
        </w:rPr>
        <w:t>" (251)</w:t>
      </w:r>
      <w:r w:rsidR="00417F73" w:rsidRPr="00EC00BF">
        <w:rPr>
          <w:rFonts w:asciiTheme="majorBidi" w:hAnsiTheme="majorBidi" w:cstheme="majorBidi"/>
        </w:rPr>
        <w:t>.</w:t>
      </w:r>
      <w:r w:rsidR="00E62A35" w:rsidRPr="00EC00BF">
        <w:rPr>
          <w:rFonts w:asciiTheme="majorBidi" w:hAnsiTheme="majorBidi" w:cstheme="majorBidi"/>
        </w:rPr>
        <w:t xml:space="preserve"> </w:t>
      </w:r>
    </w:p>
    <w:p w14:paraId="229D2EAD" w14:textId="251BB78A" w:rsidR="006158F9" w:rsidRPr="00EC00BF" w:rsidRDefault="0062124A" w:rsidP="00225ABF">
      <w:pPr>
        <w:bidi w:val="0"/>
        <w:jc w:val="both"/>
        <w:rPr>
          <w:rFonts w:asciiTheme="majorBidi" w:hAnsiTheme="majorBidi" w:cstheme="majorBidi"/>
        </w:rPr>
      </w:pPr>
      <w:r>
        <w:rPr>
          <w:rFonts w:asciiTheme="majorBidi" w:hAnsiTheme="majorBidi" w:cstheme="majorBidi"/>
        </w:rPr>
        <w:t xml:space="preserve">This </w:t>
      </w:r>
      <w:r w:rsidR="001116FA">
        <w:rPr>
          <w:rFonts w:asciiTheme="majorBidi" w:hAnsiTheme="majorBidi" w:cstheme="majorBidi"/>
        </w:rPr>
        <w:t xml:space="preserve">thesis </w:t>
      </w:r>
      <w:r>
        <w:rPr>
          <w:rFonts w:asciiTheme="majorBidi" w:hAnsiTheme="majorBidi" w:cstheme="majorBidi"/>
        </w:rPr>
        <w:t>is vivid</w:t>
      </w:r>
      <w:r w:rsidR="001116FA">
        <w:rPr>
          <w:rFonts w:asciiTheme="majorBidi" w:hAnsiTheme="majorBidi" w:cstheme="majorBidi"/>
        </w:rPr>
        <w:t xml:space="preserve"> and </w:t>
      </w:r>
      <w:r>
        <w:rPr>
          <w:rFonts w:asciiTheme="majorBidi" w:hAnsiTheme="majorBidi" w:cstheme="majorBidi"/>
        </w:rPr>
        <w:t>insightful</w:t>
      </w:r>
      <w:r w:rsidR="001116FA">
        <w:rPr>
          <w:rFonts w:asciiTheme="majorBidi" w:hAnsiTheme="majorBidi" w:cstheme="majorBidi"/>
        </w:rPr>
        <w:t xml:space="preserve">, and it stands on the foundation of </w:t>
      </w:r>
      <w:r w:rsidR="00A973C0" w:rsidRPr="00EC00BF">
        <w:rPr>
          <w:rFonts w:asciiTheme="majorBidi" w:hAnsiTheme="majorBidi" w:cstheme="majorBidi"/>
        </w:rPr>
        <w:t xml:space="preserve">a conversation with </w:t>
      </w:r>
      <w:r w:rsidR="009B511C">
        <w:rPr>
          <w:rFonts w:asciiTheme="majorBidi" w:hAnsiTheme="majorBidi" w:cstheme="majorBidi"/>
        </w:rPr>
        <w:t>a</w:t>
      </w:r>
      <w:r w:rsidR="009B511C" w:rsidRPr="00EC00BF">
        <w:rPr>
          <w:rFonts w:asciiTheme="majorBidi" w:hAnsiTheme="majorBidi" w:cstheme="majorBidi"/>
        </w:rPr>
        <w:t xml:space="preserve"> </w:t>
      </w:r>
      <w:r w:rsidR="00F40FCD" w:rsidRPr="00EC00BF">
        <w:rPr>
          <w:rFonts w:asciiTheme="majorBidi" w:hAnsiTheme="majorBidi" w:cstheme="majorBidi"/>
        </w:rPr>
        <w:t xml:space="preserve">wide range of </w:t>
      </w:r>
      <w:r>
        <w:rPr>
          <w:rFonts w:asciiTheme="majorBidi" w:hAnsiTheme="majorBidi" w:cstheme="majorBidi"/>
        </w:rPr>
        <w:t xml:space="preserve">both </w:t>
      </w:r>
      <w:r w:rsidR="00EC55BD" w:rsidRPr="00EC00BF">
        <w:rPr>
          <w:rFonts w:asciiTheme="majorBidi" w:hAnsiTheme="majorBidi" w:cstheme="majorBidi"/>
        </w:rPr>
        <w:t>ethical and epistemological</w:t>
      </w:r>
      <w:r w:rsidR="00F40FCD" w:rsidRPr="00EC00BF">
        <w:rPr>
          <w:rFonts w:asciiTheme="majorBidi" w:hAnsiTheme="majorBidi" w:cstheme="majorBidi"/>
        </w:rPr>
        <w:t xml:space="preserve"> posi</w:t>
      </w:r>
      <w:r w:rsidR="00A973C0" w:rsidRPr="00EC00BF">
        <w:rPr>
          <w:rFonts w:asciiTheme="majorBidi" w:hAnsiTheme="majorBidi" w:cstheme="majorBidi"/>
        </w:rPr>
        <w:t>tions. I do not inten</w:t>
      </w:r>
      <w:r w:rsidR="00A22F3A" w:rsidRPr="00EC00BF">
        <w:rPr>
          <w:rFonts w:asciiTheme="majorBidi" w:hAnsiTheme="majorBidi" w:cstheme="majorBidi"/>
        </w:rPr>
        <w:t>d</w:t>
      </w:r>
      <w:r w:rsidR="001116FA">
        <w:rPr>
          <w:rFonts w:asciiTheme="majorBidi" w:hAnsiTheme="majorBidi" w:cstheme="majorBidi"/>
        </w:rPr>
        <w:t>,</w:t>
      </w:r>
      <w:r w:rsidR="00A973C0" w:rsidRPr="00EC00BF">
        <w:rPr>
          <w:rFonts w:asciiTheme="majorBidi" w:hAnsiTheme="majorBidi" w:cstheme="majorBidi"/>
        </w:rPr>
        <w:t xml:space="preserve"> </w:t>
      </w:r>
      <w:r w:rsidR="00A87FF2" w:rsidRPr="00EC00BF">
        <w:rPr>
          <w:rFonts w:asciiTheme="majorBidi" w:hAnsiTheme="majorBidi" w:cstheme="majorBidi"/>
        </w:rPr>
        <w:t>nor</w:t>
      </w:r>
      <w:r w:rsidR="00560501" w:rsidRPr="00EC00BF">
        <w:rPr>
          <w:rFonts w:asciiTheme="majorBidi" w:hAnsiTheme="majorBidi" w:cstheme="majorBidi"/>
        </w:rPr>
        <w:t xml:space="preserve"> am </w:t>
      </w:r>
      <w:r w:rsidR="001116FA">
        <w:rPr>
          <w:rFonts w:asciiTheme="majorBidi" w:hAnsiTheme="majorBidi" w:cstheme="majorBidi"/>
        </w:rPr>
        <w:t xml:space="preserve">I </w:t>
      </w:r>
      <w:r w:rsidR="00560501" w:rsidRPr="00EC00BF">
        <w:rPr>
          <w:rFonts w:asciiTheme="majorBidi" w:hAnsiTheme="majorBidi" w:cstheme="majorBidi"/>
        </w:rPr>
        <w:t>qualified</w:t>
      </w:r>
      <w:r w:rsidR="001116FA">
        <w:rPr>
          <w:rFonts w:asciiTheme="majorBidi" w:hAnsiTheme="majorBidi" w:cstheme="majorBidi"/>
        </w:rPr>
        <w:t>,</w:t>
      </w:r>
      <w:r w:rsidR="001116FA" w:rsidRPr="00EC00BF">
        <w:rPr>
          <w:rFonts w:asciiTheme="majorBidi" w:hAnsiTheme="majorBidi" w:cstheme="majorBidi"/>
        </w:rPr>
        <w:t xml:space="preserve"> </w:t>
      </w:r>
      <w:r w:rsidR="00A973C0" w:rsidRPr="00EC00BF">
        <w:rPr>
          <w:rFonts w:asciiTheme="majorBidi" w:hAnsiTheme="majorBidi" w:cstheme="majorBidi"/>
        </w:rPr>
        <w:t>to exa</w:t>
      </w:r>
      <w:r w:rsidR="00F40FCD" w:rsidRPr="00EC00BF">
        <w:rPr>
          <w:rFonts w:asciiTheme="majorBidi" w:hAnsiTheme="majorBidi" w:cstheme="majorBidi"/>
        </w:rPr>
        <w:t>mine its philosophical validity</w:t>
      </w:r>
      <w:r w:rsidR="00A87FF2" w:rsidRPr="00EC00BF">
        <w:rPr>
          <w:rFonts w:asciiTheme="majorBidi" w:hAnsiTheme="majorBidi" w:cstheme="majorBidi"/>
        </w:rPr>
        <w:t>. Instead</w:t>
      </w:r>
      <w:r w:rsidR="00EC55BD" w:rsidRPr="00EC00BF">
        <w:rPr>
          <w:rFonts w:asciiTheme="majorBidi" w:hAnsiTheme="majorBidi" w:cstheme="majorBidi"/>
        </w:rPr>
        <w:t>, I wish to examine whether</w:t>
      </w:r>
      <w:r w:rsidR="00E12FF4" w:rsidRPr="00EC00BF">
        <w:rPr>
          <w:rFonts w:asciiTheme="majorBidi" w:hAnsiTheme="majorBidi" w:cstheme="majorBidi"/>
        </w:rPr>
        <w:t xml:space="preserve"> </w:t>
      </w:r>
      <w:r>
        <w:rPr>
          <w:rFonts w:asciiTheme="majorBidi" w:hAnsiTheme="majorBidi" w:cstheme="majorBidi"/>
        </w:rPr>
        <w:t xml:space="preserve">such </w:t>
      </w:r>
      <w:r w:rsidR="001116FA">
        <w:rPr>
          <w:rFonts w:asciiTheme="majorBidi" w:hAnsiTheme="majorBidi" w:cstheme="majorBidi"/>
        </w:rPr>
        <w:t xml:space="preserve">a </w:t>
      </w:r>
      <w:r>
        <w:rPr>
          <w:rFonts w:asciiTheme="majorBidi" w:hAnsiTheme="majorBidi" w:cstheme="majorBidi"/>
        </w:rPr>
        <w:t>conceptualization</w:t>
      </w:r>
      <w:r w:rsidR="00A973C0" w:rsidRPr="00EC00BF">
        <w:rPr>
          <w:rFonts w:asciiTheme="majorBidi" w:hAnsiTheme="majorBidi" w:cstheme="majorBidi"/>
        </w:rPr>
        <w:t xml:space="preserve"> can be useful to describe premodern </w:t>
      </w:r>
      <w:r w:rsidR="000B3ABD" w:rsidRPr="00EC00BF">
        <w:rPr>
          <w:rFonts w:asciiTheme="majorBidi" w:hAnsiTheme="majorBidi" w:cstheme="majorBidi"/>
        </w:rPr>
        <w:t>discursive</w:t>
      </w:r>
      <w:r w:rsidR="00A87FF2" w:rsidRPr="00EC00BF">
        <w:rPr>
          <w:rFonts w:asciiTheme="majorBidi" w:hAnsiTheme="majorBidi" w:cstheme="majorBidi"/>
        </w:rPr>
        <w:t xml:space="preserve"> </w:t>
      </w:r>
      <w:r w:rsidR="00A973C0" w:rsidRPr="00EC00BF">
        <w:rPr>
          <w:rFonts w:asciiTheme="majorBidi" w:hAnsiTheme="majorBidi" w:cstheme="majorBidi"/>
        </w:rPr>
        <w:t>communities</w:t>
      </w:r>
      <w:r w:rsidR="00EC55BD" w:rsidRPr="00EC00BF">
        <w:rPr>
          <w:rFonts w:asciiTheme="majorBidi" w:hAnsiTheme="majorBidi" w:cstheme="majorBidi"/>
        </w:rPr>
        <w:t>,</w:t>
      </w:r>
      <w:r w:rsidR="00A973C0" w:rsidRPr="00EC00BF">
        <w:rPr>
          <w:rFonts w:asciiTheme="majorBidi" w:hAnsiTheme="majorBidi" w:cstheme="majorBidi"/>
        </w:rPr>
        <w:t xml:space="preserve"> </w:t>
      </w:r>
      <w:r w:rsidR="001116FA">
        <w:rPr>
          <w:rFonts w:asciiTheme="majorBidi" w:hAnsiTheme="majorBidi" w:cstheme="majorBidi"/>
        </w:rPr>
        <w:t xml:space="preserve">whose </w:t>
      </w:r>
      <w:r w:rsidR="00A87FF2" w:rsidRPr="00EC00BF">
        <w:rPr>
          <w:rFonts w:asciiTheme="majorBidi" w:hAnsiTheme="majorBidi" w:cstheme="majorBidi"/>
        </w:rPr>
        <w:t xml:space="preserve">worldviews </w:t>
      </w:r>
      <w:r w:rsidR="001116FA">
        <w:rPr>
          <w:rFonts w:asciiTheme="majorBidi" w:hAnsiTheme="majorBidi" w:cstheme="majorBidi"/>
        </w:rPr>
        <w:t xml:space="preserve">were </w:t>
      </w:r>
      <w:r w:rsidR="00A22F3A" w:rsidRPr="00EC00BF">
        <w:rPr>
          <w:rFonts w:asciiTheme="majorBidi" w:hAnsiTheme="majorBidi" w:cstheme="majorBidi"/>
        </w:rPr>
        <w:t xml:space="preserve">radically different </w:t>
      </w:r>
      <w:r w:rsidR="00EC55BD" w:rsidRPr="00EC00BF">
        <w:rPr>
          <w:rFonts w:asciiTheme="majorBidi" w:hAnsiTheme="majorBidi" w:cstheme="majorBidi"/>
        </w:rPr>
        <w:t>than</w:t>
      </w:r>
      <w:r w:rsidR="00A22F3A" w:rsidRPr="00EC00BF">
        <w:rPr>
          <w:rFonts w:asciiTheme="majorBidi" w:hAnsiTheme="majorBidi" w:cstheme="majorBidi"/>
        </w:rPr>
        <w:t xml:space="preserve"> our own.</w:t>
      </w:r>
      <w:r w:rsidR="00A22F3A" w:rsidRPr="00EC00BF">
        <w:rPr>
          <w:rStyle w:val="FootnoteReference"/>
          <w:rFonts w:asciiTheme="majorBidi" w:hAnsiTheme="majorBidi" w:cstheme="majorBidi"/>
          <w:rtl/>
        </w:rPr>
        <w:footnoteReference w:id="3"/>
      </w:r>
    </w:p>
    <w:p w14:paraId="03145EA5" w14:textId="77777777" w:rsidR="000B3ABD" w:rsidRPr="00EC00BF" w:rsidRDefault="001116FA" w:rsidP="00225ABF">
      <w:pPr>
        <w:bidi w:val="0"/>
        <w:jc w:val="both"/>
        <w:rPr>
          <w:rFonts w:asciiTheme="majorBidi" w:hAnsiTheme="majorBidi" w:cstheme="majorBidi"/>
        </w:rPr>
      </w:pPr>
      <w:r>
        <w:rPr>
          <w:rFonts w:asciiTheme="majorBidi" w:hAnsiTheme="majorBidi" w:cstheme="majorBidi"/>
        </w:rPr>
        <w:t xml:space="preserve">My </w:t>
      </w:r>
      <w:r w:rsidR="00A22F3A" w:rsidRPr="00EC00BF">
        <w:rPr>
          <w:rFonts w:asciiTheme="majorBidi" w:hAnsiTheme="majorBidi" w:cstheme="majorBidi"/>
        </w:rPr>
        <w:t>analysis will concentrate on the corpus</w:t>
      </w:r>
      <w:r w:rsidR="00E12FF4" w:rsidRPr="00EC00BF">
        <w:rPr>
          <w:rFonts w:asciiTheme="majorBidi" w:hAnsiTheme="majorBidi" w:cstheme="majorBidi"/>
        </w:rPr>
        <w:t xml:space="preserve"> known as Rabbinic l</w:t>
      </w:r>
      <w:r w:rsidR="00A22F3A" w:rsidRPr="00EC00BF">
        <w:rPr>
          <w:rFonts w:asciiTheme="majorBidi" w:hAnsiTheme="majorBidi" w:cstheme="majorBidi"/>
        </w:rPr>
        <w:t xml:space="preserve">iterature, created in </w:t>
      </w:r>
      <w:r w:rsidR="00EC55BD" w:rsidRPr="00EC00BF">
        <w:rPr>
          <w:rFonts w:asciiTheme="majorBidi" w:hAnsiTheme="majorBidi" w:cstheme="majorBidi"/>
        </w:rPr>
        <w:t>late</w:t>
      </w:r>
      <w:r w:rsidR="00F27F18">
        <w:rPr>
          <w:rFonts w:asciiTheme="majorBidi" w:hAnsiTheme="majorBidi" w:cstheme="majorBidi"/>
        </w:rPr>
        <w:t>r</w:t>
      </w:r>
      <w:r w:rsidR="00EC55BD" w:rsidRPr="00EC00BF">
        <w:rPr>
          <w:rFonts w:asciiTheme="majorBidi" w:hAnsiTheme="majorBidi" w:cstheme="majorBidi"/>
        </w:rPr>
        <w:t xml:space="preserve"> Antiquity in both Roman </w:t>
      </w:r>
      <w:r w:rsidR="00A22F3A" w:rsidRPr="00EC00BF">
        <w:rPr>
          <w:rFonts w:asciiTheme="majorBidi" w:hAnsiTheme="majorBidi" w:cstheme="majorBidi"/>
        </w:rPr>
        <w:t xml:space="preserve">Palestine and </w:t>
      </w:r>
      <w:r w:rsidR="00EC55BD" w:rsidRPr="00EC00BF">
        <w:rPr>
          <w:rFonts w:asciiTheme="majorBidi" w:hAnsiTheme="majorBidi" w:cstheme="majorBidi"/>
        </w:rPr>
        <w:t xml:space="preserve">Sasanian </w:t>
      </w:r>
      <w:r w:rsidR="00A22F3A" w:rsidRPr="00EC00BF">
        <w:rPr>
          <w:rFonts w:asciiTheme="majorBidi" w:hAnsiTheme="majorBidi" w:cstheme="majorBidi"/>
        </w:rPr>
        <w:t xml:space="preserve">Babylonia. </w:t>
      </w:r>
      <w:r w:rsidR="00326EB5">
        <w:rPr>
          <w:rFonts w:asciiTheme="majorBidi" w:hAnsiTheme="majorBidi" w:cstheme="majorBidi"/>
        </w:rPr>
        <w:t>I justify t</w:t>
      </w:r>
      <w:r w:rsidR="00326EB5" w:rsidRPr="00EC00BF">
        <w:rPr>
          <w:rFonts w:asciiTheme="majorBidi" w:hAnsiTheme="majorBidi" w:cstheme="majorBidi"/>
        </w:rPr>
        <w:t xml:space="preserve">his </w:t>
      </w:r>
      <w:r w:rsidR="00A22F3A" w:rsidRPr="00EC00BF">
        <w:rPr>
          <w:rFonts w:asciiTheme="majorBidi" w:hAnsiTheme="majorBidi" w:cstheme="majorBidi"/>
        </w:rPr>
        <w:t xml:space="preserve">choice not only </w:t>
      </w:r>
      <w:r w:rsidR="00326EB5">
        <w:rPr>
          <w:rFonts w:asciiTheme="majorBidi" w:hAnsiTheme="majorBidi" w:cstheme="majorBidi"/>
        </w:rPr>
        <w:t xml:space="preserve">through </w:t>
      </w:r>
      <w:r w:rsidR="00A22F3A" w:rsidRPr="00EC00BF">
        <w:rPr>
          <w:rFonts w:asciiTheme="majorBidi" w:hAnsiTheme="majorBidi" w:cstheme="majorBidi"/>
        </w:rPr>
        <w:t>my</w:t>
      </w:r>
      <w:r w:rsidR="0062124A">
        <w:rPr>
          <w:rFonts w:asciiTheme="majorBidi" w:hAnsiTheme="majorBidi" w:cstheme="majorBidi"/>
        </w:rPr>
        <w:t xml:space="preserve"> own </w:t>
      </w:r>
      <w:r w:rsidR="00326EB5">
        <w:rPr>
          <w:rFonts w:asciiTheme="majorBidi" w:hAnsiTheme="majorBidi" w:cstheme="majorBidi"/>
        </w:rPr>
        <w:t>training</w:t>
      </w:r>
      <w:r w:rsidR="00A22F3A" w:rsidRPr="00EC00BF">
        <w:rPr>
          <w:rFonts w:asciiTheme="majorBidi" w:hAnsiTheme="majorBidi" w:cstheme="majorBidi"/>
        </w:rPr>
        <w:t xml:space="preserve">, </w:t>
      </w:r>
      <w:r w:rsidR="006D092D" w:rsidRPr="00EC00BF">
        <w:rPr>
          <w:rFonts w:asciiTheme="majorBidi" w:hAnsiTheme="majorBidi" w:cstheme="majorBidi"/>
        </w:rPr>
        <w:t xml:space="preserve">but </w:t>
      </w:r>
      <w:r w:rsidR="0062124A">
        <w:rPr>
          <w:rFonts w:asciiTheme="majorBidi" w:hAnsiTheme="majorBidi" w:cstheme="majorBidi"/>
        </w:rPr>
        <w:t xml:space="preserve">also </w:t>
      </w:r>
      <w:r w:rsidR="00327A21" w:rsidRPr="00EC00BF">
        <w:rPr>
          <w:rFonts w:asciiTheme="majorBidi" w:hAnsiTheme="majorBidi" w:cstheme="majorBidi"/>
        </w:rPr>
        <w:t>by</w:t>
      </w:r>
      <w:r w:rsidR="006D092D" w:rsidRPr="00EC00BF">
        <w:rPr>
          <w:rFonts w:asciiTheme="majorBidi" w:hAnsiTheme="majorBidi" w:cstheme="majorBidi"/>
        </w:rPr>
        <w:t xml:space="preserve"> the fact that</w:t>
      </w:r>
      <w:r w:rsidR="00A22F3A" w:rsidRPr="00EC00BF">
        <w:rPr>
          <w:rFonts w:asciiTheme="majorBidi" w:hAnsiTheme="majorBidi" w:cstheme="majorBidi"/>
        </w:rPr>
        <w:t xml:space="preserve"> Rabbinic Literature is </w:t>
      </w:r>
      <w:r w:rsidR="0024102B" w:rsidRPr="00EC00BF">
        <w:rPr>
          <w:rFonts w:asciiTheme="majorBidi" w:hAnsiTheme="majorBidi" w:cstheme="majorBidi"/>
        </w:rPr>
        <w:t xml:space="preserve">an </w:t>
      </w:r>
      <w:r w:rsidR="00A22F3A" w:rsidRPr="00EC00BF">
        <w:rPr>
          <w:rFonts w:asciiTheme="majorBidi" w:hAnsiTheme="majorBidi" w:cstheme="majorBidi"/>
        </w:rPr>
        <w:t>explicitly dialogic</w:t>
      </w:r>
      <w:r w:rsidR="0024102B" w:rsidRPr="00EC00BF">
        <w:rPr>
          <w:rFonts w:asciiTheme="majorBidi" w:hAnsiTheme="majorBidi" w:cstheme="majorBidi"/>
        </w:rPr>
        <w:t xml:space="preserve"> corpus in both </w:t>
      </w:r>
      <w:r w:rsidR="00A22F3A" w:rsidRPr="00EC00BF">
        <w:rPr>
          <w:rFonts w:asciiTheme="majorBidi" w:hAnsiTheme="majorBidi" w:cstheme="majorBidi"/>
        </w:rPr>
        <w:t xml:space="preserve">its legal (halakhic) and homiletic (aggadic) </w:t>
      </w:r>
      <w:r w:rsidR="0052720A" w:rsidRPr="00EC00BF">
        <w:rPr>
          <w:rFonts w:asciiTheme="majorBidi" w:hAnsiTheme="majorBidi" w:cstheme="majorBidi"/>
        </w:rPr>
        <w:t>parts</w:t>
      </w:r>
      <w:r w:rsidR="00A22F3A" w:rsidRPr="00EC00BF">
        <w:rPr>
          <w:rFonts w:asciiTheme="majorBidi" w:hAnsiTheme="majorBidi" w:cstheme="majorBidi"/>
        </w:rPr>
        <w:t xml:space="preserve">. </w:t>
      </w:r>
      <w:r w:rsidR="000B3ABD" w:rsidRPr="00EC00BF">
        <w:rPr>
          <w:rFonts w:asciiTheme="majorBidi" w:hAnsiTheme="majorBidi" w:cstheme="majorBidi"/>
        </w:rPr>
        <w:t xml:space="preserve">Fisch and Benbaji's struggle to bring back the Socratic dialogue, which </w:t>
      </w:r>
      <w:r w:rsidR="000B3ABD" w:rsidRPr="00EC00BF">
        <w:rPr>
          <w:rFonts w:asciiTheme="majorBidi" w:hAnsiTheme="majorBidi" w:cstheme="majorBidi"/>
        </w:rPr>
        <w:lastRenderedPageBreak/>
        <w:t>philosophy has long deserted in favor of internal dialogue</w:t>
      </w:r>
      <w:r w:rsidR="0052720A" w:rsidRPr="00EC00BF">
        <w:rPr>
          <w:rFonts w:asciiTheme="majorBidi" w:hAnsiTheme="majorBidi" w:cstheme="majorBidi"/>
        </w:rPr>
        <w:t xml:space="preserve"> and reasoning</w:t>
      </w:r>
      <w:r w:rsidR="000B3ABD" w:rsidRPr="00EC00BF">
        <w:rPr>
          <w:rFonts w:asciiTheme="majorBidi" w:hAnsiTheme="majorBidi" w:cstheme="majorBidi"/>
        </w:rPr>
        <w:t>,</w:t>
      </w:r>
      <w:r w:rsidR="000B3ABD" w:rsidRPr="00EC00BF">
        <w:rPr>
          <w:rStyle w:val="FootnoteReference"/>
          <w:rFonts w:asciiTheme="majorBidi" w:hAnsiTheme="majorBidi" w:cstheme="majorBidi"/>
        </w:rPr>
        <w:footnoteReference w:id="4"/>
      </w:r>
      <w:r w:rsidR="000B3ABD" w:rsidRPr="00EC00BF">
        <w:rPr>
          <w:rFonts w:asciiTheme="majorBidi" w:hAnsiTheme="majorBidi" w:cstheme="majorBidi"/>
        </w:rPr>
        <w:t xml:space="preserve"> bring</w:t>
      </w:r>
      <w:r w:rsidR="0052720A" w:rsidRPr="00EC00BF">
        <w:rPr>
          <w:rFonts w:asciiTheme="majorBidi" w:hAnsiTheme="majorBidi" w:cstheme="majorBidi"/>
        </w:rPr>
        <w:t>s</w:t>
      </w:r>
      <w:r w:rsidR="000B3ABD" w:rsidRPr="00EC00BF">
        <w:rPr>
          <w:rFonts w:asciiTheme="majorBidi" w:hAnsiTheme="majorBidi" w:cstheme="majorBidi"/>
        </w:rPr>
        <w:t xml:space="preserve"> them particularly close to rabbinic dialogic culture.</w:t>
      </w:r>
      <w:r w:rsidR="000B3ABD" w:rsidRPr="00EC00BF">
        <w:rPr>
          <w:rStyle w:val="FootnoteReference"/>
          <w:rFonts w:asciiTheme="majorBidi" w:hAnsiTheme="majorBidi" w:cstheme="majorBidi"/>
        </w:rPr>
        <w:footnoteReference w:id="5"/>
      </w:r>
      <w:r w:rsidR="0062124A">
        <w:rPr>
          <w:rFonts w:asciiTheme="majorBidi" w:hAnsiTheme="majorBidi" w:cstheme="majorBidi"/>
        </w:rPr>
        <w:t xml:space="preserve"> </w:t>
      </w:r>
      <w:r w:rsidR="0052720A" w:rsidRPr="00EC00BF">
        <w:rPr>
          <w:rFonts w:asciiTheme="majorBidi" w:hAnsiTheme="majorBidi" w:cstheme="majorBidi"/>
        </w:rPr>
        <w:t xml:space="preserve">The juxtaposition thus seems, on the surface of it, </w:t>
      </w:r>
      <w:r w:rsidR="0062124A">
        <w:rPr>
          <w:rFonts w:asciiTheme="majorBidi" w:hAnsiTheme="majorBidi" w:cstheme="majorBidi"/>
        </w:rPr>
        <w:t xml:space="preserve">fully </w:t>
      </w:r>
      <w:r w:rsidR="0052720A" w:rsidRPr="00EC00BF">
        <w:rPr>
          <w:rFonts w:asciiTheme="majorBidi" w:hAnsiTheme="majorBidi" w:cstheme="majorBidi"/>
        </w:rPr>
        <w:t xml:space="preserve">justified.  </w:t>
      </w:r>
    </w:p>
    <w:p w14:paraId="3F7F9178" w14:textId="45E40B66" w:rsidR="006C0619" w:rsidRPr="00EC00BF" w:rsidRDefault="00326EB5" w:rsidP="00225ABF">
      <w:pPr>
        <w:bidi w:val="0"/>
        <w:jc w:val="both"/>
        <w:rPr>
          <w:rFonts w:asciiTheme="majorBidi" w:hAnsiTheme="majorBidi" w:cstheme="majorBidi"/>
        </w:rPr>
      </w:pPr>
      <w:r>
        <w:rPr>
          <w:rFonts w:asciiTheme="majorBidi" w:hAnsiTheme="majorBidi" w:cstheme="majorBidi"/>
        </w:rPr>
        <w:t>T</w:t>
      </w:r>
      <w:r w:rsidRPr="00EC00BF">
        <w:rPr>
          <w:rFonts w:asciiTheme="majorBidi" w:hAnsiTheme="majorBidi" w:cstheme="majorBidi"/>
        </w:rPr>
        <w:t xml:space="preserve">he </w:t>
      </w:r>
      <w:r w:rsidR="00A22F3A" w:rsidRPr="00EC00BF">
        <w:rPr>
          <w:rFonts w:asciiTheme="majorBidi" w:hAnsiTheme="majorBidi" w:cstheme="majorBidi"/>
        </w:rPr>
        <w:t>transition from contemporary philosophic discourse to</w:t>
      </w:r>
      <w:r w:rsidR="0024102B" w:rsidRPr="00EC00BF">
        <w:rPr>
          <w:rFonts w:asciiTheme="majorBidi" w:hAnsiTheme="majorBidi" w:cstheme="majorBidi"/>
        </w:rPr>
        <w:t xml:space="preserve"> ancient Jewish</w:t>
      </w:r>
      <w:r w:rsidR="00A22F3A" w:rsidRPr="00EC00BF">
        <w:rPr>
          <w:rFonts w:asciiTheme="majorBidi" w:hAnsiTheme="majorBidi" w:cstheme="majorBidi"/>
        </w:rPr>
        <w:t xml:space="preserve"> literature requires</w:t>
      </w:r>
      <w:r w:rsidR="0024102B" w:rsidRPr="00EC00BF">
        <w:rPr>
          <w:rFonts w:asciiTheme="majorBidi" w:hAnsiTheme="majorBidi" w:cstheme="majorBidi"/>
        </w:rPr>
        <w:t xml:space="preserve"> </w:t>
      </w:r>
      <w:r>
        <w:rPr>
          <w:rFonts w:asciiTheme="majorBidi" w:hAnsiTheme="majorBidi" w:cstheme="majorBidi"/>
        </w:rPr>
        <w:t xml:space="preserve">bridging </w:t>
      </w:r>
      <w:r w:rsidR="00A22F3A" w:rsidRPr="00EC00BF">
        <w:rPr>
          <w:rFonts w:asciiTheme="majorBidi" w:hAnsiTheme="majorBidi" w:cstheme="majorBidi"/>
        </w:rPr>
        <w:t>s</w:t>
      </w:r>
      <w:r w:rsidR="00AC6A48" w:rsidRPr="00EC00BF">
        <w:rPr>
          <w:rFonts w:asciiTheme="majorBidi" w:hAnsiTheme="majorBidi" w:cstheme="majorBidi"/>
        </w:rPr>
        <w:t>ome</w:t>
      </w:r>
      <w:r w:rsidR="00A22F3A" w:rsidRPr="00EC00BF">
        <w:rPr>
          <w:rFonts w:asciiTheme="majorBidi" w:hAnsiTheme="majorBidi" w:cstheme="majorBidi"/>
        </w:rPr>
        <w:t xml:space="preserve"> </w:t>
      </w:r>
      <w:r w:rsidR="00B10384">
        <w:rPr>
          <w:rFonts w:asciiTheme="majorBidi" w:hAnsiTheme="majorBidi" w:cstheme="majorBidi"/>
        </w:rPr>
        <w:t xml:space="preserve">serious </w:t>
      </w:r>
      <w:r w:rsidR="00A22F3A" w:rsidRPr="00EC00BF">
        <w:rPr>
          <w:rFonts w:asciiTheme="majorBidi" w:hAnsiTheme="majorBidi" w:cstheme="majorBidi"/>
        </w:rPr>
        <w:t xml:space="preserve">gaps and </w:t>
      </w:r>
      <w:r>
        <w:rPr>
          <w:rFonts w:asciiTheme="majorBidi" w:hAnsiTheme="majorBidi" w:cstheme="majorBidi"/>
        </w:rPr>
        <w:t xml:space="preserve">overcoming </w:t>
      </w:r>
      <w:r w:rsidR="00922ED8" w:rsidRPr="00EC00BF">
        <w:rPr>
          <w:rFonts w:asciiTheme="majorBidi" w:hAnsiTheme="majorBidi" w:cstheme="majorBidi"/>
        </w:rPr>
        <w:t>se</w:t>
      </w:r>
      <w:r w:rsidR="0052720A" w:rsidRPr="00EC00BF">
        <w:rPr>
          <w:rFonts w:asciiTheme="majorBidi" w:hAnsiTheme="majorBidi" w:cstheme="majorBidi"/>
        </w:rPr>
        <w:t>veral methodological</w:t>
      </w:r>
      <w:r w:rsidR="006C0619" w:rsidRPr="00EC00BF">
        <w:rPr>
          <w:rFonts w:asciiTheme="majorBidi" w:hAnsiTheme="majorBidi" w:cstheme="majorBidi"/>
        </w:rPr>
        <w:t xml:space="preserve"> obstacles. Most prominent among these are the literary q</w:t>
      </w:r>
      <w:r w:rsidR="00AC6A48" w:rsidRPr="00EC00BF">
        <w:rPr>
          <w:rFonts w:asciiTheme="majorBidi" w:hAnsiTheme="majorBidi" w:cstheme="majorBidi"/>
        </w:rPr>
        <w:t>ualities of the rabbinic</w:t>
      </w:r>
      <w:r w:rsidR="0024102B" w:rsidRPr="00EC00BF">
        <w:rPr>
          <w:rFonts w:asciiTheme="majorBidi" w:hAnsiTheme="majorBidi" w:cstheme="majorBidi"/>
        </w:rPr>
        <w:t xml:space="preserve"> texts</w:t>
      </w:r>
      <w:r w:rsidR="00B10384">
        <w:rPr>
          <w:rFonts w:asciiTheme="majorBidi" w:hAnsiTheme="majorBidi" w:cstheme="majorBidi"/>
        </w:rPr>
        <w:t>,</w:t>
      </w:r>
      <w:r w:rsidR="0024102B" w:rsidRPr="00EC00BF">
        <w:rPr>
          <w:rFonts w:asciiTheme="majorBidi" w:hAnsiTheme="majorBidi" w:cstheme="majorBidi"/>
        </w:rPr>
        <w:t xml:space="preserve"> </w:t>
      </w:r>
      <w:r w:rsidR="006C0619" w:rsidRPr="00EC00BF">
        <w:rPr>
          <w:rFonts w:asciiTheme="majorBidi" w:hAnsiTheme="majorBidi" w:cstheme="majorBidi"/>
        </w:rPr>
        <w:t>and their col</w:t>
      </w:r>
      <w:r w:rsidR="0024102B" w:rsidRPr="00EC00BF">
        <w:rPr>
          <w:rFonts w:asciiTheme="majorBidi" w:hAnsiTheme="majorBidi" w:cstheme="majorBidi"/>
        </w:rPr>
        <w:t>lective and anonymous character</w:t>
      </w:r>
      <w:r w:rsidR="006C0619" w:rsidRPr="00EC00BF">
        <w:rPr>
          <w:rFonts w:asciiTheme="majorBidi" w:hAnsiTheme="majorBidi" w:cstheme="majorBidi"/>
        </w:rPr>
        <w:t>.</w:t>
      </w:r>
      <w:r w:rsidR="0052720A" w:rsidRPr="00EC00BF">
        <w:rPr>
          <w:rFonts w:asciiTheme="majorBidi" w:hAnsiTheme="majorBidi" w:cstheme="majorBidi"/>
        </w:rPr>
        <w:t xml:space="preserve"> </w:t>
      </w:r>
      <w:r w:rsidR="006C0619" w:rsidRPr="00EC00BF">
        <w:rPr>
          <w:rFonts w:asciiTheme="majorBidi" w:hAnsiTheme="majorBidi" w:cstheme="majorBidi"/>
        </w:rPr>
        <w:t>Can</w:t>
      </w:r>
      <w:r w:rsidR="0024102B" w:rsidRPr="00EC00BF">
        <w:rPr>
          <w:rFonts w:asciiTheme="majorBidi" w:hAnsiTheme="majorBidi" w:cstheme="majorBidi"/>
        </w:rPr>
        <w:t xml:space="preserve"> we talk in any meaningful way about</w:t>
      </w:r>
      <w:r w:rsidR="006C0619" w:rsidRPr="00EC00BF">
        <w:rPr>
          <w:rFonts w:asciiTheme="majorBidi" w:hAnsiTheme="majorBidi" w:cstheme="majorBidi"/>
        </w:rPr>
        <w:t xml:space="preserve"> self-criticism and reflection </w:t>
      </w:r>
      <w:r w:rsidR="0024102B" w:rsidRPr="00EC00BF">
        <w:rPr>
          <w:rFonts w:asciiTheme="majorBidi" w:hAnsiTheme="majorBidi" w:cstheme="majorBidi"/>
        </w:rPr>
        <w:t>in the context of such compositions</w:t>
      </w:r>
      <w:r w:rsidR="006C0619" w:rsidRPr="00EC00BF">
        <w:rPr>
          <w:rFonts w:asciiTheme="majorBidi" w:hAnsiTheme="majorBidi" w:cstheme="majorBidi"/>
        </w:rPr>
        <w:t xml:space="preserve">? Is there a "self" in this enterprise? In </w:t>
      </w:r>
      <w:r w:rsidR="00E42480" w:rsidRPr="00EC00BF">
        <w:rPr>
          <w:rFonts w:asciiTheme="majorBidi" w:hAnsiTheme="majorBidi" w:cstheme="majorBidi"/>
        </w:rPr>
        <w:t xml:space="preserve">her </w:t>
      </w:r>
      <w:r w:rsidR="00E42480" w:rsidRPr="00EC00BF">
        <w:rPr>
          <w:rFonts w:asciiTheme="majorBidi" w:hAnsiTheme="majorBidi" w:cstheme="majorBidi"/>
          <w:i/>
          <w:iCs/>
        </w:rPr>
        <w:t>Textual Mirrors: Reflexivity, Midrash and the Rabbinic Self</w:t>
      </w:r>
      <w:r w:rsidR="00E42480" w:rsidRPr="00EC00BF">
        <w:rPr>
          <w:rFonts w:asciiTheme="majorBidi" w:hAnsiTheme="majorBidi" w:cstheme="majorBidi"/>
        </w:rPr>
        <w:t xml:space="preserve"> </w:t>
      </w:r>
      <w:r w:rsidR="00AC027E" w:rsidRPr="00EC00BF">
        <w:rPr>
          <w:rFonts w:asciiTheme="majorBidi" w:hAnsiTheme="majorBidi" w:cstheme="majorBidi"/>
        </w:rPr>
        <w:t xml:space="preserve">(Philadelphia 2012) </w:t>
      </w:r>
      <w:r w:rsidR="006C0619" w:rsidRPr="00EC00BF">
        <w:rPr>
          <w:rFonts w:asciiTheme="majorBidi" w:hAnsiTheme="majorBidi" w:cstheme="majorBidi"/>
        </w:rPr>
        <w:t>Dinah Stein propose</w:t>
      </w:r>
      <w:r w:rsidR="00B10384">
        <w:rPr>
          <w:rFonts w:asciiTheme="majorBidi" w:hAnsiTheme="majorBidi" w:cstheme="majorBidi"/>
        </w:rPr>
        <w:t>d</w:t>
      </w:r>
      <w:r w:rsidR="006C0619" w:rsidRPr="00EC00BF">
        <w:rPr>
          <w:rFonts w:asciiTheme="majorBidi" w:hAnsiTheme="majorBidi" w:cstheme="majorBidi"/>
        </w:rPr>
        <w:t xml:space="preserve"> a new model for talking about </w:t>
      </w:r>
      <w:r w:rsidR="00AC027E" w:rsidRPr="00EC00BF">
        <w:rPr>
          <w:rFonts w:asciiTheme="majorBidi" w:hAnsiTheme="majorBidi" w:cstheme="majorBidi"/>
        </w:rPr>
        <w:t>sel</w:t>
      </w:r>
      <w:r w:rsidR="0024102B" w:rsidRPr="00EC00BF">
        <w:rPr>
          <w:rFonts w:asciiTheme="majorBidi" w:hAnsiTheme="majorBidi" w:cstheme="majorBidi"/>
        </w:rPr>
        <w:t>f-</w:t>
      </w:r>
      <w:r w:rsidR="006C0619" w:rsidRPr="00EC00BF">
        <w:rPr>
          <w:rFonts w:asciiTheme="majorBidi" w:hAnsiTheme="majorBidi" w:cstheme="majorBidi"/>
        </w:rPr>
        <w:t xml:space="preserve">reflection in rabbinic literature, in a </w:t>
      </w:r>
      <w:r w:rsidR="00AC027E" w:rsidRPr="00EC00BF">
        <w:rPr>
          <w:rFonts w:asciiTheme="majorBidi" w:hAnsiTheme="majorBidi" w:cstheme="majorBidi"/>
        </w:rPr>
        <w:t>manner</w:t>
      </w:r>
      <w:r w:rsidR="006C0619" w:rsidRPr="00EC00BF">
        <w:rPr>
          <w:rFonts w:asciiTheme="majorBidi" w:hAnsiTheme="majorBidi" w:cstheme="majorBidi"/>
        </w:rPr>
        <w:t xml:space="preserve"> that is compatible with the corpus's characteristics </w:t>
      </w:r>
      <w:r>
        <w:rPr>
          <w:rFonts w:asciiTheme="majorBidi" w:hAnsiTheme="majorBidi" w:cstheme="majorBidi"/>
        </w:rPr>
        <w:t xml:space="preserve">but </w:t>
      </w:r>
      <w:r w:rsidR="006C0619" w:rsidRPr="00EC00BF">
        <w:rPr>
          <w:rFonts w:asciiTheme="majorBidi" w:hAnsiTheme="majorBidi" w:cstheme="majorBidi"/>
        </w:rPr>
        <w:t xml:space="preserve">does not </w:t>
      </w:r>
      <w:r w:rsidR="00CE37AB" w:rsidRPr="00EC00BF">
        <w:rPr>
          <w:rFonts w:asciiTheme="majorBidi" w:hAnsiTheme="majorBidi" w:cstheme="majorBidi"/>
        </w:rPr>
        <w:t>devoid th</w:t>
      </w:r>
      <w:r w:rsidR="00AC027E" w:rsidRPr="00EC00BF">
        <w:rPr>
          <w:rFonts w:asciiTheme="majorBidi" w:hAnsiTheme="majorBidi" w:cstheme="majorBidi"/>
        </w:rPr>
        <w:t>is concept of meaning</w:t>
      </w:r>
      <w:r>
        <w:rPr>
          <w:rFonts w:asciiTheme="majorBidi" w:hAnsiTheme="majorBidi" w:cstheme="majorBidi"/>
        </w:rPr>
        <w:t>.</w:t>
      </w:r>
      <w:r w:rsidRPr="00EC00BF">
        <w:rPr>
          <w:rFonts w:asciiTheme="majorBidi" w:hAnsiTheme="majorBidi" w:cstheme="majorBidi"/>
        </w:rPr>
        <w:t xml:space="preserve"> </w:t>
      </w:r>
      <w:r w:rsidR="002C00D4" w:rsidRPr="00EC00BF">
        <w:rPr>
          <w:rFonts w:asciiTheme="majorBidi" w:hAnsiTheme="majorBidi" w:cstheme="majorBidi"/>
        </w:rPr>
        <w:t>"The question of self-reflectivity, of how one sees oneself when one becomes the object of inquiry</w:t>
      </w:r>
      <w:r>
        <w:rPr>
          <w:rFonts w:asciiTheme="majorBidi" w:hAnsiTheme="majorBidi" w:cstheme="majorBidi"/>
        </w:rPr>
        <w:t xml:space="preserve"> </w:t>
      </w:r>
      <w:r w:rsidR="002C00D4" w:rsidRPr="00EC00BF">
        <w:rPr>
          <w:rFonts w:asciiTheme="majorBidi" w:hAnsiTheme="majorBidi" w:cstheme="majorBidi"/>
        </w:rPr>
        <w:t xml:space="preserve">has </w:t>
      </w:r>
      <w:r w:rsidR="00AC027E" w:rsidRPr="00EC00BF">
        <w:rPr>
          <w:rFonts w:asciiTheme="majorBidi" w:hAnsiTheme="majorBidi" w:cstheme="majorBidi"/>
        </w:rPr>
        <w:t>[…]</w:t>
      </w:r>
      <w:r w:rsidR="002C00D4" w:rsidRPr="00EC00BF">
        <w:rPr>
          <w:rFonts w:asciiTheme="majorBidi" w:hAnsiTheme="majorBidi" w:cstheme="majorBidi"/>
        </w:rPr>
        <w:t xml:space="preserve"> expanded beyond the realm of individual psychology" </w:t>
      </w:r>
      <w:r w:rsidR="00AC027E" w:rsidRPr="00EC00BF">
        <w:rPr>
          <w:rFonts w:asciiTheme="majorBidi" w:hAnsiTheme="majorBidi" w:cstheme="majorBidi"/>
        </w:rPr>
        <w:t>(3);</w:t>
      </w:r>
      <w:r w:rsidR="00E42480" w:rsidRPr="00EC00BF">
        <w:rPr>
          <w:rFonts w:asciiTheme="majorBidi" w:hAnsiTheme="majorBidi" w:cstheme="majorBidi"/>
        </w:rPr>
        <w:t xml:space="preserve"> </w:t>
      </w:r>
      <w:r w:rsidR="00C80E58" w:rsidRPr="00EC00BF">
        <w:rPr>
          <w:rFonts w:asciiTheme="majorBidi" w:hAnsiTheme="majorBidi" w:cstheme="majorBidi"/>
        </w:rPr>
        <w:t xml:space="preserve">"[T]he self I address is an emergent entity that results from rabbinic discourses and discursive processes. These processes […] produce moments of cultural subjectivity"; </w:t>
      </w:r>
      <w:r w:rsidR="00E42480" w:rsidRPr="00EC00BF">
        <w:rPr>
          <w:rFonts w:asciiTheme="majorBidi" w:hAnsiTheme="majorBidi" w:cstheme="majorBidi"/>
        </w:rPr>
        <w:t>"the text's self-reflexivity operates, in my view, as a self that is reflected on in a wider, cultural, sense (but not as a specific social group</w:t>
      </w:r>
      <w:r w:rsidR="00B53C1F" w:rsidRPr="00EC00BF">
        <w:rPr>
          <w:rFonts w:asciiTheme="majorBidi" w:hAnsiTheme="majorBidi" w:cstheme="majorBidi"/>
        </w:rPr>
        <w:t>)</w:t>
      </w:r>
      <w:r w:rsidR="00E42480" w:rsidRPr="00EC00BF">
        <w:rPr>
          <w:rFonts w:asciiTheme="majorBidi" w:hAnsiTheme="majorBidi" w:cstheme="majorBidi"/>
        </w:rPr>
        <w:t>" (8).</w:t>
      </w:r>
      <w:r w:rsidR="00B53C1F" w:rsidRPr="00EC00BF">
        <w:rPr>
          <w:rStyle w:val="FootnoteReference"/>
          <w:rFonts w:asciiTheme="majorBidi" w:hAnsiTheme="majorBidi" w:cstheme="majorBidi"/>
        </w:rPr>
        <w:footnoteReference w:id="6"/>
      </w:r>
      <w:r w:rsidR="00E42480" w:rsidRPr="00EC00BF">
        <w:rPr>
          <w:rFonts w:asciiTheme="majorBidi" w:hAnsiTheme="majorBidi" w:cstheme="majorBidi"/>
        </w:rPr>
        <w:t xml:space="preserve"> </w:t>
      </w:r>
      <w:r w:rsidR="00FF0173" w:rsidRPr="00EC00BF">
        <w:rPr>
          <w:rFonts w:asciiTheme="majorBidi" w:hAnsiTheme="majorBidi" w:cstheme="majorBidi"/>
        </w:rPr>
        <w:t xml:space="preserve"> </w:t>
      </w:r>
      <w:r>
        <w:rPr>
          <w:rFonts w:asciiTheme="majorBidi" w:hAnsiTheme="majorBidi" w:cstheme="majorBidi"/>
        </w:rPr>
        <w:t>According to Stein, t</w:t>
      </w:r>
      <w:r w:rsidRPr="00EC00BF">
        <w:rPr>
          <w:rFonts w:asciiTheme="majorBidi" w:hAnsiTheme="majorBidi" w:cstheme="majorBidi"/>
        </w:rPr>
        <w:t xml:space="preserve">his </w:t>
      </w:r>
      <w:r w:rsidR="003065CC" w:rsidRPr="00EC00BF">
        <w:rPr>
          <w:rFonts w:asciiTheme="majorBidi" w:hAnsiTheme="majorBidi" w:cstheme="majorBidi"/>
        </w:rPr>
        <w:t xml:space="preserve">"imagined rabbinic self" constructs </w:t>
      </w:r>
      <w:r>
        <w:rPr>
          <w:rFonts w:asciiTheme="majorBidi" w:hAnsiTheme="majorBidi" w:cstheme="majorBidi"/>
        </w:rPr>
        <w:t xml:space="preserve">two different kinds </w:t>
      </w:r>
      <w:r w:rsidR="003065CC" w:rsidRPr="00EC00BF">
        <w:rPr>
          <w:rFonts w:asciiTheme="majorBidi" w:hAnsiTheme="majorBidi" w:cstheme="majorBidi"/>
        </w:rPr>
        <w:t xml:space="preserve">of reflection: </w:t>
      </w:r>
      <w:r w:rsidR="00AC027E" w:rsidRPr="00EC00BF">
        <w:rPr>
          <w:rFonts w:asciiTheme="majorBidi" w:hAnsiTheme="majorBidi" w:cstheme="majorBidi"/>
        </w:rPr>
        <w:t>a</w:t>
      </w:r>
      <w:r w:rsidR="003065CC" w:rsidRPr="00EC00BF">
        <w:rPr>
          <w:rFonts w:asciiTheme="majorBidi" w:hAnsiTheme="majorBidi" w:cstheme="majorBidi"/>
        </w:rPr>
        <w:t xml:space="preserve"> general one, which </w:t>
      </w:r>
      <w:r w:rsidR="00B10384">
        <w:rPr>
          <w:rFonts w:asciiTheme="majorBidi" w:hAnsiTheme="majorBidi" w:cstheme="majorBidi"/>
        </w:rPr>
        <w:t>she</w:t>
      </w:r>
      <w:r w:rsidR="003065CC" w:rsidRPr="00EC00BF">
        <w:rPr>
          <w:rFonts w:asciiTheme="majorBidi" w:hAnsiTheme="majorBidi" w:cstheme="majorBidi"/>
        </w:rPr>
        <w:t xml:space="preserve"> defines as </w:t>
      </w:r>
      <w:r w:rsidR="00E42480" w:rsidRPr="00EC00BF">
        <w:rPr>
          <w:rFonts w:asciiTheme="majorBidi" w:hAnsiTheme="majorBidi" w:cstheme="majorBidi"/>
        </w:rPr>
        <w:t>an</w:t>
      </w:r>
      <w:r w:rsidR="00FF0173" w:rsidRPr="00EC00BF">
        <w:rPr>
          <w:rFonts w:asciiTheme="majorBidi" w:hAnsiTheme="majorBidi" w:cstheme="majorBidi"/>
        </w:rPr>
        <w:t xml:space="preserve"> "awareness of their lin</w:t>
      </w:r>
      <w:r w:rsidR="00390B2E" w:rsidRPr="00EC00BF">
        <w:rPr>
          <w:rFonts w:asciiTheme="majorBidi" w:hAnsiTheme="majorBidi" w:cstheme="majorBidi"/>
        </w:rPr>
        <w:t>guistic constitution"</w:t>
      </w:r>
      <w:r w:rsidR="00D00F49" w:rsidRPr="00EC00BF">
        <w:rPr>
          <w:rFonts w:asciiTheme="majorBidi" w:hAnsiTheme="majorBidi" w:cstheme="majorBidi"/>
        </w:rPr>
        <w:t xml:space="preserve"> encoded in the very "intertextual quality of rabbinic texts"</w:t>
      </w:r>
      <w:r w:rsidR="00390B2E" w:rsidRPr="00EC00BF">
        <w:rPr>
          <w:rFonts w:asciiTheme="majorBidi" w:hAnsiTheme="majorBidi" w:cstheme="majorBidi"/>
        </w:rPr>
        <w:t xml:space="preserve"> (4),</w:t>
      </w:r>
      <w:r w:rsidR="00B10384">
        <w:rPr>
          <w:rFonts w:asciiTheme="majorBidi" w:hAnsiTheme="majorBidi" w:cstheme="majorBidi"/>
        </w:rPr>
        <w:t xml:space="preserve"> and a specific </w:t>
      </w:r>
      <w:r w:rsidR="003065CC" w:rsidRPr="00EC00BF">
        <w:rPr>
          <w:rFonts w:asciiTheme="majorBidi" w:hAnsiTheme="majorBidi" w:cstheme="majorBidi"/>
        </w:rPr>
        <w:t xml:space="preserve">one, in which fictive figures in </w:t>
      </w:r>
      <w:r w:rsidR="00B3567C" w:rsidRPr="00EC00BF">
        <w:rPr>
          <w:rFonts w:asciiTheme="majorBidi" w:hAnsiTheme="majorBidi" w:cstheme="majorBidi"/>
        </w:rPr>
        <w:t>aggadic</w:t>
      </w:r>
      <w:r w:rsidR="003065CC" w:rsidRPr="00EC00BF">
        <w:rPr>
          <w:rFonts w:asciiTheme="majorBidi" w:hAnsiTheme="majorBidi" w:cstheme="majorBidi"/>
        </w:rPr>
        <w:t xml:space="preserve"> anecdotes function to </w:t>
      </w:r>
      <w:r w:rsidR="00830F91" w:rsidRPr="00EC00BF">
        <w:rPr>
          <w:rFonts w:asciiTheme="majorBidi" w:hAnsiTheme="majorBidi" w:cstheme="majorBidi"/>
        </w:rPr>
        <w:t xml:space="preserve">question and </w:t>
      </w:r>
      <w:r w:rsidR="003065CC" w:rsidRPr="00EC00BF">
        <w:rPr>
          <w:rFonts w:asciiTheme="majorBidi" w:hAnsiTheme="majorBidi" w:cstheme="majorBidi"/>
        </w:rPr>
        <w:t xml:space="preserve">destabilize </w:t>
      </w:r>
      <w:r w:rsidR="00E42480" w:rsidRPr="00EC00BF">
        <w:rPr>
          <w:rFonts w:asciiTheme="majorBidi" w:hAnsiTheme="majorBidi" w:cstheme="majorBidi"/>
        </w:rPr>
        <w:t>rabbinic</w:t>
      </w:r>
      <w:r w:rsidR="003065CC" w:rsidRPr="00EC00BF">
        <w:rPr>
          <w:rFonts w:asciiTheme="majorBidi" w:hAnsiTheme="majorBidi" w:cstheme="majorBidi"/>
        </w:rPr>
        <w:t xml:space="preserve"> conventions. </w:t>
      </w:r>
      <w:r>
        <w:rPr>
          <w:rFonts w:asciiTheme="majorBidi" w:hAnsiTheme="majorBidi" w:cstheme="majorBidi"/>
        </w:rPr>
        <w:t>Here I will focus on these latter moments of specific reflection.</w:t>
      </w:r>
    </w:p>
    <w:p w14:paraId="1BFC84E9" w14:textId="77777777" w:rsidR="00CE37AB" w:rsidRPr="00EC00BF" w:rsidRDefault="00732A91" w:rsidP="00225ABF">
      <w:pPr>
        <w:bidi w:val="0"/>
        <w:jc w:val="both"/>
        <w:rPr>
          <w:rFonts w:asciiTheme="majorBidi" w:hAnsiTheme="majorBidi" w:cstheme="majorBidi"/>
        </w:rPr>
      </w:pPr>
      <w:r w:rsidRPr="00EC00BF">
        <w:rPr>
          <w:rFonts w:asciiTheme="majorBidi" w:hAnsiTheme="majorBidi" w:cstheme="majorBidi"/>
        </w:rPr>
        <w:t>Erich Grue</w:t>
      </w:r>
      <w:r w:rsidR="00CE37AB" w:rsidRPr="00EC00BF">
        <w:rPr>
          <w:rFonts w:asciiTheme="majorBidi" w:hAnsiTheme="majorBidi" w:cstheme="majorBidi"/>
        </w:rPr>
        <w:t xml:space="preserve">n's </w:t>
      </w:r>
      <w:r w:rsidR="00CE37AB" w:rsidRPr="00EC00BF">
        <w:rPr>
          <w:rFonts w:asciiTheme="majorBidi" w:hAnsiTheme="majorBidi" w:cstheme="majorBidi"/>
          <w:i/>
          <w:iCs/>
        </w:rPr>
        <w:t>Rethinking the Other in Antiquity</w:t>
      </w:r>
      <w:r w:rsidR="00EA4257" w:rsidRPr="00EC00BF">
        <w:rPr>
          <w:rFonts w:asciiTheme="majorBidi" w:hAnsiTheme="majorBidi" w:cstheme="majorBidi"/>
        </w:rPr>
        <w:t xml:space="preserve"> (</w:t>
      </w:r>
      <w:r w:rsidR="00E42480" w:rsidRPr="00EC00BF">
        <w:rPr>
          <w:rFonts w:asciiTheme="majorBidi" w:hAnsiTheme="majorBidi" w:cstheme="majorBidi"/>
        </w:rPr>
        <w:t xml:space="preserve">Princeton </w:t>
      </w:r>
      <w:r w:rsidR="00EA4257" w:rsidRPr="00EC00BF">
        <w:rPr>
          <w:rFonts w:asciiTheme="majorBidi" w:hAnsiTheme="majorBidi" w:cstheme="majorBidi"/>
        </w:rPr>
        <w:t>2011)</w:t>
      </w:r>
      <w:r w:rsidR="00326EB5">
        <w:rPr>
          <w:rFonts w:asciiTheme="majorBidi" w:hAnsiTheme="majorBidi" w:cstheme="majorBidi"/>
        </w:rPr>
        <w:t xml:space="preserve"> is also helpful for my project here</w:t>
      </w:r>
      <w:r w:rsidR="00EA4257" w:rsidRPr="00EC00BF">
        <w:rPr>
          <w:rFonts w:asciiTheme="majorBidi" w:hAnsiTheme="majorBidi" w:cstheme="majorBidi"/>
        </w:rPr>
        <w:t>.</w:t>
      </w:r>
      <w:r w:rsidRPr="00EC00BF">
        <w:rPr>
          <w:rFonts w:asciiTheme="majorBidi" w:hAnsiTheme="majorBidi" w:cstheme="majorBidi"/>
        </w:rPr>
        <w:t xml:space="preserve"> Grue</w:t>
      </w:r>
      <w:r w:rsidR="00CE37AB" w:rsidRPr="00EC00BF">
        <w:rPr>
          <w:rFonts w:asciiTheme="majorBidi" w:hAnsiTheme="majorBidi" w:cstheme="majorBidi"/>
        </w:rPr>
        <w:t xml:space="preserve">n offers a </w:t>
      </w:r>
      <w:r w:rsidR="00326EB5">
        <w:rPr>
          <w:rFonts w:asciiTheme="majorBidi" w:hAnsiTheme="majorBidi" w:cstheme="majorBidi"/>
        </w:rPr>
        <w:t xml:space="preserve">nuanced </w:t>
      </w:r>
      <w:r w:rsidR="00CE37AB" w:rsidRPr="00EC00BF">
        <w:rPr>
          <w:rFonts w:asciiTheme="majorBidi" w:hAnsiTheme="majorBidi" w:cstheme="majorBidi"/>
        </w:rPr>
        <w:t>mo</w:t>
      </w:r>
      <w:r w:rsidR="00AC027E" w:rsidRPr="00EC00BF">
        <w:rPr>
          <w:rFonts w:asciiTheme="majorBidi" w:hAnsiTheme="majorBidi" w:cstheme="majorBidi"/>
        </w:rPr>
        <w:t xml:space="preserve">del of the </w:t>
      </w:r>
      <w:r w:rsidR="00326EB5">
        <w:rPr>
          <w:rFonts w:asciiTheme="majorBidi" w:hAnsiTheme="majorBidi" w:cstheme="majorBidi"/>
        </w:rPr>
        <w:t xml:space="preserve">role </w:t>
      </w:r>
      <w:r w:rsidR="00AC027E" w:rsidRPr="00EC00BF">
        <w:rPr>
          <w:rFonts w:asciiTheme="majorBidi" w:hAnsiTheme="majorBidi" w:cstheme="majorBidi"/>
        </w:rPr>
        <w:t xml:space="preserve">of </w:t>
      </w:r>
      <w:r w:rsidR="00326EB5">
        <w:rPr>
          <w:rFonts w:asciiTheme="majorBidi" w:hAnsiTheme="majorBidi" w:cstheme="majorBidi"/>
        </w:rPr>
        <w:t>O</w:t>
      </w:r>
      <w:r w:rsidR="00326EB5" w:rsidRPr="00EC00BF">
        <w:rPr>
          <w:rFonts w:asciiTheme="majorBidi" w:hAnsiTheme="majorBidi" w:cstheme="majorBidi"/>
        </w:rPr>
        <w:t xml:space="preserve">thers </w:t>
      </w:r>
      <w:r w:rsidR="00CE37AB" w:rsidRPr="00EC00BF">
        <w:rPr>
          <w:rFonts w:asciiTheme="majorBidi" w:hAnsiTheme="majorBidi" w:cstheme="majorBidi"/>
        </w:rPr>
        <w:t xml:space="preserve">in </w:t>
      </w:r>
      <w:r w:rsidR="00326EB5">
        <w:rPr>
          <w:rFonts w:asciiTheme="majorBidi" w:hAnsiTheme="majorBidi" w:cstheme="majorBidi"/>
        </w:rPr>
        <w:t xml:space="preserve">constituting </w:t>
      </w:r>
      <w:r w:rsidR="00CE37AB" w:rsidRPr="00EC00BF">
        <w:rPr>
          <w:rFonts w:asciiTheme="majorBidi" w:hAnsiTheme="majorBidi" w:cstheme="majorBidi"/>
        </w:rPr>
        <w:t>collective identities in the Hellenistic (including Jewish</w:t>
      </w:r>
      <w:r w:rsidR="00E01941" w:rsidRPr="00EC00BF">
        <w:rPr>
          <w:rFonts w:asciiTheme="majorBidi" w:hAnsiTheme="majorBidi" w:cstheme="majorBidi"/>
        </w:rPr>
        <w:t xml:space="preserve"> Hellenistic</w:t>
      </w:r>
      <w:r w:rsidR="00CE37AB" w:rsidRPr="00EC00BF">
        <w:rPr>
          <w:rFonts w:asciiTheme="majorBidi" w:hAnsiTheme="majorBidi" w:cstheme="majorBidi"/>
        </w:rPr>
        <w:t xml:space="preserve">) world. He </w:t>
      </w:r>
      <w:r w:rsidR="00AC6A48" w:rsidRPr="00EC00BF">
        <w:rPr>
          <w:rFonts w:asciiTheme="majorBidi" w:hAnsiTheme="majorBidi" w:cstheme="majorBidi"/>
        </w:rPr>
        <w:t>strive</w:t>
      </w:r>
      <w:r w:rsidR="00CE37AB" w:rsidRPr="00EC00BF">
        <w:rPr>
          <w:rFonts w:asciiTheme="majorBidi" w:hAnsiTheme="majorBidi" w:cstheme="majorBidi"/>
        </w:rPr>
        <w:t xml:space="preserve">s to transcend the simplistic model of identity </w:t>
      </w:r>
      <w:r w:rsidR="00E01941" w:rsidRPr="00EC00BF">
        <w:rPr>
          <w:rFonts w:asciiTheme="majorBidi" w:hAnsiTheme="majorBidi" w:cstheme="majorBidi"/>
        </w:rPr>
        <w:t xml:space="preserve">constituted </w:t>
      </w:r>
      <w:r w:rsidR="00CE37AB" w:rsidRPr="00EC00BF">
        <w:rPr>
          <w:rFonts w:asciiTheme="majorBidi" w:hAnsiTheme="majorBidi" w:cstheme="majorBidi"/>
        </w:rPr>
        <w:t>by negation</w:t>
      </w:r>
      <w:r w:rsidR="00B10384">
        <w:rPr>
          <w:rFonts w:asciiTheme="majorBidi" w:hAnsiTheme="majorBidi" w:cstheme="majorBidi"/>
        </w:rPr>
        <w:t xml:space="preserve"> alone</w:t>
      </w:r>
      <w:r w:rsidR="00CE37AB" w:rsidRPr="00EC00BF">
        <w:rPr>
          <w:rFonts w:asciiTheme="majorBidi" w:hAnsiTheme="majorBidi" w:cstheme="majorBidi"/>
        </w:rPr>
        <w:t>: "the expression of collective character in antiquity</w:t>
      </w:r>
      <w:r w:rsidR="00E01941" w:rsidRPr="00EC00BF">
        <w:rPr>
          <w:rFonts w:asciiTheme="majorBidi" w:hAnsiTheme="majorBidi" w:cstheme="majorBidi"/>
        </w:rPr>
        <w:t xml:space="preserve"> [</w:t>
      </w:r>
      <w:r w:rsidR="00CE37AB" w:rsidRPr="00EC00BF">
        <w:rPr>
          <w:rFonts w:asciiTheme="majorBidi" w:hAnsiTheme="majorBidi" w:cstheme="majorBidi"/>
        </w:rPr>
        <w:t>...</w:t>
      </w:r>
      <w:r w:rsidR="00E01941" w:rsidRPr="00EC00BF">
        <w:rPr>
          <w:rFonts w:asciiTheme="majorBidi" w:hAnsiTheme="majorBidi" w:cstheme="majorBidi"/>
        </w:rPr>
        <w:t>]</w:t>
      </w:r>
      <w:r w:rsidR="00CE37AB" w:rsidRPr="00EC00BF">
        <w:rPr>
          <w:rFonts w:asciiTheme="majorBidi" w:hAnsiTheme="majorBidi" w:cstheme="majorBidi"/>
        </w:rPr>
        <w:t xml:space="preserve"> owes less to insisting on distinctiveness from the alien than to postulating links with, adaptation to, and even </w:t>
      </w:r>
      <w:r w:rsidR="001B7AA7" w:rsidRPr="00EC00BF">
        <w:rPr>
          <w:rFonts w:asciiTheme="majorBidi" w:hAnsiTheme="majorBidi" w:cstheme="majorBidi"/>
        </w:rPr>
        <w:t>incorporation of the alien” (</w:t>
      </w:r>
      <w:r w:rsidR="00CE37AB" w:rsidRPr="00EC00BF">
        <w:rPr>
          <w:rFonts w:asciiTheme="majorBidi" w:hAnsiTheme="majorBidi" w:cstheme="majorBidi"/>
        </w:rPr>
        <w:t xml:space="preserve">352). </w:t>
      </w:r>
      <w:r w:rsidR="00B05D34" w:rsidRPr="00EC00BF">
        <w:rPr>
          <w:rFonts w:asciiTheme="majorBidi" w:hAnsiTheme="majorBidi" w:cstheme="majorBidi"/>
        </w:rPr>
        <w:t>Not all kinds of aliens, to be sure.</w:t>
      </w:r>
      <w:r w:rsidR="00CE37AB" w:rsidRPr="00EC00BF">
        <w:rPr>
          <w:rFonts w:asciiTheme="majorBidi" w:hAnsiTheme="majorBidi" w:cstheme="majorBidi"/>
        </w:rPr>
        <w:t xml:space="preserve"> </w:t>
      </w:r>
      <w:r w:rsidR="00283696" w:rsidRPr="00EC00BF">
        <w:rPr>
          <w:rFonts w:asciiTheme="majorBidi" w:hAnsiTheme="majorBidi" w:cstheme="majorBidi"/>
        </w:rPr>
        <w:t xml:space="preserve">Rabbinic literature </w:t>
      </w:r>
      <w:r w:rsidR="00E01941" w:rsidRPr="00EC00BF">
        <w:rPr>
          <w:rFonts w:asciiTheme="majorBidi" w:hAnsiTheme="majorBidi" w:cstheme="majorBidi"/>
        </w:rPr>
        <w:t>loses</w:t>
      </w:r>
      <w:r w:rsidR="00283696" w:rsidRPr="00EC00BF">
        <w:rPr>
          <w:rFonts w:asciiTheme="majorBidi" w:hAnsiTheme="majorBidi" w:cstheme="majorBidi"/>
        </w:rPr>
        <w:t xml:space="preserve"> </w:t>
      </w:r>
      <w:r w:rsidR="00CE37AB" w:rsidRPr="00EC00BF">
        <w:rPr>
          <w:rFonts w:asciiTheme="majorBidi" w:hAnsiTheme="majorBidi" w:cstheme="majorBidi"/>
        </w:rPr>
        <w:t xml:space="preserve">much of </w:t>
      </w:r>
      <w:r w:rsidR="00B05D34" w:rsidRPr="00EC00BF">
        <w:rPr>
          <w:rFonts w:asciiTheme="majorBidi" w:hAnsiTheme="majorBidi" w:cstheme="majorBidi"/>
        </w:rPr>
        <w:t>its plurality when facing non-Jews</w:t>
      </w:r>
      <w:r w:rsidR="00283696" w:rsidRPr="00EC00BF">
        <w:rPr>
          <w:rFonts w:asciiTheme="majorBidi" w:hAnsiTheme="majorBidi" w:cstheme="majorBidi"/>
        </w:rPr>
        <w:t>, collapsing</w:t>
      </w:r>
      <w:r w:rsidR="00B05D34" w:rsidRPr="00EC00BF">
        <w:rPr>
          <w:rFonts w:asciiTheme="majorBidi" w:hAnsiTheme="majorBidi" w:cstheme="majorBidi"/>
        </w:rPr>
        <w:t xml:space="preserve"> all peoples </w:t>
      </w:r>
      <w:r w:rsidR="00CE37AB" w:rsidRPr="00EC00BF">
        <w:rPr>
          <w:rFonts w:asciiTheme="majorBidi" w:hAnsiTheme="majorBidi" w:cstheme="majorBidi"/>
        </w:rPr>
        <w:t xml:space="preserve">into </w:t>
      </w:r>
      <w:r w:rsidR="00B05D34" w:rsidRPr="00EC00BF">
        <w:rPr>
          <w:rFonts w:asciiTheme="majorBidi" w:hAnsiTheme="majorBidi" w:cstheme="majorBidi"/>
        </w:rPr>
        <w:t>a</w:t>
      </w:r>
      <w:r w:rsidR="00283696" w:rsidRPr="00EC00BF">
        <w:rPr>
          <w:rFonts w:asciiTheme="majorBidi" w:hAnsiTheme="majorBidi" w:cstheme="majorBidi"/>
        </w:rPr>
        <w:t xml:space="preserve"> monolithic</w:t>
      </w:r>
      <w:r w:rsidR="00B10384">
        <w:rPr>
          <w:rFonts w:asciiTheme="majorBidi" w:hAnsiTheme="majorBidi" w:cstheme="majorBidi"/>
        </w:rPr>
        <w:t xml:space="preserve"> </w:t>
      </w:r>
      <w:r w:rsidR="00283696" w:rsidRPr="00EC00BF">
        <w:rPr>
          <w:rFonts w:asciiTheme="majorBidi" w:hAnsiTheme="majorBidi" w:cstheme="majorBidi"/>
        </w:rPr>
        <w:t xml:space="preserve">image of the </w:t>
      </w:r>
      <w:r w:rsidR="00B05D34" w:rsidRPr="00EC00BF">
        <w:rPr>
          <w:rFonts w:asciiTheme="majorBidi" w:hAnsiTheme="majorBidi" w:cstheme="majorBidi"/>
          <w:i/>
          <w:iCs/>
        </w:rPr>
        <w:t>g</w:t>
      </w:r>
      <w:r w:rsidR="00283696" w:rsidRPr="00EC00BF">
        <w:rPr>
          <w:rFonts w:asciiTheme="majorBidi" w:hAnsiTheme="majorBidi" w:cstheme="majorBidi"/>
          <w:i/>
          <w:iCs/>
        </w:rPr>
        <w:t>oy</w:t>
      </w:r>
      <w:r w:rsidR="00283696" w:rsidRPr="00EC00BF">
        <w:rPr>
          <w:rFonts w:asciiTheme="majorBidi" w:hAnsiTheme="majorBidi" w:cstheme="majorBidi"/>
        </w:rPr>
        <w:t>.</w:t>
      </w:r>
      <w:r w:rsidR="00CE37AB" w:rsidRPr="00EC00BF">
        <w:rPr>
          <w:rStyle w:val="FootnoteReference"/>
          <w:rFonts w:asciiTheme="majorBidi" w:hAnsiTheme="majorBidi" w:cstheme="majorBidi"/>
          <w:rtl/>
        </w:rPr>
        <w:footnoteReference w:id="7"/>
      </w:r>
      <w:r w:rsidR="00CE37AB" w:rsidRPr="00EC00BF">
        <w:rPr>
          <w:rFonts w:asciiTheme="majorBidi" w:hAnsiTheme="majorBidi" w:cstheme="majorBidi"/>
        </w:rPr>
        <w:t xml:space="preserve"> </w:t>
      </w:r>
      <w:r w:rsidR="00283696" w:rsidRPr="00EC00BF">
        <w:rPr>
          <w:rFonts w:asciiTheme="majorBidi" w:hAnsiTheme="majorBidi" w:cstheme="majorBidi"/>
        </w:rPr>
        <w:t xml:space="preserve">But </w:t>
      </w:r>
      <w:r w:rsidR="00CE37AB" w:rsidRPr="00EC00BF">
        <w:rPr>
          <w:rFonts w:asciiTheme="majorBidi" w:hAnsiTheme="majorBidi" w:cstheme="majorBidi"/>
        </w:rPr>
        <w:t>the constitution of rabbinic identity is wider than the binary Jew</w:t>
      </w:r>
      <w:r w:rsidR="00B10384">
        <w:rPr>
          <w:rFonts w:asciiTheme="majorBidi" w:hAnsiTheme="majorBidi" w:cstheme="majorBidi"/>
        </w:rPr>
        <w:t>/g</w:t>
      </w:r>
      <w:r w:rsidR="00CE37AB" w:rsidRPr="00EC00BF">
        <w:rPr>
          <w:rFonts w:asciiTheme="majorBidi" w:hAnsiTheme="majorBidi" w:cstheme="majorBidi"/>
        </w:rPr>
        <w:t xml:space="preserve">entile divide. Many </w:t>
      </w:r>
      <w:r w:rsidR="00B05D34" w:rsidRPr="00EC00BF">
        <w:rPr>
          <w:rFonts w:asciiTheme="majorBidi" w:hAnsiTheme="majorBidi" w:cstheme="majorBidi"/>
        </w:rPr>
        <w:t>Jewish</w:t>
      </w:r>
      <w:r w:rsidR="00283696" w:rsidRPr="00EC00BF">
        <w:rPr>
          <w:rFonts w:asciiTheme="majorBidi" w:hAnsiTheme="majorBidi" w:cstheme="majorBidi"/>
        </w:rPr>
        <w:t xml:space="preserve"> </w:t>
      </w:r>
      <w:r w:rsidR="00B10384">
        <w:rPr>
          <w:rFonts w:asciiTheme="majorBidi" w:hAnsiTheme="majorBidi" w:cstheme="majorBidi"/>
        </w:rPr>
        <w:t>o</w:t>
      </w:r>
      <w:r w:rsidR="00283696" w:rsidRPr="00EC00BF">
        <w:rPr>
          <w:rFonts w:asciiTheme="majorBidi" w:hAnsiTheme="majorBidi" w:cstheme="majorBidi"/>
        </w:rPr>
        <w:t>thers</w:t>
      </w:r>
      <w:r w:rsidR="00B05D34" w:rsidRPr="00EC00BF">
        <w:rPr>
          <w:rFonts w:asciiTheme="majorBidi" w:hAnsiTheme="majorBidi" w:cstheme="majorBidi"/>
        </w:rPr>
        <w:t xml:space="preserve"> – heretics, apostates, ignoramuses, prostitutes </w:t>
      </w:r>
      <w:r w:rsidR="00AC6A48" w:rsidRPr="00EC00BF">
        <w:rPr>
          <w:rFonts w:asciiTheme="majorBidi" w:hAnsiTheme="majorBidi" w:cstheme="majorBidi"/>
        </w:rPr>
        <w:t>or</w:t>
      </w:r>
      <w:r w:rsidR="00B05D34" w:rsidRPr="00EC00BF">
        <w:rPr>
          <w:rFonts w:asciiTheme="majorBidi" w:hAnsiTheme="majorBidi" w:cstheme="majorBidi"/>
        </w:rPr>
        <w:t xml:space="preserve"> </w:t>
      </w:r>
      <w:r w:rsidR="00B05D34" w:rsidRPr="00EC00BF">
        <w:rPr>
          <w:rFonts w:asciiTheme="majorBidi" w:hAnsiTheme="majorBidi" w:cstheme="majorBidi"/>
          <w:i/>
          <w:iCs/>
        </w:rPr>
        <w:t>matronae</w:t>
      </w:r>
      <w:r w:rsidR="00B05D34" w:rsidRPr="00EC00BF">
        <w:rPr>
          <w:rFonts w:asciiTheme="majorBidi" w:hAnsiTheme="majorBidi" w:cstheme="majorBidi"/>
        </w:rPr>
        <w:t>, to name a few –</w:t>
      </w:r>
      <w:r w:rsidR="00283696" w:rsidRPr="00EC00BF">
        <w:rPr>
          <w:rFonts w:asciiTheme="majorBidi" w:hAnsiTheme="majorBidi" w:cstheme="majorBidi"/>
        </w:rPr>
        <w:t xml:space="preserve"> feature in the corpus.</w:t>
      </w:r>
      <w:r w:rsidR="00B05D34" w:rsidRPr="00EC00BF">
        <w:rPr>
          <w:rFonts w:asciiTheme="majorBidi" w:hAnsiTheme="majorBidi" w:cstheme="majorBidi"/>
        </w:rPr>
        <w:t xml:space="preserve"> Can </w:t>
      </w:r>
      <w:r w:rsidR="00B05D34" w:rsidRPr="00EC00BF">
        <w:rPr>
          <w:rFonts w:asciiTheme="majorBidi" w:hAnsiTheme="majorBidi" w:cstheme="majorBidi"/>
          <w:i/>
          <w:iCs/>
        </w:rPr>
        <w:t>they</w:t>
      </w:r>
      <w:r w:rsidR="00B05D34" w:rsidRPr="00EC00BF">
        <w:rPr>
          <w:rFonts w:asciiTheme="majorBidi" w:hAnsiTheme="majorBidi" w:cstheme="majorBidi"/>
        </w:rPr>
        <w:t xml:space="preserve"> serve as the desired dialogic partner? </w:t>
      </w:r>
    </w:p>
    <w:p w14:paraId="4183A0BB" w14:textId="32B973ED" w:rsidR="008972FC" w:rsidRDefault="00145FFA" w:rsidP="00777B3D">
      <w:pPr>
        <w:bidi w:val="0"/>
        <w:jc w:val="both"/>
        <w:rPr>
          <w:rFonts w:asciiTheme="majorBidi" w:hAnsiTheme="majorBidi" w:cstheme="majorBidi"/>
        </w:rPr>
      </w:pPr>
      <w:r w:rsidRPr="00EC00BF">
        <w:rPr>
          <w:rFonts w:asciiTheme="majorBidi" w:hAnsiTheme="majorBidi" w:cstheme="majorBidi"/>
        </w:rPr>
        <w:t xml:space="preserve">An example of the multiple roles of the </w:t>
      </w:r>
      <w:r w:rsidR="00DF562F">
        <w:rPr>
          <w:rFonts w:asciiTheme="majorBidi" w:hAnsiTheme="majorBidi" w:cstheme="majorBidi"/>
        </w:rPr>
        <w:t>O</w:t>
      </w:r>
      <w:r w:rsidR="00DF562F" w:rsidRPr="00EC00BF">
        <w:rPr>
          <w:rFonts w:asciiTheme="majorBidi" w:hAnsiTheme="majorBidi" w:cstheme="majorBidi"/>
        </w:rPr>
        <w:t xml:space="preserve">ther </w:t>
      </w:r>
      <w:r w:rsidRPr="00EC00BF">
        <w:rPr>
          <w:rFonts w:asciiTheme="majorBidi" w:hAnsiTheme="majorBidi" w:cstheme="majorBidi"/>
        </w:rPr>
        <w:t xml:space="preserve">in the constitution of the self can be </w:t>
      </w:r>
      <w:r w:rsidR="00326EB5">
        <w:rPr>
          <w:rFonts w:asciiTheme="majorBidi" w:hAnsiTheme="majorBidi" w:cstheme="majorBidi"/>
        </w:rPr>
        <w:t xml:space="preserve">found in </w:t>
      </w:r>
      <w:r w:rsidR="00DF562F">
        <w:rPr>
          <w:rFonts w:asciiTheme="majorBidi" w:hAnsiTheme="majorBidi" w:cstheme="majorBidi"/>
        </w:rPr>
        <w:t xml:space="preserve">the </w:t>
      </w:r>
      <w:r w:rsidR="00B942FB" w:rsidRPr="00EC00BF">
        <w:rPr>
          <w:rFonts w:asciiTheme="majorBidi" w:hAnsiTheme="majorBidi" w:cstheme="majorBidi"/>
        </w:rPr>
        <w:t>Paul</w:t>
      </w:r>
      <w:r w:rsidR="00DF562F">
        <w:rPr>
          <w:rFonts w:asciiTheme="majorBidi" w:hAnsiTheme="majorBidi" w:cstheme="majorBidi"/>
        </w:rPr>
        <w:t xml:space="preserve">ine epistles, a corpus </w:t>
      </w:r>
      <w:r w:rsidRPr="00EC00BF">
        <w:rPr>
          <w:rFonts w:asciiTheme="majorBidi" w:hAnsiTheme="majorBidi" w:cstheme="majorBidi"/>
        </w:rPr>
        <w:t>not very remote</w:t>
      </w:r>
      <w:r w:rsidR="00B942FB" w:rsidRPr="00EC00BF">
        <w:rPr>
          <w:rFonts w:asciiTheme="majorBidi" w:hAnsiTheme="majorBidi" w:cstheme="majorBidi"/>
        </w:rPr>
        <w:t xml:space="preserve"> in time, place and worldview from the </w:t>
      </w:r>
      <w:r w:rsidRPr="00EC00BF">
        <w:rPr>
          <w:rFonts w:asciiTheme="majorBidi" w:hAnsiTheme="majorBidi" w:cstheme="majorBidi"/>
        </w:rPr>
        <w:t>rabbis</w:t>
      </w:r>
      <w:r w:rsidR="0073236F" w:rsidRPr="00EC00BF">
        <w:rPr>
          <w:rFonts w:asciiTheme="majorBidi" w:hAnsiTheme="majorBidi" w:cstheme="majorBidi"/>
        </w:rPr>
        <w:t xml:space="preserve">. </w:t>
      </w:r>
      <w:r w:rsidR="008F55A6" w:rsidRPr="00EC00BF">
        <w:rPr>
          <w:rFonts w:asciiTheme="majorBidi" w:hAnsiTheme="majorBidi" w:cstheme="majorBidi"/>
        </w:rPr>
        <w:t>Paul's opponents ap</w:t>
      </w:r>
      <w:r w:rsidR="00AC6A48" w:rsidRPr="00EC00BF">
        <w:rPr>
          <w:rFonts w:asciiTheme="majorBidi" w:hAnsiTheme="majorBidi" w:cstheme="majorBidi"/>
        </w:rPr>
        <w:t>pear in various places in his l</w:t>
      </w:r>
      <w:r w:rsidR="008F55A6" w:rsidRPr="00EC00BF">
        <w:rPr>
          <w:rFonts w:asciiTheme="majorBidi" w:hAnsiTheme="majorBidi" w:cstheme="majorBidi"/>
        </w:rPr>
        <w:t xml:space="preserve">etters and </w:t>
      </w:r>
      <w:r w:rsidR="00DF562F">
        <w:rPr>
          <w:rFonts w:asciiTheme="majorBidi" w:hAnsiTheme="majorBidi" w:cstheme="majorBidi"/>
        </w:rPr>
        <w:t xml:space="preserve">to </w:t>
      </w:r>
      <w:r w:rsidR="00753794" w:rsidRPr="00EC00BF">
        <w:rPr>
          <w:rFonts w:asciiTheme="majorBidi" w:hAnsiTheme="majorBidi" w:cstheme="majorBidi"/>
        </w:rPr>
        <w:t>several</w:t>
      </w:r>
      <w:r w:rsidR="008F55A6" w:rsidRPr="00EC00BF">
        <w:rPr>
          <w:rFonts w:asciiTheme="majorBidi" w:hAnsiTheme="majorBidi" w:cstheme="majorBidi"/>
        </w:rPr>
        <w:t xml:space="preserve"> ends. First,</w:t>
      </w:r>
      <w:r w:rsidR="0073236F" w:rsidRPr="00EC00BF">
        <w:rPr>
          <w:rFonts w:asciiTheme="majorBidi" w:hAnsiTheme="majorBidi" w:cstheme="majorBidi"/>
        </w:rPr>
        <w:t xml:space="preserve"> the o</w:t>
      </w:r>
      <w:r w:rsidRPr="00EC00BF">
        <w:rPr>
          <w:rFonts w:asciiTheme="majorBidi" w:hAnsiTheme="majorBidi" w:cstheme="majorBidi"/>
        </w:rPr>
        <w:t>pponents</w:t>
      </w:r>
      <w:r w:rsidR="0073236F" w:rsidRPr="00EC00BF">
        <w:rPr>
          <w:rFonts w:asciiTheme="majorBidi" w:hAnsiTheme="majorBidi" w:cstheme="majorBidi"/>
        </w:rPr>
        <w:t xml:space="preserve"> often</w:t>
      </w:r>
      <w:r w:rsidR="008F55A6" w:rsidRPr="00EC00BF">
        <w:rPr>
          <w:rFonts w:asciiTheme="majorBidi" w:hAnsiTheme="majorBidi" w:cstheme="majorBidi"/>
        </w:rPr>
        <w:t xml:space="preserve"> </w:t>
      </w:r>
      <w:r w:rsidRPr="00EC00BF">
        <w:rPr>
          <w:rFonts w:asciiTheme="majorBidi" w:hAnsiTheme="majorBidi" w:cstheme="majorBidi"/>
        </w:rPr>
        <w:t>serve</w:t>
      </w:r>
      <w:r w:rsidR="008F55A6" w:rsidRPr="00EC00BF">
        <w:rPr>
          <w:rFonts w:asciiTheme="majorBidi" w:hAnsiTheme="majorBidi" w:cstheme="majorBidi"/>
        </w:rPr>
        <w:t xml:space="preserve"> </w:t>
      </w:r>
      <w:r w:rsidR="00753794">
        <w:rPr>
          <w:rFonts w:asciiTheme="majorBidi" w:hAnsiTheme="majorBidi" w:cstheme="majorBidi"/>
        </w:rPr>
        <w:t xml:space="preserve">as an explanation </w:t>
      </w:r>
      <w:r w:rsidR="00DF562F">
        <w:rPr>
          <w:rFonts w:asciiTheme="majorBidi" w:hAnsiTheme="majorBidi" w:cstheme="majorBidi"/>
        </w:rPr>
        <w:t xml:space="preserve">for </w:t>
      </w:r>
      <w:r w:rsidR="008F55A6" w:rsidRPr="00EC00BF">
        <w:rPr>
          <w:rFonts w:asciiTheme="majorBidi" w:hAnsiTheme="majorBidi" w:cstheme="majorBidi"/>
        </w:rPr>
        <w:t>Paul's situation: w</w:t>
      </w:r>
      <w:r w:rsidR="0073236F" w:rsidRPr="00EC00BF">
        <w:rPr>
          <w:rFonts w:asciiTheme="majorBidi" w:hAnsiTheme="majorBidi" w:cstheme="majorBidi"/>
        </w:rPr>
        <w:t xml:space="preserve">hy </w:t>
      </w:r>
      <w:r w:rsidR="00DF562F">
        <w:rPr>
          <w:rFonts w:asciiTheme="majorBidi" w:hAnsiTheme="majorBidi" w:cstheme="majorBidi"/>
        </w:rPr>
        <w:t xml:space="preserve">did he </w:t>
      </w:r>
      <w:r w:rsidR="0073236F" w:rsidRPr="00EC00BF">
        <w:rPr>
          <w:rFonts w:asciiTheme="majorBidi" w:hAnsiTheme="majorBidi" w:cstheme="majorBidi"/>
        </w:rPr>
        <w:t>visit thi</w:t>
      </w:r>
      <w:r w:rsidRPr="00EC00BF">
        <w:rPr>
          <w:rFonts w:asciiTheme="majorBidi" w:hAnsiTheme="majorBidi" w:cstheme="majorBidi"/>
        </w:rPr>
        <w:t>s church</w:t>
      </w:r>
      <w:r w:rsidR="00DF562F">
        <w:rPr>
          <w:rFonts w:asciiTheme="majorBidi" w:hAnsiTheme="majorBidi" w:cstheme="majorBidi"/>
        </w:rPr>
        <w:t>,</w:t>
      </w:r>
      <w:r w:rsidRPr="00EC00BF">
        <w:rPr>
          <w:rFonts w:asciiTheme="majorBidi" w:hAnsiTheme="majorBidi" w:cstheme="majorBidi"/>
        </w:rPr>
        <w:t xml:space="preserve"> and not that</w:t>
      </w:r>
      <w:r w:rsidR="00DF562F">
        <w:rPr>
          <w:rFonts w:asciiTheme="majorBidi" w:hAnsiTheme="majorBidi" w:cstheme="majorBidi"/>
        </w:rPr>
        <w:t>? W</w:t>
      </w:r>
      <w:r w:rsidR="00DF562F" w:rsidRPr="00EC00BF">
        <w:rPr>
          <w:rFonts w:asciiTheme="majorBidi" w:hAnsiTheme="majorBidi" w:cstheme="majorBidi"/>
        </w:rPr>
        <w:t xml:space="preserve">hy </w:t>
      </w:r>
      <w:r w:rsidR="0073236F" w:rsidRPr="00EC00BF">
        <w:rPr>
          <w:rFonts w:asciiTheme="majorBidi" w:hAnsiTheme="majorBidi" w:cstheme="majorBidi"/>
        </w:rPr>
        <w:t xml:space="preserve">was </w:t>
      </w:r>
      <w:r w:rsidR="00DF562F">
        <w:rPr>
          <w:rFonts w:asciiTheme="majorBidi" w:hAnsiTheme="majorBidi" w:cstheme="majorBidi"/>
        </w:rPr>
        <w:t xml:space="preserve">he </w:t>
      </w:r>
      <w:r w:rsidR="0073236F" w:rsidRPr="00EC00BF">
        <w:rPr>
          <w:rFonts w:asciiTheme="majorBidi" w:hAnsiTheme="majorBidi" w:cstheme="majorBidi"/>
        </w:rPr>
        <w:t>compelled to discuss certain issues</w:t>
      </w:r>
      <w:r w:rsidR="00DF562F">
        <w:rPr>
          <w:rFonts w:asciiTheme="majorBidi" w:hAnsiTheme="majorBidi" w:cstheme="majorBidi"/>
        </w:rPr>
        <w:t>?</w:t>
      </w:r>
      <w:r w:rsidR="00DF562F" w:rsidRPr="00EC00BF">
        <w:rPr>
          <w:rFonts w:asciiTheme="majorBidi" w:hAnsiTheme="majorBidi" w:cstheme="majorBidi"/>
        </w:rPr>
        <w:t xml:space="preserve"> </w:t>
      </w:r>
      <w:r w:rsidR="0073236F" w:rsidRPr="00EC00BF">
        <w:rPr>
          <w:rFonts w:asciiTheme="majorBidi" w:hAnsiTheme="majorBidi" w:cstheme="majorBidi"/>
        </w:rPr>
        <w:t>(</w:t>
      </w:r>
      <w:r w:rsidR="00DF562F">
        <w:rPr>
          <w:rFonts w:asciiTheme="majorBidi" w:hAnsiTheme="majorBidi" w:cstheme="majorBidi"/>
        </w:rPr>
        <w:t xml:space="preserve">see </w:t>
      </w:r>
      <w:r w:rsidR="0073236F" w:rsidRPr="00EC00BF">
        <w:rPr>
          <w:rFonts w:asciiTheme="majorBidi" w:hAnsiTheme="majorBidi" w:cstheme="majorBidi"/>
        </w:rPr>
        <w:t xml:space="preserve">e.g. Rom 15:20; Gal 1:16-17; 2:4; 1Cor 1:12; 2Cor 3:1). </w:t>
      </w:r>
      <w:r w:rsidRPr="00EC00BF">
        <w:rPr>
          <w:rFonts w:asciiTheme="majorBidi" w:hAnsiTheme="majorBidi" w:cstheme="majorBidi"/>
        </w:rPr>
        <w:t>Paul</w:t>
      </w:r>
      <w:r w:rsidR="00866857">
        <w:rPr>
          <w:rFonts w:asciiTheme="majorBidi" w:hAnsiTheme="majorBidi" w:cstheme="majorBidi"/>
        </w:rPr>
        <w:t xml:space="preserve"> also deploys his</w:t>
      </w:r>
      <w:r w:rsidR="0073236F" w:rsidRPr="00EC00BF">
        <w:rPr>
          <w:rFonts w:asciiTheme="majorBidi" w:hAnsiTheme="majorBidi" w:cstheme="majorBidi"/>
        </w:rPr>
        <w:t xml:space="preserve"> opposition rhetorically</w:t>
      </w:r>
      <w:r w:rsidR="00866857">
        <w:rPr>
          <w:rFonts w:asciiTheme="majorBidi" w:hAnsiTheme="majorBidi" w:cstheme="majorBidi"/>
        </w:rPr>
        <w:t xml:space="preserve"> to position himself </w:t>
      </w:r>
      <w:r w:rsidRPr="00EC00BF">
        <w:rPr>
          <w:rFonts w:asciiTheme="majorBidi" w:hAnsiTheme="majorBidi" w:cstheme="majorBidi"/>
        </w:rPr>
        <w:t xml:space="preserve">as </w:t>
      </w:r>
      <w:r w:rsidR="0073236F" w:rsidRPr="00EC00BF">
        <w:rPr>
          <w:rFonts w:asciiTheme="majorBidi" w:hAnsiTheme="majorBidi" w:cstheme="majorBidi"/>
        </w:rPr>
        <w:t xml:space="preserve">the true apostle, </w:t>
      </w:r>
      <w:r w:rsidR="00866857">
        <w:rPr>
          <w:rFonts w:asciiTheme="majorBidi" w:hAnsiTheme="majorBidi" w:cstheme="majorBidi"/>
        </w:rPr>
        <w:t xml:space="preserve">opposed </w:t>
      </w:r>
      <w:r w:rsidR="00AC6A48" w:rsidRPr="00EC00BF">
        <w:rPr>
          <w:rFonts w:asciiTheme="majorBidi" w:hAnsiTheme="majorBidi" w:cstheme="majorBidi"/>
        </w:rPr>
        <w:t>to</w:t>
      </w:r>
      <w:r w:rsidR="0073236F" w:rsidRPr="00EC00BF">
        <w:rPr>
          <w:rFonts w:asciiTheme="majorBidi" w:hAnsiTheme="majorBidi" w:cstheme="majorBidi"/>
        </w:rPr>
        <w:t xml:space="preserve"> </w:t>
      </w:r>
      <w:r w:rsidR="00866857">
        <w:rPr>
          <w:rFonts w:asciiTheme="majorBidi" w:hAnsiTheme="majorBidi" w:cstheme="majorBidi"/>
        </w:rPr>
        <w:t xml:space="preserve">the </w:t>
      </w:r>
      <w:r w:rsidR="0073236F" w:rsidRPr="00EC00BF">
        <w:rPr>
          <w:rFonts w:asciiTheme="majorBidi" w:hAnsiTheme="majorBidi" w:cstheme="majorBidi"/>
        </w:rPr>
        <w:t xml:space="preserve">false </w:t>
      </w:r>
      <w:r w:rsidR="00866857">
        <w:rPr>
          <w:rFonts w:asciiTheme="majorBidi" w:hAnsiTheme="majorBidi" w:cstheme="majorBidi"/>
        </w:rPr>
        <w:t xml:space="preserve">“apostles” </w:t>
      </w:r>
      <w:r w:rsidR="00AC6A48" w:rsidRPr="00EC00BF">
        <w:rPr>
          <w:rFonts w:asciiTheme="majorBidi" w:hAnsiTheme="majorBidi" w:cstheme="majorBidi"/>
        </w:rPr>
        <w:t>who pursue</w:t>
      </w:r>
      <w:r w:rsidR="0073236F" w:rsidRPr="00EC00BF">
        <w:rPr>
          <w:rFonts w:asciiTheme="majorBidi" w:hAnsiTheme="majorBidi" w:cstheme="majorBidi"/>
        </w:rPr>
        <w:t xml:space="preserve"> </w:t>
      </w:r>
      <w:r w:rsidR="008F55A6" w:rsidRPr="00EC00BF">
        <w:rPr>
          <w:rFonts w:asciiTheme="majorBidi" w:hAnsiTheme="majorBidi" w:cstheme="majorBidi"/>
        </w:rPr>
        <w:t>nothing but</w:t>
      </w:r>
      <w:r w:rsidR="0073236F" w:rsidRPr="00EC00BF">
        <w:rPr>
          <w:rFonts w:asciiTheme="majorBidi" w:hAnsiTheme="majorBidi" w:cstheme="majorBidi"/>
        </w:rPr>
        <w:t xml:space="preserve"> honor and riches (Gal 3:1; 6:2; 1Cor 9:5-6; 2Cor 11-12).</w:t>
      </w:r>
      <w:r w:rsidR="008F55A6" w:rsidRPr="00EC00BF">
        <w:rPr>
          <w:rFonts w:asciiTheme="majorBidi" w:hAnsiTheme="majorBidi" w:cstheme="majorBidi"/>
        </w:rPr>
        <w:t xml:space="preserve"> Paul's</w:t>
      </w:r>
      <w:r w:rsidR="00D94975" w:rsidRPr="00EC00BF">
        <w:rPr>
          <w:rFonts w:asciiTheme="majorBidi" w:hAnsiTheme="majorBidi" w:cstheme="majorBidi"/>
        </w:rPr>
        <w:t xml:space="preserve"> </w:t>
      </w:r>
      <w:r w:rsidRPr="00EC00BF">
        <w:rPr>
          <w:rFonts w:asciiTheme="majorBidi" w:hAnsiTheme="majorBidi" w:cstheme="majorBidi"/>
        </w:rPr>
        <w:t>opponents</w:t>
      </w:r>
      <w:r w:rsidR="00D94975" w:rsidRPr="00EC00BF">
        <w:rPr>
          <w:rFonts w:asciiTheme="majorBidi" w:hAnsiTheme="majorBidi" w:cstheme="majorBidi"/>
        </w:rPr>
        <w:t xml:space="preserve"> however </w:t>
      </w:r>
      <w:r w:rsidR="00866857">
        <w:rPr>
          <w:rFonts w:asciiTheme="majorBidi" w:hAnsiTheme="majorBidi" w:cstheme="majorBidi"/>
        </w:rPr>
        <w:t xml:space="preserve">might have </w:t>
      </w:r>
      <w:r w:rsidR="008F55A6" w:rsidRPr="00EC00BF">
        <w:rPr>
          <w:rFonts w:asciiTheme="majorBidi" w:hAnsiTheme="majorBidi" w:cstheme="majorBidi"/>
        </w:rPr>
        <w:t xml:space="preserve">yet </w:t>
      </w:r>
      <w:r w:rsidR="00866857">
        <w:rPr>
          <w:rFonts w:asciiTheme="majorBidi" w:hAnsiTheme="majorBidi" w:cstheme="majorBidi"/>
        </w:rPr>
        <w:t xml:space="preserve">a </w:t>
      </w:r>
      <w:r w:rsidR="00D94975" w:rsidRPr="00EC00BF">
        <w:rPr>
          <w:rFonts w:asciiTheme="majorBidi" w:hAnsiTheme="majorBidi" w:cstheme="majorBidi"/>
        </w:rPr>
        <w:t xml:space="preserve">more </w:t>
      </w:r>
      <w:r w:rsidR="00866857">
        <w:rPr>
          <w:rFonts w:asciiTheme="majorBidi" w:hAnsiTheme="majorBidi" w:cstheme="majorBidi"/>
        </w:rPr>
        <w:t xml:space="preserve">complex </w:t>
      </w:r>
      <w:r w:rsidR="00D94975" w:rsidRPr="00EC00BF">
        <w:rPr>
          <w:rFonts w:asciiTheme="majorBidi" w:hAnsiTheme="majorBidi" w:cstheme="majorBidi"/>
        </w:rPr>
        <w:t xml:space="preserve">role. Several scholars claim that the public standoffs between Paul and his opposition </w:t>
      </w:r>
      <w:r w:rsidR="00D94975" w:rsidRPr="00EC00BF">
        <w:rPr>
          <w:rFonts w:asciiTheme="majorBidi" w:hAnsiTheme="majorBidi" w:cstheme="majorBidi"/>
        </w:rPr>
        <w:lastRenderedPageBreak/>
        <w:t>in</w:t>
      </w:r>
      <w:r w:rsidR="0088646E">
        <w:rPr>
          <w:rFonts w:asciiTheme="majorBidi" w:hAnsiTheme="majorBidi" w:cstheme="majorBidi"/>
        </w:rPr>
        <w:t xml:space="preserve"> Jerusalem, Antioch and Galatia</w:t>
      </w:r>
      <w:r w:rsidR="00D94975" w:rsidRPr="00EC00BF">
        <w:rPr>
          <w:rFonts w:asciiTheme="majorBidi" w:hAnsiTheme="majorBidi" w:cstheme="majorBidi"/>
        </w:rPr>
        <w:t xml:space="preserve"> can explain several significan</w:t>
      </w:r>
      <w:r w:rsidR="008F55A6" w:rsidRPr="00EC00BF">
        <w:rPr>
          <w:rFonts w:asciiTheme="majorBidi" w:hAnsiTheme="majorBidi" w:cstheme="majorBidi"/>
        </w:rPr>
        <w:t>t</w:t>
      </w:r>
      <w:r w:rsidR="00D94975" w:rsidRPr="00EC00BF">
        <w:rPr>
          <w:rFonts w:asciiTheme="majorBidi" w:hAnsiTheme="majorBidi" w:cstheme="majorBidi"/>
        </w:rPr>
        <w:t xml:space="preserve"> differences between </w:t>
      </w:r>
      <w:r w:rsidR="00D4030E">
        <w:rPr>
          <w:rFonts w:asciiTheme="majorBidi" w:hAnsiTheme="majorBidi" w:cstheme="majorBidi"/>
        </w:rPr>
        <w:t xml:space="preserve">the letters to the </w:t>
      </w:r>
      <w:r w:rsidR="00D94975" w:rsidRPr="00EC00BF">
        <w:rPr>
          <w:rFonts w:asciiTheme="majorBidi" w:hAnsiTheme="majorBidi" w:cstheme="majorBidi"/>
        </w:rPr>
        <w:t xml:space="preserve">Galatians and </w:t>
      </w:r>
      <w:r w:rsidR="00D4030E">
        <w:rPr>
          <w:rFonts w:asciiTheme="majorBidi" w:hAnsiTheme="majorBidi" w:cstheme="majorBidi"/>
        </w:rPr>
        <w:t xml:space="preserve">the </w:t>
      </w:r>
      <w:r w:rsidR="00D94975" w:rsidRPr="00EC00BF">
        <w:rPr>
          <w:rFonts w:asciiTheme="majorBidi" w:hAnsiTheme="majorBidi" w:cstheme="majorBidi"/>
        </w:rPr>
        <w:t>Romans</w:t>
      </w:r>
      <w:r w:rsidR="00D4030E">
        <w:rPr>
          <w:rFonts w:asciiTheme="majorBidi" w:hAnsiTheme="majorBidi" w:cstheme="majorBidi"/>
        </w:rPr>
        <w:t>, written no more than five years apart</w:t>
      </w:r>
      <w:r w:rsidR="00D94975" w:rsidRPr="00EC00BF">
        <w:rPr>
          <w:rFonts w:asciiTheme="majorBidi" w:hAnsiTheme="majorBidi" w:cstheme="majorBidi"/>
        </w:rPr>
        <w:t>.</w:t>
      </w:r>
      <w:r w:rsidR="00D94975" w:rsidRPr="00EC00BF">
        <w:rPr>
          <w:rStyle w:val="FootnoteReference"/>
          <w:rFonts w:asciiTheme="majorBidi" w:hAnsiTheme="majorBidi" w:cstheme="majorBidi"/>
          <w:rtl/>
        </w:rPr>
        <w:footnoteReference w:id="8"/>
      </w:r>
      <w:r w:rsidR="00777B3D">
        <w:rPr>
          <w:rFonts w:asciiTheme="majorBidi" w:hAnsiTheme="majorBidi" w:cstheme="majorBidi"/>
        </w:rPr>
        <w:t xml:space="preserve"> </w:t>
      </w:r>
      <w:r w:rsidR="008972FC">
        <w:rPr>
          <w:rFonts w:asciiTheme="majorBidi" w:hAnsiTheme="majorBidi" w:cstheme="majorBidi"/>
        </w:rPr>
        <w:t xml:space="preserve"> </w:t>
      </w:r>
    </w:p>
    <w:p w14:paraId="71BA07B6" w14:textId="5094DF69" w:rsidR="0010253D" w:rsidRPr="00EC00BF" w:rsidRDefault="008F55A6" w:rsidP="009A6B85">
      <w:pPr>
        <w:bidi w:val="0"/>
        <w:jc w:val="both"/>
        <w:rPr>
          <w:rFonts w:asciiTheme="majorBidi" w:hAnsiTheme="majorBidi" w:cstheme="majorBidi"/>
        </w:rPr>
      </w:pPr>
      <w:r w:rsidRPr="00EC00BF">
        <w:rPr>
          <w:rFonts w:asciiTheme="majorBidi" w:hAnsiTheme="majorBidi" w:cstheme="majorBidi"/>
        </w:rPr>
        <w:t>But ho</w:t>
      </w:r>
      <w:r w:rsidR="00D94975" w:rsidRPr="00EC00BF">
        <w:rPr>
          <w:rFonts w:asciiTheme="majorBidi" w:hAnsiTheme="majorBidi" w:cstheme="majorBidi"/>
        </w:rPr>
        <w:t xml:space="preserve">w </w:t>
      </w:r>
      <w:r w:rsidR="0048607F">
        <w:rPr>
          <w:rFonts w:asciiTheme="majorBidi" w:hAnsiTheme="majorBidi" w:cstheme="majorBidi"/>
        </w:rPr>
        <w:t xml:space="preserve">can </w:t>
      </w:r>
      <w:r w:rsidRPr="00EC00BF">
        <w:rPr>
          <w:rFonts w:asciiTheme="majorBidi" w:hAnsiTheme="majorBidi" w:cstheme="majorBidi"/>
        </w:rPr>
        <w:t xml:space="preserve">we </w:t>
      </w:r>
      <w:r w:rsidR="0048607F">
        <w:rPr>
          <w:rFonts w:asciiTheme="majorBidi" w:hAnsiTheme="majorBidi" w:cstheme="majorBidi"/>
        </w:rPr>
        <w:t xml:space="preserve">make the move </w:t>
      </w:r>
      <w:r w:rsidR="00145FFA" w:rsidRPr="00EC00BF">
        <w:rPr>
          <w:rFonts w:asciiTheme="majorBidi" w:hAnsiTheme="majorBidi" w:cstheme="majorBidi"/>
        </w:rPr>
        <w:t>from the</w:t>
      </w:r>
      <w:r w:rsidR="008972FC">
        <w:rPr>
          <w:rFonts w:asciiTheme="majorBidi" w:hAnsiTheme="majorBidi" w:cstheme="majorBidi"/>
        </w:rPr>
        <w:t xml:space="preserve"> rhetorical, </w:t>
      </w:r>
      <w:r w:rsidR="0010253D" w:rsidRPr="00EC00BF">
        <w:rPr>
          <w:rFonts w:asciiTheme="majorBidi" w:hAnsiTheme="majorBidi" w:cstheme="majorBidi"/>
        </w:rPr>
        <w:t xml:space="preserve">self-affirming </w:t>
      </w:r>
      <w:r w:rsidR="00D94975" w:rsidRPr="00EC00BF">
        <w:rPr>
          <w:rFonts w:asciiTheme="majorBidi" w:hAnsiTheme="majorBidi" w:cstheme="majorBidi"/>
        </w:rPr>
        <w:t xml:space="preserve">use of the </w:t>
      </w:r>
      <w:r w:rsidR="00D94975" w:rsidRPr="00EC00BF">
        <w:rPr>
          <w:rFonts w:asciiTheme="majorBidi" w:hAnsiTheme="majorBidi" w:cstheme="majorBidi"/>
          <w:i/>
          <w:iCs/>
        </w:rPr>
        <w:t xml:space="preserve">character </w:t>
      </w:r>
      <w:r w:rsidR="00145FFA" w:rsidRPr="00EC00BF">
        <w:rPr>
          <w:rFonts w:asciiTheme="majorBidi" w:hAnsiTheme="majorBidi" w:cstheme="majorBidi"/>
        </w:rPr>
        <w:t>of the opponents in Paul's L</w:t>
      </w:r>
      <w:r w:rsidR="00D94975" w:rsidRPr="00EC00BF">
        <w:rPr>
          <w:rFonts w:asciiTheme="majorBidi" w:hAnsiTheme="majorBidi" w:cstheme="majorBidi"/>
        </w:rPr>
        <w:t xml:space="preserve">etters </w:t>
      </w:r>
      <w:r w:rsidR="00145FFA" w:rsidRPr="00EC00BF">
        <w:rPr>
          <w:rFonts w:asciiTheme="majorBidi" w:hAnsiTheme="majorBidi" w:cstheme="majorBidi"/>
        </w:rPr>
        <w:t>to</w:t>
      </w:r>
      <w:r w:rsidR="0010253D" w:rsidRPr="00EC00BF">
        <w:rPr>
          <w:rFonts w:asciiTheme="majorBidi" w:hAnsiTheme="majorBidi" w:cstheme="majorBidi"/>
        </w:rPr>
        <w:t xml:space="preserve"> the historical role they </w:t>
      </w:r>
      <w:r w:rsidR="0048607F">
        <w:rPr>
          <w:rFonts w:asciiTheme="majorBidi" w:hAnsiTheme="majorBidi" w:cstheme="majorBidi"/>
        </w:rPr>
        <w:t xml:space="preserve">might </w:t>
      </w:r>
      <w:r w:rsidR="008972FC">
        <w:rPr>
          <w:rFonts w:asciiTheme="majorBidi" w:hAnsiTheme="majorBidi" w:cstheme="majorBidi"/>
        </w:rPr>
        <w:t>have</w:t>
      </w:r>
      <w:r w:rsidRPr="00EC00BF">
        <w:rPr>
          <w:rFonts w:asciiTheme="majorBidi" w:hAnsiTheme="majorBidi" w:cstheme="majorBidi"/>
        </w:rPr>
        <w:t xml:space="preserve"> </w:t>
      </w:r>
      <w:r w:rsidR="0010253D" w:rsidRPr="00EC00BF">
        <w:rPr>
          <w:rFonts w:asciiTheme="majorBidi" w:hAnsiTheme="majorBidi" w:cstheme="majorBidi"/>
        </w:rPr>
        <w:t xml:space="preserve">played in </w:t>
      </w:r>
      <w:r w:rsidR="008972FC">
        <w:rPr>
          <w:rFonts w:asciiTheme="majorBidi" w:hAnsiTheme="majorBidi" w:cstheme="majorBidi"/>
        </w:rPr>
        <w:t>the</w:t>
      </w:r>
      <w:r w:rsidR="0010253D" w:rsidRPr="00EC00BF">
        <w:rPr>
          <w:rFonts w:asciiTheme="majorBidi" w:hAnsiTheme="majorBidi" w:cstheme="majorBidi"/>
        </w:rPr>
        <w:t xml:space="preserve"> development</w:t>
      </w:r>
      <w:r w:rsidR="008972FC">
        <w:rPr>
          <w:rFonts w:asciiTheme="majorBidi" w:hAnsiTheme="majorBidi" w:cstheme="majorBidi"/>
        </w:rPr>
        <w:t xml:space="preserve"> of his thinking</w:t>
      </w:r>
      <w:r w:rsidR="0010253D" w:rsidRPr="00EC00BF">
        <w:rPr>
          <w:rFonts w:asciiTheme="majorBidi" w:hAnsiTheme="majorBidi" w:cstheme="majorBidi"/>
        </w:rPr>
        <w:t xml:space="preserve">? </w:t>
      </w:r>
      <w:r w:rsidR="0048607F">
        <w:rPr>
          <w:rFonts w:asciiTheme="majorBidi" w:hAnsiTheme="majorBidi" w:cstheme="majorBidi"/>
        </w:rPr>
        <w:t xml:space="preserve">Which </w:t>
      </w:r>
      <w:r w:rsidR="00EE4241" w:rsidRPr="00EC00BF">
        <w:rPr>
          <w:rFonts w:asciiTheme="majorBidi" w:hAnsiTheme="majorBidi" w:cstheme="majorBidi"/>
        </w:rPr>
        <w:t>traces in the Letters can affirm the opponents' role in modifying Paul's thought</w:t>
      </w:r>
      <w:r w:rsidR="0048607F">
        <w:rPr>
          <w:rFonts w:asciiTheme="majorBidi" w:hAnsiTheme="majorBidi" w:cstheme="majorBidi"/>
        </w:rPr>
        <w:t>, or hint to this role</w:t>
      </w:r>
      <w:r w:rsidR="00EE4241" w:rsidRPr="00EC00BF">
        <w:rPr>
          <w:rFonts w:asciiTheme="majorBidi" w:hAnsiTheme="majorBidi" w:cstheme="majorBidi"/>
        </w:rPr>
        <w:t xml:space="preserve">? </w:t>
      </w:r>
      <w:r w:rsidR="0048607F">
        <w:rPr>
          <w:rFonts w:asciiTheme="majorBidi" w:hAnsiTheme="majorBidi" w:cstheme="majorBidi"/>
        </w:rPr>
        <w:t>Could imaginary opponents have brought about this historical shift, or can these changes only be effected by real opponents</w:t>
      </w:r>
      <w:r w:rsidR="00EE4241" w:rsidRPr="00EC00BF">
        <w:rPr>
          <w:rFonts w:asciiTheme="majorBidi" w:hAnsiTheme="majorBidi" w:cstheme="majorBidi"/>
        </w:rPr>
        <w:t xml:space="preserve">? </w:t>
      </w:r>
      <w:r w:rsidR="00437A11" w:rsidRPr="00EC00BF">
        <w:rPr>
          <w:rFonts w:asciiTheme="majorBidi" w:hAnsiTheme="majorBidi" w:cstheme="majorBidi"/>
        </w:rPr>
        <w:t xml:space="preserve">Pauline scholars </w:t>
      </w:r>
      <w:r w:rsidR="00EE4241" w:rsidRPr="00EC00BF">
        <w:rPr>
          <w:rFonts w:asciiTheme="majorBidi" w:hAnsiTheme="majorBidi" w:cstheme="majorBidi"/>
        </w:rPr>
        <w:t xml:space="preserve">debate these questions </w:t>
      </w:r>
      <w:r w:rsidR="00437A11" w:rsidRPr="00EC00BF">
        <w:rPr>
          <w:rFonts w:asciiTheme="majorBidi" w:hAnsiTheme="majorBidi" w:cstheme="majorBidi"/>
        </w:rPr>
        <w:t>continuously, and we shall try to engage with them from the prism of</w:t>
      </w:r>
      <w:r w:rsidR="00EE4241" w:rsidRPr="00EC00BF">
        <w:rPr>
          <w:rFonts w:asciiTheme="majorBidi" w:hAnsiTheme="majorBidi" w:cstheme="majorBidi"/>
        </w:rPr>
        <w:t xml:space="preserve"> </w:t>
      </w:r>
      <w:r w:rsidR="00437A11" w:rsidRPr="00EC00BF">
        <w:rPr>
          <w:rFonts w:asciiTheme="majorBidi" w:hAnsiTheme="majorBidi" w:cstheme="majorBidi"/>
        </w:rPr>
        <w:t xml:space="preserve">the </w:t>
      </w:r>
      <w:r w:rsidR="0010253D" w:rsidRPr="00EC00BF">
        <w:rPr>
          <w:rFonts w:asciiTheme="majorBidi" w:hAnsiTheme="majorBidi" w:cstheme="majorBidi"/>
        </w:rPr>
        <w:t>Talmudic dialogues.</w:t>
      </w:r>
    </w:p>
    <w:p w14:paraId="08C6D2E6" w14:textId="3E5E70F6" w:rsidR="004F1290" w:rsidRPr="00EC00BF" w:rsidRDefault="0010253D" w:rsidP="00225ABF">
      <w:pPr>
        <w:bidi w:val="0"/>
        <w:jc w:val="both"/>
        <w:rPr>
          <w:rFonts w:asciiTheme="majorBidi" w:hAnsiTheme="majorBidi" w:cstheme="majorBidi"/>
        </w:rPr>
      </w:pPr>
      <w:r w:rsidRPr="00EC00BF">
        <w:rPr>
          <w:rFonts w:asciiTheme="majorBidi" w:hAnsiTheme="majorBidi" w:cstheme="majorBidi"/>
        </w:rPr>
        <w:t xml:space="preserve">Rabbinic literature is </w:t>
      </w:r>
      <w:r w:rsidR="00C10319" w:rsidRPr="00EC00BF">
        <w:rPr>
          <w:rFonts w:asciiTheme="majorBidi" w:hAnsiTheme="majorBidi" w:cstheme="majorBidi"/>
        </w:rPr>
        <w:t xml:space="preserve">famously </w:t>
      </w:r>
      <w:r w:rsidRPr="00EC00BF">
        <w:rPr>
          <w:rFonts w:asciiTheme="majorBidi" w:hAnsiTheme="majorBidi" w:cstheme="majorBidi"/>
        </w:rPr>
        <w:t xml:space="preserve">replete with literary representations of dialogues with people outside the house of study. But </w:t>
      </w:r>
      <w:r w:rsidR="000C1874" w:rsidRPr="00EC00BF">
        <w:rPr>
          <w:rFonts w:asciiTheme="majorBidi" w:hAnsiTheme="majorBidi" w:cstheme="majorBidi"/>
        </w:rPr>
        <w:t>not all of it</w:t>
      </w:r>
      <w:r w:rsidR="00AC6A48" w:rsidRPr="00EC00BF">
        <w:rPr>
          <w:rFonts w:asciiTheme="majorBidi" w:hAnsiTheme="majorBidi" w:cstheme="majorBidi"/>
        </w:rPr>
        <w:t xml:space="preserve"> equally</w:t>
      </w:r>
      <w:r w:rsidR="008E650F" w:rsidRPr="00EC00BF">
        <w:rPr>
          <w:rFonts w:asciiTheme="majorBidi" w:hAnsiTheme="majorBidi" w:cstheme="majorBidi"/>
        </w:rPr>
        <w:t>. Tannaitic literature (</w:t>
      </w:r>
      <w:r w:rsidR="000C1874" w:rsidRPr="00EC00BF">
        <w:rPr>
          <w:rFonts w:asciiTheme="majorBidi" w:hAnsiTheme="majorBidi" w:cstheme="majorBidi"/>
        </w:rPr>
        <w:t xml:space="preserve">formed </w:t>
      </w:r>
      <w:r w:rsidR="008E650F" w:rsidRPr="00EC00BF">
        <w:rPr>
          <w:rFonts w:asciiTheme="majorBidi" w:hAnsiTheme="majorBidi" w:cstheme="majorBidi"/>
        </w:rPr>
        <w:t xml:space="preserve">around the </w:t>
      </w:r>
      <w:r w:rsidRPr="00EC00BF">
        <w:rPr>
          <w:rFonts w:asciiTheme="majorBidi" w:hAnsiTheme="majorBidi" w:cstheme="majorBidi"/>
        </w:rPr>
        <w:t>2</w:t>
      </w:r>
      <w:r w:rsidRPr="00EC00BF">
        <w:rPr>
          <w:rFonts w:asciiTheme="majorBidi" w:hAnsiTheme="majorBidi" w:cstheme="majorBidi"/>
          <w:vertAlign w:val="superscript"/>
        </w:rPr>
        <w:t>nd</w:t>
      </w:r>
      <w:r w:rsidR="008E650F" w:rsidRPr="00EC00BF">
        <w:rPr>
          <w:rFonts w:asciiTheme="majorBidi" w:hAnsiTheme="majorBidi" w:cstheme="majorBidi"/>
        </w:rPr>
        <w:t xml:space="preserve"> century</w:t>
      </w:r>
      <w:r w:rsidRPr="00EC00BF">
        <w:rPr>
          <w:rFonts w:asciiTheme="majorBidi" w:hAnsiTheme="majorBidi" w:cstheme="majorBidi"/>
        </w:rPr>
        <w:t xml:space="preserve">) has </w:t>
      </w:r>
      <w:r w:rsidR="008E650F" w:rsidRPr="00EC00BF">
        <w:rPr>
          <w:rFonts w:asciiTheme="majorBidi" w:hAnsiTheme="majorBidi" w:cstheme="majorBidi"/>
        </w:rPr>
        <w:t xml:space="preserve">only </w:t>
      </w:r>
      <w:r w:rsidR="000C1874" w:rsidRPr="00EC00BF">
        <w:rPr>
          <w:rFonts w:asciiTheme="majorBidi" w:hAnsiTheme="majorBidi" w:cstheme="majorBidi"/>
        </w:rPr>
        <w:t xml:space="preserve">a </w:t>
      </w:r>
      <w:r w:rsidRPr="00EC00BF">
        <w:rPr>
          <w:rFonts w:asciiTheme="majorBidi" w:hAnsiTheme="majorBidi" w:cstheme="majorBidi"/>
        </w:rPr>
        <w:t xml:space="preserve">few such dialogues. </w:t>
      </w:r>
      <w:r w:rsidR="008E650F" w:rsidRPr="00EC00BF">
        <w:rPr>
          <w:rFonts w:asciiTheme="majorBidi" w:hAnsiTheme="majorBidi" w:cstheme="majorBidi"/>
        </w:rPr>
        <w:t>Sadducees</w:t>
      </w:r>
      <w:r w:rsidRPr="00EC00BF">
        <w:rPr>
          <w:rFonts w:asciiTheme="majorBidi" w:hAnsiTheme="majorBidi" w:cstheme="majorBidi"/>
        </w:rPr>
        <w:t xml:space="preserve"> (as well as </w:t>
      </w:r>
      <w:r w:rsidR="000C1874" w:rsidRPr="00EC00BF">
        <w:rPr>
          <w:rFonts w:asciiTheme="majorBidi" w:hAnsiTheme="majorBidi" w:cstheme="majorBidi"/>
        </w:rPr>
        <w:t>one</w:t>
      </w:r>
      <w:r w:rsidRPr="00EC00BF">
        <w:rPr>
          <w:rFonts w:asciiTheme="majorBidi" w:hAnsiTheme="majorBidi" w:cstheme="majorBidi"/>
        </w:rPr>
        <w:t xml:space="preserve"> "Galilean </w:t>
      </w:r>
      <w:r w:rsidR="00005D75" w:rsidRPr="00EC00BF">
        <w:rPr>
          <w:rFonts w:asciiTheme="majorBidi" w:hAnsiTheme="majorBidi" w:cstheme="majorBidi"/>
          <w:i/>
          <w:iCs/>
        </w:rPr>
        <w:t>min</w:t>
      </w:r>
      <w:r w:rsidRPr="00EC00BF">
        <w:rPr>
          <w:rFonts w:asciiTheme="majorBidi" w:hAnsiTheme="majorBidi" w:cstheme="majorBidi"/>
        </w:rPr>
        <w:t>")</w:t>
      </w:r>
      <w:r w:rsidR="00005D75" w:rsidRPr="00EC00BF">
        <w:rPr>
          <w:rStyle w:val="FootnoteReference"/>
          <w:rFonts w:asciiTheme="majorBidi" w:hAnsiTheme="majorBidi" w:cstheme="majorBidi"/>
        </w:rPr>
        <w:footnoteReference w:id="9"/>
      </w:r>
      <w:r w:rsidRPr="00EC00BF">
        <w:rPr>
          <w:rFonts w:asciiTheme="majorBidi" w:hAnsiTheme="majorBidi" w:cstheme="majorBidi"/>
        </w:rPr>
        <w:t xml:space="preserve"> are </w:t>
      </w:r>
      <w:r w:rsidR="008E650F" w:rsidRPr="00EC00BF">
        <w:rPr>
          <w:rFonts w:asciiTheme="majorBidi" w:hAnsiTheme="majorBidi" w:cstheme="majorBidi"/>
        </w:rPr>
        <w:t>portray</w:t>
      </w:r>
      <w:r w:rsidRPr="00EC00BF">
        <w:rPr>
          <w:rFonts w:asciiTheme="majorBidi" w:hAnsiTheme="majorBidi" w:cstheme="majorBidi"/>
        </w:rPr>
        <w:t xml:space="preserve">ed in polemic </w:t>
      </w:r>
      <w:r w:rsidR="008E650F" w:rsidRPr="00EC00BF">
        <w:rPr>
          <w:rFonts w:asciiTheme="majorBidi" w:hAnsiTheme="majorBidi" w:cstheme="majorBidi"/>
        </w:rPr>
        <w:t>with the Pharisees</w:t>
      </w:r>
      <w:r w:rsidRPr="00EC00BF">
        <w:rPr>
          <w:rFonts w:asciiTheme="majorBidi" w:hAnsiTheme="majorBidi" w:cstheme="majorBidi"/>
        </w:rPr>
        <w:t xml:space="preserve"> </w:t>
      </w:r>
      <w:r w:rsidR="008E650F" w:rsidRPr="00EC00BF">
        <w:rPr>
          <w:rFonts w:asciiTheme="majorBidi" w:hAnsiTheme="majorBidi" w:cstheme="majorBidi"/>
        </w:rPr>
        <w:t xml:space="preserve">(e.g. </w:t>
      </w:r>
      <w:r w:rsidRPr="00EC00BF">
        <w:rPr>
          <w:rFonts w:asciiTheme="majorBidi" w:hAnsiTheme="majorBidi" w:cstheme="majorBidi"/>
        </w:rPr>
        <w:t xml:space="preserve">Mishnah </w:t>
      </w:r>
      <w:r w:rsidRPr="00EC00BF">
        <w:rPr>
          <w:rFonts w:asciiTheme="majorBidi" w:hAnsiTheme="majorBidi" w:cstheme="majorBidi"/>
          <w:i/>
          <w:iCs/>
        </w:rPr>
        <w:t>Yadaim</w:t>
      </w:r>
      <w:r w:rsidRPr="00EC00BF">
        <w:rPr>
          <w:rFonts w:asciiTheme="majorBidi" w:hAnsiTheme="majorBidi" w:cstheme="majorBidi"/>
        </w:rPr>
        <w:t xml:space="preserve"> 4:6-8</w:t>
      </w:r>
      <w:r w:rsidR="0048607F" w:rsidRPr="00EC00BF">
        <w:rPr>
          <w:rFonts w:asciiTheme="majorBidi" w:hAnsiTheme="majorBidi" w:cstheme="majorBidi"/>
        </w:rPr>
        <w:t>)</w:t>
      </w:r>
      <w:r w:rsidR="0048607F">
        <w:rPr>
          <w:rFonts w:asciiTheme="majorBidi" w:hAnsiTheme="majorBidi" w:cstheme="majorBidi"/>
        </w:rPr>
        <w:t>.</w:t>
      </w:r>
      <w:r w:rsidR="0048607F" w:rsidRPr="00EC00BF">
        <w:rPr>
          <w:rStyle w:val="FootnoteReference"/>
          <w:rFonts w:asciiTheme="majorBidi" w:hAnsiTheme="majorBidi" w:cstheme="majorBidi"/>
        </w:rPr>
        <w:footnoteReference w:id="10"/>
      </w:r>
      <w:r w:rsidR="0048607F" w:rsidRPr="00EC00BF">
        <w:rPr>
          <w:rFonts w:asciiTheme="majorBidi" w:hAnsiTheme="majorBidi" w:cstheme="majorBidi"/>
        </w:rPr>
        <w:t xml:space="preserve"> </w:t>
      </w:r>
      <w:r w:rsidR="0048607F">
        <w:rPr>
          <w:rFonts w:asciiTheme="majorBidi" w:hAnsiTheme="majorBidi" w:cstheme="majorBidi"/>
        </w:rPr>
        <w:t xml:space="preserve">Rabban </w:t>
      </w:r>
      <w:r w:rsidR="008E650F" w:rsidRPr="00EC00BF">
        <w:rPr>
          <w:rFonts w:asciiTheme="majorBidi" w:hAnsiTheme="majorBidi" w:cstheme="majorBidi"/>
        </w:rPr>
        <w:t>Gamaliel</w:t>
      </w:r>
      <w:r w:rsidRPr="00EC00BF">
        <w:rPr>
          <w:rFonts w:asciiTheme="majorBidi" w:hAnsiTheme="majorBidi" w:cstheme="majorBidi"/>
        </w:rPr>
        <w:t xml:space="preserve"> and his successors </w:t>
      </w:r>
      <w:r w:rsidR="008E650F" w:rsidRPr="00EC00BF">
        <w:rPr>
          <w:rFonts w:asciiTheme="majorBidi" w:hAnsiTheme="majorBidi" w:cstheme="majorBidi"/>
        </w:rPr>
        <w:t xml:space="preserve">in the Patriarchy are </w:t>
      </w:r>
      <w:r w:rsidR="0048607F">
        <w:rPr>
          <w:rFonts w:asciiTheme="majorBidi" w:hAnsiTheme="majorBidi" w:cstheme="majorBidi"/>
        </w:rPr>
        <w:t xml:space="preserve">portrayed </w:t>
      </w:r>
      <w:r w:rsidR="008E650F" w:rsidRPr="00EC00BF">
        <w:rPr>
          <w:rFonts w:asciiTheme="majorBidi" w:hAnsiTheme="majorBidi" w:cstheme="majorBidi"/>
        </w:rPr>
        <w:t xml:space="preserve">as conversing </w:t>
      </w:r>
      <w:r w:rsidRPr="00EC00BF">
        <w:rPr>
          <w:rFonts w:asciiTheme="majorBidi" w:hAnsiTheme="majorBidi" w:cstheme="majorBidi"/>
        </w:rPr>
        <w:t>with philosophers and imperial functionaries.</w:t>
      </w:r>
      <w:bookmarkStart w:id="2" w:name="_Ref349032384"/>
      <w:r w:rsidR="004F1290" w:rsidRPr="00EC00BF">
        <w:rPr>
          <w:rStyle w:val="FootnoteReference"/>
          <w:rFonts w:asciiTheme="majorBidi" w:hAnsiTheme="majorBidi" w:cstheme="majorBidi"/>
          <w:rtl/>
        </w:rPr>
        <w:footnoteReference w:id="11"/>
      </w:r>
      <w:bookmarkEnd w:id="2"/>
      <w:r w:rsidR="003009F9">
        <w:rPr>
          <w:rFonts w:asciiTheme="majorBidi" w:hAnsiTheme="majorBidi" w:cstheme="majorBidi"/>
        </w:rPr>
        <w:t xml:space="preserve"> A</w:t>
      </w:r>
      <w:r w:rsidRPr="00EC00BF">
        <w:rPr>
          <w:rFonts w:asciiTheme="majorBidi" w:hAnsiTheme="majorBidi" w:cstheme="majorBidi"/>
        </w:rPr>
        <w:t>moraic literature (3</w:t>
      </w:r>
      <w:r w:rsidRPr="00EC00BF">
        <w:rPr>
          <w:rFonts w:asciiTheme="majorBidi" w:hAnsiTheme="majorBidi" w:cstheme="majorBidi"/>
          <w:vertAlign w:val="superscript"/>
        </w:rPr>
        <w:t>rd</w:t>
      </w:r>
      <w:r w:rsidRPr="00EC00BF">
        <w:rPr>
          <w:rFonts w:asciiTheme="majorBidi" w:hAnsiTheme="majorBidi" w:cstheme="majorBidi"/>
        </w:rPr>
        <w:t>-5</w:t>
      </w:r>
      <w:r w:rsidRPr="00EC00BF">
        <w:rPr>
          <w:rFonts w:asciiTheme="majorBidi" w:hAnsiTheme="majorBidi" w:cstheme="majorBidi"/>
          <w:vertAlign w:val="superscript"/>
        </w:rPr>
        <w:t>th</w:t>
      </w:r>
      <w:r w:rsidRPr="00EC00BF">
        <w:rPr>
          <w:rFonts w:asciiTheme="majorBidi" w:hAnsiTheme="majorBidi" w:cstheme="majorBidi"/>
        </w:rPr>
        <w:t xml:space="preserve"> centuries)</w:t>
      </w:r>
      <w:r w:rsidR="004F1290" w:rsidRPr="00EC00BF">
        <w:rPr>
          <w:rFonts w:asciiTheme="majorBidi" w:hAnsiTheme="majorBidi" w:cstheme="majorBidi"/>
        </w:rPr>
        <w:t xml:space="preserve"> is</w:t>
      </w:r>
      <w:r w:rsidR="00511A94" w:rsidRPr="00EC00BF">
        <w:rPr>
          <w:rFonts w:asciiTheme="majorBidi" w:hAnsiTheme="majorBidi" w:cstheme="majorBidi"/>
        </w:rPr>
        <w:t xml:space="preserve"> </w:t>
      </w:r>
      <w:r w:rsidR="004F1290" w:rsidRPr="00EC00BF">
        <w:rPr>
          <w:rFonts w:asciiTheme="majorBidi" w:hAnsiTheme="majorBidi" w:cstheme="majorBidi"/>
        </w:rPr>
        <w:t>richer</w:t>
      </w:r>
      <w:r w:rsidR="00511A94" w:rsidRPr="00EC00BF">
        <w:rPr>
          <w:rFonts w:asciiTheme="majorBidi" w:hAnsiTheme="majorBidi" w:cstheme="majorBidi"/>
        </w:rPr>
        <w:t xml:space="preserve"> with such dialogues</w:t>
      </w:r>
      <w:r w:rsidR="0048607F">
        <w:rPr>
          <w:rFonts w:asciiTheme="majorBidi" w:hAnsiTheme="majorBidi" w:cstheme="majorBidi"/>
        </w:rPr>
        <w:t>:</w:t>
      </w:r>
      <w:r w:rsidR="0048607F" w:rsidRPr="00EC00BF">
        <w:rPr>
          <w:rFonts w:asciiTheme="majorBidi" w:hAnsiTheme="majorBidi" w:cstheme="majorBidi"/>
        </w:rPr>
        <w:t xml:space="preserve"> </w:t>
      </w:r>
      <w:r w:rsidR="0048607F">
        <w:rPr>
          <w:rFonts w:asciiTheme="majorBidi" w:hAnsiTheme="majorBidi" w:cstheme="majorBidi"/>
        </w:rPr>
        <w:t xml:space="preserve">there are </w:t>
      </w:r>
      <w:r w:rsidR="004F1290" w:rsidRPr="00EC00BF">
        <w:rPr>
          <w:rFonts w:asciiTheme="majorBidi" w:hAnsiTheme="majorBidi" w:cstheme="majorBidi"/>
        </w:rPr>
        <w:t xml:space="preserve">numerous anecdotes in which sages converse with bureaucrats, heretics, </w:t>
      </w:r>
      <w:r w:rsidR="004F1290" w:rsidRPr="00EC00BF">
        <w:rPr>
          <w:rFonts w:asciiTheme="majorBidi" w:hAnsiTheme="majorBidi" w:cstheme="majorBidi"/>
          <w:i/>
          <w:iCs/>
        </w:rPr>
        <w:t>matronae</w:t>
      </w:r>
      <w:r w:rsidR="004F1290" w:rsidRPr="00EC00BF">
        <w:rPr>
          <w:rFonts w:asciiTheme="majorBidi" w:hAnsiTheme="majorBidi" w:cstheme="majorBidi"/>
        </w:rPr>
        <w:t xml:space="preserve">, prostitutes and gentiles. </w:t>
      </w:r>
      <w:r w:rsidR="00AC6A48" w:rsidRPr="00EC00BF">
        <w:rPr>
          <w:rFonts w:asciiTheme="majorBidi" w:hAnsiTheme="majorBidi" w:cstheme="majorBidi"/>
        </w:rPr>
        <w:t>T</w:t>
      </w:r>
      <w:r w:rsidR="000C1874" w:rsidRPr="00EC00BF">
        <w:rPr>
          <w:rFonts w:asciiTheme="majorBidi" w:hAnsiTheme="majorBidi" w:cstheme="majorBidi"/>
        </w:rPr>
        <w:t xml:space="preserve">his </w:t>
      </w:r>
      <w:r w:rsidR="009A0BFE">
        <w:rPr>
          <w:rFonts w:asciiTheme="majorBidi" w:hAnsiTheme="majorBidi" w:cstheme="majorBidi"/>
        </w:rPr>
        <w:t>corpus</w:t>
      </w:r>
      <w:r w:rsidR="000C1874" w:rsidRPr="00EC00BF">
        <w:rPr>
          <w:rFonts w:asciiTheme="majorBidi" w:hAnsiTheme="majorBidi" w:cstheme="majorBidi"/>
        </w:rPr>
        <w:t xml:space="preserve"> </w:t>
      </w:r>
      <w:r w:rsidR="009A0BFE">
        <w:rPr>
          <w:rFonts w:asciiTheme="majorBidi" w:hAnsiTheme="majorBidi" w:cstheme="majorBidi"/>
        </w:rPr>
        <w:t xml:space="preserve">however </w:t>
      </w:r>
      <w:r w:rsidR="000C1874" w:rsidRPr="00EC00BF">
        <w:rPr>
          <w:rFonts w:asciiTheme="majorBidi" w:hAnsiTheme="majorBidi" w:cstheme="majorBidi"/>
        </w:rPr>
        <w:t>is far from monolithic</w:t>
      </w:r>
      <w:r w:rsidR="0048607F">
        <w:rPr>
          <w:rFonts w:asciiTheme="majorBidi" w:hAnsiTheme="majorBidi" w:cstheme="majorBidi"/>
        </w:rPr>
        <w:t>.</w:t>
      </w:r>
      <w:r w:rsidR="0048607F" w:rsidRPr="00EC00BF">
        <w:rPr>
          <w:rFonts w:asciiTheme="majorBidi" w:hAnsiTheme="majorBidi" w:cstheme="majorBidi"/>
        </w:rPr>
        <w:t xml:space="preserve"> </w:t>
      </w:r>
      <w:r w:rsidR="0048607F">
        <w:rPr>
          <w:rFonts w:asciiTheme="majorBidi" w:hAnsiTheme="majorBidi" w:cstheme="majorBidi"/>
        </w:rPr>
        <w:t xml:space="preserve">Most notably, there </w:t>
      </w:r>
      <w:r w:rsidR="004F1290" w:rsidRPr="00EC00BF">
        <w:rPr>
          <w:rFonts w:asciiTheme="majorBidi" w:hAnsiTheme="majorBidi" w:cstheme="majorBidi"/>
        </w:rPr>
        <w:t>is a marked difference between Palestinian and Babylonian literature</w:t>
      </w:r>
      <w:r w:rsidR="001814F3" w:rsidRPr="00EC00BF">
        <w:rPr>
          <w:rFonts w:asciiTheme="majorBidi" w:hAnsiTheme="majorBidi" w:cstheme="majorBidi"/>
        </w:rPr>
        <w:t>s, as we shall see below</w:t>
      </w:r>
      <w:r w:rsidR="004F1290" w:rsidRPr="00EC00BF">
        <w:rPr>
          <w:rFonts w:asciiTheme="majorBidi" w:hAnsiTheme="majorBidi" w:cstheme="majorBidi"/>
        </w:rPr>
        <w:t>.</w:t>
      </w:r>
    </w:p>
    <w:p w14:paraId="4E9565BF" w14:textId="67F45E30" w:rsidR="009A0BFE" w:rsidRPr="00FA514B" w:rsidRDefault="00C74063" w:rsidP="00FA514B">
      <w:pPr>
        <w:bidi w:val="0"/>
        <w:jc w:val="both"/>
        <w:rPr>
          <w:rFonts w:asciiTheme="majorBidi" w:hAnsiTheme="majorBidi" w:cstheme="majorBidi"/>
        </w:rPr>
      </w:pPr>
      <w:r>
        <w:rPr>
          <w:rFonts w:asciiTheme="majorBidi" w:hAnsiTheme="majorBidi" w:cstheme="majorBidi"/>
        </w:rPr>
        <w:t>Scholars have tended to approach these dialogues in one of two ways</w:t>
      </w:r>
      <w:r w:rsidR="004F1290" w:rsidRPr="00EC00BF">
        <w:rPr>
          <w:rFonts w:asciiTheme="majorBidi" w:hAnsiTheme="majorBidi" w:cstheme="majorBidi"/>
        </w:rPr>
        <w:t xml:space="preserve">. </w:t>
      </w:r>
      <w:r>
        <w:rPr>
          <w:rFonts w:asciiTheme="majorBidi" w:hAnsiTheme="majorBidi" w:cstheme="majorBidi"/>
        </w:rPr>
        <w:t>The first was to assume that these were actual dialogues</w:t>
      </w:r>
      <w:r w:rsidR="009A6B85">
        <w:rPr>
          <w:rFonts w:asciiTheme="majorBidi" w:hAnsiTheme="majorBidi" w:cstheme="majorBidi"/>
        </w:rPr>
        <w:t>.</w:t>
      </w:r>
      <w:r w:rsidR="004F1290" w:rsidRPr="00EC00BF">
        <w:rPr>
          <w:rStyle w:val="FootnoteReference"/>
          <w:rFonts w:asciiTheme="majorBidi" w:hAnsiTheme="majorBidi" w:cstheme="majorBidi"/>
          <w:rtl/>
        </w:rPr>
        <w:footnoteReference w:id="12"/>
      </w:r>
      <w:r w:rsidR="009A6B85">
        <w:rPr>
          <w:rFonts w:asciiTheme="majorBidi" w:hAnsiTheme="majorBidi" w:cstheme="majorBidi"/>
        </w:rPr>
        <w:t xml:space="preserve"> T</w:t>
      </w:r>
      <w:r>
        <w:rPr>
          <w:rFonts w:asciiTheme="majorBidi" w:hAnsiTheme="majorBidi" w:cstheme="majorBidi"/>
        </w:rPr>
        <w:t xml:space="preserve">his gave rise </w:t>
      </w:r>
      <w:r w:rsidR="001814F3" w:rsidRPr="00EC00BF">
        <w:rPr>
          <w:rFonts w:asciiTheme="majorBidi" w:hAnsiTheme="majorBidi" w:cstheme="majorBidi"/>
        </w:rPr>
        <w:t xml:space="preserve">to </w:t>
      </w:r>
      <w:r w:rsidR="009A0BFE">
        <w:rPr>
          <w:rFonts w:asciiTheme="majorBidi" w:hAnsiTheme="majorBidi" w:cstheme="majorBidi"/>
        </w:rPr>
        <w:t xml:space="preserve">an </w:t>
      </w:r>
      <w:r>
        <w:rPr>
          <w:rFonts w:asciiTheme="majorBidi" w:hAnsiTheme="majorBidi" w:cstheme="majorBidi"/>
        </w:rPr>
        <w:t xml:space="preserve">open ended debate regarding </w:t>
      </w:r>
      <w:r w:rsidR="009A0BFE">
        <w:rPr>
          <w:rFonts w:asciiTheme="majorBidi" w:hAnsiTheme="majorBidi" w:cstheme="majorBidi"/>
        </w:rPr>
        <w:t>to</w:t>
      </w:r>
      <w:r w:rsidR="001814F3" w:rsidRPr="00EC00BF">
        <w:rPr>
          <w:rFonts w:asciiTheme="majorBidi" w:hAnsiTheme="majorBidi" w:cstheme="majorBidi"/>
        </w:rPr>
        <w:t xml:space="preserve"> the identity of the</w:t>
      </w:r>
      <w:r w:rsidR="004F1290" w:rsidRPr="00EC00BF">
        <w:rPr>
          <w:rFonts w:asciiTheme="majorBidi" w:hAnsiTheme="majorBidi" w:cstheme="majorBidi"/>
        </w:rPr>
        <w:t xml:space="preserve"> </w:t>
      </w:r>
      <w:r w:rsidR="001814F3" w:rsidRPr="00EC00BF">
        <w:rPr>
          <w:rFonts w:asciiTheme="majorBidi" w:hAnsiTheme="majorBidi" w:cstheme="majorBidi"/>
        </w:rPr>
        <w:t>interlocu</w:t>
      </w:r>
      <w:r w:rsidR="009A0BFE">
        <w:rPr>
          <w:rFonts w:asciiTheme="majorBidi" w:hAnsiTheme="majorBidi" w:cstheme="majorBidi"/>
        </w:rPr>
        <w:t>tors</w:t>
      </w:r>
      <w:r>
        <w:rPr>
          <w:rFonts w:asciiTheme="majorBidi" w:hAnsiTheme="majorBidi" w:cstheme="majorBidi"/>
        </w:rPr>
        <w:t xml:space="preserve">, </w:t>
      </w:r>
      <w:r w:rsidR="001814F3" w:rsidRPr="00EC00BF">
        <w:rPr>
          <w:rFonts w:asciiTheme="majorBidi" w:hAnsiTheme="majorBidi" w:cstheme="majorBidi"/>
        </w:rPr>
        <w:t>especially the elusive</w:t>
      </w:r>
      <w:r w:rsidR="004F1290" w:rsidRPr="00EC00BF">
        <w:rPr>
          <w:rFonts w:asciiTheme="majorBidi" w:hAnsiTheme="majorBidi" w:cstheme="majorBidi"/>
        </w:rPr>
        <w:t xml:space="preserve"> </w:t>
      </w:r>
      <w:r w:rsidR="001312B0" w:rsidRPr="00EC00BF">
        <w:rPr>
          <w:rFonts w:asciiTheme="majorBidi" w:hAnsiTheme="majorBidi" w:cstheme="majorBidi"/>
          <w:i/>
          <w:iCs/>
        </w:rPr>
        <w:t>minim</w:t>
      </w:r>
      <w:r w:rsidR="001814F3" w:rsidRPr="00EC00BF">
        <w:rPr>
          <w:rFonts w:asciiTheme="majorBidi" w:hAnsiTheme="majorBidi" w:cstheme="majorBidi"/>
        </w:rPr>
        <w:t>.</w:t>
      </w:r>
      <w:r w:rsidR="004F1290" w:rsidRPr="00EC00BF">
        <w:rPr>
          <w:rFonts w:asciiTheme="majorBidi" w:hAnsiTheme="majorBidi" w:cstheme="majorBidi"/>
        </w:rPr>
        <w:t xml:space="preserve"> </w:t>
      </w:r>
      <w:r>
        <w:rPr>
          <w:rFonts w:asciiTheme="majorBidi" w:hAnsiTheme="majorBidi" w:cstheme="majorBidi"/>
        </w:rPr>
        <w:t xml:space="preserve">Were </w:t>
      </w:r>
      <w:r w:rsidR="001814F3" w:rsidRPr="00EC00BF">
        <w:rPr>
          <w:rFonts w:asciiTheme="majorBidi" w:hAnsiTheme="majorBidi" w:cstheme="majorBidi"/>
        </w:rPr>
        <w:t xml:space="preserve">they </w:t>
      </w:r>
      <w:r w:rsidR="004F1290" w:rsidRPr="00EC00BF">
        <w:rPr>
          <w:rFonts w:asciiTheme="majorBidi" w:hAnsiTheme="majorBidi" w:cstheme="majorBidi"/>
        </w:rPr>
        <w:t>Christians</w:t>
      </w:r>
      <w:r w:rsidR="009A6B85">
        <w:rPr>
          <w:rFonts w:asciiTheme="majorBidi" w:hAnsiTheme="majorBidi" w:cstheme="majorBidi"/>
        </w:rPr>
        <w:t>?</w:t>
      </w:r>
      <w:r w:rsidR="000C3BC2" w:rsidRPr="00EC00BF">
        <w:rPr>
          <w:rStyle w:val="FootnoteReference"/>
          <w:rFonts w:asciiTheme="majorBidi" w:hAnsiTheme="majorBidi" w:cstheme="majorBidi"/>
          <w:rtl/>
        </w:rPr>
        <w:footnoteReference w:id="13"/>
      </w:r>
      <w:r w:rsidR="009A6B85">
        <w:rPr>
          <w:rStyle w:val="FootnoteReference"/>
          <w:rFonts w:asciiTheme="majorBidi" w:hAnsiTheme="majorBidi" w:cstheme="majorBidi"/>
        </w:rPr>
        <w:t xml:space="preserve"> </w:t>
      </w:r>
      <w:r w:rsidR="001814F3" w:rsidRPr="00EC00BF">
        <w:rPr>
          <w:rFonts w:asciiTheme="majorBidi" w:hAnsiTheme="majorBidi" w:cstheme="majorBidi"/>
        </w:rPr>
        <w:t>Gnostics? Samaritans?</w:t>
      </w:r>
      <w:r w:rsidR="009A6B85">
        <w:rPr>
          <w:rFonts w:asciiTheme="majorBidi" w:hAnsiTheme="majorBidi" w:cstheme="majorBidi"/>
        </w:rPr>
        <w:t xml:space="preserve"> </w:t>
      </w:r>
      <w:r w:rsidR="00DF145B" w:rsidRPr="00EC00BF">
        <w:rPr>
          <w:rFonts w:asciiTheme="majorBidi" w:hAnsiTheme="majorBidi" w:cstheme="majorBidi"/>
        </w:rPr>
        <w:t>Sadducees</w:t>
      </w:r>
      <w:r w:rsidR="001814F3" w:rsidRPr="00EC00BF">
        <w:rPr>
          <w:rFonts w:asciiTheme="majorBidi" w:hAnsiTheme="majorBidi" w:cstheme="majorBidi"/>
        </w:rPr>
        <w:t xml:space="preserve">? Or </w:t>
      </w:r>
      <w:r w:rsidR="00E14B68" w:rsidRPr="00EC00BF">
        <w:rPr>
          <w:rFonts w:asciiTheme="majorBidi" w:hAnsiTheme="majorBidi" w:cstheme="majorBidi"/>
        </w:rPr>
        <w:t>do they represent</w:t>
      </w:r>
      <w:r w:rsidR="001814F3" w:rsidRPr="00EC00BF">
        <w:rPr>
          <w:rFonts w:asciiTheme="majorBidi" w:hAnsiTheme="majorBidi" w:cstheme="majorBidi"/>
        </w:rPr>
        <w:t xml:space="preserve"> </w:t>
      </w:r>
      <w:r w:rsidR="00E14B68" w:rsidRPr="00EC00BF">
        <w:rPr>
          <w:rFonts w:asciiTheme="majorBidi" w:hAnsiTheme="majorBidi" w:cstheme="majorBidi"/>
        </w:rPr>
        <w:t xml:space="preserve">a </w:t>
      </w:r>
      <w:r w:rsidR="00373D82" w:rsidRPr="00EC00BF">
        <w:rPr>
          <w:rFonts w:asciiTheme="majorBidi" w:hAnsiTheme="majorBidi" w:cstheme="majorBidi"/>
        </w:rPr>
        <w:t xml:space="preserve">general, none specific (and thus unidentifiable) </w:t>
      </w:r>
      <w:r w:rsidR="009A0BFE">
        <w:rPr>
          <w:rFonts w:asciiTheme="majorBidi" w:hAnsiTheme="majorBidi" w:cstheme="majorBidi"/>
        </w:rPr>
        <w:t>o</w:t>
      </w:r>
      <w:r w:rsidR="001814F3" w:rsidRPr="00EC00BF">
        <w:rPr>
          <w:rFonts w:asciiTheme="majorBidi" w:hAnsiTheme="majorBidi" w:cstheme="majorBidi"/>
        </w:rPr>
        <w:t>therness?</w:t>
      </w:r>
      <w:r w:rsidR="008F462B" w:rsidRPr="00EC00BF">
        <w:rPr>
          <w:rStyle w:val="FootnoteReference"/>
          <w:rFonts w:asciiTheme="majorBidi" w:hAnsiTheme="majorBidi" w:cstheme="majorBidi"/>
          <w:rtl/>
        </w:rPr>
        <w:t xml:space="preserve"> </w:t>
      </w:r>
      <w:r w:rsidR="008F462B" w:rsidRPr="00EC00BF">
        <w:rPr>
          <w:rStyle w:val="FootnoteReference"/>
          <w:rFonts w:asciiTheme="majorBidi" w:hAnsiTheme="majorBidi" w:cstheme="majorBidi"/>
          <w:rtl/>
        </w:rPr>
        <w:footnoteReference w:id="14"/>
      </w:r>
      <w:r w:rsidR="001814F3" w:rsidRPr="00EC00BF">
        <w:rPr>
          <w:rStyle w:val="FootnoteReference"/>
          <w:rFonts w:asciiTheme="majorBidi" w:hAnsiTheme="majorBidi" w:cstheme="majorBidi"/>
          <w:rtl/>
        </w:rPr>
        <w:t xml:space="preserve"> </w:t>
      </w:r>
      <w:r w:rsidR="00373D82" w:rsidRPr="00EC00BF">
        <w:rPr>
          <w:rFonts w:asciiTheme="majorBidi" w:hAnsiTheme="majorBidi" w:cstheme="majorBidi"/>
        </w:rPr>
        <w:t xml:space="preserve">Many scholars today </w:t>
      </w:r>
      <w:r w:rsidR="00373D82" w:rsidRPr="00EC00BF">
        <w:rPr>
          <w:rFonts w:asciiTheme="majorBidi" w:hAnsiTheme="majorBidi" w:cstheme="majorBidi"/>
        </w:rPr>
        <w:lastRenderedPageBreak/>
        <w:t xml:space="preserve">accept </w:t>
      </w:r>
      <w:r w:rsidR="00060DFC" w:rsidRPr="00EC00BF">
        <w:rPr>
          <w:rFonts w:asciiTheme="majorBidi" w:hAnsiTheme="majorBidi" w:cstheme="majorBidi"/>
        </w:rPr>
        <w:t>Yaakov Sussman's assertion</w:t>
      </w:r>
      <w:r w:rsidR="005847ED" w:rsidRPr="00EC00BF">
        <w:rPr>
          <w:rFonts w:asciiTheme="majorBidi" w:hAnsiTheme="majorBidi" w:cstheme="majorBidi"/>
        </w:rPr>
        <w:t xml:space="preserve"> </w:t>
      </w:r>
      <w:r w:rsidR="00060DFC" w:rsidRPr="00EC00BF">
        <w:rPr>
          <w:rFonts w:asciiTheme="majorBidi" w:hAnsiTheme="majorBidi" w:cstheme="majorBidi"/>
        </w:rPr>
        <w:t xml:space="preserve">that </w:t>
      </w:r>
      <w:r w:rsidR="00373D82" w:rsidRPr="00EC00BF">
        <w:rPr>
          <w:rFonts w:asciiTheme="majorBidi" w:hAnsiTheme="majorBidi" w:cstheme="majorBidi"/>
        </w:rPr>
        <w:t>different groups are</w:t>
      </w:r>
      <w:r w:rsidR="00060DFC" w:rsidRPr="00EC00BF">
        <w:rPr>
          <w:rFonts w:asciiTheme="majorBidi" w:hAnsiTheme="majorBidi" w:cstheme="majorBidi"/>
        </w:rPr>
        <w:t xml:space="preserve"> lumped together under the heading of </w:t>
      </w:r>
      <w:r w:rsidR="00060DFC" w:rsidRPr="00EC00BF">
        <w:rPr>
          <w:rFonts w:asciiTheme="majorBidi" w:hAnsiTheme="majorBidi" w:cstheme="majorBidi"/>
          <w:i/>
          <w:iCs/>
        </w:rPr>
        <w:t>minim</w:t>
      </w:r>
      <w:r w:rsidR="00373D82" w:rsidRPr="00FA514B">
        <w:rPr>
          <w:rFonts w:asciiTheme="majorBidi" w:hAnsiTheme="majorBidi" w:cstheme="majorBidi"/>
        </w:rPr>
        <w:t>.</w:t>
      </w:r>
      <w:r w:rsidR="00373D82" w:rsidRPr="00FA514B">
        <w:rPr>
          <w:rStyle w:val="FootnoteReference"/>
          <w:rFonts w:asciiTheme="majorBidi" w:hAnsiTheme="majorBidi" w:cstheme="majorBidi"/>
          <w:rtl/>
        </w:rPr>
        <w:footnoteReference w:id="15"/>
      </w:r>
      <w:r w:rsidR="00FA514B">
        <w:rPr>
          <w:rFonts w:asciiTheme="majorBidi" w:hAnsiTheme="majorBidi" w:cstheme="majorBidi"/>
        </w:rPr>
        <w:t xml:space="preserve"> </w:t>
      </w:r>
    </w:p>
    <w:p w14:paraId="546D1FF6" w14:textId="34BD4269" w:rsidR="009A0BFE" w:rsidRDefault="00575EF1" w:rsidP="00F94AB7">
      <w:pPr>
        <w:bidi w:val="0"/>
        <w:jc w:val="both"/>
        <w:rPr>
          <w:rFonts w:asciiTheme="majorBidi" w:hAnsiTheme="majorBidi" w:cstheme="majorBidi"/>
        </w:rPr>
      </w:pPr>
      <w:r>
        <w:rPr>
          <w:rFonts w:asciiTheme="majorBidi" w:hAnsiTheme="majorBidi" w:cstheme="majorBidi"/>
        </w:rPr>
        <w:t xml:space="preserve">Frustrated by this line of thought, </w:t>
      </w:r>
      <w:r w:rsidR="00DF145B" w:rsidRPr="00EC00BF">
        <w:rPr>
          <w:rFonts w:asciiTheme="majorBidi" w:hAnsiTheme="majorBidi" w:cstheme="majorBidi"/>
        </w:rPr>
        <w:t xml:space="preserve">scholars </w:t>
      </w:r>
      <w:r>
        <w:rPr>
          <w:rFonts w:asciiTheme="majorBidi" w:hAnsiTheme="majorBidi" w:cstheme="majorBidi"/>
        </w:rPr>
        <w:t xml:space="preserve">increasingly approach </w:t>
      </w:r>
      <w:r w:rsidR="005847ED" w:rsidRPr="00EC00BF">
        <w:rPr>
          <w:rFonts w:asciiTheme="majorBidi" w:hAnsiTheme="majorBidi" w:cstheme="majorBidi"/>
        </w:rPr>
        <w:t xml:space="preserve">these dialogues as </w:t>
      </w:r>
      <w:r w:rsidR="00E42829" w:rsidRPr="00EC00BF">
        <w:rPr>
          <w:rFonts w:asciiTheme="majorBidi" w:hAnsiTheme="majorBidi" w:cstheme="majorBidi"/>
        </w:rPr>
        <w:t>rhetorical devices</w:t>
      </w:r>
      <w:r w:rsidR="005847ED" w:rsidRPr="00EC00BF">
        <w:rPr>
          <w:rFonts w:asciiTheme="majorBidi" w:hAnsiTheme="majorBidi" w:cstheme="majorBidi"/>
        </w:rPr>
        <w:t>.</w:t>
      </w:r>
      <w:bookmarkStart w:id="3" w:name="_Ref349034887"/>
      <w:r w:rsidR="005847ED" w:rsidRPr="00EC00BF">
        <w:rPr>
          <w:rStyle w:val="FootnoteReference"/>
          <w:rFonts w:asciiTheme="majorBidi" w:hAnsiTheme="majorBidi" w:cstheme="majorBidi"/>
          <w:rtl/>
        </w:rPr>
        <w:footnoteReference w:id="16"/>
      </w:r>
      <w:bookmarkEnd w:id="3"/>
      <w:r>
        <w:rPr>
          <w:rStyle w:val="FootnoteReference"/>
          <w:rFonts w:asciiTheme="majorBidi" w:hAnsiTheme="majorBidi" w:cstheme="majorBidi"/>
        </w:rPr>
        <w:t xml:space="preserve"> </w:t>
      </w:r>
      <w:r w:rsidR="00D61EF5" w:rsidRPr="00EC00BF">
        <w:rPr>
          <w:rFonts w:asciiTheme="majorBidi" w:hAnsiTheme="majorBidi" w:cstheme="majorBidi"/>
        </w:rPr>
        <w:t>I</w:t>
      </w:r>
      <w:r w:rsidR="005847ED" w:rsidRPr="00EC00BF">
        <w:rPr>
          <w:rFonts w:asciiTheme="majorBidi" w:hAnsiTheme="majorBidi" w:cstheme="majorBidi"/>
        </w:rPr>
        <w:t>n</w:t>
      </w:r>
      <w:r w:rsidR="009A0BFE">
        <w:rPr>
          <w:rFonts w:asciiTheme="majorBidi" w:hAnsiTheme="majorBidi" w:cstheme="majorBidi"/>
        </w:rPr>
        <w:t>deed, i</w:t>
      </w:r>
      <w:r w:rsidR="009A0BFE" w:rsidRPr="00EC00BF">
        <w:rPr>
          <w:rFonts w:asciiTheme="majorBidi" w:hAnsiTheme="majorBidi" w:cstheme="majorBidi"/>
        </w:rPr>
        <w:t>nterpreters</w:t>
      </w:r>
      <w:r w:rsidR="005847ED" w:rsidRPr="00EC00BF">
        <w:rPr>
          <w:rFonts w:asciiTheme="majorBidi" w:hAnsiTheme="majorBidi" w:cstheme="majorBidi"/>
        </w:rPr>
        <w:t xml:space="preserve"> of dialogue</w:t>
      </w:r>
      <w:r w:rsidR="009B2B34">
        <w:rPr>
          <w:rFonts w:asciiTheme="majorBidi" w:hAnsiTheme="majorBidi" w:cstheme="majorBidi"/>
        </w:rPr>
        <w:t xml:space="preserve"> </w:t>
      </w:r>
      <w:r w:rsidR="005847ED" w:rsidRPr="00EC00BF">
        <w:rPr>
          <w:rFonts w:asciiTheme="majorBidi" w:hAnsiTheme="majorBidi" w:cstheme="majorBidi"/>
        </w:rPr>
        <w:t>stories often try both options out for size. Richard Kalmin for instance wonde</w:t>
      </w:r>
      <w:r w:rsidR="00E42829" w:rsidRPr="00EC00BF">
        <w:rPr>
          <w:rFonts w:asciiTheme="majorBidi" w:hAnsiTheme="majorBidi" w:cstheme="majorBidi"/>
        </w:rPr>
        <w:t>rs whether the differences in the</w:t>
      </w:r>
      <w:r w:rsidR="005847ED" w:rsidRPr="00EC00BF">
        <w:rPr>
          <w:rFonts w:asciiTheme="majorBidi" w:hAnsiTheme="majorBidi" w:cstheme="majorBidi"/>
        </w:rPr>
        <w:t xml:space="preserve"> treatment of </w:t>
      </w:r>
      <w:r w:rsidR="005847ED" w:rsidRPr="00EC00BF">
        <w:rPr>
          <w:rFonts w:asciiTheme="majorBidi" w:hAnsiTheme="majorBidi" w:cstheme="majorBidi"/>
          <w:i/>
          <w:iCs/>
        </w:rPr>
        <w:t>minim</w:t>
      </w:r>
      <w:r w:rsidR="005847ED" w:rsidRPr="00EC00BF">
        <w:rPr>
          <w:rFonts w:asciiTheme="majorBidi" w:hAnsiTheme="majorBidi" w:cstheme="majorBidi"/>
        </w:rPr>
        <w:t xml:space="preserve"> in early and late </w:t>
      </w:r>
      <w:r w:rsidR="00E42829" w:rsidRPr="00EC00BF">
        <w:rPr>
          <w:rFonts w:asciiTheme="majorBidi" w:hAnsiTheme="majorBidi" w:cstheme="majorBidi"/>
        </w:rPr>
        <w:t>sources</w:t>
      </w:r>
      <w:r w:rsidR="005847ED" w:rsidRPr="00EC00BF">
        <w:rPr>
          <w:rFonts w:asciiTheme="majorBidi" w:hAnsiTheme="majorBidi" w:cstheme="majorBidi"/>
        </w:rPr>
        <w:t xml:space="preserve"> reflects </w:t>
      </w:r>
      <w:r w:rsidR="00E42829" w:rsidRPr="00EC00BF">
        <w:rPr>
          <w:rFonts w:asciiTheme="majorBidi" w:hAnsiTheme="majorBidi" w:cstheme="majorBidi"/>
        </w:rPr>
        <w:t>changes in the</w:t>
      </w:r>
      <w:r w:rsidR="005847ED" w:rsidRPr="00EC00BF">
        <w:rPr>
          <w:rFonts w:asciiTheme="majorBidi" w:hAnsiTheme="majorBidi" w:cstheme="majorBidi"/>
        </w:rPr>
        <w:t xml:space="preserve"> </w:t>
      </w:r>
      <w:r w:rsidR="00E42829" w:rsidRPr="00EC00BF">
        <w:rPr>
          <w:rFonts w:asciiTheme="majorBidi" w:hAnsiTheme="majorBidi" w:cstheme="majorBidi"/>
        </w:rPr>
        <w:t xml:space="preserve">actual </w:t>
      </w:r>
      <w:r w:rsidR="005847ED" w:rsidRPr="00EC00BF">
        <w:rPr>
          <w:rFonts w:asciiTheme="majorBidi" w:hAnsiTheme="majorBidi" w:cstheme="majorBidi"/>
        </w:rPr>
        <w:t xml:space="preserve">heresies </w:t>
      </w:r>
      <w:r w:rsidR="00E42829" w:rsidRPr="00EC00BF">
        <w:rPr>
          <w:rFonts w:asciiTheme="majorBidi" w:hAnsiTheme="majorBidi" w:cstheme="majorBidi"/>
        </w:rPr>
        <w:t xml:space="preserve">the rabbis confronted </w:t>
      </w:r>
      <w:r w:rsidR="005847ED" w:rsidRPr="00EC00BF">
        <w:rPr>
          <w:rFonts w:asciiTheme="majorBidi" w:hAnsiTheme="majorBidi" w:cstheme="majorBidi"/>
        </w:rPr>
        <w:t>or belies a shift in</w:t>
      </w:r>
      <w:r w:rsidR="00E42829" w:rsidRPr="00EC00BF">
        <w:rPr>
          <w:rFonts w:asciiTheme="majorBidi" w:hAnsiTheme="majorBidi" w:cstheme="majorBidi"/>
        </w:rPr>
        <w:t xml:space="preserve"> the rhetorical techniques used to deflect heretical</w:t>
      </w:r>
      <w:r w:rsidR="005847ED" w:rsidRPr="00EC00BF">
        <w:rPr>
          <w:rFonts w:asciiTheme="majorBidi" w:hAnsiTheme="majorBidi" w:cstheme="majorBidi"/>
        </w:rPr>
        <w:t xml:space="preserve"> claims.</w:t>
      </w:r>
      <w:bookmarkStart w:id="4" w:name="_Ref349035307"/>
      <w:r w:rsidR="00E636C8" w:rsidRPr="00EC00BF">
        <w:rPr>
          <w:rStyle w:val="FootnoteReference"/>
          <w:rFonts w:asciiTheme="majorBidi" w:hAnsiTheme="majorBidi" w:cstheme="majorBidi"/>
          <w:rtl/>
        </w:rPr>
        <w:footnoteReference w:id="17"/>
      </w:r>
      <w:bookmarkEnd w:id="4"/>
      <w:r w:rsidR="00D33D00">
        <w:rPr>
          <w:rStyle w:val="FootnoteReference"/>
          <w:rFonts w:asciiTheme="majorBidi" w:hAnsiTheme="majorBidi" w:cstheme="majorBidi"/>
        </w:rPr>
        <w:t xml:space="preserve"> </w:t>
      </w:r>
      <w:r w:rsidR="00D33D00">
        <w:rPr>
          <w:rFonts w:asciiTheme="majorBidi" w:hAnsiTheme="majorBidi" w:cstheme="majorBidi"/>
        </w:rPr>
        <w:t>A</w:t>
      </w:r>
      <w:r w:rsidR="00D61EF5" w:rsidRPr="00EC00BF">
        <w:rPr>
          <w:rFonts w:asciiTheme="majorBidi" w:hAnsiTheme="majorBidi" w:cstheme="majorBidi"/>
        </w:rPr>
        <w:t>s a compromise of sort, s</w:t>
      </w:r>
      <w:r w:rsidR="00E636C8" w:rsidRPr="00EC00BF">
        <w:rPr>
          <w:rFonts w:asciiTheme="majorBidi" w:hAnsiTheme="majorBidi" w:cstheme="majorBidi"/>
        </w:rPr>
        <w:t xml:space="preserve">cholars </w:t>
      </w:r>
      <w:r w:rsidR="00D61EF5" w:rsidRPr="00EC00BF">
        <w:rPr>
          <w:rFonts w:asciiTheme="majorBidi" w:hAnsiTheme="majorBidi" w:cstheme="majorBidi"/>
        </w:rPr>
        <w:t>tend to attribute realism to earlier</w:t>
      </w:r>
      <w:r w:rsidR="00E636C8" w:rsidRPr="00EC00BF">
        <w:rPr>
          <w:rFonts w:asciiTheme="majorBidi" w:hAnsiTheme="majorBidi" w:cstheme="majorBidi"/>
        </w:rPr>
        <w:t xml:space="preserve"> sources and </w:t>
      </w:r>
      <w:r w:rsidR="00E272CD" w:rsidRPr="00EC00BF">
        <w:rPr>
          <w:rFonts w:asciiTheme="majorBidi" w:hAnsiTheme="majorBidi" w:cstheme="majorBidi"/>
        </w:rPr>
        <w:t>rhetoric to later ones</w:t>
      </w:r>
      <w:r w:rsidR="009B2B34">
        <w:rPr>
          <w:rFonts w:asciiTheme="majorBidi" w:hAnsiTheme="majorBidi" w:cstheme="majorBidi"/>
        </w:rPr>
        <w:t>,</w:t>
      </w:r>
      <w:r w:rsidR="00E272CD" w:rsidRPr="00EC00BF">
        <w:rPr>
          <w:rFonts w:asciiTheme="majorBidi" w:hAnsiTheme="majorBidi" w:cstheme="majorBidi"/>
        </w:rPr>
        <w:t xml:space="preserve"> especially</w:t>
      </w:r>
      <w:r w:rsidR="009B2B34">
        <w:rPr>
          <w:rFonts w:asciiTheme="majorBidi" w:hAnsiTheme="majorBidi" w:cstheme="majorBidi"/>
        </w:rPr>
        <w:t xml:space="preserve"> </w:t>
      </w:r>
      <w:r w:rsidR="00E272CD" w:rsidRPr="00EC00BF">
        <w:rPr>
          <w:rFonts w:asciiTheme="majorBidi" w:hAnsiTheme="majorBidi" w:cstheme="majorBidi"/>
        </w:rPr>
        <w:t>the Babylonian Talmud</w:t>
      </w:r>
      <w:r w:rsidR="00E636C8" w:rsidRPr="00EC00BF">
        <w:rPr>
          <w:rFonts w:asciiTheme="majorBidi" w:hAnsiTheme="majorBidi" w:cstheme="majorBidi"/>
        </w:rPr>
        <w:t>.</w:t>
      </w:r>
      <w:r w:rsidR="00E636C8" w:rsidRPr="00EC00BF">
        <w:rPr>
          <w:rFonts w:asciiTheme="majorBidi" w:hAnsiTheme="majorBidi" w:cstheme="majorBidi"/>
          <w:vertAlign w:val="superscript"/>
          <w:rtl/>
        </w:rPr>
        <w:t xml:space="preserve"> </w:t>
      </w:r>
      <w:r w:rsidR="00E636C8" w:rsidRPr="00EC00BF">
        <w:rPr>
          <w:rFonts w:asciiTheme="majorBidi" w:hAnsiTheme="majorBidi" w:cstheme="majorBidi"/>
          <w:vertAlign w:val="superscript"/>
          <w:rtl/>
        </w:rPr>
        <w:footnoteReference w:id="18"/>
      </w:r>
    </w:p>
    <w:p w14:paraId="796FF675" w14:textId="4C1FA8B6" w:rsidR="00195A78" w:rsidRPr="00EC00BF" w:rsidRDefault="000D65DE" w:rsidP="00FA514B">
      <w:pPr>
        <w:bidi w:val="0"/>
        <w:jc w:val="both"/>
        <w:rPr>
          <w:rFonts w:asciiTheme="majorBidi" w:hAnsiTheme="majorBidi" w:cstheme="majorBidi"/>
        </w:rPr>
      </w:pPr>
      <w:r w:rsidRPr="00EC00BF">
        <w:rPr>
          <w:rFonts w:asciiTheme="majorBidi" w:hAnsiTheme="majorBidi" w:cstheme="majorBidi"/>
        </w:rPr>
        <w:t xml:space="preserve">But </w:t>
      </w:r>
      <w:r w:rsidR="009B2B34">
        <w:rPr>
          <w:rFonts w:asciiTheme="majorBidi" w:hAnsiTheme="majorBidi" w:cstheme="majorBidi"/>
        </w:rPr>
        <w:t xml:space="preserve">perhaps we can offer a way to transcend this dichotomy. We might read the stories </w:t>
      </w:r>
      <w:r w:rsidR="00E42829" w:rsidRPr="00EC00BF">
        <w:rPr>
          <w:rFonts w:asciiTheme="majorBidi" w:hAnsiTheme="majorBidi" w:cstheme="majorBidi"/>
        </w:rPr>
        <w:t xml:space="preserve">neither </w:t>
      </w:r>
      <w:r w:rsidR="000B45E6" w:rsidRPr="00EC00BF">
        <w:rPr>
          <w:rFonts w:asciiTheme="majorBidi" w:hAnsiTheme="majorBidi" w:cstheme="majorBidi"/>
        </w:rPr>
        <w:t>as mirroring real event</w:t>
      </w:r>
      <w:r w:rsidR="006634CE" w:rsidRPr="00EC00BF">
        <w:rPr>
          <w:rFonts w:asciiTheme="majorBidi" w:hAnsiTheme="majorBidi" w:cstheme="majorBidi"/>
        </w:rPr>
        <w:t>s</w:t>
      </w:r>
      <w:r w:rsidR="00E42829" w:rsidRPr="00EC00BF">
        <w:rPr>
          <w:rFonts w:asciiTheme="majorBidi" w:hAnsiTheme="majorBidi" w:cstheme="majorBidi"/>
        </w:rPr>
        <w:t xml:space="preserve"> nor </w:t>
      </w:r>
      <w:r w:rsidR="000B45E6" w:rsidRPr="00EC00BF">
        <w:rPr>
          <w:rFonts w:asciiTheme="majorBidi" w:hAnsiTheme="majorBidi" w:cstheme="majorBidi"/>
        </w:rPr>
        <w:t>as mere rhetorical devices,</w:t>
      </w:r>
      <w:r w:rsidR="00E42829" w:rsidRPr="00EC00BF">
        <w:rPr>
          <w:rFonts w:asciiTheme="majorBidi" w:hAnsiTheme="majorBidi" w:cstheme="majorBidi"/>
        </w:rPr>
        <w:t xml:space="preserve"> but </w:t>
      </w:r>
      <w:r w:rsidR="009A0BFE">
        <w:rPr>
          <w:rFonts w:asciiTheme="majorBidi" w:hAnsiTheme="majorBidi" w:cstheme="majorBidi"/>
        </w:rPr>
        <w:t xml:space="preserve">as part of an </w:t>
      </w:r>
      <w:r w:rsidR="006634CE" w:rsidRPr="00EC00BF">
        <w:rPr>
          <w:rFonts w:asciiTheme="majorBidi" w:hAnsiTheme="majorBidi" w:cstheme="majorBidi"/>
        </w:rPr>
        <w:t>epistemological</w:t>
      </w:r>
      <w:r w:rsidR="00BE507B" w:rsidRPr="00EC00BF">
        <w:rPr>
          <w:rFonts w:asciiTheme="majorBidi" w:hAnsiTheme="majorBidi" w:cstheme="majorBidi"/>
        </w:rPr>
        <w:t xml:space="preserve"> </w:t>
      </w:r>
      <w:r w:rsidR="00DF145B" w:rsidRPr="00EC00BF">
        <w:rPr>
          <w:rFonts w:asciiTheme="majorBidi" w:hAnsiTheme="majorBidi" w:cstheme="majorBidi"/>
        </w:rPr>
        <w:t>quest</w:t>
      </w:r>
      <w:r w:rsidR="009B2B34">
        <w:rPr>
          <w:rFonts w:asciiTheme="majorBidi" w:hAnsiTheme="majorBidi" w:cstheme="majorBidi"/>
        </w:rPr>
        <w:t>.</w:t>
      </w:r>
      <w:r w:rsidR="009B2B34" w:rsidRPr="00EC00BF">
        <w:rPr>
          <w:rFonts w:asciiTheme="majorBidi" w:hAnsiTheme="majorBidi" w:cstheme="majorBidi"/>
        </w:rPr>
        <w:t xml:space="preserve"> </w:t>
      </w:r>
      <w:r w:rsidR="009B2B34">
        <w:rPr>
          <w:rFonts w:asciiTheme="majorBidi" w:hAnsiTheme="majorBidi" w:cstheme="majorBidi"/>
        </w:rPr>
        <w:t xml:space="preserve">In this way, </w:t>
      </w:r>
      <w:r w:rsidR="00E636C8" w:rsidRPr="00EC00BF">
        <w:rPr>
          <w:rFonts w:asciiTheme="majorBidi" w:hAnsiTheme="majorBidi" w:cstheme="majorBidi"/>
        </w:rPr>
        <w:t xml:space="preserve">the </w:t>
      </w:r>
      <w:r w:rsidR="00BE507B" w:rsidRPr="00EC00BF">
        <w:rPr>
          <w:rFonts w:asciiTheme="majorBidi" w:hAnsiTheme="majorBidi" w:cstheme="majorBidi"/>
        </w:rPr>
        <w:t>rabbinic</w:t>
      </w:r>
      <w:r w:rsidR="006634CE" w:rsidRPr="00EC00BF">
        <w:rPr>
          <w:rFonts w:asciiTheme="majorBidi" w:hAnsiTheme="majorBidi" w:cstheme="majorBidi"/>
        </w:rPr>
        <w:t xml:space="preserve"> </w:t>
      </w:r>
      <w:r w:rsidR="009B2B34">
        <w:rPr>
          <w:rFonts w:asciiTheme="majorBidi" w:hAnsiTheme="majorBidi" w:cstheme="majorBidi"/>
        </w:rPr>
        <w:t>O</w:t>
      </w:r>
      <w:r w:rsidR="009B2B34" w:rsidRPr="00EC00BF">
        <w:rPr>
          <w:rFonts w:asciiTheme="majorBidi" w:hAnsiTheme="majorBidi" w:cstheme="majorBidi"/>
        </w:rPr>
        <w:t xml:space="preserve">ther </w:t>
      </w:r>
      <w:r w:rsidR="009B2B34">
        <w:rPr>
          <w:rFonts w:asciiTheme="majorBidi" w:hAnsiTheme="majorBidi" w:cstheme="majorBidi"/>
        </w:rPr>
        <w:t xml:space="preserve">can be understood, </w:t>
      </w:r>
      <w:r w:rsidR="00BE507B" w:rsidRPr="00EC00BF">
        <w:rPr>
          <w:rFonts w:asciiTheme="majorBidi" w:hAnsiTheme="majorBidi" w:cstheme="majorBidi"/>
        </w:rPr>
        <w:t xml:space="preserve">in </w:t>
      </w:r>
      <w:r w:rsidR="00064957" w:rsidRPr="00EC00BF">
        <w:rPr>
          <w:rFonts w:asciiTheme="majorBidi" w:hAnsiTheme="majorBidi" w:cstheme="majorBidi"/>
        </w:rPr>
        <w:t xml:space="preserve">at least some of </w:t>
      </w:r>
      <w:r w:rsidR="00195A78" w:rsidRPr="00EC00BF">
        <w:rPr>
          <w:rFonts w:asciiTheme="majorBidi" w:hAnsiTheme="majorBidi" w:cstheme="majorBidi"/>
        </w:rPr>
        <w:t>these dialogues</w:t>
      </w:r>
      <w:r w:rsidR="009B2B34">
        <w:rPr>
          <w:rFonts w:asciiTheme="majorBidi" w:hAnsiTheme="majorBidi" w:cstheme="majorBidi"/>
        </w:rPr>
        <w:t>,</w:t>
      </w:r>
      <w:r w:rsidR="00064957" w:rsidRPr="00EC00BF">
        <w:rPr>
          <w:rFonts w:asciiTheme="majorBidi" w:hAnsiTheme="majorBidi" w:cstheme="majorBidi"/>
        </w:rPr>
        <w:t xml:space="preserve"> </w:t>
      </w:r>
      <w:r w:rsidR="00A83059" w:rsidRPr="00EC00BF">
        <w:rPr>
          <w:rFonts w:asciiTheme="majorBidi" w:hAnsiTheme="majorBidi" w:cstheme="majorBidi"/>
        </w:rPr>
        <w:t xml:space="preserve">as </w:t>
      </w:r>
      <w:r w:rsidR="009B2B34">
        <w:rPr>
          <w:rFonts w:asciiTheme="majorBidi" w:hAnsiTheme="majorBidi" w:cstheme="majorBidi"/>
        </w:rPr>
        <w:t>a reflective tool.</w:t>
      </w:r>
      <w:r w:rsidR="00195A78" w:rsidRPr="00EC00BF">
        <w:rPr>
          <w:rFonts w:asciiTheme="majorBidi" w:hAnsiTheme="majorBidi" w:cstheme="majorBidi"/>
          <w:vertAlign w:val="superscript"/>
          <w:rtl/>
        </w:rPr>
        <w:footnoteReference w:id="19"/>
      </w:r>
      <w:r w:rsidR="00FA514B">
        <w:rPr>
          <w:rFonts w:asciiTheme="majorBidi" w:hAnsiTheme="majorBidi" w:cstheme="majorBidi"/>
        </w:rPr>
        <w:t xml:space="preserve"> </w:t>
      </w:r>
      <w:r w:rsidR="00E636C8" w:rsidRPr="00EC00BF">
        <w:rPr>
          <w:rFonts w:asciiTheme="majorBidi" w:hAnsiTheme="majorBidi" w:cstheme="majorBidi"/>
          <w:rtl/>
        </w:rPr>
        <w:t xml:space="preserve"> </w:t>
      </w:r>
      <w:r w:rsidR="00064957" w:rsidRPr="00EC00BF">
        <w:rPr>
          <w:rFonts w:asciiTheme="majorBidi" w:hAnsiTheme="majorBidi" w:cstheme="majorBidi"/>
        </w:rPr>
        <w:t xml:space="preserve"> </w:t>
      </w:r>
    </w:p>
    <w:p w14:paraId="574EDB64" w14:textId="5BA98BC9" w:rsidR="00F067C0" w:rsidRPr="00EC00BF" w:rsidRDefault="00C075B2" w:rsidP="00266986">
      <w:pPr>
        <w:bidi w:val="0"/>
        <w:jc w:val="both"/>
        <w:rPr>
          <w:rFonts w:asciiTheme="majorBidi" w:hAnsiTheme="majorBidi" w:cstheme="majorBidi"/>
        </w:rPr>
      </w:pPr>
      <w:r>
        <w:rPr>
          <w:rFonts w:asciiTheme="majorBidi" w:hAnsiTheme="majorBidi" w:cstheme="majorBidi"/>
        </w:rPr>
        <w:t>A</w:t>
      </w:r>
      <w:r w:rsidR="00195A78" w:rsidRPr="00EC00BF">
        <w:rPr>
          <w:rFonts w:asciiTheme="majorBidi" w:hAnsiTheme="majorBidi" w:cstheme="majorBidi"/>
        </w:rPr>
        <w:t xml:space="preserve">nother </w:t>
      </w:r>
      <w:r w:rsidR="00DF145B" w:rsidRPr="00EC00BF">
        <w:rPr>
          <w:rFonts w:asciiTheme="majorBidi" w:hAnsiTheme="majorBidi" w:cstheme="majorBidi"/>
        </w:rPr>
        <w:t>rabbinic genre</w:t>
      </w:r>
      <w:r>
        <w:rPr>
          <w:rFonts w:asciiTheme="majorBidi" w:hAnsiTheme="majorBidi" w:cstheme="majorBidi"/>
        </w:rPr>
        <w:t>,</w:t>
      </w:r>
      <w:r w:rsidRPr="00EC00BF">
        <w:rPr>
          <w:rFonts w:asciiTheme="majorBidi" w:hAnsiTheme="majorBidi" w:cstheme="majorBidi"/>
        </w:rPr>
        <w:t xml:space="preserve"> </w:t>
      </w:r>
      <w:r w:rsidR="00E636C8" w:rsidRPr="00EC00BF">
        <w:rPr>
          <w:rFonts w:asciiTheme="majorBidi" w:hAnsiTheme="majorBidi" w:cstheme="majorBidi"/>
        </w:rPr>
        <w:t xml:space="preserve">the </w:t>
      </w:r>
      <w:r w:rsidR="00E636C8" w:rsidRPr="00EC00BF">
        <w:rPr>
          <w:rFonts w:asciiTheme="majorBidi" w:hAnsiTheme="majorBidi" w:cstheme="majorBidi"/>
          <w:i/>
          <w:iCs/>
        </w:rPr>
        <w:t>mashal</w:t>
      </w:r>
      <w:r>
        <w:rPr>
          <w:rFonts w:asciiTheme="majorBidi" w:hAnsiTheme="majorBidi" w:cstheme="majorBidi"/>
          <w:i/>
          <w:iCs/>
        </w:rPr>
        <w:t xml:space="preserve"> </w:t>
      </w:r>
      <w:r>
        <w:rPr>
          <w:rFonts w:asciiTheme="majorBidi" w:hAnsiTheme="majorBidi" w:cstheme="majorBidi"/>
        </w:rPr>
        <w:t>or “parable,” is a good example for this line of thought</w:t>
      </w:r>
      <w:r w:rsidR="00E636C8" w:rsidRPr="00EC00BF">
        <w:rPr>
          <w:rFonts w:asciiTheme="majorBidi" w:hAnsiTheme="majorBidi" w:cstheme="majorBidi"/>
        </w:rPr>
        <w:t>.</w:t>
      </w:r>
      <w:r w:rsidR="00F4671A" w:rsidRPr="00EC00BF">
        <w:rPr>
          <w:rStyle w:val="FootnoteReference"/>
          <w:rFonts w:asciiTheme="majorBidi" w:hAnsiTheme="majorBidi" w:cstheme="majorBidi"/>
        </w:rPr>
        <w:footnoteReference w:id="20"/>
      </w:r>
      <w:r w:rsidR="00E636C8" w:rsidRPr="00EC00BF">
        <w:rPr>
          <w:rFonts w:asciiTheme="majorBidi" w:hAnsiTheme="majorBidi" w:cstheme="majorBidi"/>
        </w:rPr>
        <w:t xml:space="preserve"> Scholars emphasized the </w:t>
      </w:r>
      <w:r w:rsidR="00F067C0" w:rsidRPr="00EC00BF">
        <w:rPr>
          <w:rFonts w:asciiTheme="majorBidi" w:hAnsiTheme="majorBidi" w:cstheme="majorBidi"/>
        </w:rPr>
        <w:t xml:space="preserve">rhetorical </w:t>
      </w:r>
      <w:r w:rsidR="00A1207D" w:rsidRPr="00EC00BF">
        <w:rPr>
          <w:rFonts w:asciiTheme="majorBidi" w:hAnsiTheme="majorBidi" w:cstheme="majorBidi"/>
        </w:rPr>
        <w:t>function</w:t>
      </w:r>
      <w:r w:rsidR="006A565B" w:rsidRPr="00EC00BF">
        <w:rPr>
          <w:rFonts w:asciiTheme="majorBidi" w:hAnsiTheme="majorBidi" w:cstheme="majorBidi"/>
        </w:rPr>
        <w:t xml:space="preserve"> of rabbinic </w:t>
      </w:r>
      <w:r w:rsidR="00E636C8" w:rsidRPr="00EC00BF">
        <w:rPr>
          <w:rFonts w:asciiTheme="majorBidi" w:hAnsiTheme="majorBidi" w:cstheme="majorBidi"/>
        </w:rPr>
        <w:t>parable</w:t>
      </w:r>
      <w:r w:rsidR="006A565B" w:rsidRPr="00EC00BF">
        <w:rPr>
          <w:rFonts w:asciiTheme="majorBidi" w:hAnsiTheme="majorBidi" w:cstheme="majorBidi"/>
        </w:rPr>
        <w:t>s</w:t>
      </w:r>
      <w:r w:rsidR="00E636C8" w:rsidRPr="00EC00BF">
        <w:rPr>
          <w:rFonts w:asciiTheme="majorBidi" w:hAnsiTheme="majorBidi" w:cstheme="majorBidi"/>
        </w:rPr>
        <w:t xml:space="preserve"> in mediating complex and bold </w:t>
      </w:r>
      <w:r w:rsidR="006A565B" w:rsidRPr="00EC00BF">
        <w:rPr>
          <w:rFonts w:asciiTheme="majorBidi" w:hAnsiTheme="majorBidi" w:cstheme="majorBidi"/>
        </w:rPr>
        <w:t>theological,</w:t>
      </w:r>
      <w:r w:rsidR="00E636C8" w:rsidRPr="00EC00BF">
        <w:rPr>
          <w:rFonts w:asciiTheme="majorBidi" w:hAnsiTheme="majorBidi" w:cstheme="majorBidi"/>
        </w:rPr>
        <w:t xml:space="preserve"> </w:t>
      </w:r>
      <w:r w:rsidR="00E636C8" w:rsidRPr="00EC00BF">
        <w:rPr>
          <w:rFonts w:asciiTheme="majorBidi" w:hAnsiTheme="majorBidi" w:cstheme="majorBidi"/>
        </w:rPr>
        <w:lastRenderedPageBreak/>
        <w:t>ideas.</w:t>
      </w:r>
      <w:r w:rsidR="00B00AF8" w:rsidRPr="00EC00BF">
        <w:rPr>
          <w:rStyle w:val="FootnoteReference"/>
          <w:rFonts w:asciiTheme="majorBidi" w:hAnsiTheme="majorBidi" w:cstheme="majorBidi"/>
          <w:rtl/>
        </w:rPr>
        <w:footnoteReference w:id="21"/>
      </w:r>
      <w:r w:rsidR="00D33D00">
        <w:rPr>
          <w:rStyle w:val="FootnoteReference"/>
          <w:rFonts w:asciiTheme="majorBidi" w:hAnsiTheme="majorBidi" w:cstheme="majorBidi"/>
        </w:rPr>
        <w:t xml:space="preserve"> </w:t>
      </w:r>
      <w:r w:rsidR="00E636C8" w:rsidRPr="00EC00BF">
        <w:rPr>
          <w:rFonts w:asciiTheme="majorBidi" w:hAnsiTheme="majorBidi" w:cstheme="majorBidi"/>
          <w:i/>
          <w:iCs/>
        </w:rPr>
        <w:t>Meshalim</w:t>
      </w:r>
      <w:r w:rsidR="00E636C8" w:rsidRPr="00EC00BF">
        <w:rPr>
          <w:rFonts w:asciiTheme="majorBidi" w:hAnsiTheme="majorBidi" w:cstheme="majorBidi"/>
        </w:rPr>
        <w:t xml:space="preserve"> however can </w:t>
      </w:r>
      <w:r w:rsidR="00535487" w:rsidRPr="00EC00BF">
        <w:rPr>
          <w:rFonts w:asciiTheme="majorBidi" w:hAnsiTheme="majorBidi" w:cstheme="majorBidi"/>
        </w:rPr>
        <w:t xml:space="preserve">be also shown to </w:t>
      </w:r>
      <w:r w:rsidR="00E636C8" w:rsidRPr="00EC00BF">
        <w:rPr>
          <w:rFonts w:asciiTheme="majorBidi" w:hAnsiTheme="majorBidi" w:cstheme="majorBidi"/>
        </w:rPr>
        <w:t xml:space="preserve">play an epistemological role. </w:t>
      </w:r>
      <w:r w:rsidR="00B00AF8" w:rsidRPr="00EC00BF">
        <w:rPr>
          <w:rFonts w:asciiTheme="majorBidi" w:hAnsiTheme="majorBidi" w:cstheme="majorBidi"/>
        </w:rPr>
        <w:t xml:space="preserve">The following two </w:t>
      </w:r>
      <w:r w:rsidR="00A1207D" w:rsidRPr="00EC00BF">
        <w:rPr>
          <w:rFonts w:asciiTheme="majorBidi" w:hAnsiTheme="majorBidi" w:cstheme="majorBidi"/>
        </w:rPr>
        <w:t>successive</w:t>
      </w:r>
      <w:r w:rsidR="00F067C0" w:rsidRPr="00EC00BF">
        <w:rPr>
          <w:rFonts w:asciiTheme="majorBidi" w:hAnsiTheme="majorBidi" w:cstheme="majorBidi"/>
        </w:rPr>
        <w:t xml:space="preserve"> </w:t>
      </w:r>
      <w:r w:rsidR="00B00AF8" w:rsidRPr="00EC00BF">
        <w:rPr>
          <w:rFonts w:asciiTheme="majorBidi" w:hAnsiTheme="majorBidi" w:cstheme="majorBidi"/>
        </w:rPr>
        <w:t>parables from the Tosefta (Su</w:t>
      </w:r>
      <w:r w:rsidR="00F067C0" w:rsidRPr="00EC00BF">
        <w:rPr>
          <w:rFonts w:asciiTheme="majorBidi" w:hAnsiTheme="majorBidi" w:cstheme="majorBidi"/>
        </w:rPr>
        <w:t xml:space="preserve">kkah 2:6) are a case in point: </w:t>
      </w:r>
    </w:p>
    <w:p w14:paraId="074372F5" w14:textId="77777777" w:rsidR="00F067C0" w:rsidRPr="00EC00BF" w:rsidRDefault="00535487" w:rsidP="00225ABF">
      <w:pPr>
        <w:bidi w:val="0"/>
        <w:ind w:left="720"/>
        <w:jc w:val="both"/>
        <w:rPr>
          <w:rFonts w:asciiTheme="majorBidi" w:hAnsiTheme="majorBidi" w:cstheme="majorBidi"/>
        </w:rPr>
      </w:pPr>
      <w:r w:rsidRPr="00EC00BF">
        <w:rPr>
          <w:rFonts w:asciiTheme="majorBidi" w:hAnsiTheme="majorBidi" w:cstheme="majorBidi"/>
        </w:rPr>
        <w:t>W</w:t>
      </w:r>
      <w:r w:rsidR="00B00AF8" w:rsidRPr="00EC00BF">
        <w:rPr>
          <w:rFonts w:asciiTheme="majorBidi" w:hAnsiTheme="majorBidi" w:cstheme="majorBidi"/>
        </w:rPr>
        <w:t xml:space="preserve">hen the sun and moon are eclipsed, this is a bad sign for the entire world. </w:t>
      </w:r>
      <w:r w:rsidR="00B00AF8" w:rsidRPr="00EC00BF">
        <w:rPr>
          <w:rFonts w:asciiTheme="majorBidi" w:hAnsiTheme="majorBidi" w:cstheme="majorBidi"/>
          <w:b/>
          <w:bCs/>
        </w:rPr>
        <w:t>A parable</w:t>
      </w:r>
      <w:r w:rsidR="00B00AF8" w:rsidRPr="00EC00BF">
        <w:rPr>
          <w:rFonts w:asciiTheme="majorBidi" w:hAnsiTheme="majorBidi" w:cstheme="majorBidi"/>
        </w:rPr>
        <w:t xml:space="preserve">: a flesh and blood king </w:t>
      </w:r>
      <w:r w:rsidR="00F067C0" w:rsidRPr="00EC00BF">
        <w:rPr>
          <w:rFonts w:asciiTheme="majorBidi" w:hAnsiTheme="majorBidi" w:cstheme="majorBidi"/>
        </w:rPr>
        <w:t>built a palace,</w:t>
      </w:r>
      <w:r w:rsidR="00B00AF8" w:rsidRPr="00EC00BF">
        <w:rPr>
          <w:rFonts w:asciiTheme="majorBidi" w:hAnsiTheme="majorBidi" w:cstheme="majorBidi"/>
        </w:rPr>
        <w:t xml:space="preserve"> </w:t>
      </w:r>
      <w:r w:rsidR="00F067C0" w:rsidRPr="00EC00BF">
        <w:rPr>
          <w:rFonts w:asciiTheme="majorBidi" w:hAnsiTheme="majorBidi" w:cstheme="majorBidi"/>
        </w:rPr>
        <w:t xml:space="preserve">furnished it, </w:t>
      </w:r>
      <w:r w:rsidR="00B00AF8" w:rsidRPr="00EC00BF">
        <w:rPr>
          <w:rFonts w:asciiTheme="majorBidi" w:hAnsiTheme="majorBidi" w:cstheme="majorBidi"/>
        </w:rPr>
        <w:t xml:space="preserve">made a meal and </w:t>
      </w:r>
      <w:r w:rsidR="004D4682" w:rsidRPr="00EC00BF">
        <w:rPr>
          <w:rFonts w:asciiTheme="majorBidi" w:hAnsiTheme="majorBidi" w:cstheme="majorBidi"/>
        </w:rPr>
        <w:t xml:space="preserve">then </w:t>
      </w:r>
      <w:r w:rsidR="00B00AF8" w:rsidRPr="00EC00BF">
        <w:rPr>
          <w:rFonts w:asciiTheme="majorBidi" w:hAnsiTheme="majorBidi" w:cstheme="majorBidi"/>
        </w:rPr>
        <w:t xml:space="preserve">brought in the guests. </w:t>
      </w:r>
      <w:r w:rsidR="004D4682" w:rsidRPr="00EC00BF">
        <w:rPr>
          <w:rFonts w:asciiTheme="majorBidi" w:hAnsiTheme="majorBidi" w:cstheme="majorBidi"/>
        </w:rPr>
        <w:t>When h</w:t>
      </w:r>
      <w:r w:rsidR="00B00AF8" w:rsidRPr="00EC00BF">
        <w:rPr>
          <w:rFonts w:asciiTheme="majorBidi" w:hAnsiTheme="majorBidi" w:cstheme="majorBidi"/>
        </w:rPr>
        <w:t xml:space="preserve">e became angry </w:t>
      </w:r>
      <w:r w:rsidR="00F067C0" w:rsidRPr="00EC00BF">
        <w:rPr>
          <w:rFonts w:asciiTheme="majorBidi" w:hAnsiTheme="majorBidi" w:cstheme="majorBidi"/>
        </w:rPr>
        <w:t>with them</w:t>
      </w:r>
      <w:r w:rsidR="004D4682" w:rsidRPr="00EC00BF">
        <w:rPr>
          <w:rFonts w:asciiTheme="majorBidi" w:hAnsiTheme="majorBidi" w:cstheme="majorBidi"/>
        </w:rPr>
        <w:t xml:space="preserve"> –</w:t>
      </w:r>
      <w:r w:rsidR="00F067C0" w:rsidRPr="00EC00BF">
        <w:rPr>
          <w:rFonts w:asciiTheme="majorBidi" w:hAnsiTheme="majorBidi" w:cstheme="majorBidi"/>
        </w:rPr>
        <w:t xml:space="preserve"> </w:t>
      </w:r>
      <w:r w:rsidR="004D4682" w:rsidRPr="00EC00BF">
        <w:rPr>
          <w:rFonts w:asciiTheme="majorBidi" w:hAnsiTheme="majorBidi" w:cstheme="majorBidi"/>
        </w:rPr>
        <w:t xml:space="preserve">he </w:t>
      </w:r>
      <w:r w:rsidR="00F067C0" w:rsidRPr="00EC00BF">
        <w:rPr>
          <w:rFonts w:asciiTheme="majorBidi" w:hAnsiTheme="majorBidi" w:cstheme="majorBidi"/>
        </w:rPr>
        <w:t xml:space="preserve">told the butler to take </w:t>
      </w:r>
      <w:r w:rsidR="00B00AF8" w:rsidRPr="00EC00BF">
        <w:rPr>
          <w:rFonts w:asciiTheme="majorBidi" w:hAnsiTheme="majorBidi" w:cstheme="majorBidi"/>
        </w:rPr>
        <w:t>the candles away from them</w:t>
      </w:r>
      <w:r w:rsidR="00F067C0" w:rsidRPr="00EC00BF">
        <w:rPr>
          <w:rFonts w:asciiTheme="majorBidi" w:hAnsiTheme="majorBidi" w:cstheme="majorBidi"/>
        </w:rPr>
        <w:t>. T</w:t>
      </w:r>
      <w:r w:rsidR="00B00AF8" w:rsidRPr="00EC00BF">
        <w:rPr>
          <w:rFonts w:asciiTheme="majorBidi" w:hAnsiTheme="majorBidi" w:cstheme="majorBidi"/>
        </w:rPr>
        <w:t>h</w:t>
      </w:r>
      <w:r w:rsidR="00F067C0" w:rsidRPr="00EC00BF">
        <w:rPr>
          <w:rFonts w:asciiTheme="majorBidi" w:hAnsiTheme="majorBidi" w:cstheme="majorBidi"/>
        </w:rPr>
        <w:t>us t</w:t>
      </w:r>
      <w:r w:rsidR="004D4682" w:rsidRPr="00EC00BF">
        <w:rPr>
          <w:rFonts w:asciiTheme="majorBidi" w:hAnsiTheme="majorBidi" w:cstheme="majorBidi"/>
        </w:rPr>
        <w:t>h</w:t>
      </w:r>
      <w:r w:rsidR="00B00AF8" w:rsidRPr="00EC00BF">
        <w:rPr>
          <w:rFonts w:asciiTheme="majorBidi" w:hAnsiTheme="majorBidi" w:cstheme="majorBidi"/>
        </w:rPr>
        <w:t xml:space="preserve">ey all found themselves sitting in the dark. </w:t>
      </w:r>
    </w:p>
    <w:p w14:paraId="419DDC7F" w14:textId="77777777" w:rsidR="00F067C0" w:rsidRPr="00EC00BF" w:rsidRDefault="00B00AF8" w:rsidP="00225ABF">
      <w:pPr>
        <w:bidi w:val="0"/>
        <w:ind w:left="720"/>
        <w:jc w:val="both"/>
        <w:rPr>
          <w:rFonts w:asciiTheme="majorBidi" w:hAnsiTheme="majorBidi" w:cstheme="majorBidi"/>
        </w:rPr>
      </w:pPr>
      <w:r w:rsidRPr="00EC00BF">
        <w:rPr>
          <w:rFonts w:asciiTheme="majorBidi" w:hAnsiTheme="majorBidi" w:cstheme="majorBidi"/>
        </w:rPr>
        <w:t xml:space="preserve">R. Meir was in the habit of saying: when the sun and moon are eclipsed, this is a bad sign for the </w:t>
      </w:r>
      <w:r w:rsidR="004D4682" w:rsidRPr="00EC00BF">
        <w:rPr>
          <w:rFonts w:asciiTheme="majorBidi" w:hAnsiTheme="majorBidi" w:cstheme="majorBidi"/>
        </w:rPr>
        <w:t>haters of the Jews [</w:t>
      </w:r>
      <w:r w:rsidR="00F067C0" w:rsidRPr="00EC00BF">
        <w:rPr>
          <w:rFonts w:asciiTheme="majorBidi" w:hAnsiTheme="majorBidi" w:cstheme="majorBidi"/>
        </w:rPr>
        <w:t xml:space="preserve">a euphemism </w:t>
      </w:r>
      <w:r w:rsidR="00A1207D" w:rsidRPr="00EC00BF">
        <w:rPr>
          <w:rFonts w:asciiTheme="majorBidi" w:hAnsiTheme="majorBidi" w:cstheme="majorBidi"/>
        </w:rPr>
        <w:t>for</w:t>
      </w:r>
      <w:r w:rsidR="006B41A6">
        <w:rPr>
          <w:rFonts w:asciiTheme="majorBidi" w:hAnsiTheme="majorBidi" w:cstheme="majorBidi"/>
        </w:rPr>
        <w:t>:</w:t>
      </w:r>
      <w:r w:rsidR="004D4682" w:rsidRPr="00EC00BF">
        <w:rPr>
          <w:rFonts w:asciiTheme="majorBidi" w:hAnsiTheme="majorBidi" w:cstheme="majorBidi"/>
        </w:rPr>
        <w:t xml:space="preserve"> the Jews]</w:t>
      </w:r>
      <w:r w:rsidRPr="00EC00BF">
        <w:rPr>
          <w:rFonts w:asciiTheme="majorBidi" w:hAnsiTheme="majorBidi" w:cstheme="majorBidi"/>
        </w:rPr>
        <w:t xml:space="preserve">, for they are used to </w:t>
      </w:r>
      <w:r w:rsidR="004D4682" w:rsidRPr="00EC00BF">
        <w:rPr>
          <w:rFonts w:asciiTheme="majorBidi" w:hAnsiTheme="majorBidi" w:cstheme="majorBidi"/>
        </w:rPr>
        <w:t xml:space="preserve">[receiving] </w:t>
      </w:r>
      <w:r w:rsidRPr="00EC00BF">
        <w:rPr>
          <w:rFonts w:asciiTheme="majorBidi" w:hAnsiTheme="majorBidi" w:cstheme="majorBidi"/>
        </w:rPr>
        <w:t xml:space="preserve">afflictions. </w:t>
      </w:r>
      <w:r w:rsidRPr="00EC00BF">
        <w:rPr>
          <w:rFonts w:asciiTheme="majorBidi" w:hAnsiTheme="majorBidi" w:cstheme="majorBidi"/>
          <w:b/>
          <w:bCs/>
        </w:rPr>
        <w:t>A parable</w:t>
      </w:r>
      <w:r w:rsidRPr="00EC00BF">
        <w:rPr>
          <w:rFonts w:asciiTheme="majorBidi" w:hAnsiTheme="majorBidi" w:cstheme="majorBidi"/>
        </w:rPr>
        <w:t xml:space="preserve">: a teacher comes into a classroom and says, 'get me the strap.' Who worries? The </w:t>
      </w:r>
      <w:r w:rsidR="00F067C0" w:rsidRPr="00EC00BF">
        <w:rPr>
          <w:rFonts w:asciiTheme="majorBidi" w:hAnsiTheme="majorBidi" w:cstheme="majorBidi"/>
        </w:rPr>
        <w:t xml:space="preserve">one </w:t>
      </w:r>
      <w:r w:rsidRPr="00EC00BF">
        <w:rPr>
          <w:rFonts w:asciiTheme="majorBidi" w:hAnsiTheme="majorBidi" w:cstheme="majorBidi"/>
        </w:rPr>
        <w:t>[studen</w:t>
      </w:r>
      <w:r w:rsidR="00F067C0" w:rsidRPr="00EC00BF">
        <w:rPr>
          <w:rFonts w:asciiTheme="majorBidi" w:hAnsiTheme="majorBidi" w:cstheme="majorBidi"/>
        </w:rPr>
        <w:t>t] who is used to being beaten.</w:t>
      </w:r>
      <w:r w:rsidR="009A3866" w:rsidRPr="00EC00BF">
        <w:rPr>
          <w:rStyle w:val="FootnoteReference"/>
          <w:rFonts w:asciiTheme="majorBidi" w:hAnsiTheme="majorBidi" w:cstheme="majorBidi"/>
        </w:rPr>
        <w:footnoteReference w:id="22"/>
      </w:r>
      <w:r w:rsidRPr="00EC00BF">
        <w:rPr>
          <w:rFonts w:asciiTheme="majorBidi" w:hAnsiTheme="majorBidi" w:cstheme="majorBidi"/>
        </w:rPr>
        <w:t xml:space="preserve"> </w:t>
      </w:r>
    </w:p>
    <w:p w14:paraId="6020D684" w14:textId="7B1E8B49" w:rsidR="00A22F3A" w:rsidRPr="00EC00BF" w:rsidRDefault="00A1207D" w:rsidP="00266986">
      <w:pPr>
        <w:bidi w:val="0"/>
        <w:jc w:val="both"/>
        <w:rPr>
          <w:rFonts w:asciiTheme="majorBidi" w:hAnsiTheme="majorBidi" w:cstheme="majorBidi"/>
        </w:rPr>
      </w:pPr>
      <w:r w:rsidRPr="00EC00BF">
        <w:rPr>
          <w:rFonts w:asciiTheme="majorBidi" w:hAnsiTheme="majorBidi" w:cstheme="majorBidi"/>
        </w:rPr>
        <w:t xml:space="preserve">The different opinions marked by the two parables – a bad sign for the Jews or for the entire world – </w:t>
      </w:r>
      <w:r w:rsidR="00F067C0" w:rsidRPr="00EC00BF">
        <w:rPr>
          <w:rFonts w:asciiTheme="majorBidi" w:hAnsiTheme="majorBidi" w:cstheme="majorBidi"/>
        </w:rPr>
        <w:t xml:space="preserve"> </w:t>
      </w:r>
      <w:r w:rsidRPr="00EC00BF">
        <w:rPr>
          <w:rFonts w:asciiTheme="majorBidi" w:hAnsiTheme="majorBidi" w:cstheme="majorBidi"/>
        </w:rPr>
        <w:t>hint that there is more at stake here than different illustrations</w:t>
      </w:r>
      <w:r w:rsidR="00676D86" w:rsidRPr="00EC00BF">
        <w:rPr>
          <w:rFonts w:asciiTheme="majorBidi" w:hAnsiTheme="majorBidi" w:cstheme="majorBidi"/>
        </w:rPr>
        <w:t>.</w:t>
      </w:r>
      <w:r w:rsidR="00676D86" w:rsidRPr="00EC00BF">
        <w:rPr>
          <w:rStyle w:val="FootnoteReference"/>
          <w:rFonts w:asciiTheme="majorBidi" w:hAnsiTheme="majorBidi" w:cstheme="majorBidi"/>
          <w:rtl/>
        </w:rPr>
        <w:footnoteReference w:id="23"/>
      </w:r>
      <w:r w:rsidR="000D4380">
        <w:rPr>
          <w:rStyle w:val="FootnoteReference"/>
          <w:rFonts w:asciiTheme="majorBidi" w:hAnsiTheme="majorBidi" w:cstheme="majorBidi"/>
        </w:rPr>
        <w:t xml:space="preserve"> </w:t>
      </w:r>
      <w:r w:rsidRPr="00EC00BF">
        <w:rPr>
          <w:rFonts w:asciiTheme="majorBidi" w:hAnsiTheme="majorBidi" w:cstheme="majorBidi"/>
        </w:rPr>
        <w:t>It seems</w:t>
      </w:r>
      <w:r w:rsidR="00857A2E" w:rsidRPr="00EC00BF">
        <w:rPr>
          <w:rFonts w:asciiTheme="majorBidi" w:hAnsiTheme="majorBidi" w:cstheme="majorBidi"/>
        </w:rPr>
        <w:t xml:space="preserve"> that the parables</w:t>
      </w:r>
      <w:r w:rsidR="00C075B2">
        <w:rPr>
          <w:rFonts w:asciiTheme="majorBidi" w:hAnsiTheme="majorBidi" w:cstheme="majorBidi"/>
        </w:rPr>
        <w:t xml:space="preserve">, more than explanations for </w:t>
      </w:r>
      <w:r w:rsidR="00B00AF8" w:rsidRPr="00EC00BF">
        <w:rPr>
          <w:rFonts w:asciiTheme="majorBidi" w:hAnsiTheme="majorBidi" w:cstheme="majorBidi"/>
        </w:rPr>
        <w:t>divine providence</w:t>
      </w:r>
      <w:r w:rsidR="00C075B2">
        <w:rPr>
          <w:rFonts w:asciiTheme="majorBidi" w:hAnsiTheme="majorBidi" w:cstheme="majorBidi"/>
        </w:rPr>
        <w:t xml:space="preserve">, are </w:t>
      </w:r>
      <w:r w:rsidR="0053294D">
        <w:rPr>
          <w:rFonts w:asciiTheme="majorBidi" w:hAnsiTheme="majorBidi" w:cstheme="majorBidi"/>
        </w:rPr>
        <w:t xml:space="preserve">part </w:t>
      </w:r>
      <w:r w:rsidR="00C075B2">
        <w:rPr>
          <w:rFonts w:asciiTheme="majorBidi" w:hAnsiTheme="majorBidi" w:cstheme="majorBidi"/>
        </w:rPr>
        <w:t xml:space="preserve">of </w:t>
      </w:r>
      <w:r w:rsidR="0053294D">
        <w:rPr>
          <w:rFonts w:asciiTheme="majorBidi" w:hAnsiTheme="majorBidi" w:cstheme="majorBidi"/>
        </w:rPr>
        <w:t>the attempt to realize</w:t>
      </w:r>
      <w:r w:rsidRPr="00EC00BF">
        <w:rPr>
          <w:rFonts w:asciiTheme="majorBidi" w:hAnsiTheme="majorBidi" w:cstheme="majorBidi"/>
        </w:rPr>
        <w:t xml:space="preserve"> it</w:t>
      </w:r>
      <w:r w:rsidR="00B00AF8" w:rsidRPr="00EC00BF">
        <w:rPr>
          <w:rFonts w:asciiTheme="majorBidi" w:hAnsiTheme="majorBidi" w:cstheme="majorBidi"/>
        </w:rPr>
        <w:t xml:space="preserve">. </w:t>
      </w:r>
      <w:r w:rsidR="00C075B2">
        <w:rPr>
          <w:rFonts w:asciiTheme="majorBidi" w:hAnsiTheme="majorBidi" w:cstheme="majorBidi"/>
        </w:rPr>
        <w:t>E</w:t>
      </w:r>
      <w:r w:rsidR="00B00AF8" w:rsidRPr="00EC00BF">
        <w:rPr>
          <w:rFonts w:asciiTheme="majorBidi" w:hAnsiTheme="majorBidi" w:cstheme="majorBidi"/>
        </w:rPr>
        <w:t>clipses</w:t>
      </w:r>
      <w:r w:rsidR="0053294D">
        <w:rPr>
          <w:rFonts w:asciiTheme="majorBidi" w:hAnsiTheme="majorBidi" w:cstheme="majorBidi"/>
        </w:rPr>
        <w:t>,</w:t>
      </w:r>
      <w:r w:rsidR="00B00AF8" w:rsidRPr="00EC00BF">
        <w:rPr>
          <w:rFonts w:asciiTheme="majorBidi" w:hAnsiTheme="majorBidi" w:cstheme="majorBidi"/>
        </w:rPr>
        <w:t xml:space="preserve"> </w:t>
      </w:r>
      <w:r w:rsidR="00C075B2">
        <w:rPr>
          <w:rFonts w:asciiTheme="majorBidi" w:hAnsiTheme="majorBidi" w:cstheme="majorBidi"/>
        </w:rPr>
        <w:t xml:space="preserve">like </w:t>
      </w:r>
      <w:r w:rsidR="00B00AF8" w:rsidRPr="00EC00BF">
        <w:rPr>
          <w:rFonts w:asciiTheme="majorBidi" w:hAnsiTheme="majorBidi" w:cstheme="majorBidi"/>
        </w:rPr>
        <w:t>other natural phenomena</w:t>
      </w:r>
      <w:r w:rsidR="0053294D">
        <w:rPr>
          <w:rFonts w:asciiTheme="majorBidi" w:hAnsiTheme="majorBidi" w:cstheme="majorBidi"/>
        </w:rPr>
        <w:t>,</w:t>
      </w:r>
      <w:r w:rsidR="00B00AF8" w:rsidRPr="00EC00BF">
        <w:rPr>
          <w:rFonts w:asciiTheme="majorBidi" w:hAnsiTheme="majorBidi" w:cstheme="majorBidi"/>
        </w:rPr>
        <w:t xml:space="preserve"> </w:t>
      </w:r>
      <w:r w:rsidR="00C075B2">
        <w:rPr>
          <w:rFonts w:asciiTheme="majorBidi" w:hAnsiTheme="majorBidi" w:cstheme="majorBidi"/>
        </w:rPr>
        <w:t xml:space="preserve">were understood as </w:t>
      </w:r>
      <w:r w:rsidR="00B00AF8" w:rsidRPr="00EC00BF">
        <w:rPr>
          <w:rFonts w:asciiTheme="majorBidi" w:hAnsiTheme="majorBidi" w:cstheme="majorBidi"/>
        </w:rPr>
        <w:t>divine signs.</w:t>
      </w:r>
      <w:r w:rsidR="00B00AF8" w:rsidRPr="00EC00BF">
        <w:rPr>
          <w:rStyle w:val="FootnoteReference"/>
          <w:rFonts w:asciiTheme="majorBidi" w:hAnsiTheme="majorBidi" w:cstheme="majorBidi"/>
          <w:rtl/>
        </w:rPr>
        <w:footnoteReference w:id="24"/>
      </w:r>
      <w:r w:rsidR="00B00AF8" w:rsidRPr="00EC00BF">
        <w:rPr>
          <w:rFonts w:asciiTheme="majorBidi" w:hAnsiTheme="majorBidi" w:cstheme="majorBidi"/>
        </w:rPr>
        <w:t xml:space="preserve"> But what is it that the divine is trying to tell us? The </w:t>
      </w:r>
      <w:r w:rsidR="00B00AF8" w:rsidRPr="00EC00BF">
        <w:rPr>
          <w:rFonts w:asciiTheme="majorBidi" w:hAnsiTheme="majorBidi" w:cstheme="majorBidi"/>
          <w:i/>
          <w:iCs/>
        </w:rPr>
        <w:t>mashal</w:t>
      </w:r>
      <w:r w:rsidR="00B00AF8" w:rsidRPr="00EC00BF">
        <w:rPr>
          <w:rFonts w:asciiTheme="majorBidi" w:hAnsiTheme="majorBidi" w:cstheme="majorBidi"/>
        </w:rPr>
        <w:t xml:space="preserve"> helps us understand what these occurrences would </w:t>
      </w:r>
      <w:r w:rsidR="00F067C0" w:rsidRPr="00EC00BF">
        <w:rPr>
          <w:rFonts w:asciiTheme="majorBidi" w:hAnsiTheme="majorBidi" w:cstheme="majorBidi"/>
        </w:rPr>
        <w:t>signify</w:t>
      </w:r>
      <w:r w:rsidR="00B00AF8" w:rsidRPr="00EC00BF">
        <w:rPr>
          <w:rFonts w:asciiTheme="majorBidi" w:hAnsiTheme="majorBidi" w:cstheme="majorBidi"/>
        </w:rPr>
        <w:t xml:space="preserve"> if they were the result </w:t>
      </w:r>
      <w:r w:rsidR="00F067C0" w:rsidRPr="00EC00BF">
        <w:rPr>
          <w:rFonts w:asciiTheme="majorBidi" w:hAnsiTheme="majorBidi" w:cstheme="majorBidi"/>
        </w:rPr>
        <w:t xml:space="preserve">of </w:t>
      </w:r>
      <w:r w:rsidR="00E725D4" w:rsidRPr="00EC00BF">
        <w:rPr>
          <w:rFonts w:asciiTheme="majorBidi" w:hAnsiTheme="majorBidi" w:cstheme="majorBidi"/>
        </w:rPr>
        <w:t>mundane</w:t>
      </w:r>
      <w:r w:rsidR="00F067C0" w:rsidRPr="00EC00BF">
        <w:rPr>
          <w:rFonts w:asciiTheme="majorBidi" w:hAnsiTheme="majorBidi" w:cstheme="majorBidi"/>
        </w:rPr>
        <w:t xml:space="preserve"> activity</w:t>
      </w:r>
      <w:r w:rsidR="00421F3D">
        <w:rPr>
          <w:rFonts w:asciiTheme="majorBidi" w:hAnsiTheme="majorBidi" w:cstheme="majorBidi"/>
        </w:rPr>
        <w:t xml:space="preserve">, produced </w:t>
      </w:r>
      <w:r w:rsidR="0053294D">
        <w:rPr>
          <w:rFonts w:asciiTheme="majorBidi" w:hAnsiTheme="majorBidi" w:cstheme="majorBidi"/>
        </w:rPr>
        <w:t>in this world</w:t>
      </w:r>
      <w:r w:rsidR="00F067C0" w:rsidRPr="00EC00BF">
        <w:rPr>
          <w:rFonts w:asciiTheme="majorBidi" w:hAnsiTheme="majorBidi" w:cstheme="majorBidi"/>
        </w:rPr>
        <w:t xml:space="preserve"> by </w:t>
      </w:r>
      <w:r w:rsidR="00B00AF8" w:rsidRPr="00EC00BF">
        <w:rPr>
          <w:rFonts w:asciiTheme="majorBidi" w:hAnsiTheme="majorBidi" w:cstheme="majorBidi"/>
        </w:rPr>
        <w:t xml:space="preserve">a </w:t>
      </w:r>
      <w:r w:rsidR="0053294D">
        <w:rPr>
          <w:rFonts w:asciiTheme="majorBidi" w:hAnsiTheme="majorBidi" w:cstheme="majorBidi"/>
        </w:rPr>
        <w:t>human authority</w:t>
      </w:r>
      <w:r w:rsidR="00C075B2">
        <w:rPr>
          <w:rFonts w:asciiTheme="majorBidi" w:hAnsiTheme="majorBidi" w:cstheme="majorBidi"/>
        </w:rPr>
        <w:t>,</w:t>
      </w:r>
      <w:r w:rsidR="0053294D">
        <w:rPr>
          <w:rFonts w:asciiTheme="majorBidi" w:hAnsiTheme="majorBidi" w:cstheme="majorBidi"/>
        </w:rPr>
        <w:t xml:space="preserve"> </w:t>
      </w:r>
      <w:r w:rsidR="00B00AF8" w:rsidRPr="00EC00BF">
        <w:rPr>
          <w:rFonts w:asciiTheme="majorBidi" w:hAnsiTheme="majorBidi" w:cstheme="majorBidi"/>
        </w:rPr>
        <w:t>a king or a teacher.</w:t>
      </w:r>
      <w:r w:rsidR="00B00AF8" w:rsidRPr="00EC00BF">
        <w:rPr>
          <w:rStyle w:val="FootnoteReference"/>
          <w:rFonts w:asciiTheme="majorBidi" w:hAnsiTheme="majorBidi" w:cstheme="majorBidi"/>
          <w:rtl/>
        </w:rPr>
        <w:footnoteReference w:id="25"/>
      </w:r>
      <w:r w:rsidR="00266986">
        <w:rPr>
          <w:rStyle w:val="FootnoteReference"/>
          <w:rFonts w:asciiTheme="majorBidi" w:hAnsiTheme="majorBidi" w:cstheme="majorBidi"/>
        </w:rPr>
        <w:t xml:space="preserve"> </w:t>
      </w:r>
      <w:r w:rsidR="00F8585B" w:rsidRPr="00EC00BF">
        <w:rPr>
          <w:rFonts w:asciiTheme="majorBidi" w:hAnsiTheme="majorBidi" w:cstheme="majorBidi"/>
        </w:rPr>
        <w:t>The mundane analogy is thus an epistemic, rather than simply didactic, device.</w:t>
      </w:r>
      <w:r w:rsidR="00B00AF8" w:rsidRPr="00EC00BF">
        <w:rPr>
          <w:rFonts w:asciiTheme="majorBidi" w:hAnsiTheme="majorBidi" w:cstheme="majorBidi"/>
        </w:rPr>
        <w:t xml:space="preserve"> </w:t>
      </w:r>
    </w:p>
    <w:p w14:paraId="66D272BF" w14:textId="16AE9C19" w:rsidR="0012218F" w:rsidRPr="00421F3D" w:rsidRDefault="00C075B2" w:rsidP="00F94AB7">
      <w:pPr>
        <w:bidi w:val="0"/>
        <w:jc w:val="both"/>
        <w:rPr>
          <w:rFonts w:asciiTheme="majorBidi" w:hAnsiTheme="majorBidi" w:cstheme="majorBidi"/>
        </w:rPr>
      </w:pPr>
      <w:r>
        <w:rPr>
          <w:rFonts w:asciiTheme="majorBidi" w:hAnsiTheme="majorBidi" w:cstheme="majorBidi"/>
        </w:rPr>
        <w:t>Perhaps so too in the case of dialogues? The sages were certainly capable of self-criticism</w:t>
      </w:r>
      <w:r w:rsidR="00EB5A35" w:rsidRPr="00421F3D">
        <w:rPr>
          <w:rFonts w:asciiTheme="majorBidi" w:hAnsiTheme="majorBidi" w:cstheme="majorBidi"/>
        </w:rPr>
        <w:t>.</w:t>
      </w:r>
      <w:r w:rsidR="00F02F36" w:rsidRPr="00421F3D">
        <w:rPr>
          <w:rStyle w:val="FootnoteReference"/>
          <w:rFonts w:asciiTheme="majorBidi" w:hAnsiTheme="majorBidi" w:cstheme="majorBidi"/>
          <w:rtl/>
        </w:rPr>
        <w:footnoteReference w:id="26"/>
      </w:r>
      <w:r w:rsidR="00266986">
        <w:rPr>
          <w:rStyle w:val="FootnoteReference"/>
          <w:rFonts w:asciiTheme="majorBidi" w:hAnsiTheme="majorBidi" w:cstheme="majorBidi"/>
        </w:rPr>
        <w:t xml:space="preserve"> </w:t>
      </w:r>
      <w:r w:rsidR="00EB5A35" w:rsidRPr="00421F3D">
        <w:rPr>
          <w:rFonts w:asciiTheme="majorBidi" w:hAnsiTheme="majorBidi" w:cstheme="majorBidi"/>
        </w:rPr>
        <w:t>The question is</w:t>
      </w:r>
      <w:r w:rsidR="00F02F36" w:rsidRPr="00421F3D">
        <w:rPr>
          <w:rFonts w:asciiTheme="majorBidi" w:hAnsiTheme="majorBidi" w:cstheme="majorBidi"/>
        </w:rPr>
        <w:t xml:space="preserve"> </w:t>
      </w:r>
      <w:r w:rsidR="00421F3D" w:rsidRPr="00421F3D">
        <w:rPr>
          <w:rFonts w:asciiTheme="majorBidi" w:hAnsiTheme="majorBidi" w:cstheme="majorBidi"/>
        </w:rPr>
        <w:t>whether</w:t>
      </w:r>
      <w:r w:rsidR="00F02F36" w:rsidRPr="00421F3D">
        <w:rPr>
          <w:rFonts w:asciiTheme="majorBidi" w:hAnsiTheme="majorBidi" w:cstheme="majorBidi"/>
        </w:rPr>
        <w:t xml:space="preserve"> they use the </w:t>
      </w:r>
      <w:r>
        <w:rPr>
          <w:rFonts w:asciiTheme="majorBidi" w:hAnsiTheme="majorBidi" w:cstheme="majorBidi"/>
        </w:rPr>
        <w:t>O</w:t>
      </w:r>
      <w:r w:rsidR="00F02F36" w:rsidRPr="00421F3D">
        <w:rPr>
          <w:rFonts w:asciiTheme="majorBidi" w:hAnsiTheme="majorBidi" w:cstheme="majorBidi"/>
        </w:rPr>
        <w:t>thers</w:t>
      </w:r>
      <w:r w:rsidR="00421F3D" w:rsidRPr="00421F3D">
        <w:rPr>
          <w:rFonts w:asciiTheme="majorBidi" w:hAnsiTheme="majorBidi" w:cstheme="majorBidi"/>
        </w:rPr>
        <w:t xml:space="preserve">, and </w:t>
      </w:r>
      <w:r w:rsidR="00F02F36" w:rsidRPr="00421F3D">
        <w:rPr>
          <w:rFonts w:asciiTheme="majorBidi" w:hAnsiTheme="majorBidi" w:cstheme="majorBidi"/>
        </w:rPr>
        <w:t>dialog</w:t>
      </w:r>
      <w:r w:rsidR="00C41620" w:rsidRPr="00421F3D">
        <w:rPr>
          <w:rFonts w:asciiTheme="majorBidi" w:hAnsiTheme="majorBidi" w:cstheme="majorBidi"/>
        </w:rPr>
        <w:t>ues</w:t>
      </w:r>
      <w:r w:rsidR="00F02F36" w:rsidRPr="00421F3D">
        <w:rPr>
          <w:rFonts w:asciiTheme="majorBidi" w:hAnsiTheme="majorBidi" w:cstheme="majorBidi"/>
        </w:rPr>
        <w:t xml:space="preserve"> with them</w:t>
      </w:r>
      <w:r w:rsidR="00421F3D" w:rsidRPr="00421F3D">
        <w:rPr>
          <w:rFonts w:asciiTheme="majorBidi" w:hAnsiTheme="majorBidi" w:cstheme="majorBidi"/>
        </w:rPr>
        <w:t>,</w:t>
      </w:r>
      <w:r w:rsidR="00F02F36" w:rsidRPr="00421F3D">
        <w:rPr>
          <w:rFonts w:asciiTheme="majorBidi" w:hAnsiTheme="majorBidi" w:cstheme="majorBidi"/>
        </w:rPr>
        <w:t xml:space="preserve"> as </w:t>
      </w:r>
      <w:r w:rsidR="00C41620" w:rsidRPr="00421F3D">
        <w:rPr>
          <w:rFonts w:asciiTheme="majorBidi" w:hAnsiTheme="majorBidi" w:cstheme="majorBidi"/>
        </w:rPr>
        <w:t>a tool</w:t>
      </w:r>
      <w:r w:rsidR="00F02F36" w:rsidRPr="00421F3D">
        <w:rPr>
          <w:rFonts w:asciiTheme="majorBidi" w:hAnsiTheme="majorBidi" w:cstheme="majorBidi"/>
        </w:rPr>
        <w:t xml:space="preserve"> </w:t>
      </w:r>
      <w:r w:rsidR="00C41620" w:rsidRPr="00421F3D">
        <w:rPr>
          <w:rFonts w:asciiTheme="majorBidi" w:hAnsiTheme="majorBidi" w:cstheme="majorBidi"/>
        </w:rPr>
        <w:t>for</w:t>
      </w:r>
      <w:r w:rsidR="00F02F36" w:rsidRPr="00421F3D">
        <w:rPr>
          <w:rFonts w:asciiTheme="majorBidi" w:hAnsiTheme="majorBidi" w:cstheme="majorBidi"/>
        </w:rPr>
        <w:t xml:space="preserve"> </w:t>
      </w:r>
      <w:r w:rsidR="00C41620" w:rsidRPr="00421F3D">
        <w:rPr>
          <w:rFonts w:asciiTheme="majorBidi" w:hAnsiTheme="majorBidi" w:cstheme="majorBidi"/>
        </w:rPr>
        <w:t>such</w:t>
      </w:r>
      <w:r w:rsidR="00F02F36" w:rsidRPr="00421F3D">
        <w:rPr>
          <w:rFonts w:asciiTheme="majorBidi" w:hAnsiTheme="majorBidi" w:cstheme="majorBidi"/>
        </w:rPr>
        <w:t xml:space="preserve"> criticism</w:t>
      </w:r>
      <w:r w:rsidR="00CC519A" w:rsidRPr="00421F3D">
        <w:rPr>
          <w:rFonts w:asciiTheme="majorBidi" w:hAnsiTheme="majorBidi" w:cstheme="majorBidi"/>
        </w:rPr>
        <w:t>.</w:t>
      </w:r>
      <w:r w:rsidR="00EB5A35" w:rsidRPr="00421F3D">
        <w:rPr>
          <w:rFonts w:asciiTheme="majorBidi" w:hAnsiTheme="majorBidi" w:cstheme="majorBidi"/>
        </w:rPr>
        <w:t xml:space="preserve"> </w:t>
      </w:r>
      <w:r w:rsidR="00AB36FB" w:rsidRPr="00421F3D">
        <w:rPr>
          <w:rFonts w:asciiTheme="majorBidi" w:hAnsiTheme="majorBidi" w:cstheme="majorBidi"/>
        </w:rPr>
        <w:t>Christine Hayes</w:t>
      </w:r>
      <w:r w:rsidR="00290B22">
        <w:rPr>
          <w:rFonts w:asciiTheme="majorBidi" w:hAnsiTheme="majorBidi" w:cstheme="majorBidi"/>
        </w:rPr>
        <w:t xml:space="preserve"> </w:t>
      </w:r>
      <w:r w:rsidR="00C41620" w:rsidRPr="00421F3D">
        <w:rPr>
          <w:rFonts w:asciiTheme="majorBidi" w:hAnsiTheme="majorBidi" w:cstheme="majorBidi"/>
        </w:rPr>
        <w:t xml:space="preserve">seems to </w:t>
      </w:r>
      <w:r w:rsidR="00AB3FE0" w:rsidRPr="00421F3D">
        <w:rPr>
          <w:rFonts w:asciiTheme="majorBidi" w:hAnsiTheme="majorBidi" w:cstheme="majorBidi"/>
        </w:rPr>
        <w:t>underplay</w:t>
      </w:r>
      <w:r w:rsidR="00CC519A" w:rsidRPr="00421F3D">
        <w:rPr>
          <w:rFonts w:asciiTheme="majorBidi" w:hAnsiTheme="majorBidi" w:cstheme="majorBidi"/>
        </w:rPr>
        <w:t xml:space="preserve"> such </w:t>
      </w:r>
      <w:r w:rsidR="00AB3FE0" w:rsidRPr="00421F3D">
        <w:rPr>
          <w:rFonts w:asciiTheme="majorBidi" w:hAnsiTheme="majorBidi" w:cstheme="majorBidi"/>
        </w:rPr>
        <w:t xml:space="preserve">a </w:t>
      </w:r>
      <w:r w:rsidR="00CC519A" w:rsidRPr="00421F3D">
        <w:rPr>
          <w:rFonts w:asciiTheme="majorBidi" w:hAnsiTheme="majorBidi" w:cstheme="majorBidi"/>
        </w:rPr>
        <w:t xml:space="preserve">possibility. </w:t>
      </w:r>
      <w:r w:rsidR="00822CDD" w:rsidRPr="00421F3D">
        <w:rPr>
          <w:rFonts w:asciiTheme="majorBidi" w:hAnsiTheme="majorBidi" w:cstheme="majorBidi"/>
        </w:rPr>
        <w:t>According to her</w:t>
      </w:r>
      <w:r w:rsidR="00AB36FB" w:rsidRPr="00421F3D">
        <w:rPr>
          <w:rFonts w:asciiTheme="majorBidi" w:hAnsiTheme="majorBidi" w:cstheme="majorBidi"/>
        </w:rPr>
        <w:t xml:space="preserve"> </w:t>
      </w:r>
      <w:r w:rsidR="00B1002E" w:rsidRPr="00421F3D">
        <w:rPr>
          <w:rFonts w:asciiTheme="majorBidi" w:hAnsiTheme="majorBidi" w:cstheme="majorBidi"/>
        </w:rPr>
        <w:t>reading of Bavli Sanhedrin 90b-91a</w:t>
      </w:r>
      <w:r w:rsidR="00B1002E" w:rsidRPr="00421F3D">
        <w:rPr>
          <w:rFonts w:asciiTheme="majorBidi" w:hAnsiTheme="majorBidi" w:cstheme="majorBidi"/>
          <w:i/>
          <w:iCs/>
        </w:rPr>
        <w:t xml:space="preserve"> </w:t>
      </w:r>
      <w:r w:rsidR="00B1002E" w:rsidRPr="00421F3D">
        <w:rPr>
          <w:rFonts w:asciiTheme="majorBidi" w:hAnsiTheme="majorBidi" w:cstheme="majorBidi"/>
        </w:rPr>
        <w:t>the</w:t>
      </w:r>
      <w:r w:rsidR="00A037CC" w:rsidRPr="00421F3D">
        <w:rPr>
          <w:rFonts w:asciiTheme="majorBidi" w:hAnsiTheme="majorBidi" w:cstheme="majorBidi"/>
        </w:rPr>
        <w:t xml:space="preserve"> questions of the</w:t>
      </w:r>
      <w:r w:rsidR="00B1002E" w:rsidRPr="00421F3D">
        <w:rPr>
          <w:rFonts w:asciiTheme="majorBidi" w:hAnsiTheme="majorBidi" w:cstheme="majorBidi"/>
          <w:i/>
          <w:iCs/>
        </w:rPr>
        <w:t xml:space="preserve"> </w:t>
      </w:r>
      <w:r w:rsidR="00822CDD" w:rsidRPr="00421F3D">
        <w:rPr>
          <w:rFonts w:asciiTheme="majorBidi" w:hAnsiTheme="majorBidi" w:cstheme="majorBidi"/>
          <w:i/>
          <w:iCs/>
        </w:rPr>
        <w:t>m</w:t>
      </w:r>
      <w:r w:rsidR="00AB3FE0" w:rsidRPr="00421F3D">
        <w:rPr>
          <w:rFonts w:asciiTheme="majorBidi" w:hAnsiTheme="majorBidi" w:cstheme="majorBidi"/>
          <w:i/>
          <w:iCs/>
        </w:rPr>
        <w:t>inim</w:t>
      </w:r>
      <w:r w:rsidR="00AB3FE0" w:rsidRPr="00421F3D">
        <w:rPr>
          <w:rFonts w:asciiTheme="majorBidi" w:hAnsiTheme="majorBidi" w:cstheme="majorBidi"/>
        </w:rPr>
        <w:t xml:space="preserve"> </w:t>
      </w:r>
      <w:r w:rsidR="00B1002E" w:rsidRPr="00421F3D">
        <w:rPr>
          <w:rFonts w:asciiTheme="majorBidi" w:hAnsiTheme="majorBidi" w:cstheme="majorBidi"/>
        </w:rPr>
        <w:t xml:space="preserve">(or Sadducees, as in </w:t>
      </w:r>
      <w:r w:rsidR="00A037CC" w:rsidRPr="00421F3D">
        <w:rPr>
          <w:rFonts w:asciiTheme="majorBidi" w:hAnsiTheme="majorBidi" w:cstheme="majorBidi"/>
        </w:rPr>
        <w:t>some</w:t>
      </w:r>
      <w:r w:rsidR="00B1002E" w:rsidRPr="00421F3D">
        <w:rPr>
          <w:rFonts w:asciiTheme="majorBidi" w:hAnsiTheme="majorBidi" w:cstheme="majorBidi"/>
        </w:rPr>
        <w:t xml:space="preserve"> MSS) </w:t>
      </w:r>
      <w:r w:rsidR="00AB36FB" w:rsidRPr="00421F3D">
        <w:rPr>
          <w:rFonts w:asciiTheme="majorBidi" w:hAnsiTheme="majorBidi" w:cstheme="majorBidi"/>
        </w:rPr>
        <w:t xml:space="preserve">serve as a sounding </w:t>
      </w:r>
      <w:r w:rsidR="00706BE0" w:rsidRPr="00421F3D">
        <w:rPr>
          <w:rFonts w:asciiTheme="majorBidi" w:hAnsiTheme="majorBidi" w:cstheme="majorBidi"/>
        </w:rPr>
        <w:t>board for internal difficulties</w:t>
      </w:r>
      <w:r w:rsidR="00E42829" w:rsidRPr="00421F3D">
        <w:rPr>
          <w:rFonts w:asciiTheme="majorBidi" w:hAnsiTheme="majorBidi" w:cstheme="majorBidi"/>
        </w:rPr>
        <w:t>; sublimations of anxieties which the sages projected</w:t>
      </w:r>
      <w:r w:rsidR="00822CDD" w:rsidRPr="00421F3D">
        <w:rPr>
          <w:rFonts w:asciiTheme="majorBidi" w:hAnsiTheme="majorBidi" w:cstheme="majorBidi"/>
        </w:rPr>
        <w:t xml:space="preserve"> </w:t>
      </w:r>
      <w:r w:rsidR="00706BE0" w:rsidRPr="00421F3D">
        <w:rPr>
          <w:rFonts w:asciiTheme="majorBidi" w:hAnsiTheme="majorBidi" w:cstheme="majorBidi"/>
        </w:rPr>
        <w:t>– "means by which a group can explore its own internal ambiguities, experiment with alternative possibilities, embrace negativities"</w:t>
      </w:r>
      <w:r w:rsidR="00822CDD" w:rsidRPr="00421F3D">
        <w:rPr>
          <w:rFonts w:asciiTheme="majorBidi" w:hAnsiTheme="majorBidi" w:cstheme="majorBidi"/>
        </w:rPr>
        <w:t>.</w:t>
      </w:r>
      <w:r w:rsidR="001D02B2" w:rsidRPr="00421F3D">
        <w:rPr>
          <w:rStyle w:val="FootnoteReference"/>
          <w:rFonts w:asciiTheme="majorBidi" w:hAnsiTheme="majorBidi" w:cstheme="majorBidi"/>
        </w:rPr>
        <w:footnoteReference w:id="27"/>
      </w:r>
      <w:r w:rsidR="00822CDD" w:rsidRPr="00421F3D">
        <w:rPr>
          <w:rFonts w:asciiTheme="majorBidi" w:hAnsiTheme="majorBidi" w:cstheme="majorBidi"/>
        </w:rPr>
        <w:t xml:space="preserve"> </w:t>
      </w:r>
      <w:r w:rsidR="00AB36FB" w:rsidRPr="00421F3D">
        <w:rPr>
          <w:rFonts w:asciiTheme="majorBidi" w:hAnsiTheme="majorBidi" w:cstheme="majorBidi"/>
        </w:rPr>
        <w:t xml:space="preserve">The </w:t>
      </w:r>
      <w:r>
        <w:rPr>
          <w:rFonts w:asciiTheme="majorBidi" w:hAnsiTheme="majorBidi" w:cstheme="majorBidi"/>
        </w:rPr>
        <w:t>O</w:t>
      </w:r>
      <w:r w:rsidRPr="00421F3D">
        <w:rPr>
          <w:rFonts w:asciiTheme="majorBidi" w:hAnsiTheme="majorBidi" w:cstheme="majorBidi"/>
        </w:rPr>
        <w:t xml:space="preserve">ther </w:t>
      </w:r>
      <w:r>
        <w:rPr>
          <w:rFonts w:asciiTheme="majorBidi" w:hAnsiTheme="majorBidi" w:cstheme="majorBidi"/>
        </w:rPr>
        <w:t xml:space="preserve">here </w:t>
      </w:r>
      <w:r w:rsidR="00AB36FB" w:rsidRPr="00421F3D">
        <w:rPr>
          <w:rFonts w:asciiTheme="majorBidi" w:hAnsiTheme="majorBidi" w:cstheme="majorBidi"/>
        </w:rPr>
        <w:t>is merely used as a foil to externalize inner tensions.</w:t>
      </w:r>
      <w:r w:rsidR="0012218F" w:rsidRPr="00421F3D">
        <w:rPr>
          <w:rFonts w:asciiTheme="majorBidi" w:hAnsiTheme="majorBidi" w:cstheme="majorBidi"/>
        </w:rPr>
        <w:t xml:space="preserve"> Dina Stein</w:t>
      </w:r>
      <w:r w:rsidR="00421F3D">
        <w:rPr>
          <w:rFonts w:asciiTheme="majorBidi" w:hAnsiTheme="majorBidi" w:cstheme="majorBidi"/>
        </w:rPr>
        <w:t>, on the other hand,</w:t>
      </w:r>
      <w:r w:rsidR="00822CDD" w:rsidRPr="00421F3D">
        <w:rPr>
          <w:rFonts w:asciiTheme="majorBidi" w:hAnsiTheme="majorBidi" w:cstheme="majorBidi"/>
        </w:rPr>
        <w:t xml:space="preserve"> reads </w:t>
      </w:r>
      <w:r w:rsidR="009A7665" w:rsidRPr="00421F3D">
        <w:rPr>
          <w:rFonts w:asciiTheme="majorBidi" w:hAnsiTheme="majorBidi" w:cstheme="majorBidi"/>
        </w:rPr>
        <w:t>"reflective figures"</w:t>
      </w:r>
      <w:r w:rsidR="0012218F" w:rsidRPr="00421F3D">
        <w:rPr>
          <w:rFonts w:asciiTheme="majorBidi" w:hAnsiTheme="majorBidi" w:cstheme="majorBidi"/>
        </w:rPr>
        <w:t xml:space="preserve"> as representing "possible selves," </w:t>
      </w:r>
      <w:r w:rsidR="00822CDD" w:rsidRPr="00421F3D">
        <w:rPr>
          <w:rFonts w:asciiTheme="majorBidi" w:hAnsiTheme="majorBidi" w:cstheme="majorBidi"/>
        </w:rPr>
        <w:t xml:space="preserve">which </w:t>
      </w:r>
      <w:r w:rsidR="0012218F" w:rsidRPr="00421F3D">
        <w:rPr>
          <w:rFonts w:asciiTheme="majorBidi" w:hAnsiTheme="majorBidi" w:cstheme="majorBidi"/>
        </w:rPr>
        <w:t xml:space="preserve">help the text imagine other possibilities, </w:t>
      </w:r>
      <w:r w:rsidR="00822CDD" w:rsidRPr="00421F3D">
        <w:rPr>
          <w:rFonts w:asciiTheme="majorBidi" w:hAnsiTheme="majorBidi" w:cstheme="majorBidi"/>
        </w:rPr>
        <w:t>thus</w:t>
      </w:r>
      <w:r w:rsidR="0012218F" w:rsidRPr="00421F3D">
        <w:rPr>
          <w:rFonts w:asciiTheme="majorBidi" w:hAnsiTheme="majorBidi" w:cstheme="majorBidi"/>
        </w:rPr>
        <w:t xml:space="preserve"> </w:t>
      </w:r>
      <w:r w:rsidR="00822CDD" w:rsidRPr="00421F3D">
        <w:rPr>
          <w:rFonts w:asciiTheme="majorBidi" w:hAnsiTheme="majorBidi" w:cstheme="majorBidi"/>
        </w:rPr>
        <w:t>problematizing</w:t>
      </w:r>
      <w:r w:rsidR="0012218F" w:rsidRPr="00421F3D">
        <w:rPr>
          <w:rFonts w:asciiTheme="majorBidi" w:hAnsiTheme="majorBidi" w:cstheme="majorBidi"/>
        </w:rPr>
        <w:t xml:space="preserve"> its own.</w:t>
      </w:r>
      <w:r w:rsidR="00421F3D">
        <w:rPr>
          <w:rFonts w:asciiTheme="majorBidi" w:hAnsiTheme="majorBidi" w:cstheme="majorBidi"/>
        </w:rPr>
        <w:t xml:space="preserve"> F</w:t>
      </w:r>
      <w:r w:rsidR="00822CDD" w:rsidRPr="00421F3D">
        <w:rPr>
          <w:rFonts w:asciiTheme="majorBidi" w:hAnsiTheme="majorBidi" w:cstheme="majorBidi"/>
        </w:rPr>
        <w:t>or example,</w:t>
      </w:r>
      <w:r w:rsidR="009A7665" w:rsidRPr="00421F3D">
        <w:rPr>
          <w:rFonts w:asciiTheme="majorBidi" w:hAnsiTheme="majorBidi" w:cstheme="majorBidi"/>
        </w:rPr>
        <w:t xml:space="preserve"> Rabbi's handmaid function</w:t>
      </w:r>
      <w:r w:rsidR="00822CDD" w:rsidRPr="00421F3D">
        <w:rPr>
          <w:rFonts w:asciiTheme="majorBidi" w:hAnsiTheme="majorBidi" w:cstheme="majorBidi"/>
        </w:rPr>
        <w:t>s</w:t>
      </w:r>
      <w:r w:rsidR="009A7665" w:rsidRPr="00421F3D">
        <w:rPr>
          <w:rFonts w:asciiTheme="majorBidi" w:hAnsiTheme="majorBidi" w:cstheme="majorBidi"/>
        </w:rPr>
        <w:t xml:space="preserve"> in </w:t>
      </w:r>
      <w:r w:rsidR="00B474F2" w:rsidRPr="00421F3D">
        <w:rPr>
          <w:rFonts w:asciiTheme="majorBidi" w:hAnsiTheme="majorBidi" w:cstheme="majorBidi"/>
        </w:rPr>
        <w:t>Bavli</w:t>
      </w:r>
      <w:r w:rsidR="00822CDD" w:rsidRPr="00421F3D">
        <w:rPr>
          <w:rFonts w:asciiTheme="majorBidi" w:hAnsiTheme="majorBidi" w:cstheme="majorBidi"/>
        </w:rPr>
        <w:t xml:space="preserve"> </w:t>
      </w:r>
      <w:r w:rsidR="00B1002E" w:rsidRPr="00421F3D">
        <w:rPr>
          <w:rFonts w:asciiTheme="majorBidi" w:hAnsiTheme="majorBidi" w:cstheme="majorBidi"/>
        </w:rPr>
        <w:t>Meg 18a</w:t>
      </w:r>
      <w:r w:rsidR="00822CDD" w:rsidRPr="00421F3D">
        <w:rPr>
          <w:rFonts w:asciiTheme="majorBidi" w:hAnsiTheme="majorBidi" w:cstheme="majorBidi"/>
        </w:rPr>
        <w:t xml:space="preserve"> </w:t>
      </w:r>
      <w:r w:rsidR="00B53C1F" w:rsidRPr="00421F3D">
        <w:rPr>
          <w:rFonts w:asciiTheme="majorBidi" w:hAnsiTheme="majorBidi" w:cstheme="majorBidi"/>
        </w:rPr>
        <w:t>as "</w:t>
      </w:r>
      <w:r w:rsidR="00822CDD" w:rsidRPr="00421F3D">
        <w:rPr>
          <w:rFonts w:asciiTheme="majorBidi" w:hAnsiTheme="majorBidi" w:cstheme="majorBidi"/>
        </w:rPr>
        <w:t xml:space="preserve">the </w:t>
      </w:r>
      <w:r w:rsidR="00B53C1F" w:rsidRPr="00421F3D">
        <w:rPr>
          <w:rFonts w:asciiTheme="majorBidi" w:hAnsiTheme="majorBidi" w:cstheme="majorBidi"/>
        </w:rPr>
        <w:t xml:space="preserve">other within" which "plants seeds of ambiguity" (117). </w:t>
      </w:r>
      <w:r w:rsidR="009A7665" w:rsidRPr="00421F3D">
        <w:rPr>
          <w:rFonts w:asciiTheme="majorBidi" w:hAnsiTheme="majorBidi" w:cstheme="majorBidi"/>
        </w:rPr>
        <w:t xml:space="preserve"> </w:t>
      </w:r>
      <w:r w:rsidR="0012218F" w:rsidRPr="00421F3D">
        <w:rPr>
          <w:rFonts w:asciiTheme="majorBidi" w:hAnsiTheme="majorBidi" w:cstheme="majorBidi"/>
        </w:rPr>
        <w:t xml:space="preserve">   </w:t>
      </w:r>
    </w:p>
    <w:p w14:paraId="3288FFB3" w14:textId="77777777" w:rsidR="00737D50" w:rsidRDefault="00FA4E90" w:rsidP="00225ABF">
      <w:pPr>
        <w:bidi w:val="0"/>
        <w:jc w:val="both"/>
        <w:rPr>
          <w:rFonts w:asciiTheme="majorBidi" w:hAnsiTheme="majorBidi" w:cstheme="majorBidi"/>
        </w:rPr>
      </w:pPr>
      <w:r w:rsidRPr="00EC00BF">
        <w:rPr>
          <w:rFonts w:asciiTheme="majorBidi" w:hAnsiTheme="majorBidi" w:cstheme="majorBidi"/>
        </w:rPr>
        <w:lastRenderedPageBreak/>
        <w:t>Jenny Labendz</w:t>
      </w:r>
      <w:r w:rsidR="00290B22">
        <w:rPr>
          <w:rFonts w:asciiTheme="majorBidi" w:hAnsiTheme="majorBidi" w:cstheme="majorBidi"/>
        </w:rPr>
        <w:t>, i</w:t>
      </w:r>
      <w:r w:rsidR="00290B22" w:rsidRPr="00EC00BF">
        <w:rPr>
          <w:rFonts w:asciiTheme="majorBidi" w:hAnsiTheme="majorBidi" w:cstheme="majorBidi"/>
        </w:rPr>
        <w:t xml:space="preserve">n a recent study on rabbinic dialogues with gentiles, </w:t>
      </w:r>
      <w:r w:rsidRPr="00EC00BF">
        <w:rPr>
          <w:rFonts w:asciiTheme="majorBidi" w:hAnsiTheme="majorBidi" w:cstheme="majorBidi"/>
        </w:rPr>
        <w:t xml:space="preserve">claimed </w:t>
      </w:r>
      <w:r w:rsidR="00AB36FB" w:rsidRPr="00EC00BF">
        <w:rPr>
          <w:rFonts w:asciiTheme="majorBidi" w:hAnsiTheme="majorBidi" w:cstheme="majorBidi"/>
        </w:rPr>
        <w:t xml:space="preserve">that </w:t>
      </w:r>
      <w:r w:rsidR="00421F3D">
        <w:rPr>
          <w:rFonts w:asciiTheme="majorBidi" w:hAnsiTheme="majorBidi" w:cstheme="majorBidi"/>
        </w:rPr>
        <w:t>such</w:t>
      </w:r>
      <w:r w:rsidR="00AB36FB" w:rsidRPr="00EC00BF">
        <w:rPr>
          <w:rFonts w:asciiTheme="majorBidi" w:hAnsiTheme="majorBidi" w:cstheme="majorBidi"/>
        </w:rPr>
        <w:t xml:space="preserve"> anecdotes function in a</w:t>
      </w:r>
      <w:r w:rsidR="00AA12A4" w:rsidRPr="00EC00BF">
        <w:rPr>
          <w:rFonts w:asciiTheme="majorBidi" w:hAnsiTheme="majorBidi" w:cstheme="majorBidi"/>
        </w:rPr>
        <w:t>n</w:t>
      </w:r>
      <w:r w:rsidR="00AB36FB" w:rsidRPr="00EC00BF">
        <w:rPr>
          <w:rFonts w:asciiTheme="majorBidi" w:hAnsiTheme="majorBidi" w:cstheme="majorBidi"/>
        </w:rPr>
        <w:t xml:space="preserve"> </w:t>
      </w:r>
      <w:r w:rsidRPr="00EC00BF">
        <w:rPr>
          <w:rFonts w:asciiTheme="majorBidi" w:hAnsiTheme="majorBidi" w:cstheme="majorBidi"/>
        </w:rPr>
        <w:t xml:space="preserve">exemplary </w:t>
      </w:r>
      <w:r w:rsidR="00AB36FB" w:rsidRPr="00EC00BF">
        <w:rPr>
          <w:rFonts w:asciiTheme="majorBidi" w:hAnsiTheme="majorBidi" w:cstheme="majorBidi"/>
        </w:rPr>
        <w:t>dialogical</w:t>
      </w:r>
      <w:r w:rsidR="00220A68" w:rsidRPr="00EC00BF">
        <w:rPr>
          <w:rFonts w:asciiTheme="majorBidi" w:hAnsiTheme="majorBidi" w:cstheme="majorBidi"/>
        </w:rPr>
        <w:t xml:space="preserve"> </w:t>
      </w:r>
      <w:r w:rsidR="00AB36FB" w:rsidRPr="00EC00BF">
        <w:rPr>
          <w:rFonts w:asciiTheme="majorBidi" w:hAnsiTheme="majorBidi" w:cstheme="majorBidi"/>
        </w:rPr>
        <w:t xml:space="preserve">manner, </w:t>
      </w:r>
      <w:r w:rsidR="00290B22">
        <w:rPr>
          <w:rFonts w:asciiTheme="majorBidi" w:hAnsiTheme="majorBidi" w:cstheme="majorBidi"/>
        </w:rPr>
        <w:t xml:space="preserve">designed </w:t>
      </w:r>
      <w:r w:rsidR="00AB36FB" w:rsidRPr="00EC00BF">
        <w:rPr>
          <w:rFonts w:asciiTheme="majorBidi" w:hAnsiTheme="majorBidi" w:cstheme="majorBidi"/>
        </w:rPr>
        <w:t>to import new knowledge from the outside</w:t>
      </w:r>
      <w:r w:rsidR="00290B22">
        <w:rPr>
          <w:rFonts w:asciiTheme="majorBidi" w:hAnsiTheme="majorBidi" w:cstheme="majorBidi"/>
        </w:rPr>
        <w:t>.</w:t>
      </w:r>
      <w:r w:rsidR="00290B22" w:rsidRPr="00EC00BF">
        <w:rPr>
          <w:rFonts w:asciiTheme="majorBidi" w:hAnsiTheme="majorBidi" w:cstheme="majorBidi"/>
        </w:rPr>
        <w:t xml:space="preserve"> </w:t>
      </w:r>
      <w:r w:rsidR="00306B04" w:rsidRPr="00EC00BF">
        <w:rPr>
          <w:rFonts w:asciiTheme="majorBidi" w:hAnsiTheme="majorBidi" w:cstheme="majorBidi"/>
        </w:rPr>
        <w:t>"The introduction of an outsider allows the rabbis, just as it did for Plato, to articulate their ideas more fully and more clearly than if they expressed them as entirely internal discussions"</w:t>
      </w:r>
      <w:r w:rsidR="00AB36FB" w:rsidRPr="00EC00BF">
        <w:rPr>
          <w:rFonts w:asciiTheme="majorBidi" w:hAnsiTheme="majorBidi" w:cstheme="majorBidi"/>
        </w:rPr>
        <w:t>.</w:t>
      </w:r>
      <w:r w:rsidR="00074F7E" w:rsidRPr="00EC00BF">
        <w:rPr>
          <w:rStyle w:val="FootnoteReference"/>
          <w:rFonts w:asciiTheme="majorBidi" w:hAnsiTheme="majorBidi" w:cstheme="majorBidi"/>
        </w:rPr>
        <w:footnoteReference w:id="28"/>
      </w:r>
      <w:r w:rsidR="00AB36FB" w:rsidRPr="00EC00BF">
        <w:rPr>
          <w:rFonts w:asciiTheme="majorBidi" w:hAnsiTheme="majorBidi" w:cstheme="majorBidi"/>
        </w:rPr>
        <w:t xml:space="preserve"> But</w:t>
      </w:r>
      <w:r w:rsidRPr="00EC00BF">
        <w:rPr>
          <w:rFonts w:asciiTheme="majorBidi" w:hAnsiTheme="majorBidi" w:cstheme="majorBidi"/>
        </w:rPr>
        <w:t>,</w:t>
      </w:r>
      <w:r w:rsidR="00AB36FB" w:rsidRPr="00EC00BF">
        <w:rPr>
          <w:rFonts w:asciiTheme="majorBidi" w:hAnsiTheme="majorBidi" w:cstheme="majorBidi"/>
        </w:rPr>
        <w:t xml:space="preserve"> as Eva Kiesele </w:t>
      </w:r>
      <w:r w:rsidR="00290B22">
        <w:rPr>
          <w:rFonts w:asciiTheme="majorBidi" w:hAnsiTheme="majorBidi" w:cstheme="majorBidi"/>
        </w:rPr>
        <w:t>pointed out</w:t>
      </w:r>
      <w:r w:rsidR="00AB36FB" w:rsidRPr="00EC00BF">
        <w:rPr>
          <w:rFonts w:asciiTheme="majorBidi" w:hAnsiTheme="majorBidi" w:cstheme="majorBidi"/>
        </w:rPr>
        <w:t xml:space="preserve">, these texts can as easily be read as agonistic polemic, </w:t>
      </w:r>
      <w:r w:rsidR="00565C8B" w:rsidRPr="00EC00BF">
        <w:rPr>
          <w:rFonts w:asciiTheme="majorBidi" w:hAnsiTheme="majorBidi" w:cstheme="majorBidi"/>
        </w:rPr>
        <w:t>meant to discredit opponent</w:t>
      </w:r>
      <w:r w:rsidR="00DA3299">
        <w:rPr>
          <w:rFonts w:asciiTheme="majorBidi" w:hAnsiTheme="majorBidi" w:cstheme="majorBidi"/>
        </w:rPr>
        <w:t>s,</w:t>
      </w:r>
      <w:r w:rsidR="00AB36FB" w:rsidRPr="00EC00BF">
        <w:rPr>
          <w:rFonts w:asciiTheme="majorBidi" w:hAnsiTheme="majorBidi" w:cstheme="majorBidi"/>
        </w:rPr>
        <w:t xml:space="preserve"> </w:t>
      </w:r>
      <w:r w:rsidR="00565C8B" w:rsidRPr="00EC00BF">
        <w:rPr>
          <w:rFonts w:asciiTheme="majorBidi" w:hAnsiTheme="majorBidi" w:cstheme="majorBidi"/>
        </w:rPr>
        <w:t xml:space="preserve">rather </w:t>
      </w:r>
      <w:r w:rsidR="00AB36FB" w:rsidRPr="00EC00BF">
        <w:rPr>
          <w:rFonts w:asciiTheme="majorBidi" w:hAnsiTheme="majorBidi" w:cstheme="majorBidi"/>
        </w:rPr>
        <w:t xml:space="preserve">than </w:t>
      </w:r>
      <w:r w:rsidR="002A2F9C" w:rsidRPr="00EC00BF">
        <w:rPr>
          <w:rFonts w:asciiTheme="majorBidi" w:hAnsiTheme="majorBidi" w:cstheme="majorBidi"/>
        </w:rPr>
        <w:t>as</w:t>
      </w:r>
      <w:r w:rsidR="00AB36FB" w:rsidRPr="00EC00BF">
        <w:rPr>
          <w:rFonts w:asciiTheme="majorBidi" w:hAnsiTheme="majorBidi" w:cstheme="majorBidi"/>
        </w:rPr>
        <w:t xml:space="preserve"> "true" dialogues</w:t>
      </w:r>
      <w:r w:rsidR="00565C8B" w:rsidRPr="00EC00BF">
        <w:rPr>
          <w:rFonts w:asciiTheme="majorBidi" w:hAnsiTheme="majorBidi" w:cstheme="majorBidi"/>
        </w:rPr>
        <w:t xml:space="preserve"> intended</w:t>
      </w:r>
      <w:r w:rsidR="00AB36FB" w:rsidRPr="00EC00BF">
        <w:rPr>
          <w:rFonts w:asciiTheme="majorBidi" w:hAnsiTheme="majorBidi" w:cstheme="majorBidi"/>
        </w:rPr>
        <w:t xml:space="preserve"> to attain </w:t>
      </w:r>
      <w:r w:rsidR="00DA3299">
        <w:rPr>
          <w:rFonts w:asciiTheme="majorBidi" w:hAnsiTheme="majorBidi" w:cstheme="majorBidi"/>
        </w:rPr>
        <w:t>their</w:t>
      </w:r>
      <w:r w:rsidR="00AB36FB" w:rsidRPr="00EC00BF">
        <w:rPr>
          <w:rFonts w:asciiTheme="majorBidi" w:hAnsiTheme="majorBidi" w:cstheme="majorBidi"/>
        </w:rPr>
        <w:t xml:space="preserve"> </w:t>
      </w:r>
      <w:r w:rsidR="00AA12A4" w:rsidRPr="00EC00BF">
        <w:rPr>
          <w:rFonts w:asciiTheme="majorBidi" w:hAnsiTheme="majorBidi" w:cstheme="majorBidi"/>
        </w:rPr>
        <w:t>unique perspective</w:t>
      </w:r>
      <w:r w:rsidR="00AB36FB" w:rsidRPr="00EC00BF">
        <w:rPr>
          <w:rFonts w:asciiTheme="majorBidi" w:hAnsiTheme="majorBidi" w:cstheme="majorBidi"/>
        </w:rPr>
        <w:t>.</w:t>
      </w:r>
      <w:r w:rsidR="00E728FB" w:rsidRPr="00EC00BF">
        <w:rPr>
          <w:rStyle w:val="FootnoteReference"/>
          <w:rFonts w:asciiTheme="majorBidi" w:hAnsiTheme="majorBidi" w:cstheme="majorBidi"/>
        </w:rPr>
        <w:footnoteReference w:id="29"/>
      </w:r>
      <w:r w:rsidR="00AB36FB" w:rsidRPr="00EC00BF">
        <w:rPr>
          <w:rFonts w:asciiTheme="majorBidi" w:hAnsiTheme="majorBidi" w:cstheme="majorBidi"/>
        </w:rPr>
        <w:t xml:space="preserve"> </w:t>
      </w:r>
      <w:r w:rsidR="00FC702B" w:rsidRPr="00EC00BF">
        <w:rPr>
          <w:rFonts w:asciiTheme="majorBidi" w:hAnsiTheme="majorBidi" w:cstheme="majorBidi"/>
        </w:rPr>
        <w:t xml:space="preserve">Labendz's readings </w:t>
      </w:r>
      <w:r w:rsidRPr="00EC00BF">
        <w:rPr>
          <w:rFonts w:asciiTheme="majorBidi" w:hAnsiTheme="majorBidi" w:cstheme="majorBidi"/>
        </w:rPr>
        <w:t xml:space="preserve">tend to </w:t>
      </w:r>
      <w:r w:rsidR="00AA12A4" w:rsidRPr="00EC00BF">
        <w:rPr>
          <w:rFonts w:asciiTheme="majorBidi" w:hAnsiTheme="majorBidi" w:cstheme="majorBidi"/>
        </w:rPr>
        <w:t>systematically underplay</w:t>
      </w:r>
      <w:r w:rsidR="00FC702B" w:rsidRPr="00EC00BF">
        <w:rPr>
          <w:rFonts w:asciiTheme="majorBidi" w:hAnsiTheme="majorBidi" w:cstheme="majorBidi"/>
        </w:rPr>
        <w:t xml:space="preserve"> the polemical</w:t>
      </w:r>
      <w:r w:rsidR="00290B22">
        <w:rPr>
          <w:rFonts w:asciiTheme="majorBidi" w:hAnsiTheme="majorBidi" w:cstheme="majorBidi"/>
        </w:rPr>
        <w:t xml:space="preserve"> and</w:t>
      </w:r>
      <w:r w:rsidR="00290B22" w:rsidRPr="00EC00BF">
        <w:rPr>
          <w:rFonts w:asciiTheme="majorBidi" w:hAnsiTheme="majorBidi" w:cstheme="majorBidi"/>
        </w:rPr>
        <w:t xml:space="preserve"> </w:t>
      </w:r>
      <w:r w:rsidR="00FC702B" w:rsidRPr="00EC00BF">
        <w:rPr>
          <w:rFonts w:asciiTheme="majorBidi" w:hAnsiTheme="majorBidi" w:cstheme="majorBidi"/>
        </w:rPr>
        <w:t>ironic tone</w:t>
      </w:r>
      <w:r w:rsidR="00492BFB" w:rsidRPr="00EC00BF">
        <w:rPr>
          <w:rFonts w:asciiTheme="majorBidi" w:hAnsiTheme="majorBidi" w:cstheme="majorBidi"/>
        </w:rPr>
        <w:t xml:space="preserve"> of the </w:t>
      </w:r>
      <w:r w:rsidRPr="00EC00BF">
        <w:rPr>
          <w:rFonts w:asciiTheme="majorBidi" w:hAnsiTheme="majorBidi" w:cstheme="majorBidi"/>
        </w:rPr>
        <w:t>narratives</w:t>
      </w:r>
      <w:r w:rsidR="00492BFB" w:rsidRPr="00EC00BF">
        <w:rPr>
          <w:rFonts w:asciiTheme="majorBidi" w:hAnsiTheme="majorBidi" w:cstheme="majorBidi"/>
        </w:rPr>
        <w:t xml:space="preserve">. Thus, </w:t>
      </w:r>
      <w:r w:rsidR="00FC702B" w:rsidRPr="00EC00BF">
        <w:rPr>
          <w:rFonts w:asciiTheme="majorBidi" w:hAnsiTheme="majorBidi" w:cstheme="majorBidi"/>
        </w:rPr>
        <w:t>for example</w:t>
      </w:r>
      <w:r w:rsidR="00492BFB" w:rsidRPr="00EC00BF">
        <w:rPr>
          <w:rFonts w:asciiTheme="majorBidi" w:hAnsiTheme="majorBidi" w:cstheme="majorBidi"/>
        </w:rPr>
        <w:t>,</w:t>
      </w:r>
      <w:r w:rsidR="00FC702B" w:rsidRPr="00EC00BF">
        <w:rPr>
          <w:rFonts w:asciiTheme="majorBidi" w:hAnsiTheme="majorBidi" w:cstheme="majorBidi"/>
        </w:rPr>
        <w:t xml:space="preserve"> she reads R. Simlai's statement "</w:t>
      </w:r>
      <w:r w:rsidR="001D5784" w:rsidRPr="00EC00BF">
        <w:rPr>
          <w:rFonts w:asciiTheme="majorBidi" w:hAnsiTheme="majorBidi" w:cstheme="majorBidi"/>
        </w:rPr>
        <w:t xml:space="preserve">wherever the </w:t>
      </w:r>
      <w:r w:rsidR="001D5784" w:rsidRPr="00EC00BF">
        <w:rPr>
          <w:rFonts w:asciiTheme="majorBidi" w:hAnsiTheme="majorBidi" w:cstheme="majorBidi"/>
          <w:i/>
          <w:iCs/>
        </w:rPr>
        <w:t>minim</w:t>
      </w:r>
      <w:r w:rsidR="001D5784" w:rsidRPr="00EC00BF">
        <w:rPr>
          <w:rFonts w:asciiTheme="majorBidi" w:hAnsiTheme="majorBidi" w:cstheme="majorBidi"/>
        </w:rPr>
        <w:t xml:space="preserve"> find a source for their heresy, its refutation is nearby" (y. Berachot 9:1 [12:4]; Gen Rab</w:t>
      </w:r>
      <w:r w:rsidR="002A2F9C" w:rsidRPr="00EC00BF">
        <w:rPr>
          <w:rFonts w:asciiTheme="majorBidi" w:hAnsiTheme="majorBidi" w:cstheme="majorBidi"/>
        </w:rPr>
        <w:t xml:space="preserve"> 8:9) as an example of intellectual </w:t>
      </w:r>
      <w:r w:rsidRPr="00EC00BF">
        <w:rPr>
          <w:rFonts w:asciiTheme="majorBidi" w:hAnsiTheme="majorBidi" w:cstheme="majorBidi"/>
        </w:rPr>
        <w:t>openness</w:t>
      </w:r>
      <w:r w:rsidR="002A2F9C" w:rsidRPr="00EC00BF">
        <w:rPr>
          <w:rFonts w:asciiTheme="majorBidi" w:hAnsiTheme="majorBidi" w:cstheme="majorBidi"/>
        </w:rPr>
        <w:t>, an</w:t>
      </w:r>
      <w:r w:rsidR="001D5784" w:rsidRPr="00EC00BF">
        <w:rPr>
          <w:rFonts w:asciiTheme="majorBidi" w:hAnsiTheme="majorBidi" w:cstheme="majorBidi"/>
        </w:rPr>
        <w:t xml:space="preserve"> attempt to answer the</w:t>
      </w:r>
      <w:r w:rsidRPr="00EC00BF">
        <w:rPr>
          <w:rFonts w:asciiTheme="majorBidi" w:hAnsiTheme="majorBidi" w:cstheme="majorBidi"/>
        </w:rPr>
        <w:t xml:space="preserve"> </w:t>
      </w:r>
      <w:r w:rsidRPr="00EC00BF">
        <w:rPr>
          <w:rFonts w:asciiTheme="majorBidi" w:hAnsiTheme="majorBidi" w:cstheme="majorBidi"/>
          <w:i/>
          <w:iCs/>
        </w:rPr>
        <w:t>minim</w:t>
      </w:r>
      <w:r w:rsidR="001D5784" w:rsidRPr="00EC00BF">
        <w:rPr>
          <w:rFonts w:asciiTheme="majorBidi" w:hAnsiTheme="majorBidi" w:cstheme="majorBidi"/>
        </w:rPr>
        <w:t xml:space="preserve"> "in a way that will satisfy them in particular" (178).</w:t>
      </w:r>
      <w:r w:rsidR="00DA3299">
        <w:rPr>
          <w:rFonts w:asciiTheme="majorBidi" w:hAnsiTheme="majorBidi" w:cstheme="majorBidi"/>
        </w:rPr>
        <w:t xml:space="preserve"> But the polemical </w:t>
      </w:r>
      <w:r w:rsidR="00AA12A4" w:rsidRPr="00EC00BF">
        <w:rPr>
          <w:rFonts w:asciiTheme="majorBidi" w:hAnsiTheme="majorBidi" w:cstheme="majorBidi"/>
        </w:rPr>
        <w:t xml:space="preserve">context of Rabbi Simlai's answer is apparent by his students' comment on his refutations: "you have </w:t>
      </w:r>
      <w:r w:rsidR="00290B22">
        <w:rPr>
          <w:rFonts w:asciiTheme="majorBidi" w:hAnsiTheme="majorBidi" w:cstheme="majorBidi"/>
        </w:rPr>
        <w:t>pushed them aside with a reed.</w:t>
      </w:r>
      <w:r w:rsidR="00AA12A4" w:rsidRPr="00EC00BF">
        <w:rPr>
          <w:rFonts w:asciiTheme="majorBidi" w:hAnsiTheme="majorBidi" w:cstheme="majorBidi"/>
        </w:rPr>
        <w:t>"</w:t>
      </w:r>
      <w:r w:rsidR="000823A6">
        <w:rPr>
          <w:rStyle w:val="FootnoteReference"/>
          <w:rFonts w:asciiTheme="majorBidi" w:hAnsiTheme="majorBidi" w:cstheme="majorBidi"/>
        </w:rPr>
        <w:footnoteReference w:id="30"/>
      </w:r>
      <w:r w:rsidR="00737D50">
        <w:rPr>
          <w:rFonts w:asciiTheme="majorBidi" w:hAnsiTheme="majorBidi" w:cstheme="majorBidi"/>
        </w:rPr>
        <w:t xml:space="preserve"> Polemic</w:t>
      </w:r>
      <w:r w:rsidR="00290B22">
        <w:rPr>
          <w:rFonts w:asciiTheme="majorBidi" w:hAnsiTheme="majorBidi" w:cstheme="majorBidi"/>
        </w:rPr>
        <w:t xml:space="preserve"> is </w:t>
      </w:r>
      <w:r w:rsidR="00737D50">
        <w:rPr>
          <w:rFonts w:asciiTheme="majorBidi" w:hAnsiTheme="majorBidi" w:cstheme="majorBidi"/>
        </w:rPr>
        <w:t xml:space="preserve">not dialog. </w:t>
      </w:r>
    </w:p>
    <w:p w14:paraId="4CC64899" w14:textId="6075F327" w:rsidR="00421F3D" w:rsidRPr="00EC00BF" w:rsidRDefault="00A76760" w:rsidP="00225ABF">
      <w:pPr>
        <w:bidi w:val="0"/>
        <w:jc w:val="both"/>
        <w:rPr>
          <w:rFonts w:asciiTheme="majorBidi" w:hAnsiTheme="majorBidi" w:cstheme="majorBidi"/>
        </w:rPr>
      </w:pPr>
      <w:r>
        <w:rPr>
          <w:rFonts w:asciiTheme="majorBidi" w:hAnsiTheme="majorBidi" w:cstheme="majorBidi"/>
        </w:rPr>
        <w:t>I would also like to distinguish between</w:t>
      </w:r>
      <w:r w:rsidR="00421F3D" w:rsidRPr="00EC00BF">
        <w:rPr>
          <w:rFonts w:asciiTheme="majorBidi" w:hAnsiTheme="majorBidi" w:cstheme="majorBidi"/>
        </w:rPr>
        <w:t xml:space="preserve"> </w:t>
      </w:r>
      <w:r>
        <w:rPr>
          <w:rFonts w:asciiTheme="majorBidi" w:hAnsiTheme="majorBidi" w:cstheme="majorBidi"/>
        </w:rPr>
        <w:t>t</w:t>
      </w:r>
      <w:r w:rsidRPr="00EC00BF">
        <w:rPr>
          <w:rFonts w:asciiTheme="majorBidi" w:hAnsiTheme="majorBidi" w:cstheme="majorBidi"/>
        </w:rPr>
        <w:t xml:space="preserve">he </w:t>
      </w:r>
      <w:r w:rsidR="00421F3D" w:rsidRPr="00EC00BF">
        <w:rPr>
          <w:rFonts w:asciiTheme="majorBidi" w:hAnsiTheme="majorBidi" w:cstheme="majorBidi"/>
        </w:rPr>
        <w:t xml:space="preserve">dialogue </w:t>
      </w:r>
      <w:r w:rsidR="00712C17">
        <w:rPr>
          <w:rFonts w:asciiTheme="majorBidi" w:hAnsiTheme="majorBidi" w:cstheme="majorBidi"/>
        </w:rPr>
        <w:t>we are</w:t>
      </w:r>
      <w:r>
        <w:rPr>
          <w:rFonts w:asciiTheme="majorBidi" w:hAnsiTheme="majorBidi" w:cstheme="majorBidi"/>
        </w:rPr>
        <w:t xml:space="preserve"> </w:t>
      </w:r>
      <w:r w:rsidR="00421F3D" w:rsidRPr="00EC00BF">
        <w:rPr>
          <w:rFonts w:asciiTheme="majorBidi" w:hAnsiTheme="majorBidi" w:cstheme="majorBidi"/>
        </w:rPr>
        <w:t xml:space="preserve">looking for </w:t>
      </w:r>
      <w:r w:rsidR="00712C17">
        <w:rPr>
          <w:rFonts w:asciiTheme="majorBidi" w:hAnsiTheme="majorBidi" w:cstheme="majorBidi"/>
        </w:rPr>
        <w:t xml:space="preserve">and </w:t>
      </w:r>
      <w:r w:rsidR="00290B22" w:rsidRPr="00EC00BF">
        <w:rPr>
          <w:rFonts w:asciiTheme="majorBidi" w:hAnsiTheme="majorBidi" w:cstheme="majorBidi"/>
        </w:rPr>
        <w:t>Ba</w:t>
      </w:r>
      <w:r w:rsidR="00290B22">
        <w:rPr>
          <w:rFonts w:asciiTheme="majorBidi" w:hAnsiTheme="majorBidi" w:cstheme="majorBidi"/>
        </w:rPr>
        <w:t>k</w:t>
      </w:r>
      <w:r w:rsidR="00290B22" w:rsidRPr="00EC00BF">
        <w:rPr>
          <w:rFonts w:asciiTheme="majorBidi" w:hAnsiTheme="majorBidi" w:cstheme="majorBidi"/>
        </w:rPr>
        <w:t xml:space="preserve">htinnian </w:t>
      </w:r>
      <w:r w:rsidR="00421F3D" w:rsidRPr="00EC00BF">
        <w:rPr>
          <w:rFonts w:asciiTheme="majorBidi" w:hAnsiTheme="majorBidi" w:cstheme="majorBidi"/>
        </w:rPr>
        <w:t xml:space="preserve">dialogism, realized by juxtaposing conflicting, incommensurable languages. </w:t>
      </w:r>
      <w:r w:rsidR="00421F3D">
        <w:rPr>
          <w:rFonts w:asciiTheme="majorBidi" w:hAnsiTheme="majorBidi" w:cstheme="majorBidi"/>
        </w:rPr>
        <w:t>In his</w:t>
      </w:r>
      <w:r w:rsidR="00421F3D" w:rsidRPr="00EC00BF">
        <w:rPr>
          <w:rFonts w:asciiTheme="majorBidi" w:hAnsiTheme="majorBidi" w:cstheme="majorBidi"/>
        </w:rPr>
        <w:t xml:space="preserve"> </w:t>
      </w:r>
      <w:r w:rsidR="00421F3D" w:rsidRPr="00EC00BF">
        <w:rPr>
          <w:rFonts w:asciiTheme="majorBidi" w:hAnsiTheme="majorBidi" w:cstheme="majorBidi"/>
          <w:i/>
          <w:iCs/>
        </w:rPr>
        <w:t>Socrates and the Fat Rabbis</w:t>
      </w:r>
      <w:r w:rsidR="00421F3D" w:rsidRPr="00EC00BF">
        <w:rPr>
          <w:rFonts w:asciiTheme="majorBidi" w:hAnsiTheme="majorBidi" w:cstheme="majorBidi"/>
        </w:rPr>
        <w:t xml:space="preserve"> (Chicago 2009) Daniel Boyarin claims that the biographical narratives in the Babylonian Talmud problematize and subvert </w:t>
      </w:r>
      <w:r w:rsidR="00DA3299">
        <w:rPr>
          <w:rFonts w:asciiTheme="majorBidi" w:hAnsiTheme="majorBidi" w:cstheme="majorBidi"/>
        </w:rPr>
        <w:t>the</w:t>
      </w:r>
      <w:r w:rsidR="00421F3D" w:rsidRPr="00EC00BF">
        <w:rPr>
          <w:rFonts w:asciiTheme="majorBidi" w:hAnsiTheme="majorBidi" w:cstheme="majorBidi"/>
        </w:rPr>
        <w:t xml:space="preserve"> legal</w:t>
      </w:r>
      <w:r w:rsidR="00DA3299">
        <w:rPr>
          <w:rFonts w:asciiTheme="majorBidi" w:hAnsiTheme="majorBidi" w:cstheme="majorBidi"/>
        </w:rPr>
        <w:t xml:space="preserve">, </w:t>
      </w:r>
      <w:r w:rsidR="00DA3299" w:rsidRPr="00EC00BF">
        <w:rPr>
          <w:rFonts w:asciiTheme="majorBidi" w:hAnsiTheme="majorBidi" w:cstheme="majorBidi"/>
        </w:rPr>
        <w:t>monolithic</w:t>
      </w:r>
      <w:r w:rsidR="00DA3299">
        <w:rPr>
          <w:rFonts w:asciiTheme="majorBidi" w:hAnsiTheme="majorBidi" w:cstheme="majorBidi"/>
        </w:rPr>
        <w:t xml:space="preserve"> </w:t>
      </w:r>
      <w:r w:rsidR="00421F3D" w:rsidRPr="00EC00BF">
        <w:rPr>
          <w:rFonts w:asciiTheme="majorBidi" w:hAnsiTheme="majorBidi" w:cstheme="majorBidi"/>
          <w:i/>
          <w:iCs/>
        </w:rPr>
        <w:t>sugiot</w:t>
      </w:r>
      <w:r w:rsidR="00290B22">
        <w:rPr>
          <w:rFonts w:asciiTheme="majorBidi" w:hAnsiTheme="majorBidi" w:cstheme="majorBidi"/>
        </w:rPr>
        <w:t xml:space="preserve"> which make up the bulk of the Talmud</w:t>
      </w:r>
      <w:r w:rsidR="00290B22" w:rsidRPr="00EC00BF">
        <w:rPr>
          <w:rFonts w:asciiTheme="majorBidi" w:hAnsiTheme="majorBidi" w:cstheme="majorBidi"/>
        </w:rPr>
        <w:t xml:space="preserve">. </w:t>
      </w:r>
      <w:r w:rsidR="00421F3D" w:rsidRPr="00EC00BF">
        <w:rPr>
          <w:rFonts w:asciiTheme="majorBidi" w:hAnsiTheme="majorBidi" w:cstheme="majorBidi"/>
        </w:rPr>
        <w:t>These stories</w:t>
      </w:r>
      <w:r w:rsidR="00290B22">
        <w:rPr>
          <w:rFonts w:asciiTheme="majorBidi" w:hAnsiTheme="majorBidi" w:cstheme="majorBidi"/>
        </w:rPr>
        <w:t xml:space="preserve"> use heteronomic voices to subvert the hegemoni</w:t>
      </w:r>
      <w:r w:rsidR="00D104CC">
        <w:rPr>
          <w:rFonts w:asciiTheme="majorBidi" w:hAnsiTheme="majorBidi" w:cstheme="majorBidi"/>
        </w:rPr>
        <w:t>c one. Their incorporation into</w:t>
      </w:r>
      <w:r w:rsidR="00421F3D" w:rsidRPr="00EC00BF">
        <w:rPr>
          <w:rFonts w:asciiTheme="majorBidi" w:hAnsiTheme="majorBidi" w:cstheme="majorBidi"/>
        </w:rPr>
        <w:t xml:space="preserve"> the </w:t>
      </w:r>
      <w:r w:rsidR="00421F3D" w:rsidRPr="00EC00BF">
        <w:rPr>
          <w:rFonts w:asciiTheme="majorBidi" w:hAnsiTheme="majorBidi" w:cstheme="majorBidi"/>
          <w:i/>
          <w:iCs/>
        </w:rPr>
        <w:t>sugiot</w:t>
      </w:r>
      <w:r w:rsidR="00421F3D" w:rsidRPr="00EC00BF">
        <w:rPr>
          <w:rFonts w:asciiTheme="majorBidi" w:hAnsiTheme="majorBidi" w:cstheme="majorBidi"/>
        </w:rPr>
        <w:t xml:space="preserve"> "call into question the very seriousness and authority of the practice of the intellectuals themselves" (26). But </w:t>
      </w:r>
      <w:r w:rsidR="00712C17">
        <w:rPr>
          <w:rFonts w:asciiTheme="majorBidi" w:hAnsiTheme="majorBidi" w:cstheme="majorBidi"/>
        </w:rPr>
        <w:t>we</w:t>
      </w:r>
      <w:r w:rsidR="00290B22">
        <w:rPr>
          <w:rFonts w:asciiTheme="majorBidi" w:hAnsiTheme="majorBidi" w:cstheme="majorBidi"/>
        </w:rPr>
        <w:t xml:space="preserve"> </w:t>
      </w:r>
      <w:r w:rsidR="00A649DF">
        <w:rPr>
          <w:rFonts w:asciiTheme="majorBidi" w:hAnsiTheme="majorBidi" w:cstheme="majorBidi"/>
        </w:rPr>
        <w:t>are</w:t>
      </w:r>
      <w:r w:rsidR="00290B22">
        <w:rPr>
          <w:rFonts w:asciiTheme="majorBidi" w:hAnsiTheme="majorBidi" w:cstheme="majorBidi"/>
        </w:rPr>
        <w:t xml:space="preserve"> here casting </w:t>
      </w:r>
      <w:r w:rsidR="00421F3D" w:rsidRPr="00EC00BF">
        <w:rPr>
          <w:rFonts w:asciiTheme="majorBidi" w:hAnsiTheme="majorBidi" w:cstheme="majorBidi"/>
        </w:rPr>
        <w:t xml:space="preserve">for </w:t>
      </w:r>
      <w:r w:rsidR="00E54643" w:rsidRPr="00EC00BF">
        <w:rPr>
          <w:rFonts w:asciiTheme="majorBidi" w:hAnsiTheme="majorBidi" w:cstheme="majorBidi"/>
        </w:rPr>
        <w:t>a more direct critique</w:t>
      </w:r>
      <w:r w:rsidR="00421F3D" w:rsidRPr="00EC00BF">
        <w:rPr>
          <w:rFonts w:asciiTheme="majorBidi" w:hAnsiTheme="majorBidi" w:cstheme="majorBidi"/>
        </w:rPr>
        <w:t xml:space="preserve">; an external </w:t>
      </w:r>
      <w:r w:rsidR="00DA3299">
        <w:rPr>
          <w:rFonts w:asciiTheme="majorBidi" w:hAnsiTheme="majorBidi" w:cstheme="majorBidi"/>
        </w:rPr>
        <w:t>gaze</w:t>
      </w:r>
      <w:r w:rsidR="00421F3D" w:rsidRPr="00EC00BF">
        <w:rPr>
          <w:rFonts w:asciiTheme="majorBidi" w:hAnsiTheme="majorBidi" w:cstheme="majorBidi"/>
        </w:rPr>
        <w:t xml:space="preserve"> </w:t>
      </w:r>
      <w:r w:rsidR="00DA3299">
        <w:rPr>
          <w:rFonts w:asciiTheme="majorBidi" w:hAnsiTheme="majorBidi" w:cstheme="majorBidi"/>
        </w:rPr>
        <w:t>which allows for reflection on the issues which are discussed in the study house</w:t>
      </w:r>
      <w:r w:rsidR="00421F3D" w:rsidRPr="00EC00BF">
        <w:rPr>
          <w:rFonts w:asciiTheme="majorBidi" w:hAnsiTheme="majorBidi" w:cstheme="majorBidi"/>
        </w:rPr>
        <w:t>. For this end it is not enough to integrate an incongruous "second accent</w:t>
      </w:r>
      <w:r w:rsidR="00DA3299">
        <w:rPr>
          <w:rFonts w:asciiTheme="majorBidi" w:hAnsiTheme="majorBidi" w:cstheme="majorBidi"/>
        </w:rPr>
        <w:t>.</w:t>
      </w:r>
      <w:r w:rsidR="00421F3D" w:rsidRPr="00EC00BF">
        <w:rPr>
          <w:rFonts w:asciiTheme="majorBidi" w:hAnsiTheme="majorBidi" w:cstheme="majorBidi"/>
        </w:rPr>
        <w:t xml:space="preserve">" </w:t>
      </w:r>
      <w:r w:rsidR="00E54643">
        <w:rPr>
          <w:rFonts w:asciiTheme="majorBidi" w:hAnsiTheme="majorBidi" w:cstheme="majorBidi"/>
        </w:rPr>
        <w:t>W</w:t>
      </w:r>
      <w:r w:rsidR="00DA3299">
        <w:rPr>
          <w:rFonts w:asciiTheme="majorBidi" w:hAnsiTheme="majorBidi" w:cstheme="majorBidi"/>
        </w:rPr>
        <w:t>e</w:t>
      </w:r>
      <w:r w:rsidR="00421F3D" w:rsidRPr="00EC00BF">
        <w:rPr>
          <w:rFonts w:asciiTheme="majorBidi" w:hAnsiTheme="majorBidi" w:cstheme="majorBidi"/>
        </w:rPr>
        <w:t xml:space="preserve"> need a </w:t>
      </w:r>
      <w:r w:rsidR="00290B22">
        <w:rPr>
          <w:rFonts w:asciiTheme="majorBidi" w:hAnsiTheme="majorBidi" w:cstheme="majorBidi"/>
        </w:rPr>
        <w:t xml:space="preserve">second </w:t>
      </w:r>
      <w:r w:rsidR="00421F3D" w:rsidRPr="00EC00BF">
        <w:rPr>
          <w:rFonts w:asciiTheme="majorBidi" w:hAnsiTheme="majorBidi" w:cstheme="majorBidi"/>
        </w:rPr>
        <w:t xml:space="preserve">opinion. </w:t>
      </w:r>
    </w:p>
    <w:p w14:paraId="6DDBF5DD" w14:textId="77777777" w:rsidR="00421F3D" w:rsidRDefault="00421F3D" w:rsidP="00225ABF">
      <w:pPr>
        <w:bidi w:val="0"/>
        <w:jc w:val="both"/>
        <w:rPr>
          <w:rFonts w:asciiTheme="majorBidi" w:hAnsiTheme="majorBidi" w:cstheme="majorBidi"/>
        </w:rPr>
      </w:pPr>
      <w:r w:rsidRPr="00EC00BF">
        <w:rPr>
          <w:rFonts w:asciiTheme="majorBidi" w:hAnsiTheme="majorBidi" w:cstheme="majorBidi"/>
        </w:rPr>
        <w:t xml:space="preserve">Would representations of dialogues serve in this manner? </w:t>
      </w:r>
      <w:r w:rsidR="00290B22">
        <w:rPr>
          <w:rFonts w:asciiTheme="majorBidi" w:hAnsiTheme="majorBidi" w:cstheme="majorBidi"/>
        </w:rPr>
        <w:t>At least n</w:t>
      </w:r>
      <w:r w:rsidR="00290B22" w:rsidRPr="00EC00BF">
        <w:rPr>
          <w:rFonts w:asciiTheme="majorBidi" w:hAnsiTheme="majorBidi" w:cstheme="majorBidi"/>
        </w:rPr>
        <w:t xml:space="preserve">ot </w:t>
      </w:r>
      <w:r w:rsidR="00E54643">
        <w:rPr>
          <w:rFonts w:asciiTheme="majorBidi" w:hAnsiTheme="majorBidi" w:cstheme="majorBidi"/>
        </w:rPr>
        <w:t>inevitably</w:t>
      </w:r>
      <w:r w:rsidRPr="00EC00BF">
        <w:rPr>
          <w:rFonts w:asciiTheme="majorBidi" w:hAnsiTheme="majorBidi" w:cstheme="majorBidi"/>
        </w:rPr>
        <w:t xml:space="preserve">. </w:t>
      </w:r>
      <w:r w:rsidR="00E54643">
        <w:rPr>
          <w:rFonts w:asciiTheme="majorBidi" w:hAnsiTheme="majorBidi" w:cstheme="majorBidi"/>
        </w:rPr>
        <w:t>For d</w:t>
      </w:r>
      <w:r w:rsidRPr="00EC00BF">
        <w:rPr>
          <w:rFonts w:asciiTheme="majorBidi" w:hAnsiTheme="majorBidi" w:cstheme="majorBidi"/>
        </w:rPr>
        <w:t xml:space="preserve">ialogues, Boyarin justly warns us, should not be confused with dialogism. Literary representations of dialogues can serve monologic ends, as he demonstrates in the context of both Plato (30-31) and the Talmud (141-146). But what about the dialogues in rabbinic narratives and </w:t>
      </w:r>
      <w:r w:rsidRPr="00EC00BF">
        <w:rPr>
          <w:rFonts w:asciiTheme="majorBidi" w:hAnsiTheme="majorBidi" w:cstheme="majorBidi"/>
          <w:i/>
          <w:iCs/>
        </w:rPr>
        <w:t>aggada</w:t>
      </w:r>
      <w:r w:rsidRPr="00EC00BF">
        <w:rPr>
          <w:rFonts w:asciiTheme="majorBidi" w:hAnsiTheme="majorBidi" w:cstheme="majorBidi"/>
        </w:rPr>
        <w:t>? How dialogic are they?</w:t>
      </w:r>
      <w:r w:rsidRPr="00EC00BF">
        <w:rPr>
          <w:rStyle w:val="FootnoteReference"/>
          <w:rFonts w:asciiTheme="majorBidi" w:hAnsiTheme="majorBidi" w:cstheme="majorBidi"/>
        </w:rPr>
        <w:footnoteReference w:id="31"/>
      </w:r>
    </w:p>
    <w:p w14:paraId="2A7408C9" w14:textId="27FDFCAE" w:rsidR="009E439A" w:rsidRPr="00EC00BF" w:rsidRDefault="00290B22" w:rsidP="00FA514B">
      <w:pPr>
        <w:bidi w:val="0"/>
        <w:jc w:val="both"/>
        <w:rPr>
          <w:rFonts w:asciiTheme="majorBidi" w:hAnsiTheme="majorBidi" w:cstheme="majorBidi"/>
        </w:rPr>
      </w:pPr>
      <w:r>
        <w:rPr>
          <w:rFonts w:asciiTheme="majorBidi" w:hAnsiTheme="majorBidi" w:cstheme="majorBidi"/>
        </w:rPr>
        <w:t xml:space="preserve">And before </w:t>
      </w:r>
      <w:r w:rsidR="003D4214" w:rsidRPr="00564E88">
        <w:rPr>
          <w:rFonts w:asciiTheme="majorBidi" w:hAnsiTheme="majorBidi" w:cstheme="majorBidi"/>
        </w:rPr>
        <w:t>the texts</w:t>
      </w:r>
      <w:r>
        <w:rPr>
          <w:rFonts w:asciiTheme="majorBidi" w:hAnsiTheme="majorBidi" w:cstheme="majorBidi"/>
        </w:rPr>
        <w:t>, a final warning.</w:t>
      </w:r>
      <w:r w:rsidR="00362746" w:rsidRPr="00564E88">
        <w:rPr>
          <w:rFonts w:asciiTheme="majorBidi" w:hAnsiTheme="majorBidi" w:cstheme="majorBidi"/>
        </w:rPr>
        <w:t xml:space="preserve"> </w:t>
      </w:r>
      <w:r>
        <w:rPr>
          <w:rFonts w:asciiTheme="majorBidi" w:hAnsiTheme="majorBidi" w:cstheme="majorBidi"/>
        </w:rPr>
        <w:t xml:space="preserve">I am concerned </w:t>
      </w:r>
      <w:r w:rsidR="00FA4E90" w:rsidRPr="00564E88">
        <w:rPr>
          <w:rFonts w:asciiTheme="majorBidi" w:hAnsiTheme="majorBidi" w:cstheme="majorBidi"/>
        </w:rPr>
        <w:t xml:space="preserve">with </w:t>
      </w:r>
      <w:r w:rsidR="00737D50" w:rsidRPr="00564E88">
        <w:rPr>
          <w:rFonts w:asciiTheme="majorBidi" w:hAnsiTheme="majorBidi" w:cstheme="majorBidi"/>
        </w:rPr>
        <w:t>literar</w:t>
      </w:r>
      <w:r w:rsidR="00FA4E90" w:rsidRPr="00564E88">
        <w:rPr>
          <w:rFonts w:asciiTheme="majorBidi" w:hAnsiTheme="majorBidi" w:cstheme="majorBidi"/>
        </w:rPr>
        <w:t xml:space="preserve">y </w:t>
      </w:r>
      <w:r w:rsidR="00AA12A4" w:rsidRPr="00564E88">
        <w:rPr>
          <w:rFonts w:asciiTheme="majorBidi" w:hAnsiTheme="majorBidi" w:cstheme="majorBidi"/>
        </w:rPr>
        <w:t>"</w:t>
      </w:r>
      <w:r>
        <w:rPr>
          <w:rFonts w:asciiTheme="majorBidi" w:hAnsiTheme="majorBidi" w:cstheme="majorBidi"/>
        </w:rPr>
        <w:t>O</w:t>
      </w:r>
      <w:r w:rsidRPr="00564E88">
        <w:rPr>
          <w:rFonts w:asciiTheme="majorBidi" w:hAnsiTheme="majorBidi" w:cstheme="majorBidi"/>
        </w:rPr>
        <w:t>thers</w:t>
      </w:r>
      <w:r>
        <w:rPr>
          <w:rFonts w:asciiTheme="majorBidi" w:hAnsiTheme="majorBidi" w:cstheme="majorBidi"/>
        </w:rPr>
        <w:t>,</w:t>
      </w:r>
      <w:r w:rsidR="00AA12A4" w:rsidRPr="00564E88">
        <w:rPr>
          <w:rFonts w:asciiTheme="majorBidi" w:hAnsiTheme="majorBidi" w:cstheme="majorBidi"/>
        </w:rPr>
        <w:t>"</w:t>
      </w:r>
      <w:r w:rsidR="00FA4E90" w:rsidRPr="00564E88">
        <w:rPr>
          <w:rFonts w:asciiTheme="majorBidi" w:hAnsiTheme="majorBidi" w:cstheme="majorBidi"/>
        </w:rPr>
        <w:t xml:space="preserve"> the rabbis' ability and need to imagine </w:t>
      </w:r>
      <w:r w:rsidR="00AA12A4" w:rsidRPr="00564E88">
        <w:rPr>
          <w:rFonts w:asciiTheme="majorBidi" w:hAnsiTheme="majorBidi" w:cstheme="majorBidi"/>
        </w:rPr>
        <w:t>o</w:t>
      </w:r>
      <w:r w:rsidR="00FA4E90" w:rsidRPr="00564E88">
        <w:rPr>
          <w:rFonts w:asciiTheme="majorBidi" w:hAnsiTheme="majorBidi" w:cstheme="majorBidi"/>
        </w:rPr>
        <w:t xml:space="preserve">thers for their own scholastic goals. </w:t>
      </w:r>
      <w:r w:rsidR="00AA12A4" w:rsidRPr="00564E88">
        <w:rPr>
          <w:rFonts w:asciiTheme="majorBidi" w:hAnsiTheme="majorBidi" w:cstheme="majorBidi"/>
        </w:rPr>
        <w:t>T</w:t>
      </w:r>
      <w:r w:rsidR="00037F17" w:rsidRPr="00564E88">
        <w:rPr>
          <w:rFonts w:asciiTheme="majorBidi" w:hAnsiTheme="majorBidi" w:cstheme="majorBidi"/>
        </w:rPr>
        <w:t>h</w:t>
      </w:r>
      <w:r w:rsidR="00E677FC" w:rsidRPr="00564E88">
        <w:rPr>
          <w:rFonts w:asciiTheme="majorBidi" w:hAnsiTheme="majorBidi" w:cstheme="majorBidi"/>
        </w:rPr>
        <w:t xml:space="preserve">e relationship between imaginary and real </w:t>
      </w:r>
      <w:r w:rsidR="00E54643" w:rsidRPr="00564E88">
        <w:rPr>
          <w:rFonts w:asciiTheme="majorBidi" w:hAnsiTheme="majorBidi" w:cstheme="majorBidi"/>
        </w:rPr>
        <w:t>is</w:t>
      </w:r>
      <w:r w:rsidR="003D4214" w:rsidRPr="00564E88">
        <w:rPr>
          <w:rFonts w:asciiTheme="majorBidi" w:hAnsiTheme="majorBidi" w:cstheme="majorBidi"/>
        </w:rPr>
        <w:t xml:space="preserve"> never simple</w:t>
      </w:r>
      <w:r>
        <w:rPr>
          <w:rFonts w:asciiTheme="majorBidi" w:hAnsiTheme="majorBidi" w:cstheme="majorBidi"/>
        </w:rPr>
        <w:t xml:space="preserve"> or </w:t>
      </w:r>
      <w:r w:rsidR="003D4214" w:rsidRPr="00564E88">
        <w:rPr>
          <w:rFonts w:asciiTheme="majorBidi" w:hAnsiTheme="majorBidi" w:cstheme="majorBidi"/>
        </w:rPr>
        <w:t xml:space="preserve">one-sided. </w:t>
      </w:r>
      <w:r w:rsidR="00E54643" w:rsidRPr="00564E88">
        <w:rPr>
          <w:rFonts w:asciiTheme="majorBidi" w:hAnsiTheme="majorBidi" w:cstheme="majorBidi"/>
        </w:rPr>
        <w:t xml:space="preserve">The literary encounter can </w:t>
      </w:r>
      <w:r w:rsidR="00E3264B" w:rsidRPr="00564E88">
        <w:rPr>
          <w:rFonts w:asciiTheme="majorBidi" w:hAnsiTheme="majorBidi" w:cstheme="majorBidi"/>
        </w:rPr>
        <w:t xml:space="preserve">preserve and internalize </w:t>
      </w:r>
      <w:r w:rsidR="00FA4E90" w:rsidRPr="00564E88">
        <w:rPr>
          <w:rFonts w:asciiTheme="majorBidi" w:hAnsiTheme="majorBidi" w:cstheme="majorBidi"/>
        </w:rPr>
        <w:t>actual encounters</w:t>
      </w:r>
      <w:r w:rsidR="00E677FC" w:rsidRPr="00564E88">
        <w:rPr>
          <w:rFonts w:asciiTheme="majorBidi" w:hAnsiTheme="majorBidi" w:cstheme="majorBidi"/>
        </w:rPr>
        <w:t xml:space="preserve">, </w:t>
      </w:r>
      <w:r w:rsidR="00E3264B" w:rsidRPr="00564E88">
        <w:rPr>
          <w:rFonts w:asciiTheme="majorBidi" w:hAnsiTheme="majorBidi" w:cstheme="majorBidi"/>
        </w:rPr>
        <w:t>but</w:t>
      </w:r>
      <w:r w:rsidR="00FA4E90" w:rsidRPr="00564E88">
        <w:rPr>
          <w:rFonts w:asciiTheme="majorBidi" w:hAnsiTheme="majorBidi" w:cstheme="majorBidi"/>
        </w:rPr>
        <w:t>,</w:t>
      </w:r>
      <w:r w:rsidR="0073202A" w:rsidRPr="00564E88">
        <w:rPr>
          <w:rFonts w:asciiTheme="majorBidi" w:hAnsiTheme="majorBidi" w:cstheme="majorBidi"/>
        </w:rPr>
        <w:t xml:space="preserve"> at the same time</w:t>
      </w:r>
      <w:r w:rsidR="00FA4E90" w:rsidRPr="00564E88">
        <w:rPr>
          <w:rFonts w:asciiTheme="majorBidi" w:hAnsiTheme="majorBidi" w:cstheme="majorBidi"/>
        </w:rPr>
        <w:t>,</w:t>
      </w:r>
      <w:r w:rsidR="0073202A" w:rsidRPr="00564E88">
        <w:rPr>
          <w:rFonts w:asciiTheme="majorBidi" w:hAnsiTheme="majorBidi" w:cstheme="majorBidi"/>
        </w:rPr>
        <w:t xml:space="preserve"> </w:t>
      </w:r>
      <w:r w:rsidR="00E677FC" w:rsidRPr="00564E88">
        <w:rPr>
          <w:rFonts w:asciiTheme="majorBidi" w:hAnsiTheme="majorBidi" w:cstheme="majorBidi"/>
        </w:rPr>
        <w:t>co</w:t>
      </w:r>
      <w:r w:rsidR="0073202A" w:rsidRPr="00564E88">
        <w:rPr>
          <w:rFonts w:asciiTheme="majorBidi" w:hAnsiTheme="majorBidi" w:cstheme="majorBidi"/>
        </w:rPr>
        <w:t xml:space="preserve">nstitute </w:t>
      </w:r>
      <w:r w:rsidR="00FA4E90" w:rsidRPr="00564E88">
        <w:rPr>
          <w:rFonts w:asciiTheme="majorBidi" w:hAnsiTheme="majorBidi" w:cstheme="majorBidi"/>
        </w:rPr>
        <w:t>future</w:t>
      </w:r>
      <w:r w:rsidR="0073202A" w:rsidRPr="00564E88">
        <w:rPr>
          <w:rFonts w:asciiTheme="majorBidi" w:hAnsiTheme="majorBidi" w:cstheme="majorBidi"/>
        </w:rPr>
        <w:t xml:space="preserve"> relationship</w:t>
      </w:r>
      <w:r>
        <w:rPr>
          <w:rFonts w:asciiTheme="majorBidi" w:hAnsiTheme="majorBidi" w:cstheme="majorBidi"/>
        </w:rPr>
        <w:t>s</w:t>
      </w:r>
      <w:r w:rsidR="0073202A" w:rsidRPr="00564E88">
        <w:rPr>
          <w:rFonts w:asciiTheme="majorBidi" w:hAnsiTheme="majorBidi" w:cstheme="majorBidi"/>
        </w:rPr>
        <w:t xml:space="preserve"> </w:t>
      </w:r>
      <w:r w:rsidR="00FA4E90" w:rsidRPr="00564E88">
        <w:rPr>
          <w:rFonts w:asciiTheme="majorBidi" w:hAnsiTheme="majorBidi" w:cstheme="majorBidi"/>
        </w:rPr>
        <w:t>with</w:t>
      </w:r>
      <w:r w:rsidR="0073202A" w:rsidRPr="00564E88">
        <w:rPr>
          <w:rFonts w:asciiTheme="majorBidi" w:hAnsiTheme="majorBidi" w:cstheme="majorBidi"/>
        </w:rPr>
        <w:t xml:space="preserve"> real persons</w:t>
      </w:r>
      <w:r w:rsidR="00E677FC" w:rsidRPr="00564E88">
        <w:rPr>
          <w:rFonts w:asciiTheme="majorBidi" w:hAnsiTheme="majorBidi" w:cstheme="majorBidi"/>
        </w:rPr>
        <w:t xml:space="preserve">. </w:t>
      </w:r>
      <w:r w:rsidR="009E439A" w:rsidRPr="00564E88">
        <w:rPr>
          <w:rFonts w:asciiTheme="majorBidi" w:hAnsiTheme="majorBidi" w:cstheme="majorBidi"/>
        </w:rPr>
        <w:t xml:space="preserve">This </w:t>
      </w:r>
      <w:r w:rsidR="00564E88" w:rsidRPr="00564E88">
        <w:rPr>
          <w:rFonts w:asciiTheme="majorBidi" w:hAnsiTheme="majorBidi" w:cstheme="majorBidi"/>
        </w:rPr>
        <w:t>complex</w:t>
      </w:r>
      <w:r w:rsidR="00E3264B" w:rsidRPr="00564E88">
        <w:rPr>
          <w:rFonts w:asciiTheme="majorBidi" w:hAnsiTheme="majorBidi" w:cstheme="majorBidi"/>
        </w:rPr>
        <w:t xml:space="preserve"> relationship</w:t>
      </w:r>
      <w:r w:rsidR="009E439A" w:rsidRPr="00564E88">
        <w:rPr>
          <w:rFonts w:asciiTheme="majorBidi" w:hAnsiTheme="majorBidi" w:cstheme="majorBidi"/>
        </w:rPr>
        <w:t xml:space="preserve"> is </w:t>
      </w:r>
      <w:r w:rsidR="00564E88">
        <w:rPr>
          <w:rFonts w:asciiTheme="majorBidi" w:hAnsiTheme="majorBidi" w:cstheme="majorBidi"/>
        </w:rPr>
        <w:t xml:space="preserve">even more </w:t>
      </w:r>
      <w:r w:rsidR="00564E88">
        <w:rPr>
          <w:rFonts w:asciiTheme="majorBidi" w:hAnsiTheme="majorBidi" w:cstheme="majorBidi"/>
        </w:rPr>
        <w:lastRenderedPageBreak/>
        <w:t>problematic to grasp</w:t>
      </w:r>
      <w:r w:rsidR="009E439A" w:rsidRPr="00564E88">
        <w:rPr>
          <w:rFonts w:asciiTheme="majorBidi" w:hAnsiTheme="majorBidi" w:cstheme="majorBidi"/>
        </w:rPr>
        <w:t xml:space="preserve"> </w:t>
      </w:r>
      <w:r w:rsidR="00362746" w:rsidRPr="00564E88">
        <w:rPr>
          <w:rFonts w:asciiTheme="majorBidi" w:hAnsiTheme="majorBidi" w:cstheme="majorBidi"/>
        </w:rPr>
        <w:t>in light of</w:t>
      </w:r>
      <w:r w:rsidR="009E439A" w:rsidRPr="00564E88">
        <w:rPr>
          <w:rFonts w:asciiTheme="majorBidi" w:hAnsiTheme="majorBidi" w:cstheme="majorBidi"/>
        </w:rPr>
        <w:t xml:space="preserve"> </w:t>
      </w:r>
      <w:r w:rsidR="00FA4E90" w:rsidRPr="00564E88">
        <w:rPr>
          <w:rFonts w:asciiTheme="majorBidi" w:hAnsiTheme="majorBidi" w:cstheme="majorBidi"/>
        </w:rPr>
        <w:t>the solipsistic nature of rabbinic literature</w:t>
      </w:r>
      <w:r w:rsidR="00C11A90" w:rsidRPr="00564E88">
        <w:rPr>
          <w:rFonts w:asciiTheme="majorBidi" w:hAnsiTheme="majorBidi" w:cstheme="majorBidi"/>
        </w:rPr>
        <w:t>.</w:t>
      </w:r>
      <w:r w:rsidR="009E439A" w:rsidRPr="00564E88">
        <w:rPr>
          <w:rStyle w:val="FootnoteReference"/>
          <w:rFonts w:asciiTheme="majorBidi" w:hAnsiTheme="majorBidi" w:cstheme="majorBidi"/>
          <w:rtl/>
        </w:rPr>
        <w:footnoteReference w:id="32"/>
      </w:r>
      <w:r w:rsidR="00660237">
        <w:rPr>
          <w:rFonts w:asciiTheme="majorBidi" w:hAnsiTheme="majorBidi" w:cstheme="majorBidi"/>
        </w:rPr>
        <w:t xml:space="preserve"> </w:t>
      </w:r>
      <w:r w:rsidR="00C11A90" w:rsidRPr="00564E88">
        <w:rPr>
          <w:rFonts w:asciiTheme="majorBidi" w:hAnsiTheme="majorBidi" w:cstheme="majorBidi"/>
        </w:rPr>
        <w:t>I</w:t>
      </w:r>
      <w:r w:rsidR="009E439A" w:rsidRPr="00564E88">
        <w:rPr>
          <w:rFonts w:asciiTheme="majorBidi" w:hAnsiTheme="majorBidi" w:cstheme="majorBidi"/>
        </w:rPr>
        <w:t>t is notoriously hard to learn anyth</w:t>
      </w:r>
      <w:r w:rsidR="00B22839" w:rsidRPr="00564E88">
        <w:rPr>
          <w:rFonts w:asciiTheme="majorBidi" w:hAnsiTheme="majorBidi" w:cstheme="majorBidi"/>
        </w:rPr>
        <w:t>ing about the rabbis' neighbors –</w:t>
      </w:r>
      <w:r w:rsidR="009E439A" w:rsidRPr="00564E88">
        <w:rPr>
          <w:rFonts w:asciiTheme="majorBidi" w:hAnsiTheme="majorBidi" w:cstheme="majorBidi"/>
        </w:rPr>
        <w:t xml:space="preserve"> whether pagan,</w:t>
      </w:r>
      <w:r w:rsidR="00B22839" w:rsidRPr="00564E88">
        <w:rPr>
          <w:rFonts w:asciiTheme="majorBidi" w:hAnsiTheme="majorBidi" w:cstheme="majorBidi"/>
        </w:rPr>
        <w:t xml:space="preserve"> Christian or non-rabbinic Jews –</w:t>
      </w:r>
      <w:r w:rsidR="009E439A" w:rsidRPr="00564E88">
        <w:rPr>
          <w:rFonts w:asciiTheme="majorBidi" w:hAnsiTheme="majorBidi" w:cstheme="majorBidi"/>
        </w:rPr>
        <w:t xml:space="preserve"> from their texts</w:t>
      </w:r>
      <w:r w:rsidR="00B22839" w:rsidRPr="00564E88">
        <w:rPr>
          <w:rFonts w:asciiTheme="majorBidi" w:hAnsiTheme="majorBidi" w:cstheme="majorBidi"/>
        </w:rPr>
        <w:t>, which seldom mention</w:t>
      </w:r>
      <w:r w:rsidR="007375C5" w:rsidRPr="00564E88">
        <w:rPr>
          <w:rFonts w:asciiTheme="majorBidi" w:hAnsiTheme="majorBidi" w:cstheme="majorBidi"/>
        </w:rPr>
        <w:t xml:space="preserve"> </w:t>
      </w:r>
      <w:r w:rsidR="00762E68" w:rsidRPr="00564E88">
        <w:rPr>
          <w:rFonts w:asciiTheme="majorBidi" w:hAnsiTheme="majorBidi" w:cstheme="majorBidi"/>
        </w:rPr>
        <w:t xml:space="preserve">them, </w:t>
      </w:r>
      <w:r w:rsidR="00B22839" w:rsidRPr="00564E88">
        <w:rPr>
          <w:rFonts w:asciiTheme="majorBidi" w:hAnsiTheme="majorBidi" w:cstheme="majorBidi"/>
        </w:rPr>
        <w:t xml:space="preserve">and </w:t>
      </w:r>
      <w:r w:rsidR="007375C5" w:rsidRPr="00564E88">
        <w:rPr>
          <w:rFonts w:asciiTheme="majorBidi" w:hAnsiTheme="majorBidi" w:cstheme="majorBidi"/>
        </w:rPr>
        <w:t xml:space="preserve">then </w:t>
      </w:r>
      <w:r w:rsidR="00B22839" w:rsidRPr="00564E88">
        <w:rPr>
          <w:rFonts w:asciiTheme="majorBidi" w:hAnsiTheme="majorBidi" w:cstheme="majorBidi"/>
        </w:rPr>
        <w:t xml:space="preserve">often </w:t>
      </w:r>
      <w:r w:rsidR="00762E68" w:rsidRPr="00564E88">
        <w:rPr>
          <w:rFonts w:asciiTheme="majorBidi" w:hAnsiTheme="majorBidi" w:cstheme="majorBidi"/>
        </w:rPr>
        <w:t xml:space="preserve">in a </w:t>
      </w:r>
      <w:r w:rsidR="00B22839" w:rsidRPr="00564E88">
        <w:rPr>
          <w:rFonts w:asciiTheme="majorBidi" w:hAnsiTheme="majorBidi" w:cstheme="majorBidi"/>
        </w:rPr>
        <w:t>stereotype</w:t>
      </w:r>
      <w:r w:rsidR="00762E68" w:rsidRPr="00564E88">
        <w:rPr>
          <w:rFonts w:asciiTheme="majorBidi" w:hAnsiTheme="majorBidi" w:cstheme="majorBidi"/>
        </w:rPr>
        <w:t>d manner</w:t>
      </w:r>
      <w:r w:rsidR="009E439A" w:rsidRPr="00564E88">
        <w:rPr>
          <w:rFonts w:asciiTheme="majorBidi" w:hAnsiTheme="majorBidi" w:cstheme="majorBidi"/>
        </w:rPr>
        <w:t>.</w:t>
      </w:r>
      <w:r w:rsidR="009E439A" w:rsidRPr="00564E88">
        <w:rPr>
          <w:rStyle w:val="FootnoteReference"/>
          <w:rFonts w:asciiTheme="majorBidi" w:hAnsiTheme="majorBidi" w:cstheme="majorBidi"/>
          <w:rtl/>
        </w:rPr>
        <w:footnoteReference w:id="33"/>
      </w:r>
      <w:r w:rsidR="00660237">
        <w:rPr>
          <w:rFonts w:asciiTheme="majorBidi" w:hAnsiTheme="majorBidi" w:cstheme="majorBidi"/>
        </w:rPr>
        <w:t xml:space="preserve"> </w:t>
      </w:r>
      <w:r w:rsidR="009E439A" w:rsidRPr="00564E88">
        <w:rPr>
          <w:rFonts w:asciiTheme="majorBidi" w:hAnsiTheme="majorBidi" w:cstheme="majorBidi"/>
        </w:rPr>
        <w:t xml:space="preserve"> </w:t>
      </w:r>
    </w:p>
    <w:p w14:paraId="4081D745" w14:textId="77777777" w:rsidR="004B2824" w:rsidRPr="00EC00BF" w:rsidRDefault="009E439A" w:rsidP="00225ABF">
      <w:pPr>
        <w:bidi w:val="0"/>
        <w:rPr>
          <w:rFonts w:asciiTheme="majorBidi" w:hAnsiTheme="majorBidi" w:cstheme="majorBidi"/>
        </w:rPr>
      </w:pPr>
      <w:r w:rsidRPr="00EC00BF">
        <w:rPr>
          <w:rFonts w:asciiTheme="majorBidi" w:hAnsiTheme="majorBidi" w:cstheme="majorBidi"/>
        </w:rPr>
        <w:t xml:space="preserve">After these introductions we are ready to face some </w:t>
      </w:r>
      <w:r w:rsidR="00762E68" w:rsidRPr="00EC00BF">
        <w:rPr>
          <w:rFonts w:asciiTheme="majorBidi" w:hAnsiTheme="majorBidi" w:cstheme="majorBidi"/>
        </w:rPr>
        <w:t xml:space="preserve">actual </w:t>
      </w:r>
      <w:r w:rsidRPr="00EC00BF">
        <w:rPr>
          <w:rFonts w:asciiTheme="majorBidi" w:hAnsiTheme="majorBidi" w:cstheme="majorBidi"/>
        </w:rPr>
        <w:t>narratives and see what come</w:t>
      </w:r>
      <w:r w:rsidR="00B96481" w:rsidRPr="00EC00BF">
        <w:rPr>
          <w:rFonts w:asciiTheme="majorBidi" w:hAnsiTheme="majorBidi" w:cstheme="majorBidi"/>
        </w:rPr>
        <w:t>s</w:t>
      </w:r>
      <w:r w:rsidRPr="00EC00BF">
        <w:rPr>
          <w:rFonts w:asciiTheme="majorBidi" w:hAnsiTheme="majorBidi" w:cstheme="majorBidi"/>
        </w:rPr>
        <w:t xml:space="preserve"> of them:</w:t>
      </w:r>
    </w:p>
    <w:p w14:paraId="502C3A26" w14:textId="77777777" w:rsidR="00E677FC" w:rsidRPr="00EC00BF" w:rsidRDefault="00E677FC" w:rsidP="00225ABF">
      <w:pPr>
        <w:pStyle w:val="ListParagraph"/>
        <w:numPr>
          <w:ilvl w:val="0"/>
          <w:numId w:val="1"/>
        </w:numPr>
        <w:bidi w:val="0"/>
        <w:rPr>
          <w:rFonts w:asciiTheme="majorBidi" w:hAnsiTheme="majorBidi" w:cstheme="majorBidi"/>
        </w:rPr>
      </w:pPr>
      <w:r w:rsidRPr="00EC00BF">
        <w:rPr>
          <w:rFonts w:asciiTheme="majorBidi" w:hAnsiTheme="majorBidi" w:cstheme="majorBidi"/>
        </w:rPr>
        <w:t>Sifre Deuteronomy 344 (MS London 341)</w:t>
      </w:r>
    </w:p>
    <w:p w14:paraId="4BBF939A" w14:textId="77777777" w:rsidR="00A7365C" w:rsidRPr="00EC00BF" w:rsidRDefault="00A7365C" w:rsidP="00225ABF">
      <w:pPr>
        <w:pStyle w:val="ListParagraph"/>
        <w:bidi w:val="0"/>
        <w:ind w:left="1080"/>
        <w:rPr>
          <w:rFonts w:asciiTheme="majorBidi" w:hAnsiTheme="majorBidi" w:cstheme="majorBidi"/>
        </w:rPr>
      </w:pPr>
    </w:p>
    <w:p w14:paraId="0F8E65F2" w14:textId="77777777" w:rsidR="00E677FC" w:rsidRPr="00EC00BF" w:rsidRDefault="00E677FC" w:rsidP="00225ABF">
      <w:pPr>
        <w:pStyle w:val="ListParagraph"/>
        <w:bidi w:val="0"/>
        <w:ind w:left="1080"/>
        <w:jc w:val="both"/>
        <w:rPr>
          <w:rFonts w:asciiTheme="majorBidi" w:hAnsiTheme="majorBidi" w:cstheme="majorBidi"/>
        </w:rPr>
      </w:pPr>
      <w:r w:rsidRPr="00EC00BF">
        <w:rPr>
          <w:rFonts w:asciiTheme="majorBidi" w:hAnsiTheme="majorBidi" w:cstheme="majorBidi"/>
        </w:rPr>
        <w:t xml:space="preserve">The </w:t>
      </w:r>
      <w:r w:rsidR="00685882">
        <w:rPr>
          <w:rFonts w:asciiTheme="majorBidi" w:hAnsiTheme="majorBidi" w:cstheme="majorBidi"/>
        </w:rPr>
        <w:t>government</w:t>
      </w:r>
      <w:r w:rsidR="00685882" w:rsidRPr="00EC00BF">
        <w:rPr>
          <w:rFonts w:asciiTheme="majorBidi" w:hAnsiTheme="majorBidi" w:cstheme="majorBidi"/>
        </w:rPr>
        <w:t xml:space="preserve"> </w:t>
      </w:r>
      <w:r w:rsidRPr="00EC00BF">
        <w:rPr>
          <w:rFonts w:asciiTheme="majorBidi" w:hAnsiTheme="majorBidi" w:cstheme="majorBidi"/>
        </w:rPr>
        <w:t xml:space="preserve">once sent two </w:t>
      </w:r>
      <w:r w:rsidRPr="00EC00BF">
        <w:rPr>
          <w:rFonts w:asciiTheme="majorBidi" w:hAnsiTheme="majorBidi" w:cstheme="majorBidi"/>
          <w:i/>
          <w:iCs/>
        </w:rPr>
        <w:t>strateiotai</w:t>
      </w:r>
      <w:r w:rsidRPr="00EC00BF">
        <w:rPr>
          <w:rFonts w:asciiTheme="majorBidi" w:hAnsiTheme="majorBidi" w:cstheme="majorBidi"/>
        </w:rPr>
        <w:t xml:space="preserve"> </w:t>
      </w:r>
      <w:r w:rsidR="007B01B4" w:rsidRPr="00EC00BF">
        <w:rPr>
          <w:rFonts w:asciiTheme="majorBidi" w:hAnsiTheme="majorBidi" w:cstheme="majorBidi"/>
        </w:rPr>
        <w:t>(</w:t>
      </w:r>
      <w:r w:rsidR="00762E68" w:rsidRPr="00EC00BF">
        <w:rPr>
          <w:rFonts w:asciiTheme="majorBidi" w:hAnsiTheme="majorBidi" w:cstheme="majorBidi"/>
        </w:rPr>
        <w:t>R</w:t>
      </w:r>
      <w:r w:rsidR="007B01B4" w:rsidRPr="00EC00BF">
        <w:rPr>
          <w:rFonts w:asciiTheme="majorBidi" w:hAnsiTheme="majorBidi" w:cstheme="majorBidi"/>
        </w:rPr>
        <w:t xml:space="preserve">oman functionaries) </w:t>
      </w:r>
      <w:r w:rsidRPr="00EC00BF">
        <w:rPr>
          <w:rFonts w:asciiTheme="majorBidi" w:hAnsiTheme="majorBidi" w:cstheme="majorBidi"/>
        </w:rPr>
        <w:t xml:space="preserve">and told them: go pose as proselytes and see what is the nature of Israel's Torah. They </w:t>
      </w:r>
      <w:r w:rsidR="00B96481" w:rsidRPr="00EC00BF">
        <w:rPr>
          <w:rFonts w:asciiTheme="majorBidi" w:hAnsiTheme="majorBidi" w:cstheme="majorBidi"/>
        </w:rPr>
        <w:t>went to Rabban Game</w:t>
      </w:r>
      <w:r w:rsidR="00192333" w:rsidRPr="00EC00BF">
        <w:rPr>
          <w:rFonts w:asciiTheme="majorBidi" w:hAnsiTheme="majorBidi" w:cstheme="majorBidi"/>
        </w:rPr>
        <w:t>liel at Usha</w:t>
      </w:r>
      <w:r w:rsidRPr="00EC00BF">
        <w:rPr>
          <w:rFonts w:asciiTheme="majorBidi" w:hAnsiTheme="majorBidi" w:cstheme="majorBidi"/>
        </w:rPr>
        <w:t xml:space="preserve"> and read scripture and memorized Mishnah, Midrash, laws and homilies. When they turned to go, they told them: all of y</w:t>
      </w:r>
      <w:r w:rsidR="002B37B1" w:rsidRPr="00EC00BF">
        <w:rPr>
          <w:rFonts w:asciiTheme="majorBidi" w:hAnsiTheme="majorBidi" w:cstheme="majorBidi"/>
        </w:rPr>
        <w:t xml:space="preserve">our </w:t>
      </w:r>
      <w:r w:rsidR="00A7365C" w:rsidRPr="00EC00BF">
        <w:rPr>
          <w:rFonts w:asciiTheme="majorBidi" w:hAnsiTheme="majorBidi" w:cstheme="majorBidi"/>
        </w:rPr>
        <w:t>Torah</w:t>
      </w:r>
      <w:r w:rsidR="00B96481" w:rsidRPr="00EC00BF">
        <w:rPr>
          <w:rFonts w:asciiTheme="majorBidi" w:hAnsiTheme="majorBidi" w:cstheme="majorBidi"/>
        </w:rPr>
        <w:t xml:space="preserve"> is well and praiseworthy, except one thing:</w:t>
      </w:r>
      <w:r w:rsidR="002B37B1" w:rsidRPr="00EC00BF">
        <w:rPr>
          <w:rFonts w:asciiTheme="majorBidi" w:hAnsiTheme="majorBidi" w:cstheme="majorBidi"/>
        </w:rPr>
        <w:t xml:space="preserve"> "</w:t>
      </w:r>
      <w:r w:rsidR="00685882">
        <w:rPr>
          <w:rFonts w:asciiTheme="majorBidi" w:hAnsiTheme="majorBidi" w:cstheme="majorBidi"/>
        </w:rPr>
        <w:t xml:space="preserve">stealing </w:t>
      </w:r>
      <w:r w:rsidR="002B37B1" w:rsidRPr="00EC00BF">
        <w:rPr>
          <w:rFonts w:asciiTheme="majorBidi" w:hAnsiTheme="majorBidi" w:cstheme="majorBidi"/>
        </w:rPr>
        <w:t xml:space="preserve">from a gentile is permitted and </w:t>
      </w:r>
      <w:r w:rsidR="007838B5" w:rsidRPr="00EC00BF">
        <w:rPr>
          <w:rFonts w:asciiTheme="majorBidi" w:hAnsiTheme="majorBidi" w:cstheme="majorBidi"/>
        </w:rPr>
        <w:t>from an Israelite is prohibited</w:t>
      </w:r>
      <w:r w:rsidR="002B37B1" w:rsidRPr="00EC00BF">
        <w:rPr>
          <w:rFonts w:asciiTheme="majorBidi" w:hAnsiTheme="majorBidi" w:cstheme="majorBidi"/>
        </w:rPr>
        <w:t>"</w:t>
      </w:r>
      <w:r w:rsidR="007838B5" w:rsidRPr="00EC00BF">
        <w:rPr>
          <w:rFonts w:asciiTheme="majorBidi" w:hAnsiTheme="majorBidi" w:cstheme="majorBidi"/>
        </w:rPr>
        <w:t xml:space="preserve">, </w:t>
      </w:r>
      <w:r w:rsidR="002B37B1" w:rsidRPr="00EC00BF">
        <w:rPr>
          <w:rFonts w:asciiTheme="majorBidi" w:hAnsiTheme="majorBidi" w:cstheme="majorBidi"/>
        </w:rPr>
        <w:t>but this we will not reveal to the government.</w:t>
      </w:r>
    </w:p>
    <w:p w14:paraId="64E9B713" w14:textId="2083C4F5" w:rsidR="000906DF" w:rsidRDefault="00685882" w:rsidP="00E11AD3">
      <w:pPr>
        <w:bidi w:val="0"/>
        <w:jc w:val="both"/>
        <w:rPr>
          <w:rFonts w:asciiTheme="majorBidi" w:hAnsiTheme="majorBidi" w:cstheme="majorBidi"/>
        </w:rPr>
      </w:pPr>
      <w:r>
        <w:rPr>
          <w:rFonts w:asciiTheme="majorBidi" w:hAnsiTheme="majorBidi" w:cstheme="majorBidi"/>
        </w:rPr>
        <w:t xml:space="preserve">This may well be </w:t>
      </w:r>
      <w:r w:rsidR="00FC1946" w:rsidRPr="00EC00BF">
        <w:rPr>
          <w:rFonts w:asciiTheme="majorBidi" w:hAnsiTheme="majorBidi" w:cstheme="majorBidi"/>
        </w:rPr>
        <w:t>the</w:t>
      </w:r>
      <w:r w:rsidR="00724EC6" w:rsidRPr="00EC00BF">
        <w:rPr>
          <w:rFonts w:asciiTheme="majorBidi" w:hAnsiTheme="majorBidi" w:cstheme="majorBidi"/>
        </w:rPr>
        <w:t xml:space="preserve"> </w:t>
      </w:r>
      <w:r w:rsidR="00FC1946" w:rsidRPr="00EC00BF">
        <w:rPr>
          <w:rFonts w:asciiTheme="majorBidi" w:hAnsiTheme="majorBidi" w:cstheme="majorBidi"/>
        </w:rPr>
        <w:t>quintessential example</w:t>
      </w:r>
      <w:r w:rsidR="00FC1946" w:rsidRPr="00EC00BF">
        <w:rPr>
          <w:rFonts w:asciiTheme="majorBidi" w:hAnsiTheme="majorBidi" w:cstheme="majorBidi"/>
          <w:i/>
          <w:iCs/>
        </w:rPr>
        <w:t xml:space="preserve"> </w:t>
      </w:r>
      <w:r w:rsidR="00FC1946" w:rsidRPr="00EC00BF">
        <w:rPr>
          <w:rFonts w:asciiTheme="majorBidi" w:hAnsiTheme="majorBidi" w:cstheme="majorBidi"/>
        </w:rPr>
        <w:t>of</w:t>
      </w:r>
      <w:r w:rsidR="00724EC6" w:rsidRPr="00EC00BF">
        <w:rPr>
          <w:rFonts w:asciiTheme="majorBidi" w:hAnsiTheme="majorBidi" w:cstheme="majorBidi"/>
        </w:rPr>
        <w:t xml:space="preserve"> </w:t>
      </w:r>
      <w:r w:rsidR="00FC1946" w:rsidRPr="00EC00BF">
        <w:rPr>
          <w:rFonts w:asciiTheme="majorBidi" w:hAnsiTheme="majorBidi" w:cstheme="majorBidi"/>
        </w:rPr>
        <w:t xml:space="preserve">rabbinic </w:t>
      </w:r>
      <w:r w:rsidR="007C2A91" w:rsidRPr="00EC00BF">
        <w:rPr>
          <w:rFonts w:asciiTheme="majorBidi" w:hAnsiTheme="majorBidi" w:cstheme="majorBidi"/>
        </w:rPr>
        <w:t>self-criticism</w:t>
      </w:r>
      <w:r>
        <w:rPr>
          <w:rFonts w:asciiTheme="majorBidi" w:hAnsiTheme="majorBidi" w:cstheme="majorBidi"/>
        </w:rPr>
        <w:t>, at least the way it was read in scholarship</w:t>
      </w:r>
      <w:r w:rsidR="00724EC6" w:rsidRPr="00EC00BF">
        <w:rPr>
          <w:rFonts w:asciiTheme="majorBidi" w:hAnsiTheme="majorBidi" w:cstheme="majorBidi"/>
        </w:rPr>
        <w:t>.</w:t>
      </w:r>
      <w:r w:rsidR="00724EC6" w:rsidRPr="00EC00BF">
        <w:rPr>
          <w:rStyle w:val="FootnoteReference"/>
          <w:rFonts w:asciiTheme="majorBidi" w:hAnsiTheme="majorBidi" w:cstheme="majorBidi"/>
          <w:rtl/>
        </w:rPr>
        <w:footnoteReference w:id="34"/>
      </w:r>
      <w:r w:rsidR="00724EC6" w:rsidRPr="00EC00BF">
        <w:rPr>
          <w:rFonts w:asciiTheme="majorBidi" w:hAnsiTheme="majorBidi" w:cstheme="majorBidi"/>
        </w:rPr>
        <w:t xml:space="preserve"> </w:t>
      </w:r>
      <w:r>
        <w:rPr>
          <w:rFonts w:asciiTheme="majorBidi" w:hAnsiTheme="majorBidi" w:cstheme="majorBidi"/>
        </w:rPr>
        <w:t>T</w:t>
      </w:r>
      <w:r w:rsidR="00724EC6" w:rsidRPr="00EC00BF">
        <w:rPr>
          <w:rFonts w:asciiTheme="majorBidi" w:hAnsiTheme="majorBidi" w:cstheme="majorBidi"/>
        </w:rPr>
        <w:t xml:space="preserve">he </w:t>
      </w:r>
      <w:r w:rsidR="00FC1946" w:rsidRPr="00EC00BF">
        <w:rPr>
          <w:rFonts w:asciiTheme="majorBidi" w:hAnsiTheme="majorBidi" w:cstheme="majorBidi"/>
        </w:rPr>
        <w:t>nature</w:t>
      </w:r>
      <w:r w:rsidR="00724EC6" w:rsidRPr="00EC00BF">
        <w:rPr>
          <w:rFonts w:asciiTheme="majorBidi" w:hAnsiTheme="majorBidi" w:cstheme="majorBidi"/>
        </w:rPr>
        <w:t xml:space="preserve"> of this </w:t>
      </w:r>
      <w:r w:rsidR="007C2A91" w:rsidRPr="00EC00BF">
        <w:rPr>
          <w:rFonts w:asciiTheme="majorBidi" w:hAnsiTheme="majorBidi" w:cstheme="majorBidi"/>
        </w:rPr>
        <w:t>self-criticism</w:t>
      </w:r>
      <w:r w:rsidR="00FC1946" w:rsidRPr="00EC00BF">
        <w:rPr>
          <w:rFonts w:asciiTheme="majorBidi" w:hAnsiTheme="majorBidi" w:cstheme="majorBidi"/>
        </w:rPr>
        <w:t xml:space="preserve"> </w:t>
      </w:r>
      <w:r>
        <w:rPr>
          <w:rFonts w:asciiTheme="majorBidi" w:hAnsiTheme="majorBidi" w:cstheme="majorBidi"/>
        </w:rPr>
        <w:t>is, however, unclear</w:t>
      </w:r>
      <w:r w:rsidR="00FC1946" w:rsidRPr="00EC00BF">
        <w:rPr>
          <w:rFonts w:asciiTheme="majorBidi" w:hAnsiTheme="majorBidi" w:cstheme="majorBidi"/>
        </w:rPr>
        <w:t>.</w:t>
      </w:r>
      <w:r w:rsidR="00724EC6" w:rsidRPr="00EC00BF">
        <w:rPr>
          <w:rFonts w:asciiTheme="majorBidi" w:hAnsiTheme="majorBidi" w:cstheme="majorBidi"/>
        </w:rPr>
        <w:t xml:space="preserve"> </w:t>
      </w:r>
      <w:r w:rsidR="0071233C" w:rsidRPr="00EC00BF">
        <w:rPr>
          <w:rFonts w:asciiTheme="majorBidi" w:hAnsiTheme="majorBidi" w:cstheme="majorBidi"/>
        </w:rPr>
        <w:t xml:space="preserve">In its reworking of this story, </w:t>
      </w:r>
      <w:r w:rsidR="00724EC6" w:rsidRPr="00EC00BF">
        <w:rPr>
          <w:rFonts w:asciiTheme="majorBidi" w:hAnsiTheme="majorBidi" w:cstheme="majorBidi"/>
        </w:rPr>
        <w:t xml:space="preserve">The Palestinian Talmud (y. Bab. Kam. 4:3; 4a) reads </w:t>
      </w:r>
      <w:r w:rsidR="00FC1946" w:rsidRPr="00EC00BF">
        <w:rPr>
          <w:rFonts w:asciiTheme="majorBidi" w:hAnsiTheme="majorBidi" w:cstheme="majorBidi"/>
        </w:rPr>
        <w:t>it</w:t>
      </w:r>
      <w:r w:rsidR="00724EC6" w:rsidRPr="00EC00BF">
        <w:rPr>
          <w:rFonts w:asciiTheme="majorBidi" w:hAnsiTheme="majorBidi" w:cstheme="majorBidi"/>
        </w:rPr>
        <w:t xml:space="preserve"> as an impetus for legal change ("at that time Rabban Gamaliel decreed that </w:t>
      </w:r>
      <w:r w:rsidR="0071233C" w:rsidRPr="00EC00BF">
        <w:rPr>
          <w:rFonts w:asciiTheme="majorBidi" w:hAnsiTheme="majorBidi" w:cstheme="majorBidi"/>
        </w:rPr>
        <w:t xml:space="preserve">a </w:t>
      </w:r>
      <w:r>
        <w:rPr>
          <w:rFonts w:asciiTheme="majorBidi" w:hAnsiTheme="majorBidi" w:cstheme="majorBidi"/>
        </w:rPr>
        <w:t xml:space="preserve">stealing </w:t>
      </w:r>
      <w:r w:rsidR="00724EC6" w:rsidRPr="00EC00BF">
        <w:rPr>
          <w:rFonts w:asciiTheme="majorBidi" w:hAnsiTheme="majorBidi" w:cstheme="majorBidi"/>
        </w:rPr>
        <w:t xml:space="preserve">from a gentile </w:t>
      </w:r>
      <w:r w:rsidR="0071233C" w:rsidRPr="00EC00BF">
        <w:rPr>
          <w:rFonts w:asciiTheme="majorBidi" w:hAnsiTheme="majorBidi" w:cstheme="majorBidi"/>
        </w:rPr>
        <w:t>is</w:t>
      </w:r>
      <w:r w:rsidR="00724EC6" w:rsidRPr="00EC00BF">
        <w:rPr>
          <w:rFonts w:asciiTheme="majorBidi" w:hAnsiTheme="majorBidi" w:cstheme="majorBidi"/>
        </w:rPr>
        <w:t xml:space="preserve"> forbidden</w:t>
      </w:r>
      <w:r w:rsidR="00E94F9F" w:rsidRPr="00EC00BF">
        <w:rPr>
          <w:rFonts w:asciiTheme="majorBidi" w:hAnsiTheme="majorBidi" w:cstheme="majorBidi"/>
        </w:rPr>
        <w:t xml:space="preserve">"), but this is clearly </w:t>
      </w:r>
      <w:r w:rsidR="002345DF" w:rsidRPr="00EC00BF">
        <w:rPr>
          <w:rFonts w:asciiTheme="majorBidi" w:hAnsiTheme="majorBidi" w:cstheme="majorBidi"/>
        </w:rPr>
        <w:t>a la</w:t>
      </w:r>
      <w:r w:rsidR="00150FEA" w:rsidRPr="00EC00BF">
        <w:rPr>
          <w:rFonts w:asciiTheme="majorBidi" w:hAnsiTheme="majorBidi" w:cstheme="majorBidi"/>
        </w:rPr>
        <w:t>t</w:t>
      </w:r>
      <w:r w:rsidR="002345DF" w:rsidRPr="00EC00BF">
        <w:rPr>
          <w:rFonts w:asciiTheme="majorBidi" w:hAnsiTheme="majorBidi" w:cstheme="majorBidi"/>
        </w:rPr>
        <w:t>er addition to</w:t>
      </w:r>
      <w:r w:rsidR="00E94F9F" w:rsidRPr="00EC00BF">
        <w:rPr>
          <w:rFonts w:asciiTheme="majorBidi" w:hAnsiTheme="majorBidi" w:cstheme="majorBidi"/>
        </w:rPr>
        <w:t xml:space="preserve"> the </w:t>
      </w:r>
      <w:r w:rsidR="00150FEA" w:rsidRPr="00EC00BF">
        <w:rPr>
          <w:rFonts w:asciiTheme="majorBidi" w:hAnsiTheme="majorBidi" w:cstheme="majorBidi"/>
        </w:rPr>
        <w:t>T</w:t>
      </w:r>
      <w:r w:rsidR="00FC1946" w:rsidRPr="00EC00BF">
        <w:rPr>
          <w:rFonts w:asciiTheme="majorBidi" w:hAnsiTheme="majorBidi" w:cstheme="majorBidi"/>
        </w:rPr>
        <w:t>annaitic narrative</w:t>
      </w:r>
      <w:r w:rsidR="00CB25E3" w:rsidRPr="00EC00BF">
        <w:rPr>
          <w:rFonts w:asciiTheme="majorBidi" w:hAnsiTheme="majorBidi" w:cstheme="majorBidi"/>
        </w:rPr>
        <w:t xml:space="preserve">, </w:t>
      </w:r>
      <w:r w:rsidR="000906DF" w:rsidRPr="000906DF">
        <w:rPr>
          <w:rFonts w:asciiTheme="majorBidi" w:hAnsiTheme="majorBidi" w:cstheme="majorBidi"/>
        </w:rPr>
        <w:t>intended</w:t>
      </w:r>
      <w:r w:rsidR="00CB25E3" w:rsidRPr="000906DF">
        <w:rPr>
          <w:rFonts w:asciiTheme="majorBidi" w:hAnsiTheme="majorBidi" w:cstheme="majorBidi"/>
        </w:rPr>
        <w:t xml:space="preserve"> to </w:t>
      </w:r>
      <w:r w:rsidR="00BE3347">
        <w:rPr>
          <w:rFonts w:asciiTheme="majorBidi" w:hAnsiTheme="majorBidi" w:cstheme="majorBidi"/>
        </w:rPr>
        <w:t>reconcile it with</w:t>
      </w:r>
      <w:r w:rsidR="00BE3347" w:rsidRPr="000906DF">
        <w:rPr>
          <w:rFonts w:asciiTheme="majorBidi" w:hAnsiTheme="majorBidi" w:cstheme="majorBidi"/>
        </w:rPr>
        <w:t xml:space="preserve"> </w:t>
      </w:r>
      <w:r w:rsidR="00CB25E3" w:rsidRPr="000906DF">
        <w:rPr>
          <w:rFonts w:asciiTheme="majorBidi" w:hAnsiTheme="majorBidi" w:cstheme="majorBidi"/>
        </w:rPr>
        <w:t xml:space="preserve">the known halakha which forbids </w:t>
      </w:r>
      <w:r>
        <w:rPr>
          <w:rFonts w:asciiTheme="majorBidi" w:hAnsiTheme="majorBidi" w:cstheme="majorBidi"/>
        </w:rPr>
        <w:t xml:space="preserve">stealing </w:t>
      </w:r>
      <w:r w:rsidR="00CB25E3" w:rsidRPr="000906DF">
        <w:rPr>
          <w:rFonts w:asciiTheme="majorBidi" w:hAnsiTheme="majorBidi" w:cstheme="majorBidi"/>
        </w:rPr>
        <w:t>from gentiles</w:t>
      </w:r>
      <w:r w:rsidR="00E94F9F" w:rsidRPr="00EC00BF">
        <w:rPr>
          <w:rFonts w:asciiTheme="majorBidi" w:hAnsiTheme="majorBidi" w:cstheme="majorBidi"/>
        </w:rPr>
        <w:t>.</w:t>
      </w:r>
      <w:r w:rsidR="00E94F9F" w:rsidRPr="00EC00BF">
        <w:rPr>
          <w:rStyle w:val="FootnoteReference"/>
          <w:rFonts w:asciiTheme="majorBidi" w:hAnsiTheme="majorBidi" w:cstheme="majorBidi"/>
          <w:rtl/>
        </w:rPr>
        <w:footnoteReference w:id="35"/>
      </w:r>
      <w:r w:rsidR="00E11AD3">
        <w:rPr>
          <w:rFonts w:asciiTheme="majorBidi" w:hAnsiTheme="majorBidi" w:cstheme="majorBidi"/>
        </w:rPr>
        <w:t xml:space="preserve"> </w:t>
      </w:r>
      <w:r w:rsidR="0071233C" w:rsidRPr="00EC00BF">
        <w:rPr>
          <w:rFonts w:asciiTheme="majorBidi" w:hAnsiTheme="majorBidi" w:cstheme="majorBidi"/>
        </w:rPr>
        <w:t>But e</w:t>
      </w:r>
      <w:r w:rsidR="00E94F9F" w:rsidRPr="00EC00BF">
        <w:rPr>
          <w:rFonts w:asciiTheme="majorBidi" w:hAnsiTheme="majorBidi" w:cstheme="majorBidi"/>
        </w:rPr>
        <w:t xml:space="preserve">ven according to the original </w:t>
      </w:r>
      <w:r w:rsidR="00BE3347">
        <w:rPr>
          <w:rFonts w:asciiTheme="majorBidi" w:hAnsiTheme="majorBidi" w:cstheme="majorBidi"/>
        </w:rPr>
        <w:t xml:space="preserve">story, </w:t>
      </w:r>
      <w:r w:rsidR="00E94F9F" w:rsidRPr="00EC00BF">
        <w:rPr>
          <w:rFonts w:asciiTheme="majorBidi" w:hAnsiTheme="majorBidi" w:cstheme="majorBidi"/>
        </w:rPr>
        <w:t xml:space="preserve">imagining the view from the outside allows for the exposure of the </w:t>
      </w:r>
      <w:r w:rsidR="007838B5" w:rsidRPr="00EC00BF">
        <w:rPr>
          <w:rFonts w:asciiTheme="majorBidi" w:hAnsiTheme="majorBidi" w:cstheme="majorBidi"/>
        </w:rPr>
        <w:t>inequality of the legal</w:t>
      </w:r>
      <w:r w:rsidR="00E94F9F" w:rsidRPr="00EC00BF">
        <w:rPr>
          <w:rFonts w:asciiTheme="majorBidi" w:hAnsiTheme="majorBidi" w:cstheme="majorBidi"/>
        </w:rPr>
        <w:t xml:space="preserve"> </w:t>
      </w:r>
      <w:r w:rsidR="00BE3347">
        <w:rPr>
          <w:rFonts w:asciiTheme="majorBidi" w:hAnsiTheme="majorBidi" w:cstheme="majorBidi"/>
        </w:rPr>
        <w:t>system</w:t>
      </w:r>
      <w:r w:rsidR="00E94F9F" w:rsidRPr="00EC00BF">
        <w:rPr>
          <w:rFonts w:asciiTheme="majorBidi" w:hAnsiTheme="majorBidi" w:cstheme="majorBidi"/>
        </w:rPr>
        <w:t xml:space="preserve">, even if </w:t>
      </w:r>
      <w:r w:rsidR="007838B5" w:rsidRPr="00EC00BF">
        <w:rPr>
          <w:rFonts w:asciiTheme="majorBidi" w:hAnsiTheme="majorBidi" w:cstheme="majorBidi"/>
        </w:rPr>
        <w:t>specific</w:t>
      </w:r>
      <w:r w:rsidR="00E94F9F" w:rsidRPr="00EC00BF">
        <w:rPr>
          <w:rFonts w:asciiTheme="majorBidi" w:hAnsiTheme="majorBidi" w:cstheme="majorBidi"/>
        </w:rPr>
        <w:t xml:space="preserve"> laws do not change as a result. </w:t>
      </w:r>
      <w:r w:rsidR="007838B5" w:rsidRPr="00EC00BF">
        <w:rPr>
          <w:rFonts w:asciiTheme="majorBidi" w:hAnsiTheme="majorBidi" w:cstheme="majorBidi"/>
        </w:rPr>
        <w:t xml:space="preserve">Although the laws themselves </w:t>
      </w:r>
      <w:r w:rsidR="001E78BB">
        <w:rPr>
          <w:rFonts w:asciiTheme="majorBidi" w:hAnsiTheme="majorBidi" w:cstheme="majorBidi"/>
        </w:rPr>
        <w:t>are</w:t>
      </w:r>
      <w:r w:rsidR="007838B5" w:rsidRPr="00EC00BF">
        <w:rPr>
          <w:rFonts w:asciiTheme="majorBidi" w:hAnsiTheme="majorBidi" w:cstheme="majorBidi"/>
        </w:rPr>
        <w:t xml:space="preserve"> well known in the house of study, the</w:t>
      </w:r>
      <w:r w:rsidR="00E94F9F" w:rsidRPr="00EC00BF">
        <w:rPr>
          <w:rFonts w:asciiTheme="majorBidi" w:hAnsiTheme="majorBidi" w:cstheme="majorBidi"/>
        </w:rPr>
        <w:t xml:space="preserve"> exercise allows insiders to see themselves as others see them. </w:t>
      </w:r>
    </w:p>
    <w:p w14:paraId="75213CA6" w14:textId="3C677702" w:rsidR="00724EC6" w:rsidRPr="00EC00BF" w:rsidRDefault="00BE3347" w:rsidP="005A4098">
      <w:pPr>
        <w:bidi w:val="0"/>
        <w:jc w:val="both"/>
        <w:rPr>
          <w:rFonts w:asciiTheme="majorBidi" w:hAnsiTheme="majorBidi" w:cstheme="majorBidi"/>
        </w:rPr>
      </w:pPr>
      <w:r>
        <w:rPr>
          <w:rFonts w:asciiTheme="majorBidi" w:hAnsiTheme="majorBidi" w:cstheme="majorBidi"/>
        </w:rPr>
        <w:t xml:space="preserve">The </w:t>
      </w:r>
      <w:r w:rsidR="009939BA" w:rsidRPr="00ED018B">
        <w:rPr>
          <w:rFonts w:asciiTheme="majorBidi" w:hAnsiTheme="majorBidi" w:cstheme="majorBidi"/>
        </w:rPr>
        <w:t>imagined gaze</w:t>
      </w:r>
      <w:r>
        <w:rPr>
          <w:rFonts w:asciiTheme="majorBidi" w:hAnsiTheme="majorBidi" w:cstheme="majorBidi"/>
        </w:rPr>
        <w:t xml:space="preserve"> of the outsiders is thus more significant than their specific claims</w:t>
      </w:r>
      <w:r w:rsidR="009939BA" w:rsidRPr="00ED018B">
        <w:rPr>
          <w:rFonts w:asciiTheme="majorBidi" w:hAnsiTheme="majorBidi" w:cstheme="majorBidi"/>
        </w:rPr>
        <w:t xml:space="preserve">. </w:t>
      </w:r>
      <w:r w:rsidR="00B96E97" w:rsidRPr="00ED018B">
        <w:rPr>
          <w:rFonts w:asciiTheme="majorBidi" w:hAnsiTheme="majorBidi" w:cstheme="majorBidi"/>
        </w:rPr>
        <w:t xml:space="preserve">It </w:t>
      </w:r>
      <w:r w:rsidR="006B087A" w:rsidRPr="00ED018B">
        <w:rPr>
          <w:rFonts w:asciiTheme="majorBidi" w:hAnsiTheme="majorBidi" w:cstheme="majorBidi"/>
        </w:rPr>
        <w:t>is</w:t>
      </w:r>
      <w:r w:rsidR="00B96E97" w:rsidRPr="00ED018B">
        <w:rPr>
          <w:rFonts w:asciiTheme="majorBidi" w:hAnsiTheme="majorBidi" w:cstheme="majorBidi"/>
        </w:rPr>
        <w:t xml:space="preserve"> not the content of the dialogue that has the transformative power, but the narrated situation itself. </w:t>
      </w:r>
      <w:r w:rsidR="00ED018B" w:rsidRPr="00ED018B">
        <w:rPr>
          <w:rFonts w:asciiTheme="majorBidi" w:hAnsiTheme="majorBidi" w:cstheme="majorBidi"/>
        </w:rPr>
        <w:t>E</w:t>
      </w:r>
      <w:r w:rsidR="00B96E97" w:rsidRPr="00ED018B">
        <w:rPr>
          <w:rFonts w:asciiTheme="majorBidi" w:hAnsiTheme="majorBidi" w:cstheme="majorBidi"/>
        </w:rPr>
        <w:t xml:space="preserve">ven when the content itself is trivial, the </w:t>
      </w:r>
      <w:r>
        <w:rPr>
          <w:rFonts w:asciiTheme="majorBidi" w:hAnsiTheme="majorBidi" w:cstheme="majorBidi"/>
        </w:rPr>
        <w:t xml:space="preserve">story </w:t>
      </w:r>
      <w:r w:rsidR="00B96E97" w:rsidRPr="00ED018B">
        <w:rPr>
          <w:rFonts w:asciiTheme="majorBidi" w:hAnsiTheme="majorBidi" w:cstheme="majorBidi"/>
        </w:rPr>
        <w:t xml:space="preserve">has </w:t>
      </w:r>
      <w:r>
        <w:rPr>
          <w:rFonts w:asciiTheme="majorBidi" w:hAnsiTheme="majorBidi" w:cstheme="majorBidi"/>
        </w:rPr>
        <w:t xml:space="preserve">the </w:t>
      </w:r>
      <w:r w:rsidR="00B96E97" w:rsidRPr="00ED018B">
        <w:rPr>
          <w:rFonts w:asciiTheme="majorBidi" w:hAnsiTheme="majorBidi" w:cstheme="majorBidi"/>
        </w:rPr>
        <w:t>ability to</w:t>
      </w:r>
      <w:r w:rsidR="00ED018B" w:rsidRPr="00ED018B">
        <w:rPr>
          <w:rFonts w:asciiTheme="majorBidi" w:hAnsiTheme="majorBidi" w:cstheme="majorBidi"/>
        </w:rPr>
        <w:t xml:space="preserve"> </w:t>
      </w:r>
      <w:r w:rsidR="00194A4F" w:rsidRPr="00ED018B">
        <w:rPr>
          <w:rFonts w:asciiTheme="majorBidi" w:hAnsiTheme="majorBidi" w:cstheme="majorBidi"/>
        </w:rPr>
        <w:t>affect</w:t>
      </w:r>
      <w:r w:rsidR="00ED018B" w:rsidRPr="00ED018B">
        <w:rPr>
          <w:rFonts w:asciiTheme="majorBidi" w:hAnsiTheme="majorBidi" w:cstheme="majorBidi"/>
        </w:rPr>
        <w:t xml:space="preserve"> </w:t>
      </w:r>
      <w:r w:rsidR="00210516">
        <w:rPr>
          <w:rFonts w:asciiTheme="majorBidi" w:hAnsiTheme="majorBidi" w:cstheme="majorBidi"/>
        </w:rPr>
        <w:t xml:space="preserve">its audience </w:t>
      </w:r>
      <w:r w:rsidR="00ED018B" w:rsidRPr="00ED018B">
        <w:rPr>
          <w:rFonts w:asciiTheme="majorBidi" w:hAnsiTheme="majorBidi" w:cstheme="majorBidi"/>
        </w:rPr>
        <w:t xml:space="preserve">in a way that </w:t>
      </w:r>
      <w:r w:rsidR="00B96E97" w:rsidRPr="00ED018B">
        <w:rPr>
          <w:rFonts w:asciiTheme="majorBidi" w:hAnsiTheme="majorBidi" w:cstheme="majorBidi"/>
        </w:rPr>
        <w:t>an inner dialogue cannot.</w:t>
      </w:r>
      <w:r w:rsidR="00B96E97">
        <w:rPr>
          <w:rFonts w:asciiTheme="majorBidi" w:hAnsiTheme="majorBidi" w:cstheme="majorBidi"/>
        </w:rPr>
        <w:t xml:space="preserve"> </w:t>
      </w:r>
      <w:r w:rsidR="00150FEA" w:rsidRPr="00EC00BF">
        <w:rPr>
          <w:rFonts w:asciiTheme="majorBidi" w:hAnsiTheme="majorBidi" w:cstheme="majorBidi"/>
        </w:rPr>
        <w:t>T</w:t>
      </w:r>
      <w:r w:rsidR="007B01B4" w:rsidRPr="00EC00BF">
        <w:rPr>
          <w:rFonts w:asciiTheme="majorBidi" w:hAnsiTheme="majorBidi" w:cstheme="majorBidi"/>
        </w:rPr>
        <w:t xml:space="preserve">his is the </w:t>
      </w:r>
      <w:r w:rsidR="00150FEA" w:rsidRPr="00EC00BF">
        <w:rPr>
          <w:rFonts w:asciiTheme="majorBidi" w:hAnsiTheme="majorBidi" w:cstheme="majorBidi"/>
        </w:rPr>
        <w:t xml:space="preserve">very </w:t>
      </w:r>
      <w:r w:rsidR="007B01B4" w:rsidRPr="00EC00BF">
        <w:rPr>
          <w:rFonts w:asciiTheme="majorBidi" w:hAnsiTheme="majorBidi" w:cstheme="majorBidi"/>
        </w:rPr>
        <w:t>same estrangement that we use often to understand an</w:t>
      </w:r>
      <w:r w:rsidR="00150FEA" w:rsidRPr="00EC00BF">
        <w:rPr>
          <w:rFonts w:asciiTheme="majorBidi" w:hAnsiTheme="majorBidi" w:cstheme="majorBidi"/>
        </w:rPr>
        <w:t xml:space="preserve">d communicate our own reality, </w:t>
      </w:r>
      <w:r w:rsidR="007B01B4" w:rsidRPr="00EC00BF">
        <w:rPr>
          <w:rFonts w:asciiTheme="majorBidi" w:hAnsiTheme="majorBidi" w:cstheme="majorBidi"/>
        </w:rPr>
        <w:t>from the outsid</w:t>
      </w:r>
      <w:r w:rsidR="00150FEA" w:rsidRPr="00EC00BF">
        <w:rPr>
          <w:rFonts w:asciiTheme="majorBidi" w:hAnsiTheme="majorBidi" w:cstheme="majorBidi"/>
        </w:rPr>
        <w:t>e.</w:t>
      </w:r>
      <w:r w:rsidR="007B01B4" w:rsidRPr="00EC00BF">
        <w:rPr>
          <w:rStyle w:val="FootnoteReference"/>
          <w:rFonts w:asciiTheme="majorBidi" w:hAnsiTheme="majorBidi" w:cstheme="majorBidi"/>
        </w:rPr>
        <w:footnoteReference w:id="36"/>
      </w:r>
      <w:r w:rsidR="007B01B4" w:rsidRPr="00EC00BF">
        <w:rPr>
          <w:rFonts w:asciiTheme="majorBidi" w:hAnsiTheme="majorBidi" w:cstheme="majorBidi"/>
        </w:rPr>
        <w:t xml:space="preserve"> </w:t>
      </w:r>
      <w:r w:rsidR="00210516">
        <w:rPr>
          <w:rFonts w:asciiTheme="majorBidi" w:hAnsiTheme="majorBidi" w:cstheme="majorBidi"/>
        </w:rPr>
        <w:t xml:space="preserve">And </w:t>
      </w:r>
      <w:r w:rsidR="00150FEA" w:rsidRPr="00EC00BF">
        <w:rPr>
          <w:rFonts w:asciiTheme="majorBidi" w:hAnsiTheme="majorBidi" w:cstheme="majorBidi"/>
        </w:rPr>
        <w:t>in this case it is quite clear that there</w:t>
      </w:r>
      <w:r w:rsidR="00FC1946" w:rsidRPr="00EC00BF">
        <w:rPr>
          <w:rFonts w:asciiTheme="majorBidi" w:hAnsiTheme="majorBidi" w:cstheme="majorBidi"/>
        </w:rPr>
        <w:t xml:space="preserve"> is no use in trying to decide</w:t>
      </w:r>
      <w:r w:rsidR="00150FEA" w:rsidRPr="00EC00BF">
        <w:rPr>
          <w:rFonts w:asciiTheme="majorBidi" w:hAnsiTheme="majorBidi" w:cstheme="majorBidi"/>
        </w:rPr>
        <w:t xml:space="preserve"> whether this is a rhetorical </w:t>
      </w:r>
      <w:r w:rsidR="00150FEA" w:rsidRPr="00ED018B">
        <w:rPr>
          <w:rFonts w:asciiTheme="majorBidi" w:hAnsiTheme="majorBidi" w:cstheme="majorBidi"/>
          <w:i/>
          <w:iCs/>
        </w:rPr>
        <w:t>or</w:t>
      </w:r>
      <w:r w:rsidR="00FC1946" w:rsidRPr="00EC00BF">
        <w:rPr>
          <w:rFonts w:asciiTheme="majorBidi" w:hAnsiTheme="majorBidi" w:cstheme="majorBidi"/>
        </w:rPr>
        <w:t xml:space="preserve"> epistemological device</w:t>
      </w:r>
      <w:r w:rsidR="00210516">
        <w:rPr>
          <w:rFonts w:asciiTheme="majorBidi" w:hAnsiTheme="majorBidi" w:cstheme="majorBidi"/>
        </w:rPr>
        <w:t>, whether it is used for comprehension or for communication</w:t>
      </w:r>
      <w:r w:rsidR="00150FEA" w:rsidRPr="00EC00BF">
        <w:rPr>
          <w:rFonts w:asciiTheme="majorBidi" w:hAnsiTheme="majorBidi" w:cstheme="majorBidi"/>
        </w:rPr>
        <w:t>. T</w:t>
      </w:r>
      <w:r w:rsidR="00E94F9F" w:rsidRPr="00EC00BF">
        <w:rPr>
          <w:rFonts w:asciiTheme="majorBidi" w:hAnsiTheme="majorBidi" w:cstheme="majorBidi"/>
        </w:rPr>
        <w:t>he same mechanism that allows the audience of th</w:t>
      </w:r>
      <w:r w:rsidR="00150FEA" w:rsidRPr="00EC00BF">
        <w:rPr>
          <w:rFonts w:asciiTheme="majorBidi" w:hAnsiTheme="majorBidi" w:cstheme="majorBidi"/>
        </w:rPr>
        <w:t>is</w:t>
      </w:r>
      <w:r w:rsidR="00E94F9F" w:rsidRPr="00EC00BF">
        <w:rPr>
          <w:rFonts w:asciiTheme="majorBidi" w:hAnsiTheme="majorBidi" w:cstheme="majorBidi"/>
        </w:rPr>
        <w:t xml:space="preserve"> story to see the dis</w:t>
      </w:r>
      <w:r w:rsidR="007B01B4" w:rsidRPr="00EC00BF">
        <w:rPr>
          <w:rFonts w:asciiTheme="majorBidi" w:hAnsiTheme="majorBidi" w:cstheme="majorBidi"/>
        </w:rPr>
        <w:t>crimination built into the law</w:t>
      </w:r>
      <w:r w:rsidR="00150FEA" w:rsidRPr="00EC00BF">
        <w:rPr>
          <w:rFonts w:asciiTheme="majorBidi" w:hAnsiTheme="majorBidi" w:cstheme="majorBidi"/>
        </w:rPr>
        <w:t xml:space="preserve"> may have allowed</w:t>
      </w:r>
      <w:r w:rsidR="007C2A91" w:rsidRPr="00EC00BF">
        <w:rPr>
          <w:rFonts w:asciiTheme="majorBidi" w:hAnsiTheme="majorBidi" w:cstheme="majorBidi"/>
        </w:rPr>
        <w:t xml:space="preserve"> the authors</w:t>
      </w:r>
      <w:r w:rsidR="007B01B4" w:rsidRPr="00EC00BF">
        <w:rPr>
          <w:rFonts w:asciiTheme="majorBidi" w:hAnsiTheme="majorBidi" w:cstheme="majorBidi"/>
        </w:rPr>
        <w:t xml:space="preserve"> to </w:t>
      </w:r>
      <w:r w:rsidR="00ED018B">
        <w:rPr>
          <w:rFonts w:asciiTheme="majorBidi" w:hAnsiTheme="majorBidi" w:cstheme="majorBidi"/>
        </w:rPr>
        <w:t>see it</w:t>
      </w:r>
      <w:r w:rsidR="007C2A91" w:rsidRPr="00EC00BF">
        <w:rPr>
          <w:rFonts w:asciiTheme="majorBidi" w:hAnsiTheme="majorBidi" w:cstheme="majorBidi"/>
        </w:rPr>
        <w:t>.</w:t>
      </w:r>
    </w:p>
    <w:p w14:paraId="1720A9F6" w14:textId="55D36D0F" w:rsidR="007C2A91" w:rsidRPr="00EC00BF" w:rsidRDefault="00A67831" w:rsidP="00225ABF">
      <w:pPr>
        <w:bidi w:val="0"/>
        <w:jc w:val="both"/>
        <w:rPr>
          <w:rFonts w:asciiTheme="majorBidi" w:hAnsiTheme="majorBidi" w:cstheme="majorBidi"/>
        </w:rPr>
      </w:pPr>
      <w:r>
        <w:rPr>
          <w:rFonts w:asciiTheme="majorBidi" w:hAnsiTheme="majorBidi" w:cstheme="majorBidi"/>
        </w:rPr>
        <w:t>In its original iteration,</w:t>
      </w:r>
      <w:r>
        <w:rPr>
          <w:rStyle w:val="FootnoteReference"/>
          <w:rFonts w:asciiTheme="majorBidi" w:hAnsiTheme="majorBidi" w:cstheme="majorBidi"/>
        </w:rPr>
        <w:footnoteReference w:id="37"/>
      </w:r>
      <w:r>
        <w:rPr>
          <w:rFonts w:asciiTheme="majorBidi" w:hAnsiTheme="majorBidi" w:cstheme="majorBidi"/>
        </w:rPr>
        <w:t xml:space="preserve"> t</w:t>
      </w:r>
      <w:r w:rsidRPr="00EC00BF">
        <w:rPr>
          <w:rFonts w:asciiTheme="majorBidi" w:hAnsiTheme="majorBidi" w:cstheme="majorBidi"/>
        </w:rPr>
        <w:t xml:space="preserve">his </w:t>
      </w:r>
      <w:r w:rsidR="007C2A91" w:rsidRPr="00EC00BF">
        <w:rPr>
          <w:rFonts w:asciiTheme="majorBidi" w:hAnsiTheme="majorBidi" w:cstheme="majorBidi"/>
        </w:rPr>
        <w:t xml:space="preserve">story however is </w:t>
      </w:r>
      <w:r>
        <w:rPr>
          <w:rFonts w:asciiTheme="majorBidi" w:hAnsiTheme="majorBidi" w:cstheme="majorBidi"/>
        </w:rPr>
        <w:t xml:space="preserve">also </w:t>
      </w:r>
      <w:r w:rsidR="007C2A91" w:rsidRPr="00EC00BF">
        <w:rPr>
          <w:rFonts w:asciiTheme="majorBidi" w:hAnsiTheme="majorBidi" w:cstheme="majorBidi"/>
        </w:rPr>
        <w:t>exceptional</w:t>
      </w:r>
      <w:r>
        <w:rPr>
          <w:rFonts w:asciiTheme="majorBidi" w:hAnsiTheme="majorBidi" w:cstheme="majorBidi"/>
        </w:rPr>
        <w:t xml:space="preserve"> in that it gives</w:t>
      </w:r>
      <w:r w:rsidR="009939BA" w:rsidRPr="00EC00BF">
        <w:rPr>
          <w:rFonts w:asciiTheme="majorBidi" w:hAnsiTheme="majorBidi" w:cstheme="majorBidi"/>
        </w:rPr>
        <w:t xml:space="preserve"> the last word to the Roman functionaries. </w:t>
      </w:r>
      <w:r w:rsidR="007C2A91" w:rsidRPr="00EC00BF">
        <w:rPr>
          <w:rFonts w:asciiTheme="majorBidi" w:hAnsiTheme="majorBidi" w:cstheme="majorBidi"/>
        </w:rPr>
        <w:t>In most dialog</w:t>
      </w:r>
      <w:r w:rsidR="009939BA" w:rsidRPr="00EC00BF">
        <w:rPr>
          <w:rFonts w:asciiTheme="majorBidi" w:hAnsiTheme="majorBidi" w:cstheme="majorBidi"/>
        </w:rPr>
        <w:t>ue</w:t>
      </w:r>
      <w:r w:rsidR="007C2A91" w:rsidRPr="00EC00BF">
        <w:rPr>
          <w:rFonts w:asciiTheme="majorBidi" w:hAnsiTheme="majorBidi" w:cstheme="majorBidi"/>
        </w:rPr>
        <w:t xml:space="preserve">-stories </w:t>
      </w:r>
      <w:r w:rsidR="005A6335" w:rsidRPr="00EC00BF">
        <w:rPr>
          <w:rFonts w:asciiTheme="majorBidi" w:hAnsiTheme="majorBidi" w:cstheme="majorBidi"/>
        </w:rPr>
        <w:t xml:space="preserve">it is </w:t>
      </w:r>
      <w:r w:rsidR="007C2A91" w:rsidRPr="00EC00BF">
        <w:rPr>
          <w:rFonts w:asciiTheme="majorBidi" w:hAnsiTheme="majorBidi" w:cstheme="majorBidi"/>
        </w:rPr>
        <w:t xml:space="preserve">the rabbinic interlocutor </w:t>
      </w:r>
      <w:r w:rsidR="005A6335" w:rsidRPr="00EC00BF">
        <w:rPr>
          <w:rFonts w:asciiTheme="majorBidi" w:hAnsiTheme="majorBidi" w:cstheme="majorBidi"/>
        </w:rPr>
        <w:t xml:space="preserve">that </w:t>
      </w:r>
      <w:r w:rsidR="007C2A91" w:rsidRPr="00EC00BF">
        <w:rPr>
          <w:rFonts w:asciiTheme="majorBidi" w:hAnsiTheme="majorBidi" w:cstheme="majorBidi"/>
        </w:rPr>
        <w:t xml:space="preserve">is given the last </w:t>
      </w:r>
      <w:r w:rsidR="007C2A91" w:rsidRPr="00EC00BF">
        <w:rPr>
          <w:rFonts w:asciiTheme="majorBidi" w:hAnsiTheme="majorBidi" w:cstheme="majorBidi"/>
        </w:rPr>
        <w:lastRenderedPageBreak/>
        <w:t>response, refut</w:t>
      </w:r>
      <w:r w:rsidR="00150FEA" w:rsidRPr="00EC00BF">
        <w:rPr>
          <w:rFonts w:asciiTheme="majorBidi" w:hAnsiTheme="majorBidi" w:cstheme="majorBidi"/>
        </w:rPr>
        <w:t>ing</w:t>
      </w:r>
      <w:r w:rsidR="007C2A91" w:rsidRPr="00EC00BF">
        <w:rPr>
          <w:rFonts w:asciiTheme="majorBidi" w:hAnsiTheme="majorBidi" w:cstheme="majorBidi"/>
        </w:rPr>
        <w:t xml:space="preserve"> the claims of the </w:t>
      </w:r>
      <w:r w:rsidR="009939BA" w:rsidRPr="00EC00BF">
        <w:rPr>
          <w:rFonts w:asciiTheme="majorBidi" w:hAnsiTheme="majorBidi" w:cstheme="majorBidi"/>
        </w:rPr>
        <w:t>o</w:t>
      </w:r>
      <w:r w:rsidR="005A6335" w:rsidRPr="00EC00BF">
        <w:rPr>
          <w:rFonts w:asciiTheme="majorBidi" w:hAnsiTheme="majorBidi" w:cstheme="majorBidi"/>
        </w:rPr>
        <w:t>thers</w:t>
      </w:r>
      <w:r w:rsidR="007C2A91" w:rsidRPr="00EC00BF">
        <w:rPr>
          <w:rFonts w:asciiTheme="majorBidi" w:hAnsiTheme="majorBidi" w:cstheme="majorBidi"/>
        </w:rPr>
        <w:t xml:space="preserve">. </w:t>
      </w:r>
      <w:r w:rsidR="00A76760">
        <w:rPr>
          <w:rFonts w:asciiTheme="majorBidi" w:hAnsiTheme="majorBidi" w:cstheme="majorBidi"/>
        </w:rPr>
        <w:t>After the final refutation, h</w:t>
      </w:r>
      <w:r w:rsidR="00A76760" w:rsidRPr="00EC00BF">
        <w:rPr>
          <w:rFonts w:asciiTheme="majorBidi" w:hAnsiTheme="majorBidi" w:cstheme="majorBidi"/>
        </w:rPr>
        <w:t xml:space="preserve">ow </w:t>
      </w:r>
      <w:r w:rsidR="005A6335" w:rsidRPr="00EC00BF">
        <w:rPr>
          <w:rFonts w:asciiTheme="majorBidi" w:hAnsiTheme="majorBidi" w:cstheme="majorBidi"/>
        </w:rPr>
        <w:t xml:space="preserve">much </w:t>
      </w:r>
      <w:r w:rsidR="00A76760">
        <w:rPr>
          <w:rFonts w:asciiTheme="majorBidi" w:hAnsiTheme="majorBidi" w:cstheme="majorBidi"/>
        </w:rPr>
        <w:t xml:space="preserve">remains </w:t>
      </w:r>
      <w:r w:rsidR="005A6335" w:rsidRPr="00EC00BF">
        <w:rPr>
          <w:rFonts w:asciiTheme="majorBidi" w:hAnsiTheme="majorBidi" w:cstheme="majorBidi"/>
        </w:rPr>
        <w:t>of the original problematization</w:t>
      </w:r>
      <w:r w:rsidR="00A76760">
        <w:rPr>
          <w:rFonts w:asciiTheme="majorBidi" w:hAnsiTheme="majorBidi" w:cstheme="majorBidi"/>
        </w:rPr>
        <w:t>?</w:t>
      </w:r>
      <w:r w:rsidR="005A6335" w:rsidRPr="00EC00BF">
        <w:rPr>
          <w:rFonts w:asciiTheme="majorBidi" w:hAnsiTheme="majorBidi" w:cstheme="majorBidi"/>
        </w:rPr>
        <w:t xml:space="preserve"> </w:t>
      </w:r>
    </w:p>
    <w:p w14:paraId="5B250D5E" w14:textId="6EE52576" w:rsidR="007C2A91" w:rsidRPr="00EC00BF" w:rsidRDefault="00A76760" w:rsidP="005A4098">
      <w:pPr>
        <w:bidi w:val="0"/>
        <w:jc w:val="both"/>
        <w:rPr>
          <w:rFonts w:asciiTheme="majorBidi" w:hAnsiTheme="majorBidi" w:cstheme="majorBidi"/>
        </w:rPr>
      </w:pPr>
      <w:r>
        <w:rPr>
          <w:rFonts w:asciiTheme="majorBidi" w:hAnsiTheme="majorBidi" w:cstheme="majorBidi"/>
        </w:rPr>
        <w:t>A more</w:t>
      </w:r>
      <w:r w:rsidR="005A4098">
        <w:rPr>
          <w:rFonts w:asciiTheme="majorBidi" w:hAnsiTheme="majorBidi" w:cstheme="majorBidi"/>
        </w:rPr>
        <w:t xml:space="preserve"> </w:t>
      </w:r>
      <w:r>
        <w:rPr>
          <w:rFonts w:asciiTheme="majorBidi" w:hAnsiTheme="majorBidi" w:cstheme="majorBidi"/>
        </w:rPr>
        <w:t>typical corpus might provide the answer: t</w:t>
      </w:r>
      <w:r w:rsidR="00D50DE8" w:rsidRPr="00EC00BF">
        <w:rPr>
          <w:rFonts w:asciiTheme="majorBidi" w:hAnsiTheme="majorBidi" w:cstheme="majorBidi"/>
        </w:rPr>
        <w:t xml:space="preserve">he </w:t>
      </w:r>
      <w:r w:rsidR="00150FEA" w:rsidRPr="00EC00BF">
        <w:rPr>
          <w:rFonts w:asciiTheme="majorBidi" w:hAnsiTheme="majorBidi" w:cstheme="majorBidi"/>
        </w:rPr>
        <w:t>R</w:t>
      </w:r>
      <w:r w:rsidR="00B441B6" w:rsidRPr="00EC00BF">
        <w:rPr>
          <w:rFonts w:asciiTheme="majorBidi" w:hAnsiTheme="majorBidi" w:cstheme="majorBidi"/>
        </w:rPr>
        <w:t xml:space="preserve">oman </w:t>
      </w:r>
      <w:r w:rsidR="00AC0614" w:rsidRPr="00EC00BF">
        <w:rPr>
          <w:rFonts w:asciiTheme="majorBidi" w:hAnsiTheme="majorBidi" w:cstheme="majorBidi"/>
        </w:rPr>
        <w:t>matron</w:t>
      </w:r>
      <w:r w:rsidR="00D50DE8" w:rsidRPr="00EC00BF">
        <w:rPr>
          <w:rFonts w:asciiTheme="majorBidi" w:hAnsiTheme="majorBidi" w:cstheme="majorBidi"/>
        </w:rPr>
        <w:t xml:space="preserve"> stories in the Amoraic </w:t>
      </w:r>
      <w:r w:rsidR="00B441B6" w:rsidRPr="00EC00BF">
        <w:rPr>
          <w:rFonts w:asciiTheme="majorBidi" w:hAnsiTheme="majorBidi" w:cstheme="majorBidi"/>
        </w:rPr>
        <w:t>(3</w:t>
      </w:r>
      <w:r w:rsidR="00D50DE8" w:rsidRPr="00EC00BF">
        <w:rPr>
          <w:rFonts w:asciiTheme="majorBidi" w:hAnsiTheme="majorBidi" w:cstheme="majorBidi"/>
          <w:vertAlign w:val="superscript"/>
        </w:rPr>
        <w:t>th</w:t>
      </w:r>
      <w:r w:rsidR="00D50DE8" w:rsidRPr="00EC00BF">
        <w:rPr>
          <w:rFonts w:asciiTheme="majorBidi" w:hAnsiTheme="majorBidi" w:cstheme="majorBidi"/>
        </w:rPr>
        <w:t>-5</w:t>
      </w:r>
      <w:r w:rsidR="00D50DE8" w:rsidRPr="00EC00BF">
        <w:rPr>
          <w:rFonts w:asciiTheme="majorBidi" w:hAnsiTheme="majorBidi" w:cstheme="majorBidi"/>
          <w:vertAlign w:val="superscript"/>
        </w:rPr>
        <w:t>th</w:t>
      </w:r>
      <w:r w:rsidR="00D50DE8" w:rsidRPr="00EC00BF">
        <w:rPr>
          <w:rFonts w:asciiTheme="majorBidi" w:hAnsiTheme="majorBidi" w:cstheme="majorBidi"/>
        </w:rPr>
        <w:t xml:space="preserve"> centuries</w:t>
      </w:r>
      <w:r w:rsidR="00B441B6" w:rsidRPr="00EC00BF">
        <w:rPr>
          <w:rFonts w:asciiTheme="majorBidi" w:hAnsiTheme="majorBidi" w:cstheme="majorBidi"/>
        </w:rPr>
        <w:t>) Midrashim</w:t>
      </w:r>
      <w:r w:rsidR="00D50DE8" w:rsidRPr="00EC00BF">
        <w:rPr>
          <w:rFonts w:asciiTheme="majorBidi" w:hAnsiTheme="majorBidi" w:cstheme="majorBidi"/>
        </w:rPr>
        <w:t xml:space="preserve">. A </w:t>
      </w:r>
      <w:r w:rsidR="00E43D25" w:rsidRPr="00EC00BF">
        <w:rPr>
          <w:rFonts w:asciiTheme="majorBidi" w:hAnsiTheme="majorBidi" w:cstheme="majorBidi"/>
        </w:rPr>
        <w:t>useful case study</w:t>
      </w:r>
      <w:r w:rsidR="00D50DE8" w:rsidRPr="00EC00BF">
        <w:rPr>
          <w:rFonts w:asciiTheme="majorBidi" w:hAnsiTheme="majorBidi" w:cstheme="majorBidi"/>
        </w:rPr>
        <w:t xml:space="preserve"> </w:t>
      </w:r>
      <w:r w:rsidR="008E6166" w:rsidRPr="00EC00BF">
        <w:rPr>
          <w:rFonts w:asciiTheme="majorBidi" w:hAnsiTheme="majorBidi" w:cstheme="majorBidi"/>
        </w:rPr>
        <w:t xml:space="preserve">for our concern </w:t>
      </w:r>
      <w:r w:rsidR="001E6279" w:rsidRPr="00EC00BF">
        <w:rPr>
          <w:rFonts w:asciiTheme="majorBidi" w:hAnsiTheme="majorBidi" w:cstheme="majorBidi"/>
        </w:rPr>
        <w:t>is the</w:t>
      </w:r>
      <w:r w:rsidR="00D50DE8" w:rsidRPr="00EC00BF">
        <w:rPr>
          <w:rFonts w:asciiTheme="majorBidi" w:hAnsiTheme="majorBidi" w:cstheme="majorBidi"/>
        </w:rPr>
        <w:t xml:space="preserve"> seven dialogues between R. Jose and a </w:t>
      </w:r>
      <w:r w:rsidR="00D50DE8" w:rsidRPr="00EC00BF">
        <w:rPr>
          <w:rFonts w:asciiTheme="majorBidi" w:hAnsiTheme="majorBidi" w:cstheme="majorBidi"/>
          <w:i/>
          <w:iCs/>
        </w:rPr>
        <w:t xml:space="preserve">matrona </w:t>
      </w:r>
      <w:r w:rsidR="00D50DE8" w:rsidRPr="00EC00BF">
        <w:rPr>
          <w:rFonts w:asciiTheme="majorBidi" w:hAnsiTheme="majorBidi" w:cstheme="majorBidi"/>
        </w:rPr>
        <w:t xml:space="preserve">in </w:t>
      </w:r>
      <w:r w:rsidR="00D50DE8" w:rsidRPr="00EC00BF">
        <w:rPr>
          <w:rFonts w:asciiTheme="majorBidi" w:hAnsiTheme="majorBidi" w:cstheme="majorBidi"/>
          <w:i/>
          <w:iCs/>
        </w:rPr>
        <w:t>Genesis Rabbah</w:t>
      </w:r>
      <w:r w:rsidR="00CB6C5C">
        <w:rPr>
          <w:rFonts w:asciiTheme="majorBidi" w:hAnsiTheme="majorBidi" w:cstheme="majorBidi"/>
        </w:rPr>
        <w:t>.</w:t>
      </w:r>
      <w:r w:rsidR="00D50DE8" w:rsidRPr="00EC00BF">
        <w:rPr>
          <w:rStyle w:val="FootnoteReference"/>
          <w:rFonts w:asciiTheme="majorBidi" w:hAnsiTheme="majorBidi" w:cstheme="majorBidi"/>
          <w:rtl/>
        </w:rPr>
        <w:footnoteReference w:id="38"/>
      </w:r>
      <w:r w:rsidR="005A4098">
        <w:rPr>
          <w:rFonts w:asciiTheme="majorBidi" w:hAnsiTheme="majorBidi" w:cstheme="majorBidi"/>
        </w:rPr>
        <w:t xml:space="preserve"> </w:t>
      </w:r>
      <w:r w:rsidR="00D50DE8" w:rsidRPr="00EC00BF">
        <w:rPr>
          <w:rFonts w:asciiTheme="majorBidi" w:hAnsiTheme="majorBidi" w:cstheme="majorBidi"/>
        </w:rPr>
        <w:t>Th</w:t>
      </w:r>
      <w:r w:rsidR="00AB222E" w:rsidRPr="00EC00BF">
        <w:rPr>
          <w:rFonts w:asciiTheme="majorBidi" w:hAnsiTheme="majorBidi" w:cstheme="majorBidi"/>
        </w:rPr>
        <w:t>e</w:t>
      </w:r>
      <w:r w:rsidR="00D50DE8" w:rsidRPr="00EC00BF">
        <w:rPr>
          <w:rFonts w:asciiTheme="majorBidi" w:hAnsiTheme="majorBidi" w:cstheme="majorBidi"/>
        </w:rPr>
        <w:t xml:space="preserve"> </w:t>
      </w:r>
      <w:r w:rsidR="00D50DE8" w:rsidRPr="00EC00BF">
        <w:rPr>
          <w:rFonts w:asciiTheme="majorBidi" w:hAnsiTheme="majorBidi" w:cstheme="majorBidi"/>
          <w:i/>
          <w:iCs/>
        </w:rPr>
        <w:t>matrona</w:t>
      </w:r>
      <w:r w:rsidR="00CB6C5C">
        <w:rPr>
          <w:rFonts w:asciiTheme="majorBidi" w:hAnsiTheme="majorBidi" w:cstheme="majorBidi"/>
        </w:rPr>
        <w:t xml:space="preserve"> was</w:t>
      </w:r>
      <w:r w:rsidR="00CB6C5C" w:rsidRPr="00EC00BF">
        <w:rPr>
          <w:rFonts w:asciiTheme="majorBidi" w:hAnsiTheme="majorBidi" w:cstheme="majorBidi"/>
        </w:rPr>
        <w:t xml:space="preserve"> </w:t>
      </w:r>
      <w:r w:rsidR="008E6166" w:rsidRPr="00EC00BF">
        <w:rPr>
          <w:rFonts w:asciiTheme="majorBidi" w:hAnsiTheme="majorBidi" w:cstheme="majorBidi"/>
        </w:rPr>
        <w:t>traditionally</w:t>
      </w:r>
      <w:r w:rsidR="00D50DE8" w:rsidRPr="00EC00BF">
        <w:rPr>
          <w:rFonts w:asciiTheme="majorBidi" w:hAnsiTheme="majorBidi" w:cstheme="majorBidi"/>
        </w:rPr>
        <w:t xml:space="preserve"> identified as a Christian, Gnostic or Epicurian,</w:t>
      </w:r>
      <w:r w:rsidR="00FD62CD" w:rsidRPr="00EC00BF">
        <w:rPr>
          <w:rStyle w:val="FootnoteReference"/>
          <w:rFonts w:asciiTheme="majorBidi" w:hAnsiTheme="majorBidi" w:cstheme="majorBidi"/>
        </w:rPr>
        <w:footnoteReference w:id="39"/>
      </w:r>
      <w:r w:rsidR="00D50DE8" w:rsidRPr="00EC00BF">
        <w:rPr>
          <w:rFonts w:asciiTheme="majorBidi" w:hAnsiTheme="majorBidi" w:cstheme="majorBidi"/>
        </w:rPr>
        <w:t xml:space="preserve"> </w:t>
      </w:r>
      <w:r w:rsidR="00CB6C5C">
        <w:rPr>
          <w:rFonts w:asciiTheme="majorBidi" w:hAnsiTheme="majorBidi" w:cstheme="majorBidi"/>
        </w:rPr>
        <w:t xml:space="preserve">but </w:t>
      </w:r>
      <w:r w:rsidR="00CB6C5C" w:rsidRPr="00EC00BF">
        <w:rPr>
          <w:rFonts w:asciiTheme="majorBidi" w:hAnsiTheme="majorBidi" w:cstheme="majorBidi"/>
        </w:rPr>
        <w:t>Tal Ilan</w:t>
      </w:r>
      <w:r w:rsidR="00CB6C5C" w:rsidRPr="00EC00BF">
        <w:rPr>
          <w:rStyle w:val="FootnoteReference"/>
          <w:rFonts w:asciiTheme="majorBidi" w:hAnsiTheme="majorBidi" w:cstheme="majorBidi"/>
          <w:rtl/>
        </w:rPr>
        <w:footnoteReference w:id="40"/>
      </w:r>
      <w:r w:rsidR="005A4098">
        <w:rPr>
          <w:rFonts w:asciiTheme="majorBidi" w:hAnsiTheme="majorBidi" w:cstheme="majorBidi"/>
        </w:rPr>
        <w:t xml:space="preserve"> cast her as</w:t>
      </w:r>
      <w:r w:rsidR="00D50DE8" w:rsidRPr="00EC00BF">
        <w:rPr>
          <w:rFonts w:asciiTheme="majorBidi" w:hAnsiTheme="majorBidi" w:cstheme="majorBidi"/>
        </w:rPr>
        <w:t xml:space="preserve"> a Jewish woman capable of holding her own in scriptural debates with a rabbinic sage. </w:t>
      </w:r>
      <w:r w:rsidR="00CB6C5C">
        <w:rPr>
          <w:rFonts w:asciiTheme="majorBidi" w:hAnsiTheme="majorBidi" w:cstheme="majorBidi"/>
        </w:rPr>
        <w:t xml:space="preserve">Ilan goes so far as to read </w:t>
      </w:r>
      <w:r w:rsidR="00D50DE8" w:rsidRPr="00EC00BF">
        <w:rPr>
          <w:rFonts w:asciiTheme="majorBidi" w:hAnsiTheme="majorBidi" w:cstheme="majorBidi"/>
        </w:rPr>
        <w:t xml:space="preserve">"Matrona" </w:t>
      </w:r>
      <w:r w:rsidR="00CB6C5C">
        <w:rPr>
          <w:rFonts w:asciiTheme="majorBidi" w:hAnsiTheme="majorBidi" w:cstheme="majorBidi"/>
        </w:rPr>
        <w:t xml:space="preserve">as </w:t>
      </w:r>
      <w:r w:rsidR="00D50DE8" w:rsidRPr="00EC00BF">
        <w:rPr>
          <w:rFonts w:asciiTheme="majorBidi" w:hAnsiTheme="majorBidi" w:cstheme="majorBidi"/>
        </w:rPr>
        <w:t>th</w:t>
      </w:r>
      <w:r w:rsidR="009939BA" w:rsidRPr="00EC00BF">
        <w:rPr>
          <w:rFonts w:asciiTheme="majorBidi" w:hAnsiTheme="majorBidi" w:cstheme="majorBidi"/>
        </w:rPr>
        <w:t>e</w:t>
      </w:r>
      <w:r w:rsidR="00D50DE8" w:rsidRPr="00EC00BF">
        <w:rPr>
          <w:rFonts w:asciiTheme="majorBidi" w:hAnsiTheme="majorBidi" w:cstheme="majorBidi"/>
        </w:rPr>
        <w:t xml:space="preserve"> woman's </w:t>
      </w:r>
      <w:r w:rsidR="00CB6C5C">
        <w:rPr>
          <w:rFonts w:asciiTheme="majorBidi" w:hAnsiTheme="majorBidi" w:cstheme="majorBidi"/>
        </w:rPr>
        <w:t xml:space="preserve">first </w:t>
      </w:r>
      <w:r w:rsidR="00D50DE8" w:rsidRPr="00EC00BF">
        <w:rPr>
          <w:rFonts w:asciiTheme="majorBidi" w:hAnsiTheme="majorBidi" w:cstheme="majorBidi"/>
        </w:rPr>
        <w:t>name</w:t>
      </w:r>
      <w:r w:rsidR="00CB6C5C">
        <w:rPr>
          <w:rFonts w:asciiTheme="majorBidi" w:hAnsiTheme="majorBidi" w:cstheme="majorBidi"/>
        </w:rPr>
        <w:t>.</w:t>
      </w:r>
      <w:r w:rsidR="00D50DE8" w:rsidRPr="00EC00BF">
        <w:rPr>
          <w:rStyle w:val="FootnoteReference"/>
          <w:rFonts w:asciiTheme="majorBidi" w:hAnsiTheme="majorBidi" w:cstheme="majorBidi"/>
          <w:rtl/>
        </w:rPr>
        <w:footnoteReference w:id="41"/>
      </w:r>
      <w:r w:rsidR="00CB6C5C">
        <w:rPr>
          <w:rFonts w:asciiTheme="majorBidi" w:hAnsiTheme="majorBidi" w:cstheme="majorBidi"/>
        </w:rPr>
        <w:t xml:space="preserve"> Although I am not convinced by the last suggestion, </w:t>
      </w:r>
      <w:r w:rsidR="00D50DE8" w:rsidRPr="00EC00BF">
        <w:rPr>
          <w:rFonts w:asciiTheme="majorBidi" w:hAnsiTheme="majorBidi" w:cstheme="majorBidi"/>
        </w:rPr>
        <w:t xml:space="preserve">Ilan is </w:t>
      </w:r>
      <w:r w:rsidR="00AB222E" w:rsidRPr="00EC00BF">
        <w:rPr>
          <w:rFonts w:asciiTheme="majorBidi" w:hAnsiTheme="majorBidi" w:cstheme="majorBidi"/>
        </w:rPr>
        <w:t xml:space="preserve">certainly </w:t>
      </w:r>
      <w:r w:rsidR="00D50DE8" w:rsidRPr="00EC00BF">
        <w:rPr>
          <w:rFonts w:asciiTheme="majorBidi" w:hAnsiTheme="majorBidi" w:cstheme="majorBidi"/>
        </w:rPr>
        <w:t xml:space="preserve">correct </w:t>
      </w:r>
      <w:r w:rsidR="00CB6C5C">
        <w:rPr>
          <w:rFonts w:asciiTheme="majorBidi" w:hAnsiTheme="majorBidi" w:cstheme="majorBidi"/>
        </w:rPr>
        <w:t xml:space="preserve">in </w:t>
      </w:r>
      <w:r w:rsidR="008E6166" w:rsidRPr="00EC00BF">
        <w:rPr>
          <w:rFonts w:asciiTheme="majorBidi" w:hAnsiTheme="majorBidi" w:cstheme="majorBidi"/>
        </w:rPr>
        <w:t xml:space="preserve">pointing </w:t>
      </w:r>
      <w:r w:rsidR="00CB6C5C">
        <w:rPr>
          <w:rFonts w:asciiTheme="majorBidi" w:hAnsiTheme="majorBidi" w:cstheme="majorBidi"/>
        </w:rPr>
        <w:t xml:space="preserve">out </w:t>
      </w:r>
      <w:r w:rsidR="00D50DE8" w:rsidRPr="00EC00BF">
        <w:rPr>
          <w:rFonts w:asciiTheme="majorBidi" w:hAnsiTheme="majorBidi" w:cstheme="majorBidi"/>
        </w:rPr>
        <w:t xml:space="preserve">that these dialogues are indistinguishable from other rabbinic debates on biblical interpretation, and that </w:t>
      </w:r>
      <w:r w:rsidR="00752484" w:rsidRPr="00EC00BF">
        <w:rPr>
          <w:rFonts w:asciiTheme="majorBidi" w:hAnsiTheme="majorBidi" w:cstheme="majorBidi"/>
        </w:rPr>
        <w:t xml:space="preserve">this explains </w:t>
      </w:r>
      <w:r w:rsidR="00D214DA" w:rsidRPr="00EC00BF">
        <w:rPr>
          <w:rFonts w:asciiTheme="majorBidi" w:hAnsiTheme="majorBidi" w:cstheme="majorBidi"/>
        </w:rPr>
        <w:t xml:space="preserve">the </w:t>
      </w:r>
      <w:r w:rsidR="00752484" w:rsidRPr="00EC00BF">
        <w:rPr>
          <w:rFonts w:asciiTheme="majorBidi" w:hAnsiTheme="majorBidi" w:cstheme="majorBidi"/>
        </w:rPr>
        <w:t>inability</w:t>
      </w:r>
      <w:r w:rsidR="00D50DE8" w:rsidRPr="00EC00BF">
        <w:rPr>
          <w:rFonts w:asciiTheme="majorBidi" w:hAnsiTheme="majorBidi" w:cstheme="majorBidi"/>
        </w:rPr>
        <w:t xml:space="preserve"> </w:t>
      </w:r>
      <w:r w:rsidR="00CB6C5C">
        <w:rPr>
          <w:rFonts w:asciiTheme="majorBidi" w:hAnsiTheme="majorBidi" w:cstheme="majorBidi"/>
        </w:rPr>
        <w:t xml:space="preserve">of scholarship </w:t>
      </w:r>
      <w:r w:rsidR="00D50DE8" w:rsidRPr="00EC00BF">
        <w:rPr>
          <w:rFonts w:asciiTheme="majorBidi" w:hAnsiTheme="majorBidi" w:cstheme="majorBidi"/>
        </w:rPr>
        <w:t xml:space="preserve">to isolate </w:t>
      </w:r>
      <w:r w:rsidR="00A53E8E" w:rsidRPr="00EC00BF">
        <w:rPr>
          <w:rFonts w:asciiTheme="majorBidi" w:hAnsiTheme="majorBidi" w:cstheme="majorBidi"/>
        </w:rPr>
        <w:t xml:space="preserve">any </w:t>
      </w:r>
      <w:r w:rsidR="00752484" w:rsidRPr="00EC00BF">
        <w:rPr>
          <w:rFonts w:asciiTheme="majorBidi" w:hAnsiTheme="majorBidi" w:cstheme="majorBidi"/>
        </w:rPr>
        <w:t>identifiable</w:t>
      </w:r>
      <w:r w:rsidR="00D50DE8" w:rsidRPr="00EC00BF">
        <w:rPr>
          <w:rFonts w:asciiTheme="majorBidi" w:hAnsiTheme="majorBidi" w:cstheme="majorBidi"/>
        </w:rPr>
        <w:t xml:space="preserve"> "heresy" common to all seven </w:t>
      </w:r>
      <w:r w:rsidR="00A53E8E" w:rsidRPr="00EC00BF">
        <w:rPr>
          <w:rFonts w:asciiTheme="majorBidi" w:hAnsiTheme="majorBidi" w:cstheme="majorBidi"/>
        </w:rPr>
        <w:t>dialogues</w:t>
      </w:r>
      <w:r w:rsidR="00D50DE8" w:rsidRPr="00EC00BF">
        <w:rPr>
          <w:rFonts w:asciiTheme="majorBidi" w:hAnsiTheme="majorBidi" w:cstheme="majorBidi"/>
        </w:rPr>
        <w:t xml:space="preserve">. </w:t>
      </w:r>
      <w:r w:rsidR="007A1A1C" w:rsidRPr="00EC00BF">
        <w:rPr>
          <w:rFonts w:asciiTheme="majorBidi" w:hAnsiTheme="majorBidi" w:cstheme="majorBidi"/>
        </w:rPr>
        <w:t>She also demonstrates that the rabbi's answers to his female interlocutor are no different from answers other rabbis give in non-polemical contexts.</w:t>
      </w:r>
      <w:r w:rsidR="004221E6" w:rsidRPr="00EC00BF">
        <w:rPr>
          <w:rStyle w:val="FootnoteReference"/>
          <w:rFonts w:asciiTheme="majorBidi" w:hAnsiTheme="majorBidi" w:cstheme="majorBidi"/>
          <w:rtl/>
        </w:rPr>
        <w:t xml:space="preserve"> </w:t>
      </w:r>
      <w:r w:rsidR="004221E6" w:rsidRPr="00EC00BF">
        <w:rPr>
          <w:rStyle w:val="FootnoteReference"/>
          <w:rFonts w:asciiTheme="majorBidi" w:hAnsiTheme="majorBidi" w:cstheme="majorBidi"/>
          <w:rtl/>
        </w:rPr>
        <w:footnoteReference w:id="42"/>
      </w:r>
    </w:p>
    <w:p w14:paraId="377EC888" w14:textId="79EF15E3" w:rsidR="007A1A1C" w:rsidRPr="00EC00BF" w:rsidRDefault="00446507" w:rsidP="00703CD7">
      <w:pPr>
        <w:bidi w:val="0"/>
        <w:jc w:val="both"/>
        <w:rPr>
          <w:rFonts w:asciiTheme="majorBidi" w:hAnsiTheme="majorBidi" w:cstheme="majorBidi"/>
        </w:rPr>
      </w:pPr>
      <w:r>
        <w:rPr>
          <w:rFonts w:asciiTheme="majorBidi" w:hAnsiTheme="majorBidi" w:cstheme="majorBidi"/>
        </w:rPr>
        <w:t>I</w:t>
      </w:r>
      <w:r w:rsidRPr="00EC00BF">
        <w:rPr>
          <w:rFonts w:asciiTheme="majorBidi" w:hAnsiTheme="majorBidi" w:cstheme="majorBidi"/>
        </w:rPr>
        <w:t xml:space="preserve">f </w:t>
      </w:r>
      <w:r>
        <w:rPr>
          <w:rFonts w:asciiTheme="majorBidi" w:hAnsiTheme="majorBidi" w:cstheme="majorBidi"/>
        </w:rPr>
        <w:t xml:space="preserve">both </w:t>
      </w:r>
      <w:r w:rsidR="007A1A1C" w:rsidRPr="00EC00BF">
        <w:rPr>
          <w:rFonts w:asciiTheme="majorBidi" w:hAnsiTheme="majorBidi" w:cstheme="majorBidi"/>
        </w:rPr>
        <w:t xml:space="preserve">questions and answers exist in the rabbinic world, why employ the </w:t>
      </w:r>
      <w:r w:rsidR="007A1A1C" w:rsidRPr="00EC00BF">
        <w:rPr>
          <w:rFonts w:asciiTheme="majorBidi" w:hAnsiTheme="majorBidi" w:cstheme="majorBidi"/>
          <w:i/>
          <w:iCs/>
        </w:rPr>
        <w:t>matrona</w:t>
      </w:r>
      <w:r w:rsidR="007A1A1C" w:rsidRPr="00EC00BF">
        <w:rPr>
          <w:rFonts w:asciiTheme="majorBidi" w:hAnsiTheme="majorBidi" w:cstheme="majorBidi"/>
        </w:rPr>
        <w:t xml:space="preserve"> as a character </w:t>
      </w:r>
      <w:r>
        <w:rPr>
          <w:rFonts w:asciiTheme="majorBidi" w:hAnsiTheme="majorBidi" w:cstheme="majorBidi"/>
        </w:rPr>
        <w:t>at all</w:t>
      </w:r>
      <w:r w:rsidR="007A1A1C" w:rsidRPr="00EC00BF">
        <w:rPr>
          <w:rFonts w:asciiTheme="majorBidi" w:hAnsiTheme="majorBidi" w:cstheme="majorBidi"/>
        </w:rPr>
        <w:t>?</w:t>
      </w:r>
      <w:bookmarkStart w:id="5" w:name="_Ref389325439"/>
      <w:r w:rsidR="004221E6" w:rsidRPr="00EC00BF">
        <w:rPr>
          <w:rStyle w:val="FootnoteReference"/>
          <w:rFonts w:asciiTheme="majorBidi" w:hAnsiTheme="majorBidi" w:cstheme="majorBidi"/>
          <w:rtl/>
        </w:rPr>
        <w:footnoteReference w:id="43"/>
      </w:r>
      <w:bookmarkEnd w:id="5"/>
      <w:r w:rsidR="00703CD7">
        <w:rPr>
          <w:rFonts w:asciiTheme="majorBidi" w:hAnsiTheme="majorBidi" w:cstheme="majorBidi"/>
        </w:rPr>
        <w:t xml:space="preserve"> </w:t>
      </w:r>
      <w:r>
        <w:rPr>
          <w:rFonts w:asciiTheme="majorBidi" w:hAnsiTheme="majorBidi" w:cstheme="majorBidi"/>
        </w:rPr>
        <w:t xml:space="preserve">I think an answer can be found in </w:t>
      </w:r>
      <w:r w:rsidR="00D214DA" w:rsidRPr="00EC00BF">
        <w:rPr>
          <w:rFonts w:asciiTheme="majorBidi" w:hAnsiTheme="majorBidi" w:cstheme="majorBidi"/>
        </w:rPr>
        <w:t>the last of R. Yose and the Matrona dialogues</w:t>
      </w:r>
      <w:r w:rsidR="00B94E76" w:rsidRPr="00EC00BF">
        <w:rPr>
          <w:rFonts w:asciiTheme="majorBidi" w:hAnsiTheme="majorBidi" w:cstheme="majorBidi"/>
        </w:rPr>
        <w:t>:</w:t>
      </w:r>
      <w:r w:rsidR="007A1A1C" w:rsidRPr="00EC00BF">
        <w:rPr>
          <w:rFonts w:asciiTheme="majorBidi" w:hAnsiTheme="majorBidi" w:cstheme="majorBidi"/>
        </w:rPr>
        <w:t xml:space="preserve"> </w:t>
      </w:r>
    </w:p>
    <w:p w14:paraId="15DFED24" w14:textId="77777777" w:rsidR="007A1A1C" w:rsidRPr="00EC00BF" w:rsidRDefault="007A1A1C" w:rsidP="00225ABF">
      <w:pPr>
        <w:pStyle w:val="ListParagraph"/>
        <w:numPr>
          <w:ilvl w:val="0"/>
          <w:numId w:val="1"/>
        </w:numPr>
        <w:bidi w:val="0"/>
        <w:rPr>
          <w:rFonts w:asciiTheme="majorBidi" w:hAnsiTheme="majorBidi" w:cstheme="majorBidi"/>
        </w:rPr>
      </w:pPr>
      <w:r w:rsidRPr="00EC00BF">
        <w:rPr>
          <w:rFonts w:asciiTheme="majorBidi" w:hAnsiTheme="majorBidi" w:cstheme="majorBidi"/>
        </w:rPr>
        <w:t xml:space="preserve">Genesis Rabbah 87:6 (according to MS Vatican Ebr. 30; ed. </w:t>
      </w:r>
      <w:r w:rsidR="00446507">
        <w:rPr>
          <w:rFonts w:asciiTheme="majorBidi" w:hAnsiTheme="majorBidi" w:cstheme="majorBidi"/>
        </w:rPr>
        <w:t>Theodor-Albeck</w:t>
      </w:r>
      <w:r w:rsidRPr="00EC00BF">
        <w:rPr>
          <w:rFonts w:asciiTheme="majorBidi" w:hAnsiTheme="majorBidi" w:cstheme="majorBidi"/>
        </w:rPr>
        <w:t xml:space="preserve">, </w:t>
      </w:r>
      <w:r w:rsidR="00A270D3" w:rsidRPr="00EC00BF">
        <w:rPr>
          <w:rFonts w:asciiTheme="majorBidi" w:hAnsiTheme="majorBidi" w:cstheme="majorBidi"/>
          <w:lang w:val="el-GR"/>
        </w:rPr>
        <w:t>1070)</w:t>
      </w:r>
    </w:p>
    <w:p w14:paraId="4A99287D" w14:textId="77777777" w:rsidR="00B94E76" w:rsidRPr="00EC00BF" w:rsidRDefault="00B94E76" w:rsidP="00225ABF">
      <w:pPr>
        <w:pStyle w:val="ListParagraph"/>
        <w:bidi w:val="0"/>
        <w:ind w:left="1080"/>
        <w:rPr>
          <w:rFonts w:asciiTheme="majorBidi" w:hAnsiTheme="majorBidi" w:cstheme="majorBidi"/>
        </w:rPr>
      </w:pPr>
    </w:p>
    <w:p w14:paraId="70B315E7" w14:textId="77777777" w:rsidR="00A270D3" w:rsidRPr="00EC00BF" w:rsidRDefault="00A270D3" w:rsidP="00225ABF">
      <w:pPr>
        <w:pStyle w:val="ListParagraph"/>
        <w:bidi w:val="0"/>
        <w:ind w:left="1080"/>
        <w:jc w:val="both"/>
        <w:rPr>
          <w:rFonts w:asciiTheme="majorBidi" w:hAnsiTheme="majorBidi" w:cstheme="majorBidi"/>
        </w:rPr>
      </w:pPr>
      <w:r w:rsidRPr="00EC00BF">
        <w:rPr>
          <w:rFonts w:asciiTheme="majorBidi" w:hAnsiTheme="majorBidi" w:cstheme="majorBidi"/>
        </w:rPr>
        <w:t xml:space="preserve">A </w:t>
      </w:r>
      <w:r w:rsidRPr="00EC00BF">
        <w:rPr>
          <w:rFonts w:asciiTheme="majorBidi" w:hAnsiTheme="majorBidi" w:cstheme="majorBidi"/>
          <w:i/>
          <w:iCs/>
        </w:rPr>
        <w:t xml:space="preserve">matrona </w:t>
      </w:r>
      <w:r w:rsidR="006C1F07" w:rsidRPr="00EC00BF">
        <w:rPr>
          <w:rFonts w:asciiTheme="majorBidi" w:hAnsiTheme="majorBidi" w:cstheme="majorBidi"/>
        </w:rPr>
        <w:t>asked R. Jose</w:t>
      </w:r>
      <w:r w:rsidRPr="00EC00BF">
        <w:rPr>
          <w:rFonts w:asciiTheme="majorBidi" w:hAnsiTheme="majorBidi" w:cstheme="majorBidi"/>
        </w:rPr>
        <w:t>: could it be possible that Joseph, seventeen years old, in all</w:t>
      </w:r>
      <w:r w:rsidR="00752484" w:rsidRPr="00EC00BF">
        <w:rPr>
          <w:rFonts w:asciiTheme="majorBidi" w:hAnsiTheme="majorBidi" w:cstheme="majorBidi"/>
        </w:rPr>
        <w:t xml:space="preserve"> his </w:t>
      </w:r>
      <w:r w:rsidR="00D214DA" w:rsidRPr="00EC00BF">
        <w:rPr>
          <w:rFonts w:asciiTheme="majorBidi" w:hAnsiTheme="majorBidi" w:cstheme="majorBidi"/>
        </w:rPr>
        <w:t xml:space="preserve">[sexual] </w:t>
      </w:r>
      <w:r w:rsidR="00752484" w:rsidRPr="00EC00BF">
        <w:rPr>
          <w:rFonts w:asciiTheme="majorBidi" w:hAnsiTheme="majorBidi" w:cstheme="majorBidi"/>
        </w:rPr>
        <w:t>heat, would do this thing [run away from Potiphar's wife</w:t>
      </w:r>
      <w:r w:rsidR="00F47755" w:rsidRPr="00EC00BF">
        <w:rPr>
          <w:rFonts w:asciiTheme="majorBidi" w:hAnsiTheme="majorBidi" w:cstheme="majorBidi"/>
        </w:rPr>
        <w:t xml:space="preserve"> and not succumb to her temptations</w:t>
      </w:r>
      <w:r w:rsidR="00752484" w:rsidRPr="00EC00BF">
        <w:rPr>
          <w:rFonts w:asciiTheme="majorBidi" w:hAnsiTheme="majorBidi" w:cstheme="majorBidi"/>
        </w:rPr>
        <w:t>]</w:t>
      </w:r>
      <w:r w:rsidRPr="00EC00BF">
        <w:rPr>
          <w:rFonts w:asciiTheme="majorBidi" w:hAnsiTheme="majorBidi" w:cstheme="majorBidi"/>
        </w:rPr>
        <w:t xml:space="preserve">? He took out the book of Genesis before her, and began to read the story of Reuben and Bilhah, the story of Judah and Tamar. He said: </w:t>
      </w:r>
      <w:r w:rsidR="00752484" w:rsidRPr="00EC00BF">
        <w:rPr>
          <w:rFonts w:asciiTheme="majorBidi" w:hAnsiTheme="majorBidi" w:cstheme="majorBidi"/>
        </w:rPr>
        <w:t>If</w:t>
      </w:r>
      <w:r w:rsidRPr="00EC00BF">
        <w:rPr>
          <w:rFonts w:asciiTheme="majorBidi" w:hAnsiTheme="majorBidi" w:cstheme="majorBidi"/>
        </w:rPr>
        <w:t xml:space="preserve"> </w:t>
      </w:r>
      <w:r w:rsidR="007B1CD5">
        <w:rPr>
          <w:rFonts w:asciiTheme="majorBidi" w:hAnsiTheme="majorBidi" w:cstheme="majorBidi"/>
        </w:rPr>
        <w:t xml:space="preserve">scripture did not cover the deeds of </w:t>
      </w:r>
      <w:r w:rsidRPr="00EC00BF">
        <w:rPr>
          <w:rFonts w:asciiTheme="majorBidi" w:hAnsiTheme="majorBidi" w:cstheme="majorBidi"/>
        </w:rPr>
        <w:t>these</w:t>
      </w:r>
      <w:r w:rsidR="007B1CD5">
        <w:rPr>
          <w:rFonts w:asciiTheme="majorBidi" w:hAnsiTheme="majorBidi" w:cstheme="majorBidi"/>
        </w:rPr>
        <w:t xml:space="preserve"> ones,</w:t>
      </w:r>
      <w:r w:rsidR="007B1CD5" w:rsidRPr="00EC00BF">
        <w:rPr>
          <w:rFonts w:asciiTheme="majorBidi" w:hAnsiTheme="majorBidi" w:cstheme="majorBidi"/>
        </w:rPr>
        <w:t xml:space="preserve"> </w:t>
      </w:r>
      <w:r w:rsidR="007B1CD5">
        <w:rPr>
          <w:rFonts w:asciiTheme="majorBidi" w:hAnsiTheme="majorBidi" w:cstheme="majorBidi"/>
        </w:rPr>
        <w:t xml:space="preserve">who were </w:t>
      </w:r>
      <w:r w:rsidRPr="00EC00BF">
        <w:rPr>
          <w:rFonts w:asciiTheme="majorBidi" w:hAnsiTheme="majorBidi" w:cstheme="majorBidi"/>
        </w:rPr>
        <w:t>fully grow</w:t>
      </w:r>
      <w:r w:rsidR="006B5830" w:rsidRPr="00EC00BF">
        <w:rPr>
          <w:rFonts w:asciiTheme="majorBidi" w:hAnsiTheme="majorBidi" w:cstheme="majorBidi"/>
        </w:rPr>
        <w:t xml:space="preserve">n, and </w:t>
      </w:r>
      <w:r w:rsidR="006B5830" w:rsidRPr="00EC00BF">
        <w:rPr>
          <w:rFonts w:asciiTheme="majorBidi" w:hAnsiTheme="majorBidi" w:cstheme="majorBidi"/>
          <w:i/>
          <w:iCs/>
        </w:rPr>
        <w:t>in manus</w:t>
      </w:r>
      <w:r w:rsidR="006B5830" w:rsidRPr="00EC00BF">
        <w:rPr>
          <w:rFonts w:asciiTheme="majorBidi" w:hAnsiTheme="majorBidi" w:cstheme="majorBidi"/>
        </w:rPr>
        <w:t xml:space="preserve"> of their fathers; </w:t>
      </w:r>
      <w:r w:rsidR="007B1CD5">
        <w:rPr>
          <w:rFonts w:asciiTheme="majorBidi" w:hAnsiTheme="majorBidi" w:cstheme="majorBidi"/>
        </w:rPr>
        <w:t xml:space="preserve">all the more so for </w:t>
      </w:r>
      <w:r w:rsidR="006B5830" w:rsidRPr="00EC00BF">
        <w:rPr>
          <w:rFonts w:asciiTheme="majorBidi" w:hAnsiTheme="majorBidi" w:cstheme="majorBidi"/>
        </w:rPr>
        <w:t xml:space="preserve">this one, </w:t>
      </w:r>
      <w:r w:rsidR="007B1CD5">
        <w:rPr>
          <w:rFonts w:asciiTheme="majorBidi" w:hAnsiTheme="majorBidi" w:cstheme="majorBidi"/>
        </w:rPr>
        <w:t xml:space="preserve">who was </w:t>
      </w:r>
      <w:r w:rsidR="006B5830" w:rsidRPr="00EC00BF">
        <w:rPr>
          <w:rFonts w:asciiTheme="majorBidi" w:hAnsiTheme="majorBidi" w:cstheme="majorBidi"/>
        </w:rPr>
        <w:t>a minor a</w:t>
      </w:r>
      <w:r w:rsidR="00752484" w:rsidRPr="00EC00BF">
        <w:rPr>
          <w:rFonts w:asciiTheme="majorBidi" w:hAnsiTheme="majorBidi" w:cstheme="majorBidi"/>
        </w:rPr>
        <w:t>nd on his own</w:t>
      </w:r>
      <w:r w:rsidR="006B5830" w:rsidRPr="00EC00BF">
        <w:rPr>
          <w:rFonts w:asciiTheme="majorBidi" w:hAnsiTheme="majorBidi" w:cstheme="majorBidi"/>
        </w:rPr>
        <w:t>.</w:t>
      </w:r>
    </w:p>
    <w:p w14:paraId="215C3E99" w14:textId="748698A6" w:rsidR="00F511D8" w:rsidRDefault="004221E6" w:rsidP="00D23CFC">
      <w:pPr>
        <w:bidi w:val="0"/>
        <w:jc w:val="both"/>
        <w:rPr>
          <w:rFonts w:asciiTheme="majorBidi" w:hAnsiTheme="majorBidi" w:cstheme="majorBidi"/>
        </w:rPr>
      </w:pPr>
      <w:r w:rsidRPr="00EC00BF">
        <w:rPr>
          <w:rFonts w:asciiTheme="majorBidi" w:hAnsiTheme="majorBidi" w:cstheme="majorBidi"/>
        </w:rPr>
        <w:t xml:space="preserve">The </w:t>
      </w:r>
      <w:r w:rsidRPr="00712C17">
        <w:rPr>
          <w:rFonts w:asciiTheme="majorBidi" w:hAnsiTheme="majorBidi" w:cstheme="majorBidi"/>
          <w:i/>
          <w:iCs/>
        </w:rPr>
        <w:t>matron</w:t>
      </w:r>
      <w:r w:rsidR="00833F44" w:rsidRPr="00712C17">
        <w:rPr>
          <w:rFonts w:asciiTheme="majorBidi" w:hAnsiTheme="majorBidi" w:cstheme="majorBidi"/>
          <w:i/>
          <w:iCs/>
        </w:rPr>
        <w:t>a</w:t>
      </w:r>
      <w:r w:rsidR="00752484" w:rsidRPr="00EC00BF">
        <w:rPr>
          <w:rFonts w:asciiTheme="majorBidi" w:hAnsiTheme="majorBidi" w:cstheme="majorBidi"/>
        </w:rPr>
        <w:t>'s question</w:t>
      </w:r>
      <w:r w:rsidRPr="00EC00BF">
        <w:rPr>
          <w:rFonts w:asciiTheme="majorBidi" w:hAnsiTheme="majorBidi" w:cstheme="majorBidi"/>
        </w:rPr>
        <w:t xml:space="preserve"> </w:t>
      </w:r>
      <w:r w:rsidR="00752484" w:rsidRPr="00EC00BF">
        <w:rPr>
          <w:rFonts w:asciiTheme="majorBidi" w:hAnsiTheme="majorBidi" w:cstheme="majorBidi"/>
        </w:rPr>
        <w:t>can</w:t>
      </w:r>
      <w:r w:rsidRPr="00EC00BF">
        <w:rPr>
          <w:rFonts w:asciiTheme="majorBidi" w:hAnsiTheme="majorBidi" w:cstheme="majorBidi"/>
        </w:rPr>
        <w:t xml:space="preserve"> be </w:t>
      </w:r>
      <w:r w:rsidR="00752484" w:rsidRPr="00EC00BF">
        <w:rPr>
          <w:rFonts w:asciiTheme="majorBidi" w:hAnsiTheme="majorBidi" w:cstheme="majorBidi"/>
        </w:rPr>
        <w:t xml:space="preserve">read in </w:t>
      </w:r>
      <w:r w:rsidR="00993DF7" w:rsidRPr="00EC00BF">
        <w:rPr>
          <w:rFonts w:asciiTheme="majorBidi" w:hAnsiTheme="majorBidi" w:cstheme="majorBidi"/>
        </w:rPr>
        <w:t>various</w:t>
      </w:r>
      <w:r w:rsidR="00323A51">
        <w:rPr>
          <w:rFonts w:asciiTheme="majorBidi" w:hAnsiTheme="majorBidi" w:cstheme="majorBidi"/>
        </w:rPr>
        <w:t xml:space="preserve">, </w:t>
      </w:r>
      <w:r w:rsidR="00993DF7" w:rsidRPr="00EC00BF">
        <w:rPr>
          <w:rFonts w:asciiTheme="majorBidi" w:hAnsiTheme="majorBidi" w:cstheme="majorBidi"/>
        </w:rPr>
        <w:t>conflicting</w:t>
      </w:r>
      <w:r w:rsidR="00323A51">
        <w:rPr>
          <w:rFonts w:asciiTheme="majorBidi" w:hAnsiTheme="majorBidi" w:cstheme="majorBidi"/>
        </w:rPr>
        <w:t>,</w:t>
      </w:r>
      <w:r w:rsidR="00752484" w:rsidRPr="00EC00BF">
        <w:rPr>
          <w:rFonts w:asciiTheme="majorBidi" w:hAnsiTheme="majorBidi" w:cstheme="majorBidi"/>
        </w:rPr>
        <w:t xml:space="preserve"> ways</w:t>
      </w:r>
      <w:r w:rsidR="00323A51">
        <w:rPr>
          <w:rFonts w:asciiTheme="majorBidi" w:hAnsiTheme="majorBidi" w:cstheme="majorBidi"/>
        </w:rPr>
        <w:t>.</w:t>
      </w:r>
      <w:r w:rsidR="00323A51" w:rsidRPr="00EC00BF">
        <w:rPr>
          <w:rFonts w:asciiTheme="majorBidi" w:hAnsiTheme="majorBidi" w:cstheme="majorBidi"/>
        </w:rPr>
        <w:t xml:space="preserve"> </w:t>
      </w:r>
      <w:r w:rsidR="00323A51">
        <w:rPr>
          <w:rFonts w:asciiTheme="majorBidi" w:hAnsiTheme="majorBidi" w:cstheme="majorBidi"/>
        </w:rPr>
        <w:t>S</w:t>
      </w:r>
      <w:r w:rsidR="00323A51" w:rsidRPr="00EC00BF">
        <w:rPr>
          <w:rFonts w:asciiTheme="majorBidi" w:hAnsiTheme="majorBidi" w:cstheme="majorBidi"/>
        </w:rPr>
        <w:t xml:space="preserve">he </w:t>
      </w:r>
      <w:r w:rsidR="00752484" w:rsidRPr="00EC00BF">
        <w:rPr>
          <w:rFonts w:asciiTheme="majorBidi" w:hAnsiTheme="majorBidi" w:cstheme="majorBidi"/>
        </w:rPr>
        <w:t xml:space="preserve">may be </w:t>
      </w:r>
      <w:r w:rsidRPr="00EC00BF">
        <w:rPr>
          <w:rFonts w:asciiTheme="majorBidi" w:hAnsiTheme="majorBidi" w:cstheme="majorBidi"/>
        </w:rPr>
        <w:t>trying to embarrass the sage, or cast doubts on the veracity of scripture</w:t>
      </w:r>
      <w:r w:rsidR="00323A51">
        <w:rPr>
          <w:rFonts w:asciiTheme="majorBidi" w:hAnsiTheme="majorBidi" w:cstheme="majorBidi"/>
        </w:rPr>
        <w:t>.</w:t>
      </w:r>
      <w:r w:rsidRPr="00EC00BF">
        <w:rPr>
          <w:rStyle w:val="FootnoteReference"/>
          <w:rFonts w:asciiTheme="majorBidi" w:hAnsiTheme="majorBidi" w:cstheme="majorBidi"/>
          <w:rtl/>
        </w:rPr>
        <w:footnoteReference w:id="44"/>
      </w:r>
      <w:r w:rsidR="004C0EA3">
        <w:rPr>
          <w:rFonts w:asciiTheme="majorBidi" w:hAnsiTheme="majorBidi" w:cstheme="majorBidi"/>
        </w:rPr>
        <w:t xml:space="preserve"> </w:t>
      </w:r>
      <w:r w:rsidR="00323A51" w:rsidRPr="00712C17">
        <w:rPr>
          <w:rFonts w:asciiTheme="majorBidi" w:hAnsiTheme="majorBidi" w:cstheme="majorBidi"/>
        </w:rPr>
        <w:t>She might</w:t>
      </w:r>
      <w:r w:rsidR="00323A51">
        <w:rPr>
          <w:rFonts w:asciiTheme="majorBidi" w:hAnsiTheme="majorBidi" w:cstheme="majorBidi"/>
        </w:rPr>
        <w:t xml:space="preserve"> however </w:t>
      </w:r>
      <w:r w:rsidR="00993DF7" w:rsidRPr="00EC00BF">
        <w:rPr>
          <w:rFonts w:asciiTheme="majorBidi" w:hAnsiTheme="majorBidi" w:cstheme="majorBidi"/>
        </w:rPr>
        <w:t xml:space="preserve">simply </w:t>
      </w:r>
      <w:r w:rsidR="00323A51">
        <w:rPr>
          <w:rFonts w:asciiTheme="majorBidi" w:hAnsiTheme="majorBidi" w:cstheme="majorBidi"/>
        </w:rPr>
        <w:t xml:space="preserve">be </w:t>
      </w:r>
      <w:r w:rsidR="00993DF7" w:rsidRPr="00EC00BF">
        <w:rPr>
          <w:rFonts w:asciiTheme="majorBidi" w:hAnsiTheme="majorBidi" w:cstheme="majorBidi"/>
        </w:rPr>
        <w:t>bothered by a real</w:t>
      </w:r>
      <w:r w:rsidR="006C1F07" w:rsidRPr="00EC00BF">
        <w:rPr>
          <w:rFonts w:asciiTheme="majorBidi" w:hAnsiTheme="majorBidi" w:cstheme="majorBidi"/>
        </w:rPr>
        <w:t>,</w:t>
      </w:r>
      <w:r w:rsidRPr="00EC00BF">
        <w:rPr>
          <w:rFonts w:asciiTheme="majorBidi" w:hAnsiTheme="majorBidi" w:cstheme="majorBidi"/>
        </w:rPr>
        <w:t xml:space="preserve"> </w:t>
      </w:r>
      <w:r w:rsidR="00993DF7" w:rsidRPr="00EC00BF">
        <w:rPr>
          <w:rFonts w:asciiTheme="majorBidi" w:hAnsiTheme="majorBidi" w:cstheme="majorBidi"/>
        </w:rPr>
        <w:t>interpretive</w:t>
      </w:r>
      <w:r w:rsidRPr="00EC00BF">
        <w:rPr>
          <w:rFonts w:asciiTheme="majorBidi" w:hAnsiTheme="majorBidi" w:cstheme="majorBidi"/>
        </w:rPr>
        <w:t xml:space="preserve"> </w:t>
      </w:r>
      <w:r w:rsidR="00323A51">
        <w:rPr>
          <w:rFonts w:asciiTheme="majorBidi" w:hAnsiTheme="majorBidi" w:cstheme="majorBidi"/>
        </w:rPr>
        <w:t>quandary</w:t>
      </w:r>
      <w:r w:rsidRPr="00EC00BF">
        <w:rPr>
          <w:rFonts w:asciiTheme="majorBidi" w:hAnsiTheme="majorBidi" w:cstheme="majorBidi"/>
        </w:rPr>
        <w:t>.</w:t>
      </w:r>
      <w:r w:rsidRPr="00EC00BF">
        <w:rPr>
          <w:rStyle w:val="FootnoteReference"/>
          <w:rFonts w:asciiTheme="majorBidi" w:hAnsiTheme="majorBidi" w:cstheme="majorBidi"/>
          <w:rtl/>
        </w:rPr>
        <w:footnoteReference w:id="45"/>
      </w:r>
      <w:r w:rsidR="004C0EA3">
        <w:rPr>
          <w:rFonts w:asciiTheme="majorBidi" w:hAnsiTheme="majorBidi" w:cstheme="majorBidi"/>
        </w:rPr>
        <w:t xml:space="preserve"> </w:t>
      </w:r>
      <w:r w:rsidR="00F47755" w:rsidRPr="00EC00BF">
        <w:rPr>
          <w:rFonts w:asciiTheme="majorBidi" w:hAnsiTheme="majorBidi" w:cstheme="majorBidi"/>
        </w:rPr>
        <w:t>T</w:t>
      </w:r>
      <w:r w:rsidRPr="00EC00BF">
        <w:rPr>
          <w:rFonts w:asciiTheme="majorBidi" w:hAnsiTheme="majorBidi" w:cstheme="majorBidi"/>
        </w:rPr>
        <w:t xml:space="preserve">he </w:t>
      </w:r>
      <w:r w:rsidR="006C1F07" w:rsidRPr="00EC00BF">
        <w:rPr>
          <w:rFonts w:asciiTheme="majorBidi" w:hAnsiTheme="majorBidi" w:cstheme="majorBidi"/>
        </w:rPr>
        <w:t xml:space="preserve">sage's answer seems to </w:t>
      </w:r>
      <w:r w:rsidR="00362E4A">
        <w:rPr>
          <w:rFonts w:asciiTheme="majorBidi" w:hAnsiTheme="majorBidi" w:cstheme="majorBidi"/>
        </w:rPr>
        <w:t xml:space="preserve">reinforce </w:t>
      </w:r>
      <w:r w:rsidRPr="00EC00BF">
        <w:rPr>
          <w:rFonts w:asciiTheme="majorBidi" w:hAnsiTheme="majorBidi" w:cstheme="majorBidi"/>
        </w:rPr>
        <w:t xml:space="preserve">the </w:t>
      </w:r>
      <w:r w:rsidR="00362E4A">
        <w:rPr>
          <w:rFonts w:asciiTheme="majorBidi" w:hAnsiTheme="majorBidi" w:cstheme="majorBidi"/>
        </w:rPr>
        <w:t xml:space="preserve">last </w:t>
      </w:r>
      <w:r w:rsidR="004B5085" w:rsidRPr="00EC00BF">
        <w:rPr>
          <w:rFonts w:asciiTheme="majorBidi" w:hAnsiTheme="majorBidi" w:cstheme="majorBidi"/>
        </w:rPr>
        <w:t>option</w:t>
      </w:r>
      <w:r w:rsidRPr="00EC00BF">
        <w:rPr>
          <w:rFonts w:asciiTheme="majorBidi" w:hAnsiTheme="majorBidi" w:cstheme="majorBidi"/>
        </w:rPr>
        <w:t xml:space="preserve">. And yet, this is not a </w:t>
      </w:r>
      <w:r w:rsidRPr="00EC00BF">
        <w:rPr>
          <w:rFonts w:asciiTheme="majorBidi" w:hAnsiTheme="majorBidi" w:cstheme="majorBidi"/>
        </w:rPr>
        <w:lastRenderedPageBreak/>
        <w:t xml:space="preserve">discussion between </w:t>
      </w:r>
      <w:r w:rsidR="006C1F07" w:rsidRPr="00EC00BF">
        <w:rPr>
          <w:rFonts w:asciiTheme="majorBidi" w:hAnsiTheme="majorBidi" w:cstheme="majorBidi"/>
        </w:rPr>
        <w:t xml:space="preserve">two </w:t>
      </w:r>
      <w:r w:rsidRPr="00EC00BF">
        <w:rPr>
          <w:rFonts w:asciiTheme="majorBidi" w:hAnsiTheme="majorBidi" w:cstheme="majorBidi"/>
        </w:rPr>
        <w:t xml:space="preserve">sages. </w:t>
      </w:r>
      <w:r w:rsidR="006C1F07" w:rsidRPr="00EC00BF">
        <w:rPr>
          <w:rFonts w:asciiTheme="majorBidi" w:hAnsiTheme="majorBidi" w:cstheme="majorBidi"/>
        </w:rPr>
        <w:t xml:space="preserve">Why? </w:t>
      </w:r>
      <w:r w:rsidRPr="00EC00BF">
        <w:rPr>
          <w:rFonts w:asciiTheme="majorBidi" w:hAnsiTheme="majorBidi" w:cstheme="majorBidi"/>
        </w:rPr>
        <w:t xml:space="preserve">Was </w:t>
      </w:r>
      <w:r w:rsidR="006C1F07" w:rsidRPr="00EC00BF">
        <w:rPr>
          <w:rFonts w:asciiTheme="majorBidi" w:hAnsiTheme="majorBidi" w:cstheme="majorBidi"/>
        </w:rPr>
        <w:t xml:space="preserve">it </w:t>
      </w:r>
      <w:r w:rsidR="00993DF7" w:rsidRPr="00EC00BF">
        <w:rPr>
          <w:rFonts w:asciiTheme="majorBidi" w:hAnsiTheme="majorBidi" w:cstheme="majorBidi"/>
        </w:rPr>
        <w:t xml:space="preserve">simply </w:t>
      </w:r>
      <w:r w:rsidR="006C1F07" w:rsidRPr="00EC00BF">
        <w:rPr>
          <w:rFonts w:asciiTheme="majorBidi" w:hAnsiTheme="majorBidi" w:cstheme="majorBidi"/>
        </w:rPr>
        <w:t>too much to ascribe such a</w:t>
      </w:r>
      <w:r w:rsidRPr="00EC00BF">
        <w:rPr>
          <w:rFonts w:asciiTheme="majorBidi" w:hAnsiTheme="majorBidi" w:cstheme="majorBidi"/>
        </w:rPr>
        <w:t xml:space="preserve"> </w:t>
      </w:r>
      <w:r w:rsidR="00993DF7" w:rsidRPr="00EC00BF">
        <w:rPr>
          <w:rFonts w:asciiTheme="majorBidi" w:hAnsiTheme="majorBidi" w:cstheme="majorBidi"/>
        </w:rPr>
        <w:t>doubt</w:t>
      </w:r>
      <w:r w:rsidR="006C1F07" w:rsidRPr="00EC00BF">
        <w:rPr>
          <w:rFonts w:asciiTheme="majorBidi" w:hAnsiTheme="majorBidi" w:cstheme="majorBidi"/>
        </w:rPr>
        <w:t xml:space="preserve"> about Joseph "the Righteous"</w:t>
      </w:r>
      <w:r w:rsidRPr="00EC00BF">
        <w:rPr>
          <w:rFonts w:asciiTheme="majorBidi" w:hAnsiTheme="majorBidi" w:cstheme="majorBidi"/>
        </w:rPr>
        <w:t xml:space="preserve"> </w:t>
      </w:r>
      <w:r w:rsidR="006C1F07" w:rsidRPr="00EC00BF">
        <w:rPr>
          <w:rFonts w:asciiTheme="majorBidi" w:hAnsiTheme="majorBidi" w:cstheme="majorBidi"/>
        </w:rPr>
        <w:t>to a</w:t>
      </w:r>
      <w:r w:rsidRPr="00EC00BF">
        <w:rPr>
          <w:rFonts w:asciiTheme="majorBidi" w:hAnsiTheme="majorBidi" w:cstheme="majorBidi"/>
        </w:rPr>
        <w:t xml:space="preserve"> </w:t>
      </w:r>
      <w:r w:rsidR="006C1F07" w:rsidRPr="00EC00BF">
        <w:rPr>
          <w:rFonts w:asciiTheme="majorBidi" w:hAnsiTheme="majorBidi" w:cstheme="majorBidi"/>
        </w:rPr>
        <w:t>sage?</w:t>
      </w:r>
      <w:r w:rsidRPr="00EC00BF">
        <w:rPr>
          <w:rFonts w:asciiTheme="majorBidi" w:hAnsiTheme="majorBidi" w:cstheme="majorBidi"/>
        </w:rPr>
        <w:t xml:space="preserve"> </w:t>
      </w:r>
      <w:r w:rsidR="00362E4A">
        <w:rPr>
          <w:rFonts w:asciiTheme="majorBidi" w:hAnsiTheme="majorBidi" w:cstheme="majorBidi"/>
        </w:rPr>
        <w:t xml:space="preserve">As the subsequent homily shows, </w:t>
      </w:r>
      <w:r w:rsidR="004C0EA3">
        <w:rPr>
          <w:rFonts w:asciiTheme="majorBidi" w:hAnsiTheme="majorBidi" w:cstheme="majorBidi"/>
        </w:rPr>
        <w:t>t</w:t>
      </w:r>
      <w:r w:rsidR="004C0EA3" w:rsidRPr="00EC00BF">
        <w:rPr>
          <w:rFonts w:asciiTheme="majorBidi" w:hAnsiTheme="majorBidi" w:cstheme="majorBidi"/>
        </w:rPr>
        <w:t xml:space="preserve">he </w:t>
      </w:r>
      <w:r w:rsidR="006C1F07" w:rsidRPr="00EC00BF">
        <w:rPr>
          <w:rFonts w:asciiTheme="majorBidi" w:hAnsiTheme="majorBidi" w:cstheme="majorBidi"/>
        </w:rPr>
        <w:t>rabbis are</w:t>
      </w:r>
      <w:r w:rsidRPr="00EC00BF">
        <w:rPr>
          <w:rFonts w:asciiTheme="majorBidi" w:hAnsiTheme="majorBidi" w:cstheme="majorBidi"/>
        </w:rPr>
        <w:t xml:space="preserve"> certainly capable of sexualizing </w:t>
      </w:r>
      <w:r w:rsidR="006C1F07" w:rsidRPr="00EC00BF">
        <w:rPr>
          <w:rFonts w:asciiTheme="majorBidi" w:hAnsiTheme="majorBidi" w:cstheme="majorBidi"/>
        </w:rPr>
        <w:t>Joseph</w:t>
      </w:r>
      <w:r w:rsidR="00362E4A">
        <w:rPr>
          <w:rFonts w:asciiTheme="majorBidi" w:hAnsiTheme="majorBidi" w:cstheme="majorBidi"/>
        </w:rPr>
        <w:t>’s</w:t>
      </w:r>
      <w:r w:rsidRPr="00EC00BF">
        <w:rPr>
          <w:rFonts w:asciiTheme="majorBidi" w:hAnsiTheme="majorBidi" w:cstheme="majorBidi"/>
        </w:rPr>
        <w:t xml:space="preserve"> character.</w:t>
      </w:r>
      <w:r w:rsidRPr="00EC00BF">
        <w:rPr>
          <w:rStyle w:val="FootnoteReference"/>
          <w:rFonts w:asciiTheme="majorBidi" w:hAnsiTheme="majorBidi" w:cstheme="majorBidi"/>
          <w:rtl/>
        </w:rPr>
        <w:footnoteReference w:id="46"/>
      </w:r>
      <w:r w:rsidR="004C0EA3">
        <w:rPr>
          <w:rStyle w:val="FootnoteReference"/>
          <w:rFonts w:asciiTheme="majorBidi" w:hAnsiTheme="majorBidi" w:cstheme="majorBidi"/>
        </w:rPr>
        <w:t xml:space="preserve"> </w:t>
      </w:r>
      <w:r w:rsidR="00993DF7" w:rsidRPr="00EC00BF">
        <w:rPr>
          <w:rFonts w:asciiTheme="majorBidi" w:hAnsiTheme="majorBidi" w:cstheme="majorBidi"/>
        </w:rPr>
        <w:t>But here</w:t>
      </w:r>
      <w:r w:rsidRPr="00EC00BF">
        <w:rPr>
          <w:rFonts w:asciiTheme="majorBidi" w:hAnsiTheme="majorBidi" w:cstheme="majorBidi"/>
        </w:rPr>
        <w:t xml:space="preserve"> the </w:t>
      </w:r>
      <w:r w:rsidRPr="00EC00BF">
        <w:rPr>
          <w:rFonts w:asciiTheme="majorBidi" w:hAnsiTheme="majorBidi" w:cstheme="majorBidi"/>
          <w:i/>
          <w:iCs/>
        </w:rPr>
        <w:t>matrona</w:t>
      </w:r>
      <w:r w:rsidRPr="00EC00BF">
        <w:rPr>
          <w:rFonts w:asciiTheme="majorBidi" w:hAnsiTheme="majorBidi" w:cstheme="majorBidi"/>
        </w:rPr>
        <w:t xml:space="preserve"> is casting doubt</w:t>
      </w:r>
      <w:r w:rsidR="00362E4A">
        <w:rPr>
          <w:rFonts w:asciiTheme="majorBidi" w:hAnsiTheme="majorBidi" w:cstheme="majorBidi"/>
        </w:rPr>
        <w:t>s</w:t>
      </w:r>
      <w:r w:rsidRPr="00EC00BF">
        <w:rPr>
          <w:rFonts w:asciiTheme="majorBidi" w:hAnsiTheme="majorBidi" w:cstheme="majorBidi"/>
        </w:rPr>
        <w:t xml:space="preserve"> on the veracity of the s</w:t>
      </w:r>
      <w:r w:rsidR="00600899" w:rsidRPr="00EC00BF">
        <w:rPr>
          <w:rFonts w:asciiTheme="majorBidi" w:hAnsiTheme="majorBidi" w:cstheme="majorBidi"/>
        </w:rPr>
        <w:t>tory itself.</w:t>
      </w:r>
      <w:r w:rsidR="001C3FD1">
        <w:rPr>
          <w:rStyle w:val="FootnoteReference"/>
          <w:rFonts w:asciiTheme="majorBidi" w:hAnsiTheme="majorBidi" w:cstheme="majorBidi"/>
        </w:rPr>
        <w:footnoteReference w:id="47"/>
      </w:r>
      <w:r w:rsidRPr="00EC00BF">
        <w:rPr>
          <w:rFonts w:asciiTheme="majorBidi" w:hAnsiTheme="majorBidi" w:cstheme="majorBidi"/>
        </w:rPr>
        <w:t xml:space="preserve"> </w:t>
      </w:r>
      <w:r w:rsidR="00600899" w:rsidRPr="00EC00BF">
        <w:rPr>
          <w:rFonts w:asciiTheme="majorBidi" w:hAnsiTheme="majorBidi" w:cstheme="majorBidi"/>
        </w:rPr>
        <w:t>Is it</w:t>
      </w:r>
      <w:r w:rsidRPr="00EC00BF">
        <w:rPr>
          <w:rFonts w:asciiTheme="majorBidi" w:hAnsiTheme="majorBidi" w:cstheme="majorBidi"/>
        </w:rPr>
        <w:t xml:space="preserve"> this </w:t>
      </w:r>
      <w:r w:rsidR="00600899" w:rsidRPr="00EC00BF">
        <w:rPr>
          <w:rFonts w:asciiTheme="majorBidi" w:hAnsiTheme="majorBidi" w:cstheme="majorBidi"/>
        </w:rPr>
        <w:t>"heretical"</w:t>
      </w:r>
      <w:r w:rsidRPr="00EC00BF">
        <w:rPr>
          <w:rFonts w:asciiTheme="majorBidi" w:hAnsiTheme="majorBidi" w:cstheme="majorBidi"/>
        </w:rPr>
        <w:t xml:space="preserve"> point of view </w:t>
      </w:r>
      <w:r w:rsidR="00600899" w:rsidRPr="00EC00BF">
        <w:rPr>
          <w:rFonts w:asciiTheme="majorBidi" w:hAnsiTheme="majorBidi" w:cstheme="majorBidi"/>
        </w:rPr>
        <w:t xml:space="preserve">that </w:t>
      </w:r>
      <w:r w:rsidRPr="00EC00BF">
        <w:rPr>
          <w:rFonts w:asciiTheme="majorBidi" w:hAnsiTheme="majorBidi" w:cstheme="majorBidi"/>
        </w:rPr>
        <w:t>require</w:t>
      </w:r>
      <w:r w:rsidR="00993DF7" w:rsidRPr="00EC00BF">
        <w:rPr>
          <w:rFonts w:asciiTheme="majorBidi" w:hAnsiTheme="majorBidi" w:cstheme="majorBidi"/>
        </w:rPr>
        <w:t>s</w:t>
      </w:r>
      <w:r w:rsidRPr="00EC00BF">
        <w:rPr>
          <w:rFonts w:asciiTheme="majorBidi" w:hAnsiTheme="majorBidi" w:cstheme="majorBidi"/>
        </w:rPr>
        <w:t xml:space="preserve"> the recruitment of an external interlocutor?</w:t>
      </w:r>
      <w:r w:rsidR="00F511D8">
        <w:rPr>
          <w:rFonts w:asciiTheme="majorBidi" w:hAnsiTheme="majorBidi" w:cstheme="majorBidi"/>
        </w:rPr>
        <w:t xml:space="preserve"> </w:t>
      </w:r>
    </w:p>
    <w:p w14:paraId="6ADA3AD6" w14:textId="77777777" w:rsidR="004221E6" w:rsidRPr="00EC00BF" w:rsidRDefault="00F511D8" w:rsidP="00225ABF">
      <w:pPr>
        <w:bidi w:val="0"/>
        <w:jc w:val="both"/>
        <w:rPr>
          <w:rFonts w:asciiTheme="majorBidi" w:hAnsiTheme="majorBidi" w:cstheme="majorBidi"/>
        </w:rPr>
      </w:pPr>
      <w:r>
        <w:rPr>
          <w:rFonts w:asciiTheme="majorBidi" w:hAnsiTheme="majorBidi" w:cstheme="majorBidi"/>
        </w:rPr>
        <w:t xml:space="preserve">It seems that the key to the </w:t>
      </w:r>
      <w:r w:rsidR="0023520E">
        <w:rPr>
          <w:rFonts w:asciiTheme="majorBidi" w:hAnsiTheme="majorBidi" w:cstheme="majorBidi"/>
        </w:rPr>
        <w:t xml:space="preserve">usage of the </w:t>
      </w:r>
      <w:r>
        <w:rPr>
          <w:rFonts w:asciiTheme="majorBidi" w:hAnsiTheme="majorBidi" w:cstheme="majorBidi"/>
        </w:rPr>
        <w:t>figure of the M</w:t>
      </w:r>
      <w:r w:rsidR="0023520E">
        <w:rPr>
          <w:rFonts w:asciiTheme="majorBidi" w:hAnsiTheme="majorBidi" w:cstheme="majorBidi"/>
        </w:rPr>
        <w:t>a</w:t>
      </w:r>
      <w:r>
        <w:rPr>
          <w:rFonts w:asciiTheme="majorBidi" w:hAnsiTheme="majorBidi" w:cstheme="majorBidi"/>
        </w:rPr>
        <w:t xml:space="preserve">trona in </w:t>
      </w:r>
      <w:r w:rsidR="009B4573">
        <w:rPr>
          <w:rFonts w:asciiTheme="majorBidi" w:hAnsiTheme="majorBidi" w:cstheme="majorBidi"/>
        </w:rPr>
        <w:t xml:space="preserve">this corpus of </w:t>
      </w:r>
      <w:r>
        <w:rPr>
          <w:rFonts w:asciiTheme="majorBidi" w:hAnsiTheme="majorBidi" w:cstheme="majorBidi"/>
        </w:rPr>
        <w:t xml:space="preserve">dialogues in that she is an outsider </w:t>
      </w:r>
      <w:r w:rsidR="009B4573">
        <w:rPr>
          <w:rFonts w:asciiTheme="majorBidi" w:hAnsiTheme="majorBidi" w:cstheme="majorBidi"/>
        </w:rPr>
        <w:t xml:space="preserve">with whom rabbis can have a serious conversation. While </w:t>
      </w:r>
      <w:r w:rsidR="009B4573">
        <w:rPr>
          <w:rFonts w:asciiTheme="majorBidi" w:hAnsiTheme="majorBidi" w:cstheme="majorBidi"/>
          <w:i/>
          <w:iCs/>
        </w:rPr>
        <w:t xml:space="preserve">minim </w:t>
      </w:r>
      <w:r w:rsidR="009B4573">
        <w:rPr>
          <w:rFonts w:asciiTheme="majorBidi" w:hAnsiTheme="majorBidi" w:cstheme="majorBidi"/>
        </w:rPr>
        <w:t xml:space="preserve">deserve </w:t>
      </w:r>
      <w:r>
        <w:rPr>
          <w:rFonts w:asciiTheme="majorBidi" w:hAnsiTheme="majorBidi" w:cstheme="majorBidi"/>
        </w:rPr>
        <w:t>"</w:t>
      </w:r>
      <w:r w:rsidR="009B4573">
        <w:rPr>
          <w:rFonts w:asciiTheme="majorBidi" w:hAnsiTheme="majorBidi" w:cstheme="majorBidi"/>
        </w:rPr>
        <w:t xml:space="preserve">pushing </w:t>
      </w:r>
      <w:r w:rsidRPr="00EC00BF">
        <w:rPr>
          <w:rFonts w:asciiTheme="majorBidi" w:hAnsiTheme="majorBidi" w:cstheme="majorBidi"/>
        </w:rPr>
        <w:t xml:space="preserve">aside with a </w:t>
      </w:r>
      <w:r w:rsidR="009B4573">
        <w:rPr>
          <w:rFonts w:asciiTheme="majorBidi" w:hAnsiTheme="majorBidi" w:cstheme="majorBidi"/>
        </w:rPr>
        <w:t>reed</w:t>
      </w:r>
      <w:r w:rsidR="0023520E">
        <w:rPr>
          <w:rFonts w:asciiTheme="majorBidi" w:hAnsiTheme="majorBidi" w:cstheme="majorBidi"/>
        </w:rPr>
        <w:t>,</w:t>
      </w:r>
      <w:r>
        <w:rPr>
          <w:rFonts w:asciiTheme="majorBidi" w:hAnsiTheme="majorBidi" w:cstheme="majorBidi"/>
        </w:rPr>
        <w:t xml:space="preserve">" </w:t>
      </w:r>
      <w:r w:rsidR="009B4573">
        <w:rPr>
          <w:rFonts w:asciiTheme="majorBidi" w:hAnsiTheme="majorBidi" w:cstheme="majorBidi"/>
        </w:rPr>
        <w:t xml:space="preserve">and not much more than perhaps a jeer or a joke, the Matrona is different. Through </w:t>
      </w:r>
      <w:r w:rsidR="0023520E">
        <w:rPr>
          <w:rFonts w:asciiTheme="majorBidi" w:hAnsiTheme="majorBidi" w:cstheme="majorBidi"/>
        </w:rPr>
        <w:t xml:space="preserve">the mouth of a Matrona, the Midrash can discuss </w:t>
      </w:r>
      <w:r w:rsidR="009B4573">
        <w:rPr>
          <w:rFonts w:asciiTheme="majorBidi" w:hAnsiTheme="majorBidi" w:cstheme="majorBidi"/>
        </w:rPr>
        <w:t xml:space="preserve">thorny and provocative </w:t>
      </w:r>
      <w:r w:rsidR="0023520E">
        <w:rPr>
          <w:rFonts w:asciiTheme="majorBidi" w:hAnsiTheme="majorBidi" w:cstheme="majorBidi"/>
        </w:rPr>
        <w:t>issues</w:t>
      </w:r>
      <w:r w:rsidR="0005348D">
        <w:rPr>
          <w:rFonts w:asciiTheme="majorBidi" w:hAnsiTheme="majorBidi" w:cstheme="majorBidi"/>
        </w:rPr>
        <w:t xml:space="preserve"> </w:t>
      </w:r>
      <w:r w:rsidR="0023520E">
        <w:rPr>
          <w:rFonts w:asciiTheme="majorBidi" w:hAnsiTheme="majorBidi" w:cstheme="majorBidi"/>
        </w:rPr>
        <w:t>without</w:t>
      </w:r>
      <w:r w:rsidR="009B4573">
        <w:rPr>
          <w:rFonts w:asciiTheme="majorBidi" w:hAnsiTheme="majorBidi" w:cstheme="majorBidi"/>
        </w:rPr>
        <w:t xml:space="preserve"> </w:t>
      </w:r>
      <w:r w:rsidR="0023520E">
        <w:rPr>
          <w:rFonts w:asciiTheme="majorBidi" w:hAnsiTheme="majorBidi" w:cstheme="majorBidi"/>
        </w:rPr>
        <w:t>being compelled to reject them</w:t>
      </w:r>
      <w:r w:rsidR="0005348D">
        <w:rPr>
          <w:rFonts w:asciiTheme="majorBidi" w:hAnsiTheme="majorBidi" w:cstheme="majorBidi"/>
        </w:rPr>
        <w:t xml:space="preserve"> on the spot. </w:t>
      </w:r>
    </w:p>
    <w:p w14:paraId="511019FA" w14:textId="75B8C796" w:rsidR="004221E6" w:rsidRPr="00EC00BF" w:rsidRDefault="004221E6" w:rsidP="00FC2986">
      <w:pPr>
        <w:bidi w:val="0"/>
        <w:jc w:val="both"/>
        <w:rPr>
          <w:rFonts w:asciiTheme="majorBidi" w:hAnsiTheme="majorBidi" w:cstheme="majorBidi"/>
        </w:rPr>
      </w:pPr>
      <w:r w:rsidRPr="00EC00BF">
        <w:rPr>
          <w:rFonts w:asciiTheme="majorBidi" w:hAnsiTheme="majorBidi" w:cstheme="majorBidi"/>
        </w:rPr>
        <w:t xml:space="preserve">A more systematic treatment of the </w:t>
      </w:r>
      <w:r w:rsidR="00526414" w:rsidRPr="00EC00BF">
        <w:rPr>
          <w:rFonts w:asciiTheme="majorBidi" w:hAnsiTheme="majorBidi" w:cstheme="majorBidi"/>
        </w:rPr>
        <w:t>subject</w:t>
      </w:r>
      <w:r w:rsidRPr="00EC00BF">
        <w:rPr>
          <w:rFonts w:asciiTheme="majorBidi" w:hAnsiTheme="majorBidi" w:cstheme="majorBidi"/>
        </w:rPr>
        <w:t xml:space="preserve"> requires </w:t>
      </w:r>
      <w:r w:rsidR="004B5085" w:rsidRPr="00EC00BF">
        <w:rPr>
          <w:rFonts w:asciiTheme="majorBidi" w:hAnsiTheme="majorBidi" w:cstheme="majorBidi"/>
        </w:rPr>
        <w:t xml:space="preserve">us to make </w:t>
      </w:r>
      <w:r w:rsidR="00526414" w:rsidRPr="00EC00BF">
        <w:rPr>
          <w:rFonts w:asciiTheme="majorBidi" w:hAnsiTheme="majorBidi" w:cstheme="majorBidi"/>
        </w:rPr>
        <w:t xml:space="preserve">some </w:t>
      </w:r>
      <w:r w:rsidRPr="00EC00BF">
        <w:rPr>
          <w:rFonts w:asciiTheme="majorBidi" w:hAnsiTheme="majorBidi" w:cstheme="majorBidi"/>
        </w:rPr>
        <w:t xml:space="preserve">finer distinctions, including an important geographical one: the Palestinian </w:t>
      </w:r>
      <w:r w:rsidR="004B5085" w:rsidRPr="00EC00BF">
        <w:rPr>
          <w:rFonts w:asciiTheme="majorBidi" w:hAnsiTheme="majorBidi" w:cstheme="majorBidi"/>
          <w:i/>
          <w:iCs/>
        </w:rPr>
        <w:t>matron</w:t>
      </w:r>
      <w:r w:rsidR="00C6193E">
        <w:rPr>
          <w:rFonts w:asciiTheme="majorBidi" w:hAnsiTheme="majorBidi" w:cstheme="majorBidi"/>
          <w:i/>
          <w:iCs/>
        </w:rPr>
        <w:t>a</w:t>
      </w:r>
      <w:r w:rsidR="004B5085" w:rsidRPr="00EC00BF">
        <w:rPr>
          <w:rFonts w:asciiTheme="majorBidi" w:hAnsiTheme="majorBidi" w:cstheme="majorBidi"/>
        </w:rPr>
        <w:t xml:space="preserve"> </w:t>
      </w:r>
      <w:r w:rsidR="005E35F5" w:rsidRPr="00EC00BF">
        <w:rPr>
          <w:rFonts w:asciiTheme="majorBidi" w:hAnsiTheme="majorBidi" w:cstheme="majorBidi"/>
        </w:rPr>
        <w:t xml:space="preserve">is recast in </w:t>
      </w:r>
      <w:r w:rsidR="00526414" w:rsidRPr="00EC00BF">
        <w:rPr>
          <w:rFonts w:asciiTheme="majorBidi" w:hAnsiTheme="majorBidi" w:cstheme="majorBidi"/>
        </w:rPr>
        <w:t xml:space="preserve">the </w:t>
      </w:r>
      <w:r w:rsidR="005E35F5" w:rsidRPr="00EC00BF">
        <w:rPr>
          <w:rFonts w:asciiTheme="majorBidi" w:hAnsiTheme="majorBidi" w:cstheme="majorBidi"/>
        </w:rPr>
        <w:t>Babylonia</w:t>
      </w:r>
      <w:r w:rsidR="00526414" w:rsidRPr="00EC00BF">
        <w:rPr>
          <w:rFonts w:asciiTheme="majorBidi" w:hAnsiTheme="majorBidi" w:cstheme="majorBidi"/>
        </w:rPr>
        <w:t>n Talmud</w:t>
      </w:r>
      <w:r w:rsidR="005E35F5" w:rsidRPr="00EC00BF">
        <w:rPr>
          <w:rFonts w:asciiTheme="majorBidi" w:hAnsiTheme="majorBidi" w:cstheme="majorBidi"/>
        </w:rPr>
        <w:t xml:space="preserve"> as a </w:t>
      </w:r>
      <w:r w:rsidR="005E35F5" w:rsidRPr="00EC00BF">
        <w:rPr>
          <w:rFonts w:asciiTheme="majorBidi" w:hAnsiTheme="majorBidi" w:cstheme="majorBidi"/>
          <w:i/>
          <w:iCs/>
        </w:rPr>
        <w:t>matronita</w:t>
      </w:r>
      <w:r w:rsidR="00F47755" w:rsidRPr="00EC00BF">
        <w:rPr>
          <w:rFonts w:asciiTheme="majorBidi" w:hAnsiTheme="majorBidi" w:cstheme="majorBidi"/>
        </w:rPr>
        <w:t xml:space="preserve">. The </w:t>
      </w:r>
      <w:r w:rsidR="004B5085" w:rsidRPr="00EC00BF">
        <w:rPr>
          <w:rFonts w:asciiTheme="majorBidi" w:hAnsiTheme="majorBidi" w:cstheme="majorBidi"/>
        </w:rPr>
        <w:t>difference</w:t>
      </w:r>
      <w:r w:rsidR="00F47755" w:rsidRPr="00EC00BF">
        <w:rPr>
          <w:rFonts w:asciiTheme="majorBidi" w:hAnsiTheme="majorBidi" w:cstheme="majorBidi"/>
        </w:rPr>
        <w:t xml:space="preserve"> between the words</w:t>
      </w:r>
      <w:r w:rsidR="004B5085" w:rsidRPr="00EC00BF">
        <w:rPr>
          <w:rFonts w:asciiTheme="majorBidi" w:hAnsiTheme="majorBidi" w:cstheme="majorBidi"/>
        </w:rPr>
        <w:t xml:space="preserve"> is dialectical</w:t>
      </w:r>
      <w:r w:rsidR="007D6530">
        <w:rPr>
          <w:rFonts w:asciiTheme="majorBidi" w:hAnsiTheme="majorBidi" w:cstheme="majorBidi"/>
        </w:rPr>
        <w:t>,</w:t>
      </w:r>
      <w:r w:rsidR="007D6530" w:rsidRPr="00EC00BF">
        <w:rPr>
          <w:rFonts w:asciiTheme="majorBidi" w:hAnsiTheme="majorBidi" w:cstheme="majorBidi"/>
        </w:rPr>
        <w:t xml:space="preserve"> </w:t>
      </w:r>
      <w:r w:rsidR="004B5085" w:rsidRPr="00EC00BF">
        <w:rPr>
          <w:rFonts w:asciiTheme="majorBidi" w:hAnsiTheme="majorBidi" w:cstheme="majorBidi"/>
        </w:rPr>
        <w:t xml:space="preserve">but the semantics are a world apart. While the </w:t>
      </w:r>
      <w:r w:rsidR="004B5085" w:rsidRPr="00EC00BF">
        <w:rPr>
          <w:rFonts w:asciiTheme="majorBidi" w:hAnsiTheme="majorBidi" w:cstheme="majorBidi"/>
          <w:i/>
          <w:iCs/>
        </w:rPr>
        <w:t>matrona</w:t>
      </w:r>
      <w:r w:rsidR="004B5085" w:rsidRPr="00EC00BF">
        <w:rPr>
          <w:rFonts w:asciiTheme="majorBidi" w:hAnsiTheme="majorBidi" w:cstheme="majorBidi"/>
        </w:rPr>
        <w:t xml:space="preserve"> is an upper class woman,</w:t>
      </w:r>
      <w:r w:rsidR="004B5085" w:rsidRPr="00EC00BF">
        <w:rPr>
          <w:rStyle w:val="FootnoteReference"/>
          <w:rFonts w:asciiTheme="majorBidi" w:hAnsiTheme="majorBidi" w:cstheme="majorBidi"/>
          <w:rtl/>
        </w:rPr>
        <w:footnoteReference w:id="48"/>
      </w:r>
      <w:r w:rsidR="00FC2986">
        <w:rPr>
          <w:rFonts w:asciiTheme="majorBidi" w:hAnsiTheme="majorBidi" w:cstheme="majorBidi"/>
        </w:rPr>
        <w:t xml:space="preserve"> </w:t>
      </w:r>
      <w:r w:rsidR="004B5085" w:rsidRPr="00EC00BF">
        <w:rPr>
          <w:rFonts w:asciiTheme="majorBidi" w:hAnsiTheme="majorBidi" w:cstheme="majorBidi"/>
        </w:rPr>
        <w:t xml:space="preserve">engaged in learned discussions of scripture, the </w:t>
      </w:r>
      <w:r w:rsidR="004B5085" w:rsidRPr="00EC00BF">
        <w:rPr>
          <w:rFonts w:asciiTheme="majorBidi" w:hAnsiTheme="majorBidi" w:cstheme="majorBidi"/>
          <w:i/>
          <w:iCs/>
        </w:rPr>
        <w:t>matronita</w:t>
      </w:r>
      <w:r w:rsidR="004B5085" w:rsidRPr="00EC00BF">
        <w:rPr>
          <w:rFonts w:asciiTheme="majorBidi" w:hAnsiTheme="majorBidi" w:cstheme="majorBidi"/>
        </w:rPr>
        <w:t xml:space="preserve"> is </w:t>
      </w:r>
      <w:r w:rsidR="005E35F5" w:rsidRPr="00EC00BF">
        <w:rPr>
          <w:rFonts w:asciiTheme="majorBidi" w:hAnsiTheme="majorBidi" w:cstheme="majorBidi"/>
        </w:rPr>
        <w:t xml:space="preserve">a </w:t>
      </w:r>
      <w:r w:rsidR="004B5085" w:rsidRPr="00EC00BF">
        <w:rPr>
          <w:rFonts w:asciiTheme="majorBidi" w:hAnsiTheme="majorBidi" w:cstheme="majorBidi"/>
        </w:rPr>
        <w:t>foreign</w:t>
      </w:r>
      <w:r w:rsidR="007D6530">
        <w:rPr>
          <w:rFonts w:asciiTheme="majorBidi" w:hAnsiTheme="majorBidi" w:cstheme="majorBidi"/>
        </w:rPr>
        <w:t xml:space="preserve"> and</w:t>
      </w:r>
      <w:r w:rsidR="007D6530" w:rsidRPr="00EC00BF">
        <w:rPr>
          <w:rFonts w:asciiTheme="majorBidi" w:hAnsiTheme="majorBidi" w:cstheme="majorBidi"/>
        </w:rPr>
        <w:t xml:space="preserve"> </w:t>
      </w:r>
      <w:r w:rsidR="005E35F5" w:rsidRPr="00EC00BF">
        <w:rPr>
          <w:rFonts w:asciiTheme="majorBidi" w:hAnsiTheme="majorBidi" w:cstheme="majorBidi"/>
        </w:rPr>
        <w:t xml:space="preserve">dangerous </w:t>
      </w:r>
      <w:r w:rsidR="004B5085" w:rsidRPr="00EC00BF">
        <w:rPr>
          <w:rFonts w:asciiTheme="majorBidi" w:hAnsiTheme="majorBidi" w:cstheme="majorBidi"/>
        </w:rPr>
        <w:t>enticer</w:t>
      </w:r>
      <w:r w:rsidR="005E35F5" w:rsidRPr="00EC00BF">
        <w:rPr>
          <w:rFonts w:asciiTheme="majorBidi" w:hAnsiTheme="majorBidi" w:cstheme="majorBidi"/>
        </w:rPr>
        <w:t>.</w:t>
      </w:r>
      <w:bookmarkStart w:id="6" w:name="_Ref352684653"/>
      <w:r w:rsidR="005E35F5" w:rsidRPr="00EC00BF">
        <w:rPr>
          <w:rStyle w:val="FootnoteReference"/>
          <w:rFonts w:asciiTheme="majorBidi" w:hAnsiTheme="majorBidi" w:cstheme="majorBidi"/>
          <w:rtl/>
        </w:rPr>
        <w:footnoteReference w:id="49"/>
      </w:r>
      <w:bookmarkEnd w:id="6"/>
      <w:r w:rsidR="00FC2986">
        <w:rPr>
          <w:rFonts w:asciiTheme="majorBidi" w:hAnsiTheme="majorBidi" w:cstheme="majorBidi"/>
        </w:rPr>
        <w:t xml:space="preserve"> </w:t>
      </w:r>
      <w:r w:rsidR="00417C16">
        <w:rPr>
          <w:rFonts w:asciiTheme="majorBidi" w:hAnsiTheme="majorBidi" w:cstheme="majorBidi"/>
        </w:rPr>
        <w:t>But s</w:t>
      </w:r>
      <w:r w:rsidR="00417C16" w:rsidRPr="00EC00BF">
        <w:rPr>
          <w:rFonts w:asciiTheme="majorBidi" w:hAnsiTheme="majorBidi" w:cstheme="majorBidi"/>
        </w:rPr>
        <w:t xml:space="preserve">tatistics </w:t>
      </w:r>
      <w:r w:rsidR="00165974">
        <w:rPr>
          <w:rFonts w:asciiTheme="majorBidi" w:hAnsiTheme="majorBidi" w:cstheme="majorBidi"/>
        </w:rPr>
        <w:t>can only tell</w:t>
      </w:r>
      <w:r w:rsidR="005E35F5" w:rsidRPr="00EC00BF">
        <w:rPr>
          <w:rFonts w:asciiTheme="majorBidi" w:hAnsiTheme="majorBidi" w:cstheme="majorBidi"/>
        </w:rPr>
        <w:t xml:space="preserve"> part of the story. </w:t>
      </w:r>
      <w:r w:rsidR="00417C16">
        <w:rPr>
          <w:rFonts w:asciiTheme="majorBidi" w:hAnsiTheme="majorBidi" w:cstheme="majorBidi"/>
        </w:rPr>
        <w:t>T</w:t>
      </w:r>
      <w:r w:rsidR="00526414" w:rsidRPr="00EC00BF">
        <w:rPr>
          <w:rFonts w:asciiTheme="majorBidi" w:hAnsiTheme="majorBidi" w:cstheme="majorBidi"/>
        </w:rPr>
        <w:t xml:space="preserve">he </w:t>
      </w:r>
      <w:r w:rsidR="00526414" w:rsidRPr="00EC00BF">
        <w:rPr>
          <w:rFonts w:asciiTheme="majorBidi" w:hAnsiTheme="majorBidi" w:cstheme="majorBidi"/>
          <w:i/>
          <w:iCs/>
        </w:rPr>
        <w:t>matronita</w:t>
      </w:r>
      <w:r w:rsidR="00526414" w:rsidRPr="00EC00BF">
        <w:rPr>
          <w:rFonts w:asciiTheme="majorBidi" w:hAnsiTheme="majorBidi" w:cstheme="majorBidi"/>
        </w:rPr>
        <w:t xml:space="preserve">'s image </w:t>
      </w:r>
      <w:r w:rsidR="00417C16">
        <w:rPr>
          <w:rFonts w:asciiTheme="majorBidi" w:hAnsiTheme="majorBidi" w:cstheme="majorBidi"/>
        </w:rPr>
        <w:t xml:space="preserve">in the Bavli </w:t>
      </w:r>
      <w:r w:rsidR="00526414" w:rsidRPr="00EC00BF">
        <w:rPr>
          <w:rFonts w:asciiTheme="majorBidi" w:hAnsiTheme="majorBidi" w:cstheme="majorBidi"/>
        </w:rPr>
        <w:t xml:space="preserve">is more </w:t>
      </w:r>
      <w:r w:rsidR="00417C16">
        <w:rPr>
          <w:rFonts w:asciiTheme="majorBidi" w:hAnsiTheme="majorBidi" w:cstheme="majorBidi"/>
        </w:rPr>
        <w:t xml:space="preserve">complex </w:t>
      </w:r>
      <w:r w:rsidR="004B5085" w:rsidRPr="00EC00BF">
        <w:rPr>
          <w:rFonts w:asciiTheme="majorBidi" w:hAnsiTheme="majorBidi" w:cstheme="majorBidi"/>
        </w:rPr>
        <w:t>than a list can indicate</w:t>
      </w:r>
      <w:r w:rsidR="005E35F5" w:rsidRPr="00EC00BF">
        <w:rPr>
          <w:rFonts w:asciiTheme="majorBidi" w:hAnsiTheme="majorBidi" w:cstheme="majorBidi"/>
        </w:rPr>
        <w:t>. A good example is a story embedded in a cycle of three similar tales</w:t>
      </w:r>
      <w:r w:rsidR="004B5085" w:rsidRPr="00EC00BF">
        <w:rPr>
          <w:rFonts w:asciiTheme="majorBidi" w:hAnsiTheme="majorBidi" w:cstheme="majorBidi"/>
        </w:rPr>
        <w:t xml:space="preserve"> </w:t>
      </w:r>
      <w:r w:rsidR="006338A7">
        <w:rPr>
          <w:rFonts w:asciiTheme="majorBidi" w:hAnsiTheme="majorBidi" w:cstheme="majorBidi"/>
        </w:rPr>
        <w:t xml:space="preserve">about </w:t>
      </w:r>
      <w:r w:rsidR="004B5085" w:rsidRPr="00EC00BF">
        <w:rPr>
          <w:rFonts w:asciiTheme="majorBidi" w:hAnsiTheme="majorBidi" w:cstheme="majorBidi"/>
        </w:rPr>
        <w:t xml:space="preserve">rabbis </w:t>
      </w:r>
      <w:r w:rsidR="006338A7">
        <w:rPr>
          <w:rFonts w:asciiTheme="majorBidi" w:hAnsiTheme="majorBidi" w:cstheme="majorBidi"/>
        </w:rPr>
        <w:t xml:space="preserve">who were </w:t>
      </w:r>
      <w:r w:rsidR="004B5085" w:rsidRPr="00EC00BF">
        <w:rPr>
          <w:rFonts w:asciiTheme="majorBidi" w:hAnsiTheme="majorBidi" w:cstheme="majorBidi"/>
        </w:rPr>
        <w:t>miraculously saved from seductions</w:t>
      </w:r>
      <w:r w:rsidR="005E35F5" w:rsidRPr="00EC00BF">
        <w:rPr>
          <w:rFonts w:asciiTheme="majorBidi" w:hAnsiTheme="majorBidi" w:cstheme="majorBidi"/>
        </w:rPr>
        <w:t xml:space="preserve"> in Bavli Kiddushin 40a-b.</w:t>
      </w:r>
    </w:p>
    <w:p w14:paraId="71C17DEF" w14:textId="77777777" w:rsidR="005E35F5" w:rsidRPr="00EC00BF" w:rsidRDefault="005E35F5" w:rsidP="00225ABF">
      <w:pPr>
        <w:pStyle w:val="ListParagraph"/>
        <w:numPr>
          <w:ilvl w:val="0"/>
          <w:numId w:val="1"/>
        </w:numPr>
        <w:bidi w:val="0"/>
        <w:rPr>
          <w:rFonts w:asciiTheme="majorBidi" w:hAnsiTheme="majorBidi" w:cstheme="majorBidi"/>
        </w:rPr>
      </w:pPr>
      <w:r w:rsidRPr="00EC00BF">
        <w:rPr>
          <w:rFonts w:asciiTheme="majorBidi" w:hAnsiTheme="majorBidi" w:cstheme="majorBidi"/>
        </w:rPr>
        <w:t>Bavli Kiddushin 40b (according to MS Vatican 111)</w:t>
      </w:r>
    </w:p>
    <w:p w14:paraId="27092C2B" w14:textId="77777777" w:rsidR="00895EDA" w:rsidRPr="00EC00BF" w:rsidRDefault="00895EDA" w:rsidP="00225ABF">
      <w:pPr>
        <w:pStyle w:val="ListParagraph"/>
        <w:bidi w:val="0"/>
        <w:ind w:left="1080"/>
        <w:rPr>
          <w:rFonts w:asciiTheme="majorBidi" w:hAnsiTheme="majorBidi" w:cstheme="majorBidi"/>
        </w:rPr>
      </w:pPr>
    </w:p>
    <w:p w14:paraId="25F0284B" w14:textId="77777777" w:rsidR="005E35F5" w:rsidRPr="00EC00BF" w:rsidRDefault="00895EDA" w:rsidP="00225ABF">
      <w:pPr>
        <w:pStyle w:val="ListParagraph"/>
        <w:bidi w:val="0"/>
        <w:ind w:left="1080"/>
        <w:jc w:val="both"/>
        <w:rPr>
          <w:rFonts w:asciiTheme="majorBidi" w:hAnsiTheme="majorBidi" w:cstheme="majorBidi"/>
        </w:rPr>
      </w:pPr>
      <w:r w:rsidRPr="00EC00BF">
        <w:rPr>
          <w:rFonts w:asciiTheme="majorBidi" w:hAnsiTheme="majorBidi" w:cstheme="majorBidi"/>
          <w:i/>
          <w:iCs/>
        </w:rPr>
        <w:t xml:space="preserve">Heroes of </w:t>
      </w:r>
      <w:r w:rsidR="005E35F5" w:rsidRPr="00EC00BF">
        <w:rPr>
          <w:rFonts w:asciiTheme="majorBidi" w:hAnsiTheme="majorBidi" w:cstheme="majorBidi"/>
          <w:i/>
          <w:iCs/>
        </w:rPr>
        <w:t>strength who do his will</w:t>
      </w:r>
      <w:r w:rsidRPr="00EC00BF">
        <w:rPr>
          <w:rFonts w:asciiTheme="majorBidi" w:hAnsiTheme="majorBidi" w:cstheme="majorBidi"/>
        </w:rPr>
        <w:t xml:space="preserve"> </w:t>
      </w:r>
      <w:r w:rsidR="00F47755" w:rsidRPr="00EC00BF">
        <w:rPr>
          <w:rFonts w:asciiTheme="majorBidi" w:hAnsiTheme="majorBidi" w:cstheme="majorBidi"/>
        </w:rPr>
        <w:t>(</w:t>
      </w:r>
      <w:r w:rsidR="004751D2" w:rsidRPr="00EC00BF">
        <w:rPr>
          <w:rFonts w:asciiTheme="majorBidi" w:hAnsiTheme="majorBidi" w:cstheme="majorBidi"/>
        </w:rPr>
        <w:t>Ps 103:20</w:t>
      </w:r>
      <w:r w:rsidR="00F47755" w:rsidRPr="00EC00BF">
        <w:rPr>
          <w:rFonts w:asciiTheme="majorBidi" w:hAnsiTheme="majorBidi" w:cstheme="majorBidi"/>
        </w:rPr>
        <w:t xml:space="preserve">) </w:t>
      </w:r>
      <w:r w:rsidRPr="00EC00BF">
        <w:rPr>
          <w:rFonts w:asciiTheme="majorBidi" w:hAnsiTheme="majorBidi" w:cstheme="majorBidi"/>
        </w:rPr>
        <w:t>–</w:t>
      </w:r>
      <w:r w:rsidR="005E35F5" w:rsidRPr="00EC00BF">
        <w:rPr>
          <w:rFonts w:asciiTheme="majorBidi" w:hAnsiTheme="majorBidi" w:cstheme="majorBidi"/>
        </w:rPr>
        <w:t xml:space="preserve"> Such as R. Zadok and his companions. A </w:t>
      </w:r>
      <w:r w:rsidR="005E35F5" w:rsidRPr="00EC00BF">
        <w:rPr>
          <w:rFonts w:asciiTheme="majorBidi" w:hAnsiTheme="majorBidi" w:cstheme="majorBidi"/>
          <w:i/>
          <w:iCs/>
        </w:rPr>
        <w:t>matronita</w:t>
      </w:r>
      <w:r w:rsidR="005E35F5" w:rsidRPr="00EC00BF">
        <w:rPr>
          <w:rFonts w:asciiTheme="majorBidi" w:hAnsiTheme="majorBidi" w:cstheme="majorBidi"/>
        </w:rPr>
        <w:t xml:space="preserve"> propositioned</w:t>
      </w:r>
      <w:r w:rsidR="00662FB5" w:rsidRPr="00EC00BF">
        <w:rPr>
          <w:rFonts w:asciiTheme="majorBidi" w:hAnsiTheme="majorBidi" w:cstheme="majorBidi"/>
        </w:rPr>
        <w:t xml:space="preserve"> (</w:t>
      </w:r>
      <w:r w:rsidR="00662FB5" w:rsidRPr="00EC00BF">
        <w:rPr>
          <w:rFonts w:asciiTheme="majorBidi" w:hAnsiTheme="majorBidi" w:cstheme="majorBidi"/>
          <w:rtl/>
        </w:rPr>
        <w:t>תבעתיה</w:t>
      </w:r>
      <w:r w:rsidR="00662FB5" w:rsidRPr="00EC00BF">
        <w:rPr>
          <w:rFonts w:asciiTheme="majorBidi" w:hAnsiTheme="majorBidi" w:cstheme="majorBidi"/>
        </w:rPr>
        <w:t>)</w:t>
      </w:r>
      <w:r w:rsidR="005E35F5" w:rsidRPr="00EC00BF">
        <w:rPr>
          <w:rFonts w:asciiTheme="majorBidi" w:hAnsiTheme="majorBidi" w:cstheme="majorBidi"/>
        </w:rPr>
        <w:t xml:space="preserve"> R. Zadok. He said: </w:t>
      </w:r>
      <w:r w:rsidR="00277019">
        <w:rPr>
          <w:rFonts w:asciiTheme="majorBidi" w:hAnsiTheme="majorBidi" w:cstheme="majorBidi"/>
        </w:rPr>
        <w:t>I am hungry (</w:t>
      </w:r>
      <w:r w:rsidR="00712C17">
        <w:rPr>
          <w:rFonts w:asciiTheme="majorBidi" w:hAnsiTheme="majorBidi" w:cstheme="majorBidi"/>
        </w:rPr>
        <w:t xml:space="preserve">literally: weak; </w:t>
      </w:r>
      <w:r w:rsidR="00277019">
        <w:rPr>
          <w:rFonts w:asciiTheme="majorBidi" w:hAnsiTheme="majorBidi" w:cstheme="majorBidi" w:hint="cs"/>
          <w:rtl/>
        </w:rPr>
        <w:t>חלש לבאי</w:t>
      </w:r>
      <w:r w:rsidR="00277019">
        <w:rPr>
          <w:rFonts w:asciiTheme="majorBidi" w:hAnsiTheme="majorBidi" w:cstheme="majorBidi"/>
        </w:rPr>
        <w:t>)</w:t>
      </w:r>
      <w:r w:rsidR="005E35F5" w:rsidRPr="00EC00BF">
        <w:rPr>
          <w:rFonts w:asciiTheme="majorBidi" w:hAnsiTheme="majorBidi" w:cstheme="majorBidi"/>
        </w:rPr>
        <w:t xml:space="preserve">, is there anything to eat? She said, there is something </w:t>
      </w:r>
      <w:r w:rsidRPr="00EC00BF">
        <w:rPr>
          <w:rFonts w:asciiTheme="majorBidi" w:hAnsiTheme="majorBidi" w:cstheme="majorBidi"/>
        </w:rPr>
        <w:t>impure [</w:t>
      </w:r>
      <w:r w:rsidR="004751D2" w:rsidRPr="00EC00BF">
        <w:rPr>
          <w:rFonts w:asciiTheme="majorBidi" w:hAnsiTheme="majorBidi" w:cstheme="majorBidi"/>
        </w:rPr>
        <w:t xml:space="preserve">i.e. </w:t>
      </w:r>
      <w:r w:rsidRPr="00EC00BF">
        <w:rPr>
          <w:rFonts w:asciiTheme="majorBidi" w:hAnsiTheme="majorBidi" w:cstheme="majorBidi"/>
        </w:rPr>
        <w:t>non-kosher]</w:t>
      </w:r>
      <w:r w:rsidR="005E35F5" w:rsidRPr="00EC00BF">
        <w:rPr>
          <w:rFonts w:asciiTheme="majorBidi" w:hAnsiTheme="majorBidi" w:cstheme="majorBidi"/>
        </w:rPr>
        <w:t xml:space="preserve">. He said: what difference </w:t>
      </w:r>
      <w:r w:rsidRPr="00EC00BF">
        <w:rPr>
          <w:rFonts w:asciiTheme="majorBidi" w:hAnsiTheme="majorBidi" w:cstheme="majorBidi"/>
        </w:rPr>
        <w:t>does it make? He who does this [</w:t>
      </w:r>
      <w:r w:rsidR="004751D2" w:rsidRPr="00EC00BF">
        <w:rPr>
          <w:rFonts w:asciiTheme="majorBidi" w:hAnsiTheme="majorBidi" w:cstheme="majorBidi"/>
        </w:rPr>
        <w:t xml:space="preserve">illicit </w:t>
      </w:r>
      <w:r w:rsidRPr="00EC00BF">
        <w:rPr>
          <w:rFonts w:asciiTheme="majorBidi" w:hAnsiTheme="majorBidi" w:cstheme="majorBidi"/>
        </w:rPr>
        <w:t>sex] can eat this [non-kosher food]</w:t>
      </w:r>
      <w:r w:rsidR="005E35F5" w:rsidRPr="00EC00BF">
        <w:rPr>
          <w:rFonts w:asciiTheme="majorBidi" w:hAnsiTheme="majorBidi" w:cstheme="majorBidi"/>
        </w:rPr>
        <w:t>. There was a flame in the oven and she placed it [</w:t>
      </w:r>
      <w:r w:rsidRPr="00EC00BF">
        <w:rPr>
          <w:rFonts w:asciiTheme="majorBidi" w:hAnsiTheme="majorBidi" w:cstheme="majorBidi"/>
        </w:rPr>
        <w:t>the dish on the oven]. He went</w:t>
      </w:r>
      <w:r w:rsidR="005E35F5" w:rsidRPr="00EC00BF">
        <w:rPr>
          <w:rFonts w:asciiTheme="majorBidi" w:hAnsiTheme="majorBidi" w:cstheme="majorBidi"/>
        </w:rPr>
        <w:t xml:space="preserve"> and sat in [the oven]. She said: what is this? He said: He w</w:t>
      </w:r>
      <w:r w:rsidR="00662FB5" w:rsidRPr="00EC00BF">
        <w:rPr>
          <w:rFonts w:asciiTheme="majorBidi" w:hAnsiTheme="majorBidi" w:cstheme="majorBidi"/>
        </w:rPr>
        <w:t>ho does this will fall in this [oven]</w:t>
      </w:r>
      <w:r w:rsidR="005E35F5" w:rsidRPr="00EC00BF">
        <w:rPr>
          <w:rFonts w:asciiTheme="majorBidi" w:hAnsiTheme="majorBidi" w:cstheme="majorBidi"/>
        </w:rPr>
        <w:t>. She said: if I had known, I would not have caused you anguish.</w:t>
      </w:r>
      <w:r w:rsidR="004C400A" w:rsidRPr="00EC00BF">
        <w:rPr>
          <w:rFonts w:asciiTheme="majorBidi" w:hAnsiTheme="majorBidi" w:cstheme="majorBidi"/>
        </w:rPr>
        <w:t xml:space="preserve"> </w:t>
      </w:r>
    </w:p>
    <w:p w14:paraId="09468158" w14:textId="5822C39D" w:rsidR="00FE290F" w:rsidRDefault="00277019" w:rsidP="00FC2986">
      <w:pPr>
        <w:bidi w:val="0"/>
        <w:jc w:val="both"/>
        <w:rPr>
          <w:rFonts w:asciiTheme="majorBidi" w:hAnsiTheme="majorBidi" w:cstheme="majorBidi"/>
        </w:rPr>
      </w:pPr>
      <w:r>
        <w:rPr>
          <w:rFonts w:asciiTheme="majorBidi" w:hAnsiTheme="majorBidi" w:cstheme="majorBidi"/>
        </w:rPr>
        <w:t>Several scholars discussed t</w:t>
      </w:r>
      <w:r w:rsidRPr="00EC00BF">
        <w:rPr>
          <w:rFonts w:asciiTheme="majorBidi" w:hAnsiTheme="majorBidi" w:cstheme="majorBidi"/>
        </w:rPr>
        <w:t xml:space="preserve">he </w:t>
      </w:r>
      <w:r w:rsidR="00662FB5" w:rsidRPr="00EC00BF">
        <w:rPr>
          <w:rFonts w:asciiTheme="majorBidi" w:hAnsiTheme="majorBidi" w:cstheme="majorBidi"/>
        </w:rPr>
        <w:t>poetics of this rich anecdote</w:t>
      </w:r>
      <w:r w:rsidR="005E35F5" w:rsidRPr="00EC00BF">
        <w:rPr>
          <w:rFonts w:asciiTheme="majorBidi" w:hAnsiTheme="majorBidi" w:cstheme="majorBidi"/>
        </w:rPr>
        <w:t>.</w:t>
      </w:r>
      <w:r w:rsidR="005E35F5" w:rsidRPr="00EC00BF">
        <w:rPr>
          <w:rStyle w:val="FootnoteReference"/>
          <w:rFonts w:asciiTheme="majorBidi" w:hAnsiTheme="majorBidi" w:cstheme="majorBidi"/>
          <w:rtl/>
        </w:rPr>
        <w:footnoteReference w:id="50"/>
      </w:r>
      <w:r w:rsidR="00FC2986">
        <w:rPr>
          <w:rFonts w:asciiTheme="majorBidi" w:hAnsiTheme="majorBidi" w:cstheme="majorBidi"/>
        </w:rPr>
        <w:t xml:space="preserve"> </w:t>
      </w:r>
      <w:r w:rsidR="005E35F5" w:rsidRPr="00EC00BF">
        <w:rPr>
          <w:rFonts w:asciiTheme="majorBidi" w:hAnsiTheme="majorBidi" w:cstheme="majorBidi"/>
        </w:rPr>
        <w:t xml:space="preserve">For </w:t>
      </w:r>
      <w:r w:rsidR="00E72050">
        <w:rPr>
          <w:rFonts w:asciiTheme="majorBidi" w:hAnsiTheme="majorBidi" w:cstheme="majorBidi"/>
        </w:rPr>
        <w:t xml:space="preserve">my </w:t>
      </w:r>
      <w:r w:rsidR="005E35F5" w:rsidRPr="00EC00BF">
        <w:rPr>
          <w:rFonts w:asciiTheme="majorBidi" w:hAnsiTheme="majorBidi" w:cstheme="majorBidi"/>
        </w:rPr>
        <w:t>purposes</w:t>
      </w:r>
      <w:r w:rsidR="00E72050">
        <w:rPr>
          <w:rFonts w:asciiTheme="majorBidi" w:hAnsiTheme="majorBidi" w:cstheme="majorBidi"/>
        </w:rPr>
        <w:t>,</w:t>
      </w:r>
      <w:r w:rsidR="005E35F5" w:rsidRPr="00EC00BF">
        <w:rPr>
          <w:rFonts w:asciiTheme="majorBidi" w:hAnsiTheme="majorBidi" w:cstheme="majorBidi"/>
        </w:rPr>
        <w:t xml:space="preserve"> the </w:t>
      </w:r>
      <w:r w:rsidR="00895EDA" w:rsidRPr="00EC00BF">
        <w:rPr>
          <w:rFonts w:asciiTheme="majorBidi" w:hAnsiTheme="majorBidi" w:cstheme="majorBidi"/>
        </w:rPr>
        <w:t>crucial</w:t>
      </w:r>
      <w:r w:rsidR="00662FB5" w:rsidRPr="00EC00BF">
        <w:rPr>
          <w:rFonts w:asciiTheme="majorBidi" w:hAnsiTheme="majorBidi" w:cstheme="majorBidi"/>
        </w:rPr>
        <w:t xml:space="preserve"> feature </w:t>
      </w:r>
      <w:r w:rsidR="005E35F5" w:rsidRPr="00EC00BF">
        <w:rPr>
          <w:rFonts w:asciiTheme="majorBidi" w:hAnsiTheme="majorBidi" w:cstheme="majorBidi"/>
        </w:rPr>
        <w:t xml:space="preserve">is </w:t>
      </w:r>
      <w:r w:rsidR="004751D2" w:rsidRPr="00EC00BF">
        <w:rPr>
          <w:rFonts w:asciiTheme="majorBidi" w:hAnsiTheme="majorBidi" w:cstheme="majorBidi"/>
        </w:rPr>
        <w:t>the manner in which</w:t>
      </w:r>
      <w:r w:rsidR="005E35F5" w:rsidRPr="00EC00BF">
        <w:rPr>
          <w:rFonts w:asciiTheme="majorBidi" w:hAnsiTheme="majorBidi" w:cstheme="majorBidi"/>
        </w:rPr>
        <w:t xml:space="preserve"> </w:t>
      </w:r>
      <w:r w:rsidR="00662FB5" w:rsidRPr="00EC00BF">
        <w:rPr>
          <w:rFonts w:asciiTheme="majorBidi" w:hAnsiTheme="majorBidi" w:cstheme="majorBidi"/>
        </w:rPr>
        <w:t>the</w:t>
      </w:r>
      <w:r w:rsidR="005E35F5" w:rsidRPr="00EC00BF">
        <w:rPr>
          <w:rFonts w:asciiTheme="majorBidi" w:hAnsiTheme="majorBidi" w:cstheme="majorBidi"/>
        </w:rPr>
        <w:t xml:space="preserve"> end</w:t>
      </w:r>
      <w:r w:rsidR="004751D2" w:rsidRPr="00EC00BF">
        <w:rPr>
          <w:rFonts w:asciiTheme="majorBidi" w:hAnsiTheme="majorBidi" w:cstheme="majorBidi"/>
        </w:rPr>
        <w:t>ing</w:t>
      </w:r>
      <w:r w:rsidR="005E35F5" w:rsidRPr="00EC00BF">
        <w:rPr>
          <w:rFonts w:asciiTheme="majorBidi" w:hAnsiTheme="majorBidi" w:cstheme="majorBidi"/>
        </w:rPr>
        <w:t xml:space="preserve"> undermines </w:t>
      </w:r>
      <w:r w:rsidR="00662FB5" w:rsidRPr="00EC00BF">
        <w:rPr>
          <w:rFonts w:asciiTheme="majorBidi" w:hAnsiTheme="majorBidi" w:cstheme="majorBidi"/>
        </w:rPr>
        <w:t>the</w:t>
      </w:r>
      <w:r w:rsidR="005E35F5" w:rsidRPr="00EC00BF">
        <w:rPr>
          <w:rFonts w:asciiTheme="majorBidi" w:hAnsiTheme="majorBidi" w:cstheme="majorBidi"/>
        </w:rPr>
        <w:t xml:space="preserve"> </w:t>
      </w:r>
      <w:r w:rsidR="00E72050">
        <w:rPr>
          <w:rFonts w:asciiTheme="majorBidi" w:hAnsiTheme="majorBidi" w:cstheme="majorBidi"/>
        </w:rPr>
        <w:t>beginning</w:t>
      </w:r>
      <w:r w:rsidR="005E35F5" w:rsidRPr="00EC00BF">
        <w:rPr>
          <w:rFonts w:asciiTheme="majorBidi" w:hAnsiTheme="majorBidi" w:cstheme="majorBidi"/>
        </w:rPr>
        <w:t xml:space="preserve">. </w:t>
      </w:r>
      <w:r>
        <w:rPr>
          <w:rFonts w:asciiTheme="majorBidi" w:hAnsiTheme="majorBidi" w:cstheme="majorBidi"/>
        </w:rPr>
        <w:t>J</w:t>
      </w:r>
      <w:r w:rsidR="00895EDA" w:rsidRPr="00EC00BF">
        <w:rPr>
          <w:rFonts w:asciiTheme="majorBidi" w:hAnsiTheme="majorBidi" w:cstheme="majorBidi"/>
        </w:rPr>
        <w:t xml:space="preserve">ust like the two stories </w:t>
      </w:r>
      <w:r w:rsidR="00662FB5" w:rsidRPr="00EC00BF">
        <w:rPr>
          <w:rFonts w:asciiTheme="majorBidi" w:hAnsiTheme="majorBidi" w:cstheme="majorBidi"/>
        </w:rPr>
        <w:t xml:space="preserve">which </w:t>
      </w:r>
      <w:r>
        <w:rPr>
          <w:rFonts w:asciiTheme="majorBidi" w:hAnsiTheme="majorBidi" w:cstheme="majorBidi"/>
        </w:rPr>
        <w:t xml:space="preserve">precede and follow </w:t>
      </w:r>
      <w:r w:rsidR="00895EDA" w:rsidRPr="00EC00BF">
        <w:rPr>
          <w:rFonts w:asciiTheme="majorBidi" w:hAnsiTheme="majorBidi" w:cstheme="majorBidi"/>
        </w:rPr>
        <w:t>it</w:t>
      </w:r>
      <w:r w:rsidR="00E72050">
        <w:rPr>
          <w:rFonts w:asciiTheme="majorBidi" w:hAnsiTheme="majorBidi" w:cstheme="majorBidi"/>
        </w:rPr>
        <w:t>,</w:t>
      </w:r>
      <w:r w:rsidR="00712C17">
        <w:rPr>
          <w:rStyle w:val="FootnoteReference"/>
          <w:rFonts w:asciiTheme="majorBidi" w:hAnsiTheme="majorBidi" w:cstheme="majorBidi"/>
        </w:rPr>
        <w:footnoteReference w:id="51"/>
      </w:r>
      <w:r w:rsidR="00895EDA" w:rsidRPr="00EC00BF">
        <w:rPr>
          <w:rFonts w:asciiTheme="majorBidi" w:hAnsiTheme="majorBidi" w:cstheme="majorBidi"/>
        </w:rPr>
        <w:t xml:space="preserve"> </w:t>
      </w:r>
      <w:r w:rsidR="00712C17">
        <w:rPr>
          <w:rFonts w:asciiTheme="majorBidi" w:hAnsiTheme="majorBidi" w:cstheme="majorBidi"/>
        </w:rPr>
        <w:t>this</w:t>
      </w:r>
      <w:r w:rsidR="00E72050">
        <w:rPr>
          <w:rFonts w:asciiTheme="majorBidi" w:hAnsiTheme="majorBidi" w:cstheme="majorBidi"/>
        </w:rPr>
        <w:t xml:space="preserve"> is</w:t>
      </w:r>
      <w:r w:rsidR="005E35F5" w:rsidRPr="00EC00BF">
        <w:rPr>
          <w:rFonts w:asciiTheme="majorBidi" w:hAnsiTheme="majorBidi" w:cstheme="majorBidi"/>
        </w:rPr>
        <w:t xml:space="preserve"> a classic tale of the righteous man being saved from the </w:t>
      </w:r>
      <w:r w:rsidR="00662FB5" w:rsidRPr="00EC00BF">
        <w:rPr>
          <w:rFonts w:asciiTheme="majorBidi" w:hAnsiTheme="majorBidi" w:cstheme="majorBidi"/>
        </w:rPr>
        <w:t>snares</w:t>
      </w:r>
      <w:r w:rsidR="005E35F5" w:rsidRPr="00EC00BF">
        <w:rPr>
          <w:rFonts w:asciiTheme="majorBidi" w:hAnsiTheme="majorBidi" w:cstheme="majorBidi"/>
        </w:rPr>
        <w:t xml:space="preserve"> of the seductive </w:t>
      </w:r>
      <w:r w:rsidR="005E35F5" w:rsidRPr="00EC00BF">
        <w:rPr>
          <w:rFonts w:asciiTheme="majorBidi" w:hAnsiTheme="majorBidi" w:cstheme="majorBidi"/>
          <w:i/>
          <w:iCs/>
        </w:rPr>
        <w:t>matronita</w:t>
      </w:r>
      <w:r w:rsidR="00895EDA" w:rsidRPr="00EC00BF">
        <w:rPr>
          <w:rFonts w:asciiTheme="majorBidi" w:hAnsiTheme="majorBidi" w:cstheme="majorBidi"/>
        </w:rPr>
        <w:t>. But w</w:t>
      </w:r>
      <w:r w:rsidR="005E35F5" w:rsidRPr="00EC00BF">
        <w:rPr>
          <w:rFonts w:asciiTheme="majorBidi" w:hAnsiTheme="majorBidi" w:cstheme="majorBidi"/>
        </w:rPr>
        <w:t xml:space="preserve">hat began as an </w:t>
      </w:r>
      <w:r w:rsidR="009F484B" w:rsidRPr="00EC00BF">
        <w:rPr>
          <w:rFonts w:asciiTheme="majorBidi" w:hAnsiTheme="majorBidi" w:cstheme="majorBidi"/>
        </w:rPr>
        <w:t>act of spiritual heroism ends as no more than</w:t>
      </w:r>
      <w:r w:rsidR="00895EDA" w:rsidRPr="00EC00BF">
        <w:rPr>
          <w:rFonts w:asciiTheme="majorBidi" w:hAnsiTheme="majorBidi" w:cstheme="majorBidi"/>
        </w:rPr>
        <w:t xml:space="preserve"> </w:t>
      </w:r>
      <w:r w:rsidR="004751D2" w:rsidRPr="00EC00BF">
        <w:rPr>
          <w:rFonts w:asciiTheme="majorBidi" w:hAnsiTheme="majorBidi" w:cstheme="majorBidi"/>
        </w:rPr>
        <w:t>a humble gaffe; a simple misunderstanding</w:t>
      </w:r>
      <w:r w:rsidR="009F484B" w:rsidRPr="00EC00BF">
        <w:rPr>
          <w:rFonts w:asciiTheme="majorBidi" w:hAnsiTheme="majorBidi" w:cstheme="majorBidi"/>
        </w:rPr>
        <w:t>.</w:t>
      </w:r>
      <w:r w:rsidR="005E35F5" w:rsidRPr="00EC00BF">
        <w:rPr>
          <w:rFonts w:asciiTheme="majorBidi" w:hAnsiTheme="majorBidi" w:cstheme="majorBidi"/>
        </w:rPr>
        <w:t xml:space="preserve"> </w:t>
      </w:r>
      <w:r w:rsidR="009F484B" w:rsidRPr="00EC00BF">
        <w:rPr>
          <w:rFonts w:asciiTheme="majorBidi" w:hAnsiTheme="majorBidi" w:cstheme="majorBidi"/>
        </w:rPr>
        <w:t>S</w:t>
      </w:r>
      <w:r w:rsidR="005E35F5" w:rsidRPr="00EC00BF">
        <w:rPr>
          <w:rFonts w:asciiTheme="majorBidi" w:hAnsiTheme="majorBidi" w:cstheme="majorBidi"/>
        </w:rPr>
        <w:t xml:space="preserve">he </w:t>
      </w:r>
      <w:r w:rsidR="009F484B" w:rsidRPr="00EC00BF">
        <w:rPr>
          <w:rFonts w:asciiTheme="majorBidi" w:hAnsiTheme="majorBidi" w:cstheme="majorBidi"/>
        </w:rPr>
        <w:t xml:space="preserve">simply </w:t>
      </w:r>
      <w:r w:rsidR="005E35F5" w:rsidRPr="00EC00BF">
        <w:rPr>
          <w:rFonts w:asciiTheme="majorBidi" w:hAnsiTheme="majorBidi" w:cstheme="majorBidi"/>
        </w:rPr>
        <w:t xml:space="preserve">thought he </w:t>
      </w:r>
      <w:r w:rsidR="004A2343">
        <w:rPr>
          <w:rFonts w:asciiTheme="majorBidi" w:hAnsiTheme="majorBidi" w:cstheme="majorBidi"/>
        </w:rPr>
        <w:t xml:space="preserve">was </w:t>
      </w:r>
      <w:r w:rsidR="005E35F5" w:rsidRPr="00EC00BF">
        <w:rPr>
          <w:rFonts w:asciiTheme="majorBidi" w:hAnsiTheme="majorBidi" w:cstheme="majorBidi"/>
        </w:rPr>
        <w:t xml:space="preserve">interested. Noam Zion aptly shows that this shift is only </w:t>
      </w:r>
      <w:r w:rsidR="00895EDA" w:rsidRPr="00EC00BF">
        <w:rPr>
          <w:rFonts w:asciiTheme="majorBidi" w:hAnsiTheme="majorBidi" w:cstheme="majorBidi"/>
        </w:rPr>
        <w:t xml:space="preserve">made </w:t>
      </w:r>
      <w:r w:rsidR="005E35F5" w:rsidRPr="00EC00BF">
        <w:rPr>
          <w:rFonts w:asciiTheme="majorBidi" w:hAnsiTheme="majorBidi" w:cstheme="majorBidi"/>
        </w:rPr>
        <w:t xml:space="preserve">possible through </w:t>
      </w:r>
      <w:r w:rsidR="00895EDA" w:rsidRPr="00EC00BF">
        <w:rPr>
          <w:rFonts w:asciiTheme="majorBidi" w:hAnsiTheme="majorBidi" w:cstheme="majorBidi"/>
        </w:rPr>
        <w:t>the dialogue</w:t>
      </w:r>
      <w:r w:rsidR="009F484B" w:rsidRPr="00EC00BF">
        <w:rPr>
          <w:rFonts w:asciiTheme="majorBidi" w:hAnsiTheme="majorBidi" w:cstheme="majorBidi"/>
        </w:rPr>
        <w:t xml:space="preserve">. </w:t>
      </w:r>
      <w:r w:rsidR="004A2343">
        <w:rPr>
          <w:rFonts w:asciiTheme="majorBidi" w:hAnsiTheme="majorBidi" w:cstheme="majorBidi"/>
        </w:rPr>
        <w:t>T</w:t>
      </w:r>
      <w:r w:rsidR="009F484B" w:rsidRPr="00EC00BF">
        <w:rPr>
          <w:rFonts w:asciiTheme="majorBidi" w:hAnsiTheme="majorBidi" w:cstheme="majorBidi"/>
        </w:rPr>
        <w:t>he other two stories in the cycle</w:t>
      </w:r>
      <w:r w:rsidR="004A2343">
        <w:rPr>
          <w:rFonts w:asciiTheme="majorBidi" w:hAnsiTheme="majorBidi" w:cstheme="majorBidi"/>
        </w:rPr>
        <w:t>, which have no dialogue,</w:t>
      </w:r>
      <w:r w:rsidR="009F484B" w:rsidRPr="00EC00BF">
        <w:rPr>
          <w:rFonts w:asciiTheme="majorBidi" w:hAnsiTheme="majorBidi" w:cstheme="majorBidi"/>
        </w:rPr>
        <w:t xml:space="preserve"> end as they began – </w:t>
      </w:r>
      <w:r w:rsidR="00FE290F">
        <w:rPr>
          <w:rFonts w:asciiTheme="majorBidi" w:hAnsiTheme="majorBidi" w:cstheme="majorBidi"/>
        </w:rPr>
        <w:t xml:space="preserve">by </w:t>
      </w:r>
      <w:r w:rsidR="009F484B" w:rsidRPr="00EC00BF">
        <w:rPr>
          <w:rFonts w:asciiTheme="majorBidi" w:hAnsiTheme="majorBidi" w:cstheme="majorBidi"/>
        </w:rPr>
        <w:t>miraculous redemptions from sin</w:t>
      </w:r>
      <w:r w:rsidR="00895EDA" w:rsidRPr="00EC00BF">
        <w:rPr>
          <w:rFonts w:asciiTheme="majorBidi" w:hAnsiTheme="majorBidi" w:cstheme="majorBidi"/>
        </w:rPr>
        <w:t xml:space="preserve">. </w:t>
      </w:r>
      <w:r w:rsidR="009F484B" w:rsidRPr="00EC00BF">
        <w:rPr>
          <w:rFonts w:asciiTheme="majorBidi" w:hAnsiTheme="majorBidi" w:cstheme="majorBidi"/>
        </w:rPr>
        <w:t>But our narrative's</w:t>
      </w:r>
      <w:r w:rsidR="00F4656B" w:rsidRPr="00EC00BF">
        <w:rPr>
          <w:rFonts w:asciiTheme="majorBidi" w:hAnsiTheme="majorBidi" w:cstheme="majorBidi"/>
        </w:rPr>
        <w:t xml:space="preserve"> ending </w:t>
      </w:r>
      <w:r w:rsidR="009F484B" w:rsidRPr="00EC00BF">
        <w:rPr>
          <w:rFonts w:asciiTheme="majorBidi" w:hAnsiTheme="majorBidi" w:cstheme="majorBidi"/>
        </w:rPr>
        <w:t>compels</w:t>
      </w:r>
      <w:r w:rsidR="008F383C" w:rsidRPr="00EC00BF">
        <w:rPr>
          <w:rFonts w:asciiTheme="majorBidi" w:hAnsiTheme="majorBidi" w:cstheme="majorBidi"/>
        </w:rPr>
        <w:t xml:space="preserve"> the </w:t>
      </w:r>
      <w:r w:rsidR="00F4656B" w:rsidRPr="00EC00BF">
        <w:rPr>
          <w:rFonts w:asciiTheme="majorBidi" w:hAnsiTheme="majorBidi" w:cstheme="majorBidi"/>
        </w:rPr>
        <w:t>reader</w:t>
      </w:r>
      <w:r w:rsidR="008F383C" w:rsidRPr="00EC00BF">
        <w:rPr>
          <w:rFonts w:asciiTheme="majorBidi" w:hAnsiTheme="majorBidi" w:cstheme="majorBidi"/>
        </w:rPr>
        <w:t xml:space="preserve"> </w:t>
      </w:r>
      <w:r w:rsidR="009F484B" w:rsidRPr="00EC00BF">
        <w:rPr>
          <w:rFonts w:asciiTheme="majorBidi" w:hAnsiTheme="majorBidi" w:cstheme="majorBidi"/>
        </w:rPr>
        <w:t xml:space="preserve">to </w:t>
      </w:r>
      <w:r w:rsidR="008F383C" w:rsidRPr="00EC00BF">
        <w:rPr>
          <w:rFonts w:asciiTheme="majorBidi" w:hAnsiTheme="majorBidi" w:cstheme="majorBidi"/>
        </w:rPr>
        <w:lastRenderedPageBreak/>
        <w:t>re</w:t>
      </w:r>
      <w:r w:rsidR="00E756BE" w:rsidRPr="00EC00BF">
        <w:rPr>
          <w:rFonts w:asciiTheme="majorBidi" w:hAnsiTheme="majorBidi" w:cstheme="majorBidi"/>
        </w:rPr>
        <w:t xml:space="preserve">read </w:t>
      </w:r>
      <w:r w:rsidR="008F383C" w:rsidRPr="00EC00BF">
        <w:rPr>
          <w:rFonts w:asciiTheme="majorBidi" w:hAnsiTheme="majorBidi" w:cstheme="majorBidi"/>
        </w:rPr>
        <w:t>the</w:t>
      </w:r>
      <w:r w:rsidR="009F484B" w:rsidRPr="00EC00BF">
        <w:rPr>
          <w:rFonts w:asciiTheme="majorBidi" w:hAnsiTheme="majorBidi" w:cstheme="majorBidi"/>
        </w:rPr>
        <w:t>se</w:t>
      </w:r>
      <w:r w:rsidR="008F383C" w:rsidRPr="00EC00BF">
        <w:rPr>
          <w:rFonts w:asciiTheme="majorBidi" w:hAnsiTheme="majorBidi" w:cstheme="majorBidi"/>
        </w:rPr>
        <w:t xml:space="preserve"> other stories</w:t>
      </w:r>
      <w:r w:rsidR="009F484B" w:rsidRPr="00EC00BF">
        <w:rPr>
          <w:rFonts w:asciiTheme="majorBidi" w:hAnsiTheme="majorBidi" w:cstheme="majorBidi"/>
        </w:rPr>
        <w:t xml:space="preserve"> too</w:t>
      </w:r>
      <w:r w:rsidR="00F4656B" w:rsidRPr="00EC00BF">
        <w:rPr>
          <w:rFonts w:asciiTheme="majorBidi" w:hAnsiTheme="majorBidi" w:cstheme="majorBidi"/>
        </w:rPr>
        <w:t>. C</w:t>
      </w:r>
      <w:r w:rsidR="009F484B" w:rsidRPr="00EC00BF">
        <w:rPr>
          <w:rFonts w:asciiTheme="majorBidi" w:hAnsiTheme="majorBidi" w:cstheme="majorBidi"/>
        </w:rPr>
        <w:t xml:space="preserve">ould </w:t>
      </w:r>
      <w:r w:rsidR="009F484B" w:rsidRPr="00EC00BF">
        <w:rPr>
          <w:rFonts w:asciiTheme="majorBidi" w:hAnsiTheme="majorBidi" w:cstheme="majorBidi"/>
          <w:i/>
          <w:iCs/>
        </w:rPr>
        <w:t>their</w:t>
      </w:r>
      <w:r w:rsidR="009F484B" w:rsidRPr="00EC00BF">
        <w:rPr>
          <w:rFonts w:asciiTheme="majorBidi" w:hAnsiTheme="majorBidi" w:cstheme="majorBidi"/>
        </w:rPr>
        <w:t xml:space="preserve"> </w:t>
      </w:r>
      <w:r w:rsidR="00E756BE" w:rsidRPr="00EC00BF">
        <w:rPr>
          <w:rFonts w:asciiTheme="majorBidi" w:hAnsiTheme="majorBidi" w:cstheme="majorBidi"/>
        </w:rPr>
        <w:t>heroes</w:t>
      </w:r>
      <w:r w:rsidR="008F383C" w:rsidRPr="00EC00BF">
        <w:rPr>
          <w:rFonts w:asciiTheme="majorBidi" w:hAnsiTheme="majorBidi" w:cstheme="majorBidi"/>
        </w:rPr>
        <w:t xml:space="preserve"> </w:t>
      </w:r>
      <w:r w:rsidR="004751D2" w:rsidRPr="00EC00BF">
        <w:rPr>
          <w:rFonts w:asciiTheme="majorBidi" w:hAnsiTheme="majorBidi" w:cstheme="majorBidi"/>
        </w:rPr>
        <w:t xml:space="preserve">too </w:t>
      </w:r>
      <w:r w:rsidR="00F4656B" w:rsidRPr="00EC00BF">
        <w:rPr>
          <w:rFonts w:asciiTheme="majorBidi" w:hAnsiTheme="majorBidi" w:cstheme="majorBidi"/>
        </w:rPr>
        <w:t>talk</w:t>
      </w:r>
      <w:r w:rsidR="008F383C" w:rsidRPr="00EC00BF">
        <w:rPr>
          <w:rFonts w:asciiTheme="majorBidi" w:hAnsiTheme="majorBidi" w:cstheme="majorBidi"/>
        </w:rPr>
        <w:t xml:space="preserve"> the issue through with their temptresses</w:t>
      </w:r>
      <w:r w:rsidR="004A2343">
        <w:rPr>
          <w:rFonts w:asciiTheme="majorBidi" w:hAnsiTheme="majorBidi" w:cstheme="majorBidi"/>
        </w:rPr>
        <w:t xml:space="preserve"> and diffuse the tension – sexual or otherwise</w:t>
      </w:r>
      <w:r w:rsidR="008F383C" w:rsidRPr="00EC00BF">
        <w:rPr>
          <w:rFonts w:asciiTheme="majorBidi" w:hAnsiTheme="majorBidi" w:cstheme="majorBidi"/>
        </w:rPr>
        <w:t xml:space="preserve">? </w:t>
      </w:r>
    </w:p>
    <w:p w14:paraId="70DCB401" w14:textId="77777777" w:rsidR="005E35F5" w:rsidRPr="00EC00BF" w:rsidRDefault="004A2343" w:rsidP="00225ABF">
      <w:pPr>
        <w:bidi w:val="0"/>
        <w:jc w:val="both"/>
        <w:rPr>
          <w:rFonts w:asciiTheme="majorBidi" w:hAnsiTheme="majorBidi" w:cstheme="majorBidi"/>
        </w:rPr>
      </w:pPr>
      <w:r>
        <w:rPr>
          <w:rFonts w:asciiTheme="majorBidi" w:hAnsiTheme="majorBidi" w:cstheme="majorBidi"/>
        </w:rPr>
        <w:t xml:space="preserve">This </w:t>
      </w:r>
      <w:r w:rsidR="008F383C" w:rsidRPr="00EC00BF">
        <w:rPr>
          <w:rFonts w:asciiTheme="majorBidi" w:hAnsiTheme="majorBidi" w:cstheme="majorBidi"/>
        </w:rPr>
        <w:t xml:space="preserve">story is not </w:t>
      </w:r>
      <w:r w:rsidR="00712C17">
        <w:rPr>
          <w:rFonts w:asciiTheme="majorBidi" w:hAnsiTheme="majorBidi" w:cstheme="majorBidi"/>
        </w:rPr>
        <w:t xml:space="preserve">just </w:t>
      </w:r>
      <w:r w:rsidR="008F383C" w:rsidRPr="00EC00BF">
        <w:rPr>
          <w:rFonts w:asciiTheme="majorBidi" w:hAnsiTheme="majorBidi" w:cstheme="majorBidi"/>
        </w:rPr>
        <w:t xml:space="preserve">a </w:t>
      </w:r>
      <w:r>
        <w:rPr>
          <w:rFonts w:asciiTheme="majorBidi" w:hAnsiTheme="majorBidi" w:cstheme="majorBidi"/>
        </w:rPr>
        <w:t xml:space="preserve">parody on </w:t>
      </w:r>
      <w:r w:rsidR="008F383C" w:rsidRPr="00EC00BF">
        <w:rPr>
          <w:rFonts w:asciiTheme="majorBidi" w:hAnsiTheme="majorBidi" w:cstheme="majorBidi"/>
        </w:rPr>
        <w:t xml:space="preserve">the genre </w:t>
      </w:r>
      <w:r w:rsidR="00F4656B" w:rsidRPr="00EC00BF">
        <w:rPr>
          <w:rFonts w:asciiTheme="majorBidi" w:hAnsiTheme="majorBidi" w:cstheme="majorBidi"/>
        </w:rPr>
        <w:t>of heroic resistance of temptation,</w:t>
      </w:r>
      <w:r w:rsidR="005E28C7" w:rsidRPr="00EC00BF">
        <w:rPr>
          <w:rStyle w:val="FootnoteReference"/>
          <w:rFonts w:asciiTheme="majorBidi" w:hAnsiTheme="majorBidi" w:cstheme="majorBidi"/>
        </w:rPr>
        <w:footnoteReference w:id="52"/>
      </w:r>
      <w:r w:rsidR="00F4656B" w:rsidRPr="00EC00BF">
        <w:rPr>
          <w:rFonts w:asciiTheme="majorBidi" w:hAnsiTheme="majorBidi" w:cstheme="majorBidi"/>
        </w:rPr>
        <w:t xml:space="preserve"> </w:t>
      </w:r>
      <w:r w:rsidR="008F383C" w:rsidRPr="00EC00BF">
        <w:rPr>
          <w:rFonts w:asciiTheme="majorBidi" w:hAnsiTheme="majorBidi" w:cstheme="majorBidi"/>
        </w:rPr>
        <w:t xml:space="preserve">but a </w:t>
      </w:r>
      <w:r w:rsidR="00F4656B" w:rsidRPr="00EC00BF">
        <w:rPr>
          <w:rFonts w:asciiTheme="majorBidi" w:hAnsiTheme="majorBidi" w:cstheme="majorBidi"/>
        </w:rPr>
        <w:t xml:space="preserve">sophisticated </w:t>
      </w:r>
      <w:r w:rsidR="004751D2" w:rsidRPr="00EC00BF">
        <w:rPr>
          <w:rFonts w:asciiTheme="majorBidi" w:hAnsiTheme="majorBidi" w:cstheme="majorBidi"/>
        </w:rPr>
        <w:t>and effective reflection</w:t>
      </w:r>
      <w:r w:rsidR="008F383C" w:rsidRPr="00EC00BF">
        <w:rPr>
          <w:rFonts w:asciiTheme="majorBidi" w:hAnsiTheme="majorBidi" w:cstheme="majorBidi"/>
        </w:rPr>
        <w:t xml:space="preserve"> on </w:t>
      </w:r>
      <w:r w:rsidR="00F4656B" w:rsidRPr="00EC00BF">
        <w:rPr>
          <w:rFonts w:asciiTheme="majorBidi" w:hAnsiTheme="majorBidi" w:cstheme="majorBidi"/>
        </w:rPr>
        <w:t>it</w:t>
      </w:r>
      <w:r w:rsidR="008F383C" w:rsidRPr="00EC00BF">
        <w:rPr>
          <w:rFonts w:asciiTheme="majorBidi" w:hAnsiTheme="majorBidi" w:cstheme="majorBidi"/>
        </w:rPr>
        <w:t xml:space="preserve">. </w:t>
      </w:r>
      <w:r w:rsidR="00E756BE" w:rsidRPr="00EC00BF">
        <w:rPr>
          <w:rFonts w:asciiTheme="majorBidi" w:hAnsiTheme="majorBidi" w:cstheme="majorBidi"/>
        </w:rPr>
        <w:t>A</w:t>
      </w:r>
      <w:r w:rsidR="00EC19AE">
        <w:rPr>
          <w:rFonts w:asciiTheme="majorBidi" w:hAnsiTheme="majorBidi" w:cstheme="majorBidi"/>
        </w:rPr>
        <w:t>nd this</w:t>
      </w:r>
      <w:r w:rsidR="008F383C" w:rsidRPr="00EC00BF">
        <w:rPr>
          <w:rFonts w:asciiTheme="majorBidi" w:hAnsiTheme="majorBidi" w:cstheme="majorBidi"/>
        </w:rPr>
        <w:t xml:space="preserve"> reflection </w:t>
      </w:r>
      <w:r w:rsidR="00EC19AE">
        <w:rPr>
          <w:rFonts w:asciiTheme="majorBidi" w:hAnsiTheme="majorBidi" w:cstheme="majorBidi"/>
        </w:rPr>
        <w:t xml:space="preserve">is </w:t>
      </w:r>
      <w:r w:rsidR="00E756BE" w:rsidRPr="00EC00BF">
        <w:rPr>
          <w:rFonts w:asciiTheme="majorBidi" w:hAnsiTheme="majorBidi" w:cstheme="majorBidi"/>
        </w:rPr>
        <w:t xml:space="preserve">not only </w:t>
      </w:r>
      <w:r w:rsidR="008F383C" w:rsidRPr="00EC00BF">
        <w:rPr>
          <w:rFonts w:asciiTheme="majorBidi" w:hAnsiTheme="majorBidi" w:cstheme="majorBidi"/>
        </w:rPr>
        <w:t xml:space="preserve">on the sages' behavior, but on the manner in </w:t>
      </w:r>
      <w:r w:rsidR="00F4656B" w:rsidRPr="00EC00BF">
        <w:rPr>
          <w:rFonts w:asciiTheme="majorBidi" w:hAnsiTheme="majorBidi" w:cstheme="majorBidi"/>
        </w:rPr>
        <w:t xml:space="preserve">which it is represented in rabbinic </w:t>
      </w:r>
      <w:r w:rsidR="00FE290F">
        <w:rPr>
          <w:rFonts w:asciiTheme="majorBidi" w:hAnsiTheme="majorBidi" w:cstheme="majorBidi"/>
        </w:rPr>
        <w:t>narratives</w:t>
      </w:r>
      <w:r w:rsidR="008F383C" w:rsidRPr="00EC00BF">
        <w:rPr>
          <w:rFonts w:asciiTheme="majorBidi" w:hAnsiTheme="majorBidi" w:cstheme="majorBidi"/>
        </w:rPr>
        <w:t xml:space="preserve">. </w:t>
      </w:r>
      <w:r w:rsidR="00EC19AE">
        <w:rPr>
          <w:rFonts w:asciiTheme="majorBidi" w:hAnsiTheme="majorBidi" w:cstheme="majorBidi"/>
        </w:rPr>
        <w:t>T</w:t>
      </w:r>
      <w:r w:rsidR="00AA1CB4" w:rsidRPr="00EC00BF">
        <w:rPr>
          <w:rFonts w:asciiTheme="majorBidi" w:hAnsiTheme="majorBidi" w:cstheme="majorBidi"/>
        </w:rPr>
        <w:t xml:space="preserve">he dialogue </w:t>
      </w:r>
      <w:r w:rsidR="00EC19AE">
        <w:rPr>
          <w:rFonts w:asciiTheme="majorBidi" w:hAnsiTheme="majorBidi" w:cstheme="majorBidi"/>
        </w:rPr>
        <w:t xml:space="preserve">clearly </w:t>
      </w:r>
      <w:r w:rsidR="00DC27D3" w:rsidRPr="00EC00BF">
        <w:rPr>
          <w:rFonts w:asciiTheme="majorBidi" w:hAnsiTheme="majorBidi" w:cstheme="majorBidi"/>
        </w:rPr>
        <w:t>function</w:t>
      </w:r>
      <w:r w:rsidR="00E756BE" w:rsidRPr="00EC00BF">
        <w:rPr>
          <w:rFonts w:asciiTheme="majorBidi" w:hAnsiTheme="majorBidi" w:cstheme="majorBidi"/>
        </w:rPr>
        <w:t>s</w:t>
      </w:r>
      <w:r w:rsidR="00DC27D3" w:rsidRPr="00EC00BF">
        <w:rPr>
          <w:rFonts w:asciiTheme="majorBidi" w:hAnsiTheme="majorBidi" w:cstheme="majorBidi"/>
        </w:rPr>
        <w:t xml:space="preserve"> </w:t>
      </w:r>
      <w:r w:rsidR="00EC19AE">
        <w:rPr>
          <w:rFonts w:asciiTheme="majorBidi" w:hAnsiTheme="majorBidi" w:cstheme="majorBidi"/>
        </w:rPr>
        <w:t xml:space="preserve">here </w:t>
      </w:r>
      <w:r w:rsidR="00DC27D3" w:rsidRPr="00EC00BF">
        <w:rPr>
          <w:rFonts w:asciiTheme="majorBidi" w:hAnsiTheme="majorBidi" w:cstheme="majorBidi"/>
        </w:rPr>
        <w:t>as</w:t>
      </w:r>
      <w:r w:rsidR="00AA1CB4" w:rsidRPr="00EC00BF">
        <w:rPr>
          <w:rFonts w:asciiTheme="majorBidi" w:hAnsiTheme="majorBidi" w:cstheme="majorBidi"/>
        </w:rPr>
        <w:t xml:space="preserve"> </w:t>
      </w:r>
      <w:r w:rsidR="00F4656B" w:rsidRPr="00EC00BF">
        <w:rPr>
          <w:rFonts w:asciiTheme="majorBidi" w:hAnsiTheme="majorBidi" w:cstheme="majorBidi"/>
        </w:rPr>
        <w:t>the</w:t>
      </w:r>
      <w:r w:rsidR="00AA1CB4" w:rsidRPr="00EC00BF">
        <w:rPr>
          <w:rFonts w:asciiTheme="majorBidi" w:hAnsiTheme="majorBidi" w:cstheme="majorBidi"/>
        </w:rPr>
        <w:t xml:space="preserve"> </w:t>
      </w:r>
      <w:r w:rsidR="00E756BE" w:rsidRPr="00EC00BF">
        <w:rPr>
          <w:rFonts w:asciiTheme="majorBidi" w:hAnsiTheme="majorBidi" w:cstheme="majorBidi"/>
        </w:rPr>
        <w:t>vehicle of the</w:t>
      </w:r>
      <w:r w:rsidR="00F4656B" w:rsidRPr="00EC00BF">
        <w:rPr>
          <w:rFonts w:asciiTheme="majorBidi" w:hAnsiTheme="majorBidi" w:cstheme="majorBidi"/>
        </w:rPr>
        <w:t xml:space="preserve"> </w:t>
      </w:r>
      <w:r w:rsidR="00CE1717" w:rsidRPr="00EC00BF">
        <w:rPr>
          <w:rFonts w:asciiTheme="majorBidi" w:hAnsiTheme="majorBidi" w:cstheme="majorBidi"/>
        </w:rPr>
        <w:t xml:space="preserve">reflective, </w:t>
      </w:r>
      <w:r w:rsidR="00F4656B" w:rsidRPr="00EC00BF">
        <w:rPr>
          <w:rFonts w:asciiTheme="majorBidi" w:hAnsiTheme="majorBidi" w:cstheme="majorBidi"/>
        </w:rPr>
        <w:t>subversive move</w:t>
      </w:r>
      <w:r w:rsidR="00AA1CB4" w:rsidRPr="00EC00BF">
        <w:rPr>
          <w:rFonts w:asciiTheme="majorBidi" w:hAnsiTheme="majorBidi" w:cstheme="majorBidi"/>
        </w:rPr>
        <w:t>.</w:t>
      </w:r>
      <w:r w:rsidR="005C167E">
        <w:rPr>
          <w:rFonts w:asciiTheme="majorBidi" w:hAnsiTheme="majorBidi" w:cstheme="majorBidi"/>
        </w:rPr>
        <w:t xml:space="preserve"> However, the location of this narrative in the </w:t>
      </w:r>
      <w:r w:rsidR="00D2512B">
        <w:rPr>
          <w:rFonts w:asciiTheme="majorBidi" w:hAnsiTheme="majorBidi" w:cstheme="majorBidi"/>
        </w:rPr>
        <w:t>middle of this cycle</w:t>
      </w:r>
      <w:r w:rsidR="005C167E">
        <w:rPr>
          <w:rFonts w:asciiTheme="majorBidi" w:hAnsiTheme="majorBidi" w:cstheme="majorBidi"/>
        </w:rPr>
        <w:t xml:space="preserve">, surrounded by more "orthodox" redemption-from-temptation stories, hints that the redactor was either blind to this subversive potential or sought to neutralize it. </w:t>
      </w:r>
    </w:p>
    <w:p w14:paraId="2EA860CA" w14:textId="77777777" w:rsidR="007A4D48" w:rsidRDefault="00D2512B" w:rsidP="007A4D48">
      <w:pPr>
        <w:bidi w:val="0"/>
        <w:jc w:val="both"/>
        <w:rPr>
          <w:rFonts w:asciiTheme="majorBidi" w:hAnsiTheme="majorBidi" w:cstheme="majorBidi"/>
        </w:rPr>
      </w:pPr>
      <w:r>
        <w:rPr>
          <w:rFonts w:asciiTheme="majorBidi" w:hAnsiTheme="majorBidi" w:cstheme="majorBidi"/>
          <w:lang w:val="el-GR"/>
        </w:rPr>
        <w:t>Τ</w:t>
      </w:r>
      <w:r w:rsidR="00AA1CB4" w:rsidRPr="00EC00BF">
        <w:rPr>
          <w:rFonts w:asciiTheme="majorBidi" w:hAnsiTheme="majorBidi" w:cstheme="majorBidi"/>
        </w:rPr>
        <w:t xml:space="preserve">he Babylonian </w:t>
      </w:r>
      <w:r w:rsidR="00AF0797" w:rsidRPr="00EC00BF">
        <w:rPr>
          <w:rFonts w:asciiTheme="majorBidi" w:hAnsiTheme="majorBidi" w:cstheme="majorBidi"/>
        </w:rPr>
        <w:t>narratives</w:t>
      </w:r>
      <w:r w:rsidR="009B6FEB" w:rsidRPr="00EC00BF">
        <w:rPr>
          <w:rFonts w:asciiTheme="majorBidi" w:hAnsiTheme="majorBidi" w:cstheme="majorBidi"/>
        </w:rPr>
        <w:t xml:space="preserve"> on </w:t>
      </w:r>
      <w:r w:rsidR="00E756BE" w:rsidRPr="00EC00BF">
        <w:rPr>
          <w:rFonts w:asciiTheme="majorBidi" w:hAnsiTheme="majorBidi" w:cstheme="majorBidi"/>
          <w:i/>
          <w:iCs/>
        </w:rPr>
        <w:t>minim</w:t>
      </w:r>
      <w:r w:rsidRPr="00712C17">
        <w:rPr>
          <w:rFonts w:asciiTheme="majorBidi" w:hAnsiTheme="majorBidi" w:cstheme="majorBidi"/>
          <w:i/>
          <w:iCs/>
        </w:rPr>
        <w:t xml:space="preserve"> </w:t>
      </w:r>
      <w:r>
        <w:rPr>
          <w:rFonts w:asciiTheme="majorBidi" w:hAnsiTheme="majorBidi" w:cstheme="majorBidi"/>
        </w:rPr>
        <w:t>reveal a similar phenomenon</w:t>
      </w:r>
      <w:r w:rsidR="00AA1CB4" w:rsidRPr="00EC00BF">
        <w:rPr>
          <w:rFonts w:asciiTheme="majorBidi" w:hAnsiTheme="majorBidi" w:cstheme="majorBidi"/>
        </w:rPr>
        <w:t xml:space="preserve">. </w:t>
      </w:r>
      <w:r w:rsidR="00E756BE" w:rsidRPr="00EC00BF">
        <w:rPr>
          <w:rFonts w:asciiTheme="majorBidi" w:hAnsiTheme="majorBidi" w:cstheme="majorBidi"/>
        </w:rPr>
        <w:t>While i</w:t>
      </w:r>
      <w:r w:rsidR="00AA1CB4" w:rsidRPr="00EC00BF">
        <w:rPr>
          <w:rFonts w:asciiTheme="majorBidi" w:hAnsiTheme="majorBidi" w:cstheme="majorBidi"/>
        </w:rPr>
        <w:t>n Pales</w:t>
      </w:r>
      <w:r w:rsidR="002145C6" w:rsidRPr="00EC00BF">
        <w:rPr>
          <w:rFonts w:asciiTheme="majorBidi" w:hAnsiTheme="majorBidi" w:cstheme="majorBidi"/>
        </w:rPr>
        <w:t xml:space="preserve">tinian literature, the </w:t>
      </w:r>
      <w:r w:rsidR="00AA1CB4" w:rsidRPr="00EC00BF">
        <w:rPr>
          <w:rFonts w:asciiTheme="majorBidi" w:hAnsiTheme="majorBidi" w:cstheme="majorBidi"/>
          <w:i/>
          <w:iCs/>
        </w:rPr>
        <w:t>min</w:t>
      </w:r>
      <w:r w:rsidR="00AA1CB4" w:rsidRPr="00EC00BF">
        <w:rPr>
          <w:rFonts w:asciiTheme="majorBidi" w:hAnsiTheme="majorBidi" w:cstheme="majorBidi"/>
        </w:rPr>
        <w:t xml:space="preserve"> is a deviant Jew</w:t>
      </w:r>
      <w:r w:rsidR="002660A7" w:rsidRPr="00EC00BF">
        <w:rPr>
          <w:rFonts w:asciiTheme="majorBidi" w:hAnsiTheme="majorBidi" w:cstheme="majorBidi"/>
        </w:rPr>
        <w:t>,</w:t>
      </w:r>
      <w:r w:rsidR="00D660C3" w:rsidRPr="00EC00BF">
        <w:rPr>
          <w:rFonts w:asciiTheme="majorBidi" w:hAnsiTheme="majorBidi" w:cstheme="majorBidi"/>
        </w:rPr>
        <w:t xml:space="preserve"> like the apostate or</w:t>
      </w:r>
      <w:r w:rsidR="00AA1CB4" w:rsidRPr="00EC00BF">
        <w:rPr>
          <w:rFonts w:asciiTheme="majorBidi" w:hAnsiTheme="majorBidi" w:cstheme="majorBidi"/>
        </w:rPr>
        <w:t xml:space="preserve"> t</w:t>
      </w:r>
      <w:r w:rsidR="00E756BE" w:rsidRPr="00EC00BF">
        <w:rPr>
          <w:rFonts w:asciiTheme="majorBidi" w:hAnsiTheme="majorBidi" w:cstheme="majorBidi"/>
        </w:rPr>
        <w:t>he informant,</w:t>
      </w:r>
      <w:r w:rsidR="00AA1CB4" w:rsidRPr="00EC00BF">
        <w:rPr>
          <w:rStyle w:val="FootnoteReference"/>
          <w:rFonts w:asciiTheme="majorBidi" w:hAnsiTheme="majorBidi" w:cstheme="majorBidi"/>
          <w:rtl/>
        </w:rPr>
        <w:footnoteReference w:id="53"/>
      </w:r>
      <w:r w:rsidR="007A4D48">
        <w:rPr>
          <w:rStyle w:val="FootnoteReference"/>
          <w:rFonts w:asciiTheme="majorBidi" w:hAnsiTheme="majorBidi" w:cstheme="majorBidi"/>
        </w:rPr>
        <w:t xml:space="preserve"> </w:t>
      </w:r>
      <w:r w:rsidR="00E756BE" w:rsidRPr="00EC00BF">
        <w:rPr>
          <w:rFonts w:asciiTheme="majorBidi" w:hAnsiTheme="majorBidi" w:cstheme="majorBidi"/>
        </w:rPr>
        <w:t xml:space="preserve">in the Bavli </w:t>
      </w:r>
      <w:r w:rsidR="00AA1CB4" w:rsidRPr="00EC00BF">
        <w:rPr>
          <w:rFonts w:asciiTheme="majorBidi" w:hAnsiTheme="majorBidi" w:cstheme="majorBidi"/>
        </w:rPr>
        <w:t>he</w:t>
      </w:r>
      <w:r>
        <w:rPr>
          <w:rFonts w:asciiTheme="majorBidi" w:hAnsiTheme="majorBidi" w:cstheme="majorBidi"/>
        </w:rPr>
        <w:t xml:space="preserve"> – and it is always a “he” – </w:t>
      </w:r>
      <w:r w:rsidR="00D660C3" w:rsidRPr="00EC00BF">
        <w:rPr>
          <w:rFonts w:asciiTheme="majorBidi" w:hAnsiTheme="majorBidi" w:cstheme="majorBidi"/>
        </w:rPr>
        <w:t xml:space="preserve"> </w:t>
      </w:r>
      <w:r w:rsidR="00AA1CB4" w:rsidRPr="00EC00BF">
        <w:rPr>
          <w:rFonts w:asciiTheme="majorBidi" w:hAnsiTheme="majorBidi" w:cstheme="majorBidi"/>
        </w:rPr>
        <w:t>is usually</w:t>
      </w:r>
      <w:r w:rsidR="00FE11CE" w:rsidRPr="00EC00BF">
        <w:rPr>
          <w:rFonts w:asciiTheme="majorBidi" w:hAnsiTheme="majorBidi" w:cstheme="majorBidi"/>
        </w:rPr>
        <w:t xml:space="preserve"> presented as</w:t>
      </w:r>
      <w:r w:rsidR="00AA1CB4" w:rsidRPr="00EC00BF">
        <w:rPr>
          <w:rFonts w:asciiTheme="majorBidi" w:hAnsiTheme="majorBidi" w:cstheme="majorBidi"/>
        </w:rPr>
        <w:t xml:space="preserve"> a gentile.</w:t>
      </w:r>
      <w:bookmarkStart w:id="7" w:name="_Ref348956475"/>
      <w:bookmarkStart w:id="8" w:name="_Ref369710317"/>
      <w:r w:rsidR="00AA1CB4" w:rsidRPr="00EC00BF">
        <w:rPr>
          <w:rStyle w:val="FootnoteReference"/>
          <w:rFonts w:asciiTheme="majorBidi" w:hAnsiTheme="majorBidi" w:cstheme="majorBidi"/>
          <w:rtl/>
        </w:rPr>
        <w:footnoteReference w:id="54"/>
      </w:r>
      <w:bookmarkEnd w:id="7"/>
      <w:bookmarkEnd w:id="8"/>
      <w:r w:rsidR="007A4D48">
        <w:rPr>
          <w:rFonts w:asciiTheme="majorBidi" w:hAnsiTheme="majorBidi" w:cstheme="majorBidi"/>
        </w:rPr>
        <w:t xml:space="preserve"> </w:t>
      </w:r>
      <w:r w:rsidR="008B4A2E" w:rsidRPr="00EC00BF">
        <w:rPr>
          <w:rFonts w:asciiTheme="majorBidi" w:hAnsiTheme="majorBidi" w:cstheme="majorBidi"/>
        </w:rPr>
        <w:t>The Bavli</w:t>
      </w:r>
      <w:r w:rsidR="00AA1CB4" w:rsidRPr="00EC00BF">
        <w:rPr>
          <w:rFonts w:asciiTheme="majorBidi" w:hAnsiTheme="majorBidi" w:cstheme="majorBidi"/>
        </w:rPr>
        <w:t xml:space="preserve"> is also the birthplace of </w:t>
      </w:r>
      <w:r w:rsidR="00E756BE" w:rsidRPr="00EC00BF">
        <w:rPr>
          <w:rFonts w:asciiTheme="majorBidi" w:hAnsiTheme="majorBidi" w:cstheme="majorBidi"/>
        </w:rPr>
        <w:t>the</w:t>
      </w:r>
      <w:r w:rsidR="00AA1CB4" w:rsidRPr="00EC00BF">
        <w:rPr>
          <w:rFonts w:asciiTheme="majorBidi" w:hAnsiTheme="majorBidi" w:cstheme="majorBidi"/>
        </w:rPr>
        <w:t xml:space="preserve"> gen</w:t>
      </w:r>
      <w:r w:rsidR="007B35E1" w:rsidRPr="00EC00BF">
        <w:rPr>
          <w:rFonts w:asciiTheme="majorBidi" w:hAnsiTheme="majorBidi" w:cstheme="majorBidi"/>
        </w:rPr>
        <w:t xml:space="preserve">re of dialogues between </w:t>
      </w:r>
      <w:r w:rsidR="007B35E1" w:rsidRPr="00EC00BF">
        <w:rPr>
          <w:rFonts w:asciiTheme="majorBidi" w:hAnsiTheme="majorBidi" w:cstheme="majorBidi"/>
          <w:i/>
          <w:iCs/>
        </w:rPr>
        <w:t>minim</w:t>
      </w:r>
      <w:r w:rsidR="00AA1CB4" w:rsidRPr="00EC00BF">
        <w:rPr>
          <w:rFonts w:asciiTheme="majorBidi" w:hAnsiTheme="majorBidi" w:cstheme="majorBidi"/>
        </w:rPr>
        <w:t xml:space="preserve"> and rabbis,</w:t>
      </w:r>
      <w:r w:rsidR="00AA1CB4" w:rsidRPr="00EC00BF">
        <w:rPr>
          <w:rStyle w:val="FootnoteReference"/>
          <w:rFonts w:asciiTheme="majorBidi" w:hAnsiTheme="majorBidi" w:cstheme="majorBidi"/>
          <w:rtl/>
        </w:rPr>
        <w:footnoteReference w:id="55"/>
      </w:r>
      <w:r w:rsidR="007A4D48">
        <w:rPr>
          <w:rFonts w:asciiTheme="majorBidi" w:hAnsiTheme="majorBidi" w:cstheme="majorBidi"/>
        </w:rPr>
        <w:t xml:space="preserve"> </w:t>
      </w:r>
      <w:r w:rsidR="00AA1CB4" w:rsidRPr="00EC00BF">
        <w:rPr>
          <w:rFonts w:asciiTheme="majorBidi" w:hAnsiTheme="majorBidi" w:cstheme="majorBidi"/>
        </w:rPr>
        <w:t xml:space="preserve">in which the </w:t>
      </w:r>
      <w:r w:rsidR="007B35E1" w:rsidRPr="00EC00BF">
        <w:rPr>
          <w:rFonts w:asciiTheme="majorBidi" w:hAnsiTheme="majorBidi" w:cstheme="majorBidi"/>
        </w:rPr>
        <w:t xml:space="preserve">sage always wins and the </w:t>
      </w:r>
      <w:r w:rsidR="007B35E1" w:rsidRPr="00EC00BF">
        <w:rPr>
          <w:rFonts w:asciiTheme="majorBidi" w:hAnsiTheme="majorBidi" w:cstheme="majorBidi"/>
          <w:i/>
          <w:iCs/>
        </w:rPr>
        <w:t>min</w:t>
      </w:r>
      <w:r w:rsidR="00AA1CB4" w:rsidRPr="00EC00BF">
        <w:rPr>
          <w:rFonts w:asciiTheme="majorBidi" w:hAnsiTheme="majorBidi" w:cstheme="majorBidi"/>
        </w:rPr>
        <w:t xml:space="preserve"> is refuted, humiliated, </w:t>
      </w:r>
      <w:r w:rsidR="00B474F2" w:rsidRPr="00EC00BF">
        <w:rPr>
          <w:rFonts w:asciiTheme="majorBidi" w:hAnsiTheme="majorBidi" w:cstheme="majorBidi"/>
        </w:rPr>
        <w:t>or</w:t>
      </w:r>
      <w:r w:rsidR="00F7240F" w:rsidRPr="00EC00BF">
        <w:rPr>
          <w:rFonts w:asciiTheme="majorBidi" w:hAnsiTheme="majorBidi" w:cstheme="majorBidi"/>
        </w:rPr>
        <w:t xml:space="preserve"> even killed</w:t>
      </w:r>
      <w:r w:rsidR="007A4D48">
        <w:rPr>
          <w:rFonts w:asciiTheme="majorBidi" w:hAnsiTheme="majorBidi" w:cstheme="majorBidi"/>
        </w:rPr>
        <w:t>.</w:t>
      </w:r>
    </w:p>
    <w:p w14:paraId="3AA12688" w14:textId="6C1F4932" w:rsidR="008C0D35" w:rsidRDefault="00AA1CB4" w:rsidP="007A4D48">
      <w:pPr>
        <w:bidi w:val="0"/>
        <w:jc w:val="both"/>
        <w:rPr>
          <w:rFonts w:asciiTheme="majorBidi" w:hAnsiTheme="majorBidi" w:cstheme="majorBidi"/>
        </w:rPr>
      </w:pPr>
      <w:r w:rsidRPr="00EC00BF">
        <w:rPr>
          <w:rFonts w:asciiTheme="majorBidi" w:hAnsiTheme="majorBidi" w:cstheme="majorBidi"/>
        </w:rPr>
        <w:t xml:space="preserve">Richard Kalmin </w:t>
      </w:r>
      <w:r w:rsidR="00B474F2" w:rsidRPr="00EC00BF">
        <w:rPr>
          <w:rFonts w:asciiTheme="majorBidi" w:hAnsiTheme="majorBidi" w:cstheme="majorBidi"/>
        </w:rPr>
        <w:t>read</w:t>
      </w:r>
      <w:r w:rsidRPr="00EC00BF">
        <w:rPr>
          <w:rFonts w:asciiTheme="majorBidi" w:hAnsiTheme="majorBidi" w:cstheme="majorBidi"/>
        </w:rPr>
        <w:t xml:space="preserve"> these stori</w:t>
      </w:r>
      <w:r w:rsidR="00B474F2" w:rsidRPr="00EC00BF">
        <w:rPr>
          <w:rFonts w:asciiTheme="majorBidi" w:hAnsiTheme="majorBidi" w:cstheme="majorBidi"/>
        </w:rPr>
        <w:t xml:space="preserve">es as </w:t>
      </w:r>
      <w:r w:rsidR="002C0799">
        <w:rPr>
          <w:rFonts w:asciiTheme="majorBidi" w:hAnsiTheme="majorBidi" w:cstheme="majorBidi"/>
        </w:rPr>
        <w:t xml:space="preserve">offering ridicule as </w:t>
      </w:r>
      <w:r w:rsidR="00B474F2" w:rsidRPr="00EC00BF">
        <w:rPr>
          <w:rFonts w:asciiTheme="majorBidi" w:hAnsiTheme="majorBidi" w:cstheme="majorBidi"/>
        </w:rPr>
        <w:t xml:space="preserve">a </w:t>
      </w:r>
      <w:r w:rsidR="002C0799">
        <w:rPr>
          <w:rFonts w:asciiTheme="majorBidi" w:hAnsiTheme="majorBidi" w:cstheme="majorBidi"/>
        </w:rPr>
        <w:t xml:space="preserve">mechanism </w:t>
      </w:r>
      <w:r w:rsidR="001E7AD0" w:rsidRPr="00EC00BF">
        <w:rPr>
          <w:rFonts w:asciiTheme="majorBidi" w:hAnsiTheme="majorBidi" w:cstheme="majorBidi"/>
        </w:rPr>
        <w:t>to cope with the</w:t>
      </w:r>
      <w:r w:rsidRPr="00EC00BF">
        <w:rPr>
          <w:rFonts w:asciiTheme="majorBidi" w:hAnsiTheme="majorBidi" w:cstheme="majorBidi"/>
        </w:rPr>
        <w:t xml:space="preserve"> </w:t>
      </w:r>
      <w:r w:rsidR="001E7AD0" w:rsidRPr="00EC00BF">
        <w:rPr>
          <w:rFonts w:asciiTheme="majorBidi" w:hAnsiTheme="majorBidi" w:cstheme="majorBidi"/>
        </w:rPr>
        <w:t>danger</w:t>
      </w:r>
      <w:r w:rsidR="00B474F2" w:rsidRPr="00EC00BF">
        <w:rPr>
          <w:rFonts w:asciiTheme="majorBidi" w:hAnsiTheme="majorBidi" w:cstheme="majorBidi"/>
        </w:rPr>
        <w:t>s</w:t>
      </w:r>
      <w:r w:rsidR="001E7AD0" w:rsidRPr="00EC00BF">
        <w:rPr>
          <w:rFonts w:asciiTheme="majorBidi" w:hAnsiTheme="majorBidi" w:cstheme="majorBidi"/>
        </w:rPr>
        <w:t xml:space="preserve"> posed by the </w:t>
      </w:r>
      <w:r w:rsidRPr="00EC00BF">
        <w:rPr>
          <w:rFonts w:asciiTheme="majorBidi" w:hAnsiTheme="majorBidi" w:cstheme="majorBidi"/>
        </w:rPr>
        <w:t>heretics</w:t>
      </w:r>
      <w:r w:rsidR="002C0799">
        <w:rPr>
          <w:rFonts w:asciiTheme="majorBidi" w:hAnsiTheme="majorBidi" w:cstheme="majorBidi"/>
        </w:rPr>
        <w:t xml:space="preserve">, </w:t>
      </w:r>
      <w:r w:rsidRPr="00EC00BF">
        <w:rPr>
          <w:rFonts w:asciiTheme="majorBidi" w:hAnsiTheme="majorBidi" w:cstheme="majorBidi"/>
        </w:rPr>
        <w:t xml:space="preserve">which he </w:t>
      </w:r>
      <w:r w:rsidR="00B474F2" w:rsidRPr="00EC00BF">
        <w:rPr>
          <w:rFonts w:asciiTheme="majorBidi" w:hAnsiTheme="majorBidi" w:cstheme="majorBidi"/>
        </w:rPr>
        <w:t>takes</w:t>
      </w:r>
      <w:r w:rsidRPr="00EC00BF">
        <w:rPr>
          <w:rFonts w:asciiTheme="majorBidi" w:hAnsiTheme="majorBidi" w:cstheme="majorBidi"/>
        </w:rPr>
        <w:t xml:space="preserve"> as a</w:t>
      </w:r>
      <w:r w:rsidR="001E7AD0" w:rsidRPr="00EC00BF">
        <w:rPr>
          <w:rFonts w:asciiTheme="majorBidi" w:hAnsiTheme="majorBidi" w:cstheme="majorBidi"/>
        </w:rPr>
        <w:t xml:space="preserve"> code name for "Christians"</w:t>
      </w:r>
      <w:r w:rsidR="00D36DA6">
        <w:rPr>
          <w:rFonts w:asciiTheme="majorBidi" w:hAnsiTheme="majorBidi" w:cstheme="majorBidi"/>
        </w:rPr>
        <w:t xml:space="preserve"> [REFERENCE]</w:t>
      </w:r>
      <w:r w:rsidR="00B474F2" w:rsidRPr="00EC00BF">
        <w:rPr>
          <w:rFonts w:asciiTheme="majorBidi" w:hAnsiTheme="majorBidi" w:cstheme="majorBidi"/>
        </w:rPr>
        <w:t>. He opposes this technique</w:t>
      </w:r>
      <w:r w:rsidRPr="00EC00BF">
        <w:rPr>
          <w:rFonts w:asciiTheme="majorBidi" w:hAnsiTheme="majorBidi" w:cstheme="majorBidi"/>
        </w:rPr>
        <w:t xml:space="preserve"> to </w:t>
      </w:r>
      <w:r w:rsidR="00B474F2" w:rsidRPr="00EC00BF">
        <w:rPr>
          <w:rFonts w:asciiTheme="majorBidi" w:hAnsiTheme="majorBidi" w:cstheme="majorBidi"/>
        </w:rPr>
        <w:t xml:space="preserve">the one used in </w:t>
      </w:r>
      <w:r w:rsidRPr="00EC00BF">
        <w:rPr>
          <w:rFonts w:asciiTheme="majorBidi" w:hAnsiTheme="majorBidi" w:cstheme="majorBidi"/>
        </w:rPr>
        <w:t>Pales</w:t>
      </w:r>
      <w:r w:rsidR="00B474F2" w:rsidRPr="00EC00BF">
        <w:rPr>
          <w:rFonts w:asciiTheme="majorBidi" w:hAnsiTheme="majorBidi" w:cstheme="majorBidi"/>
        </w:rPr>
        <w:t>tinian literature which present</w:t>
      </w:r>
      <w:r w:rsidRPr="00EC00BF">
        <w:rPr>
          <w:rFonts w:asciiTheme="majorBidi" w:hAnsiTheme="majorBidi" w:cstheme="majorBidi"/>
        </w:rPr>
        <w:t xml:space="preserve"> </w:t>
      </w:r>
      <w:r w:rsidR="00B474F2" w:rsidRPr="00EC00BF">
        <w:rPr>
          <w:rFonts w:asciiTheme="majorBidi" w:hAnsiTheme="majorBidi" w:cstheme="majorBidi"/>
        </w:rPr>
        <w:t xml:space="preserve">the </w:t>
      </w:r>
      <w:r w:rsidR="00B474F2" w:rsidRPr="00EC00BF">
        <w:rPr>
          <w:rFonts w:asciiTheme="majorBidi" w:hAnsiTheme="majorBidi" w:cstheme="majorBidi"/>
          <w:i/>
          <w:iCs/>
        </w:rPr>
        <w:t>minim</w:t>
      </w:r>
      <w:r w:rsidRPr="00EC00BF">
        <w:rPr>
          <w:rFonts w:asciiTheme="majorBidi" w:hAnsiTheme="majorBidi" w:cstheme="majorBidi"/>
        </w:rPr>
        <w:t xml:space="preserve"> as threatening and seduct</w:t>
      </w:r>
      <w:r w:rsidR="00DB479E" w:rsidRPr="00EC00BF">
        <w:rPr>
          <w:rFonts w:asciiTheme="majorBidi" w:hAnsiTheme="majorBidi" w:cstheme="majorBidi"/>
        </w:rPr>
        <w:t xml:space="preserve">ive. </w:t>
      </w:r>
      <w:r w:rsidR="00B474F2" w:rsidRPr="00EC00BF">
        <w:rPr>
          <w:rFonts w:asciiTheme="majorBidi" w:hAnsiTheme="majorBidi" w:cstheme="majorBidi"/>
        </w:rPr>
        <w:t>For him</w:t>
      </w:r>
      <w:r w:rsidR="002C0799">
        <w:rPr>
          <w:rFonts w:asciiTheme="majorBidi" w:hAnsiTheme="majorBidi" w:cstheme="majorBidi"/>
        </w:rPr>
        <w:t>,</w:t>
      </w:r>
      <w:r w:rsidR="00B474F2" w:rsidRPr="00EC00BF">
        <w:rPr>
          <w:rFonts w:asciiTheme="majorBidi" w:hAnsiTheme="majorBidi" w:cstheme="majorBidi"/>
        </w:rPr>
        <w:t xml:space="preserve"> </w:t>
      </w:r>
      <w:r w:rsidR="00A353FD" w:rsidRPr="00EC00BF">
        <w:rPr>
          <w:rFonts w:asciiTheme="majorBidi" w:hAnsiTheme="majorBidi" w:cstheme="majorBidi"/>
        </w:rPr>
        <w:t>th</w:t>
      </w:r>
      <w:r w:rsidR="00DB479E" w:rsidRPr="00EC00BF">
        <w:rPr>
          <w:rFonts w:asciiTheme="majorBidi" w:hAnsiTheme="majorBidi" w:cstheme="majorBidi"/>
        </w:rPr>
        <w:t>is new genre</w:t>
      </w:r>
      <w:r w:rsidR="00B474F2" w:rsidRPr="00EC00BF">
        <w:rPr>
          <w:rFonts w:asciiTheme="majorBidi" w:hAnsiTheme="majorBidi" w:cstheme="majorBidi"/>
        </w:rPr>
        <w:t xml:space="preserve"> of dialogues</w:t>
      </w:r>
      <w:r w:rsidR="00DB479E" w:rsidRPr="00EC00BF">
        <w:rPr>
          <w:rFonts w:asciiTheme="majorBidi" w:hAnsiTheme="majorBidi" w:cstheme="majorBidi"/>
        </w:rPr>
        <w:t xml:space="preserve"> is</w:t>
      </w:r>
      <w:r w:rsidR="00A353FD" w:rsidRPr="00EC00BF">
        <w:rPr>
          <w:rFonts w:asciiTheme="majorBidi" w:hAnsiTheme="majorBidi" w:cstheme="majorBidi"/>
        </w:rPr>
        <w:t xml:space="preserve"> hardly</w:t>
      </w:r>
      <w:r w:rsidRPr="00EC00BF">
        <w:rPr>
          <w:rFonts w:asciiTheme="majorBidi" w:hAnsiTheme="majorBidi" w:cstheme="majorBidi"/>
        </w:rPr>
        <w:t xml:space="preserve"> indicative of a newfound capability for </w:t>
      </w:r>
      <w:r w:rsidR="00D660C3" w:rsidRPr="00EC00BF">
        <w:rPr>
          <w:rFonts w:asciiTheme="majorBidi" w:hAnsiTheme="majorBidi" w:cstheme="majorBidi"/>
        </w:rPr>
        <w:t>meaningful</w:t>
      </w:r>
      <w:r w:rsidR="00B474F2" w:rsidRPr="00EC00BF">
        <w:rPr>
          <w:rFonts w:asciiTheme="majorBidi" w:hAnsiTheme="majorBidi" w:cstheme="majorBidi"/>
        </w:rPr>
        <w:t xml:space="preserve"> </w:t>
      </w:r>
      <w:r w:rsidRPr="00EC00BF">
        <w:rPr>
          <w:rFonts w:asciiTheme="majorBidi" w:hAnsiTheme="majorBidi" w:cstheme="majorBidi"/>
        </w:rPr>
        <w:t>dialogue</w:t>
      </w:r>
      <w:r w:rsidR="008C0D35">
        <w:rPr>
          <w:rFonts w:asciiTheme="majorBidi" w:hAnsiTheme="majorBidi" w:cstheme="majorBidi"/>
        </w:rPr>
        <w:t>. R</w:t>
      </w:r>
      <w:r w:rsidR="00B474F2" w:rsidRPr="00EC00BF">
        <w:rPr>
          <w:rFonts w:asciiTheme="majorBidi" w:hAnsiTheme="majorBidi" w:cstheme="majorBidi"/>
        </w:rPr>
        <w:t xml:space="preserve">ather </w:t>
      </w:r>
      <w:r w:rsidR="008C0D35">
        <w:rPr>
          <w:rFonts w:asciiTheme="majorBidi" w:hAnsiTheme="majorBidi" w:cstheme="majorBidi"/>
        </w:rPr>
        <w:t>it</w:t>
      </w:r>
      <w:r w:rsidR="00A353FD" w:rsidRPr="00EC00BF">
        <w:rPr>
          <w:rFonts w:asciiTheme="majorBidi" w:hAnsiTheme="majorBidi" w:cstheme="majorBidi"/>
        </w:rPr>
        <w:t xml:space="preserve"> present</w:t>
      </w:r>
      <w:r w:rsidR="007777EB" w:rsidRPr="00EC00BF">
        <w:rPr>
          <w:rFonts w:asciiTheme="majorBidi" w:hAnsiTheme="majorBidi" w:cstheme="majorBidi"/>
        </w:rPr>
        <w:t>s a new way of</w:t>
      </w:r>
      <w:r w:rsidRPr="00EC00BF">
        <w:rPr>
          <w:rFonts w:asciiTheme="majorBidi" w:hAnsiTheme="majorBidi" w:cstheme="majorBidi"/>
        </w:rPr>
        <w:t xml:space="preserve"> confront</w:t>
      </w:r>
      <w:r w:rsidR="007777EB" w:rsidRPr="00EC00BF">
        <w:rPr>
          <w:rFonts w:asciiTheme="majorBidi" w:hAnsiTheme="majorBidi" w:cstheme="majorBidi"/>
        </w:rPr>
        <w:t xml:space="preserve">ing </w:t>
      </w:r>
      <w:r w:rsidR="00B474F2" w:rsidRPr="00EC00BF">
        <w:rPr>
          <w:rFonts w:asciiTheme="majorBidi" w:hAnsiTheme="majorBidi" w:cstheme="majorBidi"/>
        </w:rPr>
        <w:t>the dangers</w:t>
      </w:r>
      <w:r w:rsidR="007777EB" w:rsidRPr="00EC00BF">
        <w:rPr>
          <w:rFonts w:asciiTheme="majorBidi" w:hAnsiTheme="majorBidi" w:cstheme="majorBidi"/>
        </w:rPr>
        <w:t xml:space="preserve"> </w:t>
      </w:r>
      <w:r w:rsidR="00B474F2" w:rsidRPr="00EC00BF">
        <w:rPr>
          <w:rFonts w:asciiTheme="majorBidi" w:hAnsiTheme="majorBidi" w:cstheme="majorBidi"/>
        </w:rPr>
        <w:t xml:space="preserve">of </w:t>
      </w:r>
      <w:r w:rsidR="00B474F2" w:rsidRPr="00EC00BF">
        <w:rPr>
          <w:rFonts w:asciiTheme="majorBidi" w:hAnsiTheme="majorBidi" w:cstheme="majorBidi"/>
          <w:i/>
          <w:iCs/>
        </w:rPr>
        <w:t>minim</w:t>
      </w:r>
      <w:r w:rsidR="00B474F2" w:rsidRPr="00EC00BF">
        <w:rPr>
          <w:rFonts w:asciiTheme="majorBidi" w:hAnsiTheme="majorBidi" w:cstheme="majorBidi"/>
        </w:rPr>
        <w:t>/Christians</w:t>
      </w:r>
      <w:r w:rsidR="00D660C3" w:rsidRPr="00EC00BF">
        <w:rPr>
          <w:rFonts w:asciiTheme="majorBidi" w:hAnsiTheme="majorBidi" w:cstheme="majorBidi"/>
        </w:rPr>
        <w:t xml:space="preserve">. </w:t>
      </w:r>
    </w:p>
    <w:p w14:paraId="53500C2B" w14:textId="77777777" w:rsidR="006F49FD" w:rsidRDefault="00AA1CB4" w:rsidP="00225ABF">
      <w:pPr>
        <w:bidi w:val="0"/>
        <w:jc w:val="both"/>
        <w:rPr>
          <w:rFonts w:asciiTheme="majorBidi" w:hAnsiTheme="majorBidi" w:cstheme="majorBidi"/>
        </w:rPr>
      </w:pPr>
      <w:r w:rsidRPr="00EC00BF">
        <w:rPr>
          <w:rFonts w:asciiTheme="majorBidi" w:hAnsiTheme="majorBidi" w:cstheme="majorBidi"/>
        </w:rPr>
        <w:t>But this blanke</w:t>
      </w:r>
      <w:r w:rsidR="00E96FA2" w:rsidRPr="00EC00BF">
        <w:rPr>
          <w:rFonts w:asciiTheme="majorBidi" w:hAnsiTheme="majorBidi" w:cstheme="majorBidi"/>
        </w:rPr>
        <w:t>t statement is</w:t>
      </w:r>
      <w:r w:rsidR="00B474F2" w:rsidRPr="00EC00BF">
        <w:rPr>
          <w:rFonts w:asciiTheme="majorBidi" w:hAnsiTheme="majorBidi" w:cstheme="majorBidi"/>
        </w:rPr>
        <w:t xml:space="preserve"> </w:t>
      </w:r>
      <w:r w:rsidR="004C556E" w:rsidRPr="00EC00BF">
        <w:rPr>
          <w:rFonts w:asciiTheme="majorBidi" w:hAnsiTheme="majorBidi" w:cstheme="majorBidi"/>
        </w:rPr>
        <w:t>too general to be useful. Consider the</w:t>
      </w:r>
      <w:r w:rsidR="00B474F2" w:rsidRPr="00EC00BF">
        <w:rPr>
          <w:rFonts w:asciiTheme="majorBidi" w:hAnsiTheme="majorBidi" w:cstheme="majorBidi"/>
        </w:rPr>
        <w:t xml:space="preserve"> story in Bavli Sanhedrin 39a</w:t>
      </w:r>
      <w:r w:rsidR="006F49FD">
        <w:rPr>
          <w:rFonts w:asciiTheme="majorBidi" w:hAnsiTheme="majorBidi" w:cstheme="majorBidi"/>
        </w:rPr>
        <w:t>.</w:t>
      </w:r>
    </w:p>
    <w:p w14:paraId="40EFA284" w14:textId="50856EF1" w:rsidR="006F49FD" w:rsidRDefault="006F49FD" w:rsidP="007D4628">
      <w:pPr>
        <w:bidi w:val="0"/>
        <w:ind w:left="720"/>
        <w:jc w:val="both"/>
        <w:rPr>
          <w:rFonts w:asciiTheme="majorBidi" w:hAnsiTheme="majorBidi" w:cstheme="majorBidi"/>
        </w:rPr>
      </w:pPr>
      <w:r w:rsidRPr="00EC00BF">
        <w:rPr>
          <w:rStyle w:val="FootnoteReference"/>
          <w:rFonts w:asciiTheme="majorBidi" w:hAnsiTheme="majorBidi" w:cstheme="majorBidi"/>
          <w:rtl/>
        </w:rPr>
        <w:t xml:space="preserve"> </w:t>
      </w:r>
      <w:r>
        <w:rPr>
          <w:rFonts w:asciiTheme="majorBidi" w:hAnsiTheme="majorBidi" w:cstheme="majorBidi"/>
        </w:rPr>
        <w:t>A</w:t>
      </w:r>
      <w:r w:rsidRPr="00EC00BF">
        <w:rPr>
          <w:rFonts w:asciiTheme="majorBidi" w:hAnsiTheme="majorBidi" w:cstheme="majorBidi"/>
        </w:rPr>
        <w:t xml:space="preserve"> </w:t>
      </w:r>
      <w:r w:rsidR="00E96FA2" w:rsidRPr="00EC00BF">
        <w:rPr>
          <w:rFonts w:asciiTheme="majorBidi" w:hAnsiTheme="majorBidi" w:cstheme="majorBidi"/>
        </w:rPr>
        <w:t>heretic said to R. Kahana. You say that a menstruant is permitted to be secluded with her husband. Can fire touch flax and not singe it?</w:t>
      </w:r>
      <w:r w:rsidR="00B474F2" w:rsidRPr="00EC00BF">
        <w:rPr>
          <w:rStyle w:val="FootnoteReference"/>
          <w:rFonts w:asciiTheme="majorBidi" w:hAnsiTheme="majorBidi" w:cstheme="majorBidi"/>
          <w:rtl/>
        </w:rPr>
        <w:footnoteReference w:id="56"/>
      </w:r>
      <w:r w:rsidR="007D4628">
        <w:rPr>
          <w:rFonts w:asciiTheme="majorBidi" w:hAnsiTheme="majorBidi" w:cstheme="majorBidi"/>
        </w:rPr>
        <w:t xml:space="preserve"> </w:t>
      </w:r>
      <w:r w:rsidR="00E96FA2" w:rsidRPr="00EC00BF">
        <w:rPr>
          <w:rFonts w:asciiTheme="majorBidi" w:hAnsiTheme="majorBidi" w:cstheme="majorBidi"/>
        </w:rPr>
        <w:t xml:space="preserve"> </w:t>
      </w:r>
    </w:p>
    <w:p w14:paraId="443A7413" w14:textId="77777777" w:rsidR="006F49FD" w:rsidRDefault="00E96FA2" w:rsidP="00225ABF">
      <w:pPr>
        <w:bidi w:val="0"/>
        <w:jc w:val="both"/>
        <w:rPr>
          <w:rFonts w:asciiTheme="majorBidi" w:hAnsiTheme="majorBidi" w:cstheme="majorBidi"/>
        </w:rPr>
      </w:pPr>
      <w:r w:rsidRPr="00EC00BF">
        <w:rPr>
          <w:rFonts w:asciiTheme="majorBidi" w:hAnsiTheme="majorBidi" w:cstheme="majorBidi"/>
        </w:rPr>
        <w:t xml:space="preserve">The heretic wants to know how the couple is able to refrain from having sex if they </w:t>
      </w:r>
      <w:r w:rsidR="00B474F2" w:rsidRPr="00EC00BF">
        <w:rPr>
          <w:rFonts w:asciiTheme="majorBidi" w:hAnsiTheme="majorBidi" w:cstheme="majorBidi"/>
        </w:rPr>
        <w:t>live together</w:t>
      </w:r>
      <w:r w:rsidRPr="00EC00BF">
        <w:rPr>
          <w:rFonts w:asciiTheme="majorBidi" w:hAnsiTheme="majorBidi" w:cstheme="majorBidi"/>
        </w:rPr>
        <w:t>, and R</w:t>
      </w:r>
      <w:r w:rsidR="006F49FD">
        <w:rPr>
          <w:rFonts w:asciiTheme="majorBidi" w:hAnsiTheme="majorBidi" w:cstheme="majorBidi"/>
        </w:rPr>
        <w:t>av</w:t>
      </w:r>
      <w:r w:rsidR="006F49FD" w:rsidRPr="00EC00BF">
        <w:rPr>
          <w:rFonts w:asciiTheme="majorBidi" w:hAnsiTheme="majorBidi" w:cstheme="majorBidi"/>
        </w:rPr>
        <w:t xml:space="preserve"> </w:t>
      </w:r>
      <w:r w:rsidRPr="00EC00BF">
        <w:rPr>
          <w:rFonts w:asciiTheme="majorBidi" w:hAnsiTheme="majorBidi" w:cstheme="majorBidi"/>
        </w:rPr>
        <w:t xml:space="preserve">Kahana answers: </w:t>
      </w:r>
    </w:p>
    <w:p w14:paraId="1183D9BE" w14:textId="77777777" w:rsidR="006F49FD" w:rsidRDefault="006F49FD" w:rsidP="00225ABF">
      <w:pPr>
        <w:bidi w:val="0"/>
        <w:ind w:left="720"/>
        <w:jc w:val="both"/>
        <w:rPr>
          <w:rFonts w:asciiTheme="majorBidi" w:hAnsiTheme="majorBidi" w:cstheme="majorBidi"/>
        </w:rPr>
      </w:pPr>
      <w:r>
        <w:rPr>
          <w:rFonts w:asciiTheme="majorBidi" w:hAnsiTheme="majorBidi" w:cstheme="majorBidi"/>
        </w:rPr>
        <w:t>T</w:t>
      </w:r>
      <w:r w:rsidR="00E96FA2" w:rsidRPr="00EC00BF">
        <w:rPr>
          <w:rFonts w:asciiTheme="majorBidi" w:hAnsiTheme="majorBidi" w:cstheme="majorBidi"/>
        </w:rPr>
        <w:t xml:space="preserve">he Torah testified </w:t>
      </w:r>
      <w:r w:rsidR="00661099" w:rsidRPr="00EC00BF">
        <w:rPr>
          <w:rFonts w:asciiTheme="majorBidi" w:hAnsiTheme="majorBidi" w:cstheme="majorBidi"/>
        </w:rPr>
        <w:t>regarding us:</w:t>
      </w:r>
      <w:r w:rsidR="00E96FA2" w:rsidRPr="00EC00BF">
        <w:rPr>
          <w:rFonts w:asciiTheme="majorBidi" w:hAnsiTheme="majorBidi" w:cstheme="majorBidi"/>
        </w:rPr>
        <w:t xml:space="preserve"> </w:t>
      </w:r>
      <w:r w:rsidR="00E96FA2" w:rsidRPr="00EC00BF">
        <w:rPr>
          <w:rFonts w:asciiTheme="majorBidi" w:hAnsiTheme="majorBidi" w:cstheme="majorBidi"/>
          <w:i/>
          <w:iCs/>
        </w:rPr>
        <w:t xml:space="preserve">hedged with lilies </w:t>
      </w:r>
      <w:r w:rsidR="00E96FA2" w:rsidRPr="00EC00BF">
        <w:rPr>
          <w:rFonts w:asciiTheme="majorBidi" w:hAnsiTheme="majorBidi" w:cstheme="majorBidi"/>
        </w:rPr>
        <w:t xml:space="preserve">(Song 7:3), that we will not break through a fence, though it is made of lilies. </w:t>
      </w:r>
    </w:p>
    <w:p w14:paraId="0A450387" w14:textId="77777777" w:rsidR="0072136C" w:rsidRPr="00EC00BF" w:rsidRDefault="00D34BE2" w:rsidP="00225ABF">
      <w:pPr>
        <w:bidi w:val="0"/>
        <w:jc w:val="both"/>
        <w:rPr>
          <w:rFonts w:asciiTheme="majorBidi" w:hAnsiTheme="majorBidi" w:cstheme="majorBidi"/>
        </w:rPr>
      </w:pPr>
      <w:r w:rsidRPr="00EC00BF">
        <w:rPr>
          <w:rFonts w:asciiTheme="majorBidi" w:hAnsiTheme="majorBidi" w:cstheme="majorBidi"/>
        </w:rPr>
        <w:t>Though the context and characters are different, t</w:t>
      </w:r>
      <w:r w:rsidR="00E96FA2" w:rsidRPr="00EC00BF">
        <w:rPr>
          <w:rFonts w:asciiTheme="majorBidi" w:hAnsiTheme="majorBidi" w:cstheme="majorBidi"/>
        </w:rPr>
        <w:t>he atmosphere of this story is just as non-</w:t>
      </w:r>
      <w:r w:rsidR="00D660C3" w:rsidRPr="00EC00BF">
        <w:rPr>
          <w:rFonts w:asciiTheme="majorBidi" w:hAnsiTheme="majorBidi" w:cstheme="majorBidi"/>
        </w:rPr>
        <w:t>combative</w:t>
      </w:r>
      <w:r w:rsidR="00E96FA2" w:rsidRPr="00EC00BF">
        <w:rPr>
          <w:rFonts w:asciiTheme="majorBidi" w:hAnsiTheme="majorBidi" w:cstheme="majorBidi"/>
        </w:rPr>
        <w:t xml:space="preserve"> as the dialogue </w:t>
      </w:r>
      <w:r w:rsidR="00661099" w:rsidRPr="00EC00BF">
        <w:rPr>
          <w:rFonts w:asciiTheme="majorBidi" w:hAnsiTheme="majorBidi" w:cstheme="majorBidi"/>
        </w:rPr>
        <w:t xml:space="preserve">between the </w:t>
      </w:r>
      <w:r w:rsidR="00661099" w:rsidRPr="00712C17">
        <w:rPr>
          <w:rFonts w:asciiTheme="majorBidi" w:hAnsiTheme="majorBidi" w:cstheme="majorBidi"/>
          <w:i/>
          <w:iCs/>
        </w:rPr>
        <w:t>matron</w:t>
      </w:r>
      <w:r w:rsidR="00B538F9" w:rsidRPr="00712C17">
        <w:rPr>
          <w:rFonts w:asciiTheme="majorBidi" w:hAnsiTheme="majorBidi" w:cstheme="majorBidi"/>
          <w:i/>
          <w:iCs/>
        </w:rPr>
        <w:t>a</w:t>
      </w:r>
      <w:r w:rsidR="00661099" w:rsidRPr="00EC00BF">
        <w:rPr>
          <w:rFonts w:asciiTheme="majorBidi" w:hAnsiTheme="majorBidi" w:cstheme="majorBidi"/>
        </w:rPr>
        <w:t xml:space="preserve"> and R. Jose </w:t>
      </w:r>
      <w:r w:rsidR="00D660C3" w:rsidRPr="00EC00BF">
        <w:rPr>
          <w:rFonts w:asciiTheme="majorBidi" w:hAnsiTheme="majorBidi" w:cstheme="majorBidi"/>
        </w:rPr>
        <w:t>above</w:t>
      </w:r>
      <w:r w:rsidR="00E96FA2" w:rsidRPr="00EC00BF">
        <w:rPr>
          <w:rFonts w:asciiTheme="majorBidi" w:hAnsiTheme="majorBidi" w:cstheme="majorBidi"/>
        </w:rPr>
        <w:t xml:space="preserve">. The </w:t>
      </w:r>
      <w:r w:rsidR="00BE7C99" w:rsidRPr="00EC00BF">
        <w:rPr>
          <w:rFonts w:asciiTheme="majorBidi" w:hAnsiTheme="majorBidi" w:cstheme="majorBidi"/>
          <w:i/>
          <w:iCs/>
        </w:rPr>
        <w:t>min</w:t>
      </w:r>
      <w:r w:rsidR="00E96FA2" w:rsidRPr="00EC00BF">
        <w:rPr>
          <w:rFonts w:asciiTheme="majorBidi" w:hAnsiTheme="majorBidi" w:cstheme="majorBidi"/>
        </w:rPr>
        <w:t xml:space="preserve"> is not provocative, th</w:t>
      </w:r>
      <w:r w:rsidR="006B3EE8" w:rsidRPr="00EC00BF">
        <w:rPr>
          <w:rFonts w:asciiTheme="majorBidi" w:hAnsiTheme="majorBidi" w:cstheme="majorBidi"/>
        </w:rPr>
        <w:t xml:space="preserve">e sage not defensive. Other Babylonian narratives present </w:t>
      </w:r>
      <w:r w:rsidR="006B3EE8" w:rsidRPr="00EC00BF">
        <w:rPr>
          <w:rFonts w:asciiTheme="majorBidi" w:hAnsiTheme="majorBidi" w:cstheme="majorBidi"/>
          <w:i/>
          <w:iCs/>
        </w:rPr>
        <w:t xml:space="preserve">minim </w:t>
      </w:r>
      <w:r w:rsidR="00E96FA2" w:rsidRPr="00EC00BF">
        <w:rPr>
          <w:rFonts w:asciiTheme="majorBidi" w:hAnsiTheme="majorBidi" w:cstheme="majorBidi"/>
        </w:rPr>
        <w:t>praising</w:t>
      </w:r>
      <w:r w:rsidR="0072136C" w:rsidRPr="00EC00BF">
        <w:rPr>
          <w:rFonts w:asciiTheme="majorBidi" w:hAnsiTheme="majorBidi" w:cstheme="majorBidi"/>
        </w:rPr>
        <w:t xml:space="preserve"> the land of Israel (Ket. 112a)</w:t>
      </w:r>
      <w:r w:rsidR="00B538F9">
        <w:rPr>
          <w:rFonts w:asciiTheme="majorBidi" w:hAnsiTheme="majorBidi" w:cstheme="majorBidi"/>
        </w:rPr>
        <w:t xml:space="preserve"> and</w:t>
      </w:r>
      <w:r w:rsidR="0072136C" w:rsidRPr="00EC00BF">
        <w:rPr>
          <w:rFonts w:asciiTheme="majorBidi" w:hAnsiTheme="majorBidi" w:cstheme="majorBidi"/>
        </w:rPr>
        <w:t xml:space="preserve"> </w:t>
      </w:r>
      <w:r w:rsidR="00E96FA2" w:rsidRPr="00EC00BF">
        <w:rPr>
          <w:rFonts w:asciiTheme="majorBidi" w:hAnsiTheme="majorBidi" w:cstheme="majorBidi"/>
        </w:rPr>
        <w:lastRenderedPageBreak/>
        <w:t>supp</w:t>
      </w:r>
      <w:r w:rsidR="006B3EE8" w:rsidRPr="00EC00BF">
        <w:rPr>
          <w:rFonts w:asciiTheme="majorBidi" w:hAnsiTheme="majorBidi" w:cstheme="majorBidi"/>
        </w:rPr>
        <w:t xml:space="preserve">orting </w:t>
      </w:r>
      <w:r w:rsidR="00B538F9">
        <w:rPr>
          <w:rFonts w:asciiTheme="majorBidi" w:hAnsiTheme="majorBidi" w:cstheme="majorBidi"/>
        </w:rPr>
        <w:t xml:space="preserve">the words of the </w:t>
      </w:r>
      <w:r w:rsidR="006B3EE8" w:rsidRPr="00EC00BF">
        <w:rPr>
          <w:rFonts w:asciiTheme="majorBidi" w:hAnsiTheme="majorBidi" w:cstheme="majorBidi"/>
        </w:rPr>
        <w:t>sages (San. 106b</w:t>
      </w:r>
      <w:r w:rsidR="00B538F9" w:rsidRPr="00EC00BF">
        <w:rPr>
          <w:rFonts w:asciiTheme="majorBidi" w:hAnsiTheme="majorBidi" w:cstheme="majorBidi"/>
        </w:rPr>
        <w:t>)</w:t>
      </w:r>
      <w:r w:rsidR="00B538F9">
        <w:rPr>
          <w:rFonts w:asciiTheme="majorBidi" w:hAnsiTheme="majorBidi" w:cstheme="majorBidi"/>
        </w:rPr>
        <w:t>,</w:t>
      </w:r>
      <w:r w:rsidR="00B538F9" w:rsidRPr="00EC00BF">
        <w:rPr>
          <w:rFonts w:asciiTheme="majorBidi" w:hAnsiTheme="majorBidi" w:cstheme="majorBidi"/>
        </w:rPr>
        <w:t xml:space="preserve"> </w:t>
      </w:r>
      <w:r w:rsidR="00B538F9">
        <w:rPr>
          <w:rFonts w:asciiTheme="majorBidi" w:hAnsiTheme="majorBidi" w:cstheme="majorBidi"/>
        </w:rPr>
        <w:t xml:space="preserve">as well as </w:t>
      </w:r>
      <w:r w:rsidR="0072136C" w:rsidRPr="00EC00BF">
        <w:rPr>
          <w:rFonts w:asciiTheme="majorBidi" w:hAnsiTheme="majorBidi" w:cstheme="majorBidi"/>
        </w:rPr>
        <w:t xml:space="preserve">sages </w:t>
      </w:r>
      <w:r w:rsidR="006B3EE8" w:rsidRPr="00EC00BF">
        <w:rPr>
          <w:rFonts w:asciiTheme="majorBidi" w:hAnsiTheme="majorBidi" w:cstheme="majorBidi"/>
        </w:rPr>
        <w:t xml:space="preserve">answering a </w:t>
      </w:r>
      <w:r w:rsidR="006B3EE8" w:rsidRPr="00EC00BF">
        <w:rPr>
          <w:rFonts w:asciiTheme="majorBidi" w:hAnsiTheme="majorBidi" w:cstheme="majorBidi"/>
          <w:i/>
          <w:iCs/>
        </w:rPr>
        <w:t>min</w:t>
      </w:r>
      <w:r w:rsidR="006B3EE8" w:rsidRPr="00EC00BF">
        <w:rPr>
          <w:rFonts w:asciiTheme="majorBidi" w:hAnsiTheme="majorBidi" w:cstheme="majorBidi"/>
        </w:rPr>
        <w:t xml:space="preserve"> and disciple </w:t>
      </w:r>
      <w:r w:rsidR="00B538F9">
        <w:rPr>
          <w:rFonts w:asciiTheme="majorBidi" w:hAnsiTheme="majorBidi" w:cstheme="majorBidi"/>
        </w:rPr>
        <w:t xml:space="preserve">at the same time </w:t>
      </w:r>
      <w:r w:rsidR="006B3EE8" w:rsidRPr="00EC00BF">
        <w:rPr>
          <w:rFonts w:asciiTheme="majorBidi" w:hAnsiTheme="majorBidi" w:cstheme="majorBidi"/>
        </w:rPr>
        <w:t xml:space="preserve">(San. 39a), </w:t>
      </w:r>
      <w:r w:rsidR="00D660C3" w:rsidRPr="00EC00BF">
        <w:rPr>
          <w:rFonts w:asciiTheme="majorBidi" w:hAnsiTheme="majorBidi" w:cstheme="majorBidi"/>
        </w:rPr>
        <w:t>or learning not to c</w:t>
      </w:r>
      <w:r w:rsidR="006B3EE8" w:rsidRPr="00EC00BF">
        <w:rPr>
          <w:rFonts w:asciiTheme="majorBidi" w:hAnsiTheme="majorBidi" w:cstheme="majorBidi"/>
        </w:rPr>
        <w:t xml:space="preserve">urse a </w:t>
      </w:r>
      <w:r w:rsidR="006B3EE8" w:rsidRPr="00EC00BF">
        <w:rPr>
          <w:rFonts w:asciiTheme="majorBidi" w:hAnsiTheme="majorBidi" w:cstheme="majorBidi"/>
          <w:i/>
          <w:iCs/>
        </w:rPr>
        <w:t>min</w:t>
      </w:r>
      <w:r w:rsidR="005A263B" w:rsidRPr="00EC00BF">
        <w:rPr>
          <w:rFonts w:asciiTheme="majorBidi" w:hAnsiTheme="majorBidi" w:cstheme="majorBidi"/>
        </w:rPr>
        <w:t xml:space="preserve"> (San. 105b). </w:t>
      </w:r>
    </w:p>
    <w:p w14:paraId="14A4F9AF" w14:textId="77777777" w:rsidR="00AA1CB4" w:rsidRPr="00EC00BF" w:rsidRDefault="00676605" w:rsidP="00225ABF">
      <w:pPr>
        <w:bidi w:val="0"/>
        <w:jc w:val="both"/>
        <w:rPr>
          <w:rFonts w:asciiTheme="majorBidi" w:hAnsiTheme="majorBidi" w:cstheme="majorBidi"/>
        </w:rPr>
      </w:pPr>
      <w:r>
        <w:rPr>
          <w:rFonts w:asciiTheme="majorBidi" w:hAnsiTheme="majorBidi" w:cstheme="majorBidi"/>
        </w:rPr>
        <w:t xml:space="preserve">The following story is a </w:t>
      </w:r>
      <w:r w:rsidR="005A263B" w:rsidRPr="00EC00BF">
        <w:rPr>
          <w:rFonts w:asciiTheme="majorBidi" w:hAnsiTheme="majorBidi" w:cstheme="majorBidi"/>
        </w:rPr>
        <w:t>clear</w:t>
      </w:r>
      <w:r w:rsidR="0072136C" w:rsidRPr="00EC00BF">
        <w:rPr>
          <w:rFonts w:asciiTheme="majorBidi" w:hAnsiTheme="majorBidi" w:cstheme="majorBidi"/>
        </w:rPr>
        <w:t xml:space="preserve"> example of Babylonian</w:t>
      </w:r>
      <w:r w:rsidR="00E96FA2" w:rsidRPr="00EC00BF">
        <w:rPr>
          <w:rFonts w:asciiTheme="majorBidi" w:hAnsiTheme="majorBidi" w:cstheme="majorBidi"/>
        </w:rPr>
        <w:t xml:space="preserve"> complexity, discussed much in scholarship</w:t>
      </w:r>
      <w:r w:rsidR="00B538F9">
        <w:rPr>
          <w:rFonts w:asciiTheme="majorBidi" w:hAnsiTheme="majorBidi" w:cstheme="majorBidi"/>
        </w:rPr>
        <w:t xml:space="preserve"> with little regard for its reflective potential</w:t>
      </w:r>
      <w:r w:rsidR="00E96FA2" w:rsidRPr="00EC00BF">
        <w:rPr>
          <w:rFonts w:asciiTheme="majorBidi" w:hAnsiTheme="majorBidi" w:cstheme="majorBidi"/>
        </w:rPr>
        <w:t>.</w:t>
      </w:r>
      <w:r w:rsidR="0072136C" w:rsidRPr="00EC00BF">
        <w:rPr>
          <w:rFonts w:asciiTheme="majorBidi" w:hAnsiTheme="majorBidi" w:cstheme="majorBidi"/>
        </w:rPr>
        <w:t xml:space="preserve"> </w:t>
      </w:r>
    </w:p>
    <w:p w14:paraId="180B656D" w14:textId="77777777" w:rsidR="00E96FA2" w:rsidRPr="00EC00BF" w:rsidRDefault="00E96FA2" w:rsidP="00225ABF">
      <w:pPr>
        <w:pStyle w:val="ListParagraph"/>
        <w:numPr>
          <w:ilvl w:val="0"/>
          <w:numId w:val="1"/>
        </w:numPr>
        <w:bidi w:val="0"/>
        <w:rPr>
          <w:rFonts w:asciiTheme="majorBidi" w:hAnsiTheme="majorBidi" w:cstheme="majorBidi"/>
        </w:rPr>
      </w:pPr>
      <w:r w:rsidRPr="00EC00BF">
        <w:rPr>
          <w:rFonts w:asciiTheme="majorBidi" w:hAnsiTheme="majorBidi" w:cstheme="majorBidi"/>
        </w:rPr>
        <w:t xml:space="preserve">Pesahim </w:t>
      </w:r>
      <w:r w:rsidR="00E9377F" w:rsidRPr="00EC00BF">
        <w:rPr>
          <w:rFonts w:asciiTheme="majorBidi" w:hAnsiTheme="majorBidi" w:cstheme="majorBidi"/>
        </w:rPr>
        <w:t>8</w:t>
      </w:r>
      <w:r w:rsidRPr="00EC00BF">
        <w:rPr>
          <w:rFonts w:asciiTheme="majorBidi" w:hAnsiTheme="majorBidi" w:cstheme="majorBidi"/>
        </w:rPr>
        <w:t>7b</w:t>
      </w:r>
    </w:p>
    <w:p w14:paraId="083EB894" w14:textId="77777777" w:rsidR="005A263B" w:rsidRPr="00EC00BF" w:rsidRDefault="005A263B" w:rsidP="00225ABF">
      <w:pPr>
        <w:pStyle w:val="ListParagraph"/>
        <w:bidi w:val="0"/>
        <w:ind w:left="1080"/>
        <w:rPr>
          <w:rFonts w:asciiTheme="majorBidi" w:hAnsiTheme="majorBidi" w:cstheme="majorBidi"/>
        </w:rPr>
      </w:pPr>
    </w:p>
    <w:p w14:paraId="693BBF29" w14:textId="77777777" w:rsidR="00E96FA2" w:rsidRPr="00EC00BF" w:rsidRDefault="00E96FA2" w:rsidP="00225ABF">
      <w:pPr>
        <w:pStyle w:val="ListParagraph"/>
        <w:bidi w:val="0"/>
        <w:ind w:left="1080"/>
        <w:jc w:val="both"/>
        <w:rPr>
          <w:rFonts w:asciiTheme="majorBidi" w:hAnsiTheme="majorBidi" w:cstheme="majorBidi"/>
        </w:rPr>
      </w:pPr>
      <w:r w:rsidRPr="00EC00BF">
        <w:rPr>
          <w:rFonts w:asciiTheme="majorBidi" w:hAnsiTheme="majorBidi" w:cstheme="majorBidi"/>
        </w:rPr>
        <w:t xml:space="preserve">A </w:t>
      </w:r>
      <w:r w:rsidR="001758C1" w:rsidRPr="00EC00BF">
        <w:rPr>
          <w:rFonts w:asciiTheme="majorBidi" w:hAnsiTheme="majorBidi" w:cstheme="majorBidi"/>
          <w:i/>
          <w:iCs/>
        </w:rPr>
        <w:t>min</w:t>
      </w:r>
      <w:r w:rsidRPr="00EC00BF">
        <w:rPr>
          <w:rFonts w:asciiTheme="majorBidi" w:hAnsiTheme="majorBidi" w:cstheme="majorBidi"/>
          <w:i/>
          <w:iCs/>
        </w:rPr>
        <w:t xml:space="preserve"> </w:t>
      </w:r>
      <w:r w:rsidRPr="00EC00BF">
        <w:rPr>
          <w:rFonts w:asciiTheme="majorBidi" w:hAnsiTheme="majorBidi" w:cstheme="majorBidi"/>
        </w:rPr>
        <w:t>said to the Patriarch Juda</w:t>
      </w:r>
      <w:r w:rsidR="001758C1" w:rsidRPr="00EC00BF">
        <w:rPr>
          <w:rFonts w:asciiTheme="majorBidi" w:hAnsiTheme="majorBidi" w:cstheme="majorBidi"/>
        </w:rPr>
        <w:t xml:space="preserve">h III: we are better than you. </w:t>
      </w:r>
      <w:r w:rsidRPr="00EC00BF">
        <w:rPr>
          <w:rFonts w:asciiTheme="majorBidi" w:hAnsiTheme="majorBidi" w:cstheme="majorBidi"/>
        </w:rPr>
        <w:t xml:space="preserve">Concerning you, it is written </w:t>
      </w:r>
      <w:r w:rsidRPr="00EC00BF">
        <w:rPr>
          <w:rFonts w:asciiTheme="majorBidi" w:hAnsiTheme="majorBidi" w:cstheme="majorBidi"/>
          <w:i/>
          <w:iCs/>
        </w:rPr>
        <w:t>For six months did Joab remain there with all Israel, until he had cut off every male in Edom</w:t>
      </w:r>
      <w:r w:rsidR="002E03E8" w:rsidRPr="00EC00BF">
        <w:rPr>
          <w:rFonts w:asciiTheme="majorBidi" w:hAnsiTheme="majorBidi" w:cstheme="majorBidi"/>
        </w:rPr>
        <w:t xml:space="preserve"> (1 Kgs 11:17</w:t>
      </w:r>
      <w:r w:rsidR="008C0D35">
        <w:rPr>
          <w:rFonts w:asciiTheme="majorBidi" w:hAnsiTheme="majorBidi" w:cstheme="majorBidi"/>
        </w:rPr>
        <w:t>; Edom=Rome</w:t>
      </w:r>
      <w:r w:rsidR="002E03E8" w:rsidRPr="00EC00BF">
        <w:rPr>
          <w:rFonts w:asciiTheme="majorBidi" w:hAnsiTheme="majorBidi" w:cstheme="majorBidi"/>
        </w:rPr>
        <w:t>)</w:t>
      </w:r>
      <w:r w:rsidRPr="00EC00BF">
        <w:rPr>
          <w:rFonts w:asciiTheme="majorBidi" w:hAnsiTheme="majorBidi" w:cstheme="majorBidi"/>
        </w:rPr>
        <w:t>.</w:t>
      </w:r>
      <w:r w:rsidR="002E03E8" w:rsidRPr="00EC00BF">
        <w:rPr>
          <w:rFonts w:asciiTheme="majorBidi" w:hAnsiTheme="majorBidi" w:cstheme="majorBidi"/>
        </w:rPr>
        <w:t xml:space="preserve"> We however lived with you for </w:t>
      </w:r>
      <w:r w:rsidR="00DB2229" w:rsidRPr="00EC00BF">
        <w:rPr>
          <w:rFonts w:asciiTheme="majorBidi" w:hAnsiTheme="majorBidi" w:cstheme="majorBidi"/>
        </w:rPr>
        <w:t>many many</w:t>
      </w:r>
      <w:r w:rsidR="002E03E8" w:rsidRPr="00EC00BF">
        <w:rPr>
          <w:rFonts w:asciiTheme="majorBidi" w:hAnsiTheme="majorBidi" w:cstheme="majorBidi"/>
        </w:rPr>
        <w:t xml:space="preserve"> years and we have not done anything to you. He said, a disciple will </w:t>
      </w:r>
      <w:r w:rsidR="00DB2229" w:rsidRPr="00EC00BF">
        <w:rPr>
          <w:rFonts w:asciiTheme="majorBidi" w:hAnsiTheme="majorBidi" w:cstheme="majorBidi"/>
        </w:rPr>
        <w:t>join (to answer)</w:t>
      </w:r>
      <w:r w:rsidR="002E03E8" w:rsidRPr="00EC00BF">
        <w:rPr>
          <w:rFonts w:asciiTheme="majorBidi" w:hAnsiTheme="majorBidi" w:cstheme="majorBidi"/>
        </w:rPr>
        <w:t xml:space="preserve"> you. R. Hoshaiah </w:t>
      </w:r>
      <w:r w:rsidR="00DB2229" w:rsidRPr="00EC00BF">
        <w:rPr>
          <w:rFonts w:asciiTheme="majorBidi" w:hAnsiTheme="majorBidi" w:cstheme="majorBidi"/>
        </w:rPr>
        <w:t>joined</w:t>
      </w:r>
      <w:r w:rsidR="002E03E8" w:rsidRPr="00EC00BF">
        <w:rPr>
          <w:rFonts w:asciiTheme="majorBidi" w:hAnsiTheme="majorBidi" w:cstheme="majorBidi"/>
        </w:rPr>
        <w:t xml:space="preserve"> and said: this is because you did not know what to do to us. Would you kill us all? You do not rule over </w:t>
      </w:r>
      <w:r w:rsidR="000B4ADD" w:rsidRPr="00EC00BF">
        <w:rPr>
          <w:rFonts w:asciiTheme="majorBidi" w:hAnsiTheme="majorBidi" w:cstheme="majorBidi"/>
        </w:rPr>
        <w:t>[all of]</w:t>
      </w:r>
      <w:r w:rsidR="00DB2229" w:rsidRPr="00EC00BF">
        <w:rPr>
          <w:rFonts w:asciiTheme="majorBidi" w:hAnsiTheme="majorBidi" w:cstheme="majorBidi"/>
        </w:rPr>
        <w:t xml:space="preserve"> </w:t>
      </w:r>
      <w:r w:rsidR="002E03E8" w:rsidRPr="00EC00BF">
        <w:rPr>
          <w:rFonts w:asciiTheme="majorBidi" w:hAnsiTheme="majorBidi" w:cstheme="majorBidi"/>
        </w:rPr>
        <w:t xml:space="preserve">us. If you kill those over whom you rule, they will call you a lame kingdom. He said: </w:t>
      </w:r>
      <w:r w:rsidR="00DB2229" w:rsidRPr="00EC00BF">
        <w:rPr>
          <w:rFonts w:asciiTheme="majorBidi" w:hAnsiTheme="majorBidi" w:cstheme="majorBidi"/>
        </w:rPr>
        <w:t>by</w:t>
      </w:r>
      <w:r w:rsidR="002E03E8" w:rsidRPr="00EC00BF">
        <w:rPr>
          <w:rFonts w:asciiTheme="majorBidi" w:hAnsiTheme="majorBidi" w:cstheme="majorBidi"/>
        </w:rPr>
        <w:t xml:space="preserve"> the love of Rome, with this </w:t>
      </w:r>
      <w:r w:rsidR="00F4115E">
        <w:rPr>
          <w:rFonts w:asciiTheme="majorBidi" w:hAnsiTheme="majorBidi" w:cstheme="majorBidi"/>
        </w:rPr>
        <w:t xml:space="preserve">[thought] </w:t>
      </w:r>
      <w:r w:rsidR="002E03E8" w:rsidRPr="00EC00BF">
        <w:rPr>
          <w:rFonts w:asciiTheme="majorBidi" w:hAnsiTheme="majorBidi" w:cstheme="majorBidi"/>
        </w:rPr>
        <w:t xml:space="preserve">we </w:t>
      </w:r>
      <w:r w:rsidR="00F4115E">
        <w:rPr>
          <w:rFonts w:asciiTheme="majorBidi" w:hAnsiTheme="majorBidi" w:cstheme="majorBidi"/>
        </w:rPr>
        <w:t xml:space="preserve">get </w:t>
      </w:r>
      <w:r w:rsidR="002E03E8" w:rsidRPr="00EC00BF">
        <w:rPr>
          <w:rFonts w:asciiTheme="majorBidi" w:hAnsiTheme="majorBidi" w:cstheme="majorBidi"/>
        </w:rPr>
        <w:t xml:space="preserve">up, and with this we </w:t>
      </w:r>
      <w:r w:rsidR="00F4115E">
        <w:rPr>
          <w:rFonts w:asciiTheme="majorBidi" w:hAnsiTheme="majorBidi" w:cstheme="majorBidi"/>
        </w:rPr>
        <w:t>go to sleep</w:t>
      </w:r>
      <w:r w:rsidR="002E03E8" w:rsidRPr="00EC00BF">
        <w:rPr>
          <w:rFonts w:asciiTheme="majorBidi" w:hAnsiTheme="majorBidi" w:cstheme="majorBidi"/>
        </w:rPr>
        <w:t>.</w:t>
      </w:r>
    </w:p>
    <w:p w14:paraId="342166FB" w14:textId="1D13FF0B" w:rsidR="002E03E8" w:rsidRPr="00EC00BF" w:rsidRDefault="006B5496" w:rsidP="004C24B5">
      <w:pPr>
        <w:bidi w:val="0"/>
        <w:jc w:val="both"/>
        <w:rPr>
          <w:rFonts w:asciiTheme="majorBidi" w:hAnsiTheme="majorBidi" w:cstheme="majorBidi"/>
        </w:rPr>
      </w:pPr>
      <w:r w:rsidRPr="00EC00BF">
        <w:rPr>
          <w:rFonts w:asciiTheme="majorBidi" w:hAnsiTheme="majorBidi" w:cstheme="majorBidi"/>
        </w:rPr>
        <w:t>Saul Lieberman suggested</w:t>
      </w:r>
      <w:r w:rsidR="002E03E8" w:rsidRPr="00EC00BF">
        <w:rPr>
          <w:rFonts w:asciiTheme="majorBidi" w:hAnsiTheme="majorBidi" w:cstheme="majorBidi"/>
        </w:rPr>
        <w:t xml:space="preserve"> that the interlocutor here is a Roman official stationed at </w:t>
      </w:r>
      <w:r w:rsidR="000B4ADD" w:rsidRPr="00EC00BF">
        <w:rPr>
          <w:rFonts w:asciiTheme="majorBidi" w:hAnsiTheme="majorBidi" w:cstheme="majorBidi"/>
        </w:rPr>
        <w:t>Caesarea</w:t>
      </w:r>
      <w:r w:rsidR="002E03E8" w:rsidRPr="00EC00BF">
        <w:rPr>
          <w:rFonts w:asciiTheme="majorBidi" w:hAnsiTheme="majorBidi" w:cstheme="majorBidi"/>
        </w:rPr>
        <w:t>.</w:t>
      </w:r>
      <w:r w:rsidR="002E03E8" w:rsidRPr="00EC00BF">
        <w:rPr>
          <w:rStyle w:val="FootnoteReference"/>
          <w:rFonts w:asciiTheme="majorBidi" w:hAnsiTheme="majorBidi" w:cstheme="majorBidi"/>
          <w:rtl/>
        </w:rPr>
        <w:footnoteReference w:id="57"/>
      </w:r>
      <w:r w:rsidR="004C24B5">
        <w:rPr>
          <w:rFonts w:asciiTheme="majorBidi" w:hAnsiTheme="majorBidi" w:cstheme="majorBidi"/>
        </w:rPr>
        <w:t xml:space="preserve"> </w:t>
      </w:r>
      <w:r w:rsidR="00DB2229" w:rsidRPr="00EC00BF">
        <w:rPr>
          <w:rFonts w:asciiTheme="majorBidi" w:hAnsiTheme="majorBidi" w:cstheme="majorBidi"/>
        </w:rPr>
        <w:t xml:space="preserve">Isaiah Gafni </w:t>
      </w:r>
      <w:r w:rsidR="002E03E8" w:rsidRPr="00EC00BF">
        <w:rPr>
          <w:rFonts w:asciiTheme="majorBidi" w:hAnsiTheme="majorBidi" w:cstheme="majorBidi"/>
        </w:rPr>
        <w:t>argued that the story is an apologetic for the Babylonian diaspora, a p</w:t>
      </w:r>
      <w:r w:rsidRPr="00EC00BF">
        <w:rPr>
          <w:rFonts w:asciiTheme="majorBidi" w:hAnsiTheme="majorBidi" w:cstheme="majorBidi"/>
        </w:rPr>
        <w:t xml:space="preserve">lace of refuge for Jews beyond </w:t>
      </w:r>
      <w:r w:rsidR="000B4ADD" w:rsidRPr="00EC00BF">
        <w:rPr>
          <w:rFonts w:asciiTheme="majorBidi" w:hAnsiTheme="majorBidi" w:cstheme="majorBidi"/>
        </w:rPr>
        <w:t>Roman's</w:t>
      </w:r>
      <w:r w:rsidR="002E03E8" w:rsidRPr="00EC00BF">
        <w:rPr>
          <w:rFonts w:asciiTheme="majorBidi" w:hAnsiTheme="majorBidi" w:cstheme="majorBidi"/>
        </w:rPr>
        <w:t xml:space="preserve"> reach.</w:t>
      </w:r>
      <w:r w:rsidR="002E03E8" w:rsidRPr="00EC00BF">
        <w:rPr>
          <w:rStyle w:val="FootnoteReference"/>
          <w:rFonts w:asciiTheme="majorBidi" w:hAnsiTheme="majorBidi" w:cstheme="majorBidi"/>
          <w:rtl/>
        </w:rPr>
        <w:footnoteReference w:id="58"/>
      </w:r>
      <w:r w:rsidR="004C24B5">
        <w:rPr>
          <w:rFonts w:asciiTheme="majorBidi" w:hAnsiTheme="majorBidi" w:cstheme="majorBidi"/>
        </w:rPr>
        <w:t xml:space="preserve"> </w:t>
      </w:r>
      <w:r w:rsidR="002E03E8" w:rsidRPr="00EC00BF">
        <w:rPr>
          <w:rFonts w:asciiTheme="majorBidi" w:hAnsiTheme="majorBidi" w:cstheme="majorBidi"/>
        </w:rPr>
        <w:t xml:space="preserve">Scholars </w:t>
      </w:r>
      <w:r w:rsidRPr="00EC00BF">
        <w:rPr>
          <w:rFonts w:asciiTheme="majorBidi" w:hAnsiTheme="majorBidi" w:cstheme="majorBidi"/>
        </w:rPr>
        <w:t>further</w:t>
      </w:r>
      <w:r w:rsidR="002E03E8" w:rsidRPr="00EC00BF">
        <w:rPr>
          <w:rFonts w:asciiTheme="majorBidi" w:hAnsiTheme="majorBidi" w:cstheme="majorBidi"/>
        </w:rPr>
        <w:t xml:space="preserve"> connect</w:t>
      </w:r>
      <w:r w:rsidR="00DB2229" w:rsidRPr="00EC00BF">
        <w:rPr>
          <w:rFonts w:asciiTheme="majorBidi" w:hAnsiTheme="majorBidi" w:cstheme="majorBidi"/>
        </w:rPr>
        <w:t>ed</w:t>
      </w:r>
      <w:r w:rsidR="002E03E8" w:rsidRPr="00EC00BF">
        <w:rPr>
          <w:rFonts w:asciiTheme="majorBidi" w:hAnsiTheme="majorBidi" w:cstheme="majorBidi"/>
        </w:rPr>
        <w:t xml:space="preserve"> this story to a famous Roman stereotype of Jews as misanthropes.</w:t>
      </w:r>
      <w:r w:rsidR="002E03E8" w:rsidRPr="00EC00BF">
        <w:rPr>
          <w:rStyle w:val="FootnoteReference"/>
          <w:rFonts w:asciiTheme="majorBidi" w:hAnsiTheme="majorBidi" w:cstheme="majorBidi"/>
          <w:rtl/>
        </w:rPr>
        <w:footnoteReference w:id="59"/>
      </w:r>
      <w:r w:rsidR="004C24B5">
        <w:rPr>
          <w:rFonts w:asciiTheme="majorBidi" w:hAnsiTheme="majorBidi" w:cstheme="majorBidi"/>
        </w:rPr>
        <w:t xml:space="preserve"> </w:t>
      </w:r>
      <w:r w:rsidR="00DB2229" w:rsidRPr="00EC00BF">
        <w:rPr>
          <w:rFonts w:asciiTheme="majorBidi" w:hAnsiTheme="majorBidi" w:cstheme="majorBidi"/>
        </w:rPr>
        <w:t>Note however that</w:t>
      </w:r>
      <w:r w:rsidR="002E03E8" w:rsidRPr="00EC00BF">
        <w:rPr>
          <w:rFonts w:asciiTheme="majorBidi" w:hAnsiTheme="majorBidi" w:cstheme="majorBidi"/>
        </w:rPr>
        <w:t xml:space="preserve"> the story </w:t>
      </w:r>
      <w:r w:rsidR="00DB2229" w:rsidRPr="00EC00BF">
        <w:rPr>
          <w:rFonts w:asciiTheme="majorBidi" w:hAnsiTheme="majorBidi" w:cstheme="majorBidi"/>
        </w:rPr>
        <w:t>does not refute</w:t>
      </w:r>
      <w:r w:rsidR="002E03E8" w:rsidRPr="00EC00BF">
        <w:rPr>
          <w:rFonts w:asciiTheme="majorBidi" w:hAnsiTheme="majorBidi" w:cstheme="majorBidi"/>
        </w:rPr>
        <w:t xml:space="preserve"> the claim</w:t>
      </w:r>
      <w:r w:rsidR="00DB2229" w:rsidRPr="00EC00BF">
        <w:rPr>
          <w:rFonts w:asciiTheme="majorBidi" w:hAnsiTheme="majorBidi" w:cstheme="majorBidi"/>
        </w:rPr>
        <w:t xml:space="preserve"> put in the mouth of the </w:t>
      </w:r>
      <w:r w:rsidR="00DB2229" w:rsidRPr="00EC00BF">
        <w:rPr>
          <w:rFonts w:asciiTheme="majorBidi" w:hAnsiTheme="majorBidi" w:cstheme="majorBidi"/>
          <w:i/>
          <w:iCs/>
        </w:rPr>
        <w:t>min</w:t>
      </w:r>
      <w:r w:rsidR="00DB2229" w:rsidRPr="00EC00BF">
        <w:rPr>
          <w:rFonts w:asciiTheme="majorBidi" w:hAnsiTheme="majorBidi" w:cstheme="majorBidi"/>
        </w:rPr>
        <w:t>. While his claim that the Roman</w:t>
      </w:r>
      <w:r w:rsidRPr="00EC00BF">
        <w:rPr>
          <w:rFonts w:asciiTheme="majorBidi" w:hAnsiTheme="majorBidi" w:cstheme="majorBidi"/>
        </w:rPr>
        <w:t>s</w:t>
      </w:r>
      <w:r w:rsidR="00DB2229" w:rsidRPr="00EC00BF">
        <w:rPr>
          <w:rFonts w:asciiTheme="majorBidi" w:hAnsiTheme="majorBidi" w:cstheme="majorBidi"/>
        </w:rPr>
        <w:t xml:space="preserve"> are hospitable to the Jews is questioned, </w:t>
      </w:r>
      <w:r w:rsidR="000B4ADD" w:rsidRPr="00EC00BF">
        <w:rPr>
          <w:rFonts w:asciiTheme="majorBidi" w:hAnsiTheme="majorBidi" w:cstheme="majorBidi"/>
        </w:rPr>
        <w:t>his</w:t>
      </w:r>
      <w:r w:rsidR="00DB2229" w:rsidRPr="00EC00BF">
        <w:rPr>
          <w:rFonts w:asciiTheme="majorBidi" w:hAnsiTheme="majorBidi" w:cstheme="majorBidi"/>
        </w:rPr>
        <w:t xml:space="preserve"> accusation of the </w:t>
      </w:r>
      <w:r w:rsidR="00D660C3" w:rsidRPr="00EC00BF">
        <w:rPr>
          <w:rFonts w:asciiTheme="majorBidi" w:hAnsiTheme="majorBidi" w:cstheme="majorBidi"/>
        </w:rPr>
        <w:t xml:space="preserve">lethal attitude of the bible toward gentiles </w:t>
      </w:r>
      <w:r w:rsidR="00525809">
        <w:rPr>
          <w:rFonts w:asciiTheme="majorBidi" w:hAnsiTheme="majorBidi" w:cstheme="majorBidi"/>
        </w:rPr>
        <w:t xml:space="preserve">hangs </w:t>
      </w:r>
      <w:r w:rsidR="002E03E8" w:rsidRPr="00EC00BF">
        <w:rPr>
          <w:rFonts w:asciiTheme="majorBidi" w:hAnsiTheme="majorBidi" w:cstheme="majorBidi"/>
        </w:rPr>
        <w:t>unanswere</w:t>
      </w:r>
      <w:r w:rsidR="00525809">
        <w:rPr>
          <w:rFonts w:asciiTheme="majorBidi" w:hAnsiTheme="majorBidi" w:cstheme="majorBidi"/>
        </w:rPr>
        <w:t>d, lingering in the study house like the proverbial elephant in the room</w:t>
      </w:r>
      <w:r w:rsidR="002E03E8" w:rsidRPr="00EC00BF">
        <w:rPr>
          <w:rFonts w:asciiTheme="majorBidi" w:hAnsiTheme="majorBidi" w:cstheme="majorBidi"/>
        </w:rPr>
        <w:t xml:space="preserve">. </w:t>
      </w:r>
      <w:r w:rsidRPr="00EC00BF">
        <w:rPr>
          <w:rFonts w:asciiTheme="majorBidi" w:hAnsiTheme="majorBidi" w:cstheme="majorBidi"/>
        </w:rPr>
        <w:t>S</w:t>
      </w:r>
      <w:r w:rsidR="002E03E8" w:rsidRPr="00EC00BF">
        <w:rPr>
          <w:rFonts w:asciiTheme="majorBidi" w:hAnsiTheme="majorBidi" w:cstheme="majorBidi"/>
        </w:rPr>
        <w:t xml:space="preserve">ince </w:t>
      </w:r>
      <w:r w:rsidR="000D35B3" w:rsidRPr="00EC00BF">
        <w:rPr>
          <w:rFonts w:asciiTheme="majorBidi" w:hAnsiTheme="majorBidi" w:cstheme="majorBidi"/>
        </w:rPr>
        <w:t>no real</w:t>
      </w:r>
      <w:r w:rsidR="002E03E8" w:rsidRPr="00EC00BF">
        <w:rPr>
          <w:rFonts w:asciiTheme="majorBidi" w:hAnsiTheme="majorBidi" w:cstheme="majorBidi"/>
        </w:rPr>
        <w:t xml:space="preserve"> Roman</w:t>
      </w:r>
      <w:r w:rsidR="000D35B3" w:rsidRPr="00EC00BF">
        <w:rPr>
          <w:rFonts w:asciiTheme="majorBidi" w:hAnsiTheme="majorBidi" w:cstheme="majorBidi"/>
        </w:rPr>
        <w:t xml:space="preserve"> interlocutor would cite scripture, this narrative </w:t>
      </w:r>
      <w:r w:rsidRPr="00EC00BF">
        <w:rPr>
          <w:rFonts w:asciiTheme="majorBidi" w:hAnsiTheme="majorBidi" w:cstheme="majorBidi"/>
        </w:rPr>
        <w:t>cannot be read</w:t>
      </w:r>
      <w:r w:rsidR="000D35B3" w:rsidRPr="00EC00BF">
        <w:rPr>
          <w:rFonts w:asciiTheme="majorBidi" w:hAnsiTheme="majorBidi" w:cstheme="majorBidi"/>
        </w:rPr>
        <w:t xml:space="preserve"> </w:t>
      </w:r>
      <w:r w:rsidRPr="00EC00BF">
        <w:rPr>
          <w:rFonts w:asciiTheme="majorBidi" w:hAnsiTheme="majorBidi" w:cstheme="majorBidi"/>
        </w:rPr>
        <w:t>as</w:t>
      </w:r>
      <w:r w:rsidR="000D35B3" w:rsidRPr="00EC00BF">
        <w:rPr>
          <w:rFonts w:asciiTheme="majorBidi" w:hAnsiTheme="majorBidi" w:cstheme="majorBidi"/>
        </w:rPr>
        <w:t xml:space="preserve"> </w:t>
      </w:r>
      <w:r w:rsidR="000B4ADD" w:rsidRPr="00EC00BF">
        <w:rPr>
          <w:rFonts w:asciiTheme="majorBidi" w:hAnsiTheme="majorBidi" w:cstheme="majorBidi"/>
        </w:rPr>
        <w:t xml:space="preserve">a </w:t>
      </w:r>
      <w:r w:rsidR="008C0D35">
        <w:rPr>
          <w:rFonts w:asciiTheme="majorBidi" w:hAnsiTheme="majorBidi" w:cstheme="majorBidi"/>
        </w:rPr>
        <w:t>simple</w:t>
      </w:r>
      <w:r w:rsidR="000D35B3" w:rsidRPr="00EC00BF">
        <w:rPr>
          <w:rFonts w:asciiTheme="majorBidi" w:hAnsiTheme="majorBidi" w:cstheme="majorBidi"/>
        </w:rPr>
        <w:t xml:space="preserve"> </w:t>
      </w:r>
      <w:r w:rsidR="008C0D35" w:rsidRPr="00EC00BF">
        <w:rPr>
          <w:rFonts w:asciiTheme="majorBidi" w:hAnsiTheme="majorBidi" w:cstheme="majorBidi"/>
        </w:rPr>
        <w:t>quotation</w:t>
      </w:r>
      <w:r w:rsidR="000B4ADD" w:rsidRPr="00EC00BF">
        <w:rPr>
          <w:rFonts w:asciiTheme="majorBidi" w:hAnsiTheme="majorBidi" w:cstheme="majorBidi"/>
        </w:rPr>
        <w:t xml:space="preserve"> of</w:t>
      </w:r>
      <w:r w:rsidR="000D35B3" w:rsidRPr="00EC00BF">
        <w:rPr>
          <w:rFonts w:asciiTheme="majorBidi" w:hAnsiTheme="majorBidi" w:cstheme="majorBidi"/>
        </w:rPr>
        <w:t xml:space="preserve"> a roman stereotype</w:t>
      </w:r>
      <w:r w:rsidR="0034782A" w:rsidRPr="00EC00BF">
        <w:rPr>
          <w:rFonts w:asciiTheme="majorBidi" w:hAnsiTheme="majorBidi" w:cstheme="majorBidi"/>
        </w:rPr>
        <w:t>,</w:t>
      </w:r>
      <w:r w:rsidR="000D35B3" w:rsidRPr="00EC00BF">
        <w:rPr>
          <w:rFonts w:asciiTheme="majorBidi" w:hAnsiTheme="majorBidi" w:cstheme="majorBidi"/>
        </w:rPr>
        <w:t xml:space="preserve"> but</w:t>
      </w:r>
      <w:r w:rsidRPr="00EC00BF">
        <w:rPr>
          <w:rFonts w:asciiTheme="majorBidi" w:hAnsiTheme="majorBidi" w:cstheme="majorBidi"/>
        </w:rPr>
        <w:t xml:space="preserve"> as an internalization</w:t>
      </w:r>
      <w:r w:rsidR="000D35B3" w:rsidRPr="00EC00BF">
        <w:rPr>
          <w:rFonts w:asciiTheme="majorBidi" w:hAnsiTheme="majorBidi" w:cstheme="majorBidi"/>
        </w:rPr>
        <w:t xml:space="preserve"> and adapt</w:t>
      </w:r>
      <w:r w:rsidRPr="00EC00BF">
        <w:rPr>
          <w:rFonts w:asciiTheme="majorBidi" w:hAnsiTheme="majorBidi" w:cstheme="majorBidi"/>
        </w:rPr>
        <w:t>ion of</w:t>
      </w:r>
      <w:r w:rsidR="002E03E8" w:rsidRPr="00EC00BF">
        <w:rPr>
          <w:rFonts w:asciiTheme="majorBidi" w:hAnsiTheme="majorBidi" w:cstheme="majorBidi"/>
        </w:rPr>
        <w:t xml:space="preserve"> </w:t>
      </w:r>
      <w:r w:rsidR="000B4ADD" w:rsidRPr="00EC00BF">
        <w:rPr>
          <w:rFonts w:asciiTheme="majorBidi" w:hAnsiTheme="majorBidi" w:cstheme="majorBidi"/>
        </w:rPr>
        <w:t>such a claim</w:t>
      </w:r>
      <w:r w:rsidR="000D35B3" w:rsidRPr="00EC00BF">
        <w:rPr>
          <w:rFonts w:asciiTheme="majorBidi" w:hAnsiTheme="majorBidi" w:cstheme="majorBidi"/>
        </w:rPr>
        <w:t xml:space="preserve"> to suit a midrashic argument</w:t>
      </w:r>
      <w:r w:rsidRPr="00EC00BF">
        <w:rPr>
          <w:rFonts w:asciiTheme="majorBidi" w:hAnsiTheme="majorBidi" w:cstheme="majorBidi"/>
        </w:rPr>
        <w:t xml:space="preserve"> – a </w:t>
      </w:r>
      <w:r w:rsidR="002E03E8" w:rsidRPr="00EC00BF">
        <w:rPr>
          <w:rFonts w:asciiTheme="majorBidi" w:hAnsiTheme="majorBidi" w:cstheme="majorBidi"/>
        </w:rPr>
        <w:t xml:space="preserve">fact overlooked by scholars who use this story </w:t>
      </w:r>
      <w:r w:rsidR="000D35B3" w:rsidRPr="00EC00BF">
        <w:rPr>
          <w:rFonts w:asciiTheme="majorBidi" w:hAnsiTheme="majorBidi" w:cstheme="majorBidi"/>
        </w:rPr>
        <w:t xml:space="preserve">as an </w:t>
      </w:r>
      <w:r w:rsidRPr="00EC00BF">
        <w:rPr>
          <w:rFonts w:asciiTheme="majorBidi" w:hAnsiTheme="majorBidi" w:cstheme="majorBidi"/>
        </w:rPr>
        <w:t>exemplar</w:t>
      </w:r>
      <w:r w:rsidR="000D35B3" w:rsidRPr="00EC00BF">
        <w:rPr>
          <w:rFonts w:asciiTheme="majorBidi" w:hAnsiTheme="majorBidi" w:cstheme="majorBidi"/>
        </w:rPr>
        <w:t xml:space="preserve"> of</w:t>
      </w:r>
      <w:r w:rsidR="002E03E8" w:rsidRPr="00EC00BF">
        <w:rPr>
          <w:rFonts w:asciiTheme="majorBidi" w:hAnsiTheme="majorBidi" w:cstheme="majorBidi"/>
        </w:rPr>
        <w:t xml:space="preserve"> </w:t>
      </w:r>
      <w:r w:rsidR="000D35B3" w:rsidRPr="00EC00BF">
        <w:rPr>
          <w:rFonts w:asciiTheme="majorBidi" w:hAnsiTheme="majorBidi" w:cstheme="majorBidi"/>
        </w:rPr>
        <w:t xml:space="preserve">rabbinic reactions to </w:t>
      </w:r>
      <w:r w:rsidR="002E03E8" w:rsidRPr="00EC00BF">
        <w:rPr>
          <w:rFonts w:asciiTheme="majorBidi" w:hAnsiTheme="majorBidi" w:cstheme="majorBidi"/>
        </w:rPr>
        <w:t>"anti-Semitism</w:t>
      </w:r>
      <w:r w:rsidR="002A7824">
        <w:rPr>
          <w:rFonts w:asciiTheme="majorBidi" w:hAnsiTheme="majorBidi" w:cstheme="majorBidi"/>
        </w:rPr>
        <w:t>.</w:t>
      </w:r>
      <w:r w:rsidR="002E03E8" w:rsidRPr="00EC00BF">
        <w:rPr>
          <w:rFonts w:asciiTheme="majorBidi" w:hAnsiTheme="majorBidi" w:cstheme="majorBidi"/>
        </w:rPr>
        <w:t>"</w:t>
      </w:r>
      <w:r w:rsidR="008C0D35">
        <w:rPr>
          <w:rFonts w:asciiTheme="majorBidi" w:hAnsiTheme="majorBidi" w:cstheme="majorBidi"/>
        </w:rPr>
        <w:t xml:space="preserve"> </w:t>
      </w:r>
    </w:p>
    <w:p w14:paraId="007871EC" w14:textId="671A2B29" w:rsidR="002E03E8" w:rsidRPr="00EC00BF" w:rsidRDefault="002E03E8" w:rsidP="00C00616">
      <w:pPr>
        <w:bidi w:val="0"/>
        <w:rPr>
          <w:rFonts w:asciiTheme="majorBidi" w:hAnsiTheme="majorBidi" w:cstheme="majorBidi"/>
        </w:rPr>
      </w:pPr>
      <w:r w:rsidRPr="00EC00BF">
        <w:rPr>
          <w:rFonts w:asciiTheme="majorBidi" w:hAnsiTheme="majorBidi" w:cstheme="majorBidi"/>
        </w:rPr>
        <w:t xml:space="preserve">Another genre unique to the Bavli </w:t>
      </w:r>
      <w:r w:rsidR="000B4ADD" w:rsidRPr="00EC00BF">
        <w:rPr>
          <w:rFonts w:asciiTheme="majorBidi" w:hAnsiTheme="majorBidi" w:cstheme="majorBidi"/>
        </w:rPr>
        <w:t xml:space="preserve">(with one exception) </w:t>
      </w:r>
      <w:r w:rsidRPr="00EC00BF">
        <w:rPr>
          <w:rFonts w:asciiTheme="majorBidi" w:hAnsiTheme="majorBidi" w:cstheme="majorBidi"/>
        </w:rPr>
        <w:t xml:space="preserve">is </w:t>
      </w:r>
      <w:r w:rsidR="000B4ADD" w:rsidRPr="00EC00BF">
        <w:rPr>
          <w:rFonts w:asciiTheme="majorBidi" w:hAnsiTheme="majorBidi" w:cstheme="majorBidi"/>
        </w:rPr>
        <w:t xml:space="preserve">that in which </w:t>
      </w:r>
      <w:r w:rsidRPr="00EC00BF">
        <w:rPr>
          <w:rFonts w:asciiTheme="majorBidi" w:hAnsiTheme="majorBidi" w:cstheme="majorBidi"/>
        </w:rPr>
        <w:t xml:space="preserve">sages </w:t>
      </w:r>
      <w:r w:rsidR="000B4ADD" w:rsidRPr="00EC00BF">
        <w:rPr>
          <w:rFonts w:asciiTheme="majorBidi" w:hAnsiTheme="majorBidi" w:cstheme="majorBidi"/>
        </w:rPr>
        <w:t xml:space="preserve">encounter </w:t>
      </w:r>
      <w:r w:rsidRPr="00EC00BF">
        <w:rPr>
          <w:rFonts w:asciiTheme="majorBidi" w:hAnsiTheme="majorBidi" w:cstheme="majorBidi"/>
        </w:rPr>
        <w:t>prostitutes.</w:t>
      </w:r>
      <w:r w:rsidRPr="00EC00BF">
        <w:rPr>
          <w:rStyle w:val="FootnoteReference"/>
          <w:rFonts w:asciiTheme="majorBidi" w:hAnsiTheme="majorBidi" w:cstheme="majorBidi"/>
          <w:rtl/>
        </w:rPr>
        <w:footnoteReference w:id="60"/>
      </w:r>
      <w:r w:rsidR="00C00616">
        <w:rPr>
          <w:rFonts w:asciiTheme="majorBidi" w:hAnsiTheme="majorBidi" w:cstheme="majorBidi"/>
        </w:rPr>
        <w:t xml:space="preserve"> </w:t>
      </w:r>
      <w:r w:rsidR="000B4ADD" w:rsidRPr="00EC00BF">
        <w:rPr>
          <w:rFonts w:asciiTheme="majorBidi" w:hAnsiTheme="majorBidi" w:cstheme="majorBidi"/>
        </w:rPr>
        <w:t>Here is one famous example</w:t>
      </w:r>
      <w:r w:rsidR="00591525" w:rsidRPr="00EC00BF">
        <w:rPr>
          <w:rFonts w:asciiTheme="majorBidi" w:hAnsiTheme="majorBidi" w:cstheme="majorBidi"/>
        </w:rPr>
        <w:t>:</w:t>
      </w:r>
    </w:p>
    <w:p w14:paraId="27B709D5" w14:textId="77777777" w:rsidR="00591525" w:rsidRPr="00EC00BF" w:rsidRDefault="0034782A" w:rsidP="00225ABF">
      <w:pPr>
        <w:pStyle w:val="ListParagraph"/>
        <w:numPr>
          <w:ilvl w:val="0"/>
          <w:numId w:val="1"/>
        </w:numPr>
        <w:bidi w:val="0"/>
        <w:rPr>
          <w:rFonts w:asciiTheme="majorBidi" w:hAnsiTheme="majorBidi" w:cstheme="majorBidi"/>
        </w:rPr>
      </w:pPr>
      <w:r w:rsidRPr="00EC00BF">
        <w:rPr>
          <w:rFonts w:asciiTheme="majorBidi" w:hAnsiTheme="majorBidi" w:cstheme="majorBidi"/>
        </w:rPr>
        <w:t xml:space="preserve">b. </w:t>
      </w:r>
      <w:r w:rsidR="00591525" w:rsidRPr="00EC00BF">
        <w:rPr>
          <w:rFonts w:asciiTheme="majorBidi" w:hAnsiTheme="majorBidi" w:cstheme="majorBidi"/>
        </w:rPr>
        <w:t>Avoda Zara 17a</w:t>
      </w:r>
    </w:p>
    <w:p w14:paraId="3400F278" w14:textId="77777777" w:rsidR="00DB2229" w:rsidRPr="00EC00BF" w:rsidRDefault="00DB2229" w:rsidP="00225ABF">
      <w:pPr>
        <w:pStyle w:val="ListParagraph"/>
        <w:bidi w:val="0"/>
        <w:ind w:left="1080"/>
        <w:rPr>
          <w:rFonts w:asciiTheme="majorBidi" w:hAnsiTheme="majorBidi" w:cstheme="majorBidi"/>
        </w:rPr>
      </w:pPr>
    </w:p>
    <w:p w14:paraId="2362AC84" w14:textId="77777777" w:rsidR="00591525" w:rsidRPr="00EC00BF" w:rsidRDefault="00591525" w:rsidP="00225ABF">
      <w:pPr>
        <w:pStyle w:val="ListParagraph"/>
        <w:bidi w:val="0"/>
        <w:ind w:left="1080"/>
        <w:jc w:val="both"/>
        <w:rPr>
          <w:rFonts w:asciiTheme="majorBidi" w:hAnsiTheme="majorBidi" w:cstheme="majorBidi"/>
        </w:rPr>
      </w:pPr>
      <w:r w:rsidRPr="00EC00BF">
        <w:rPr>
          <w:rFonts w:asciiTheme="majorBidi" w:hAnsiTheme="majorBidi" w:cstheme="majorBidi"/>
        </w:rPr>
        <w:t xml:space="preserve">It was said of R. Eleazar b. Dordia that there was not a prostitute whom he did not sleep with. One time he heard there was a prostitute </w:t>
      </w:r>
      <w:r w:rsidR="000D35B3" w:rsidRPr="00EC00BF">
        <w:rPr>
          <w:rFonts w:asciiTheme="majorBidi" w:hAnsiTheme="majorBidi" w:cstheme="majorBidi"/>
        </w:rPr>
        <w:t xml:space="preserve">overseas </w:t>
      </w:r>
      <w:r w:rsidRPr="00EC00BF">
        <w:rPr>
          <w:rFonts w:asciiTheme="majorBidi" w:hAnsiTheme="majorBidi" w:cstheme="majorBidi"/>
        </w:rPr>
        <w:t xml:space="preserve">who </w:t>
      </w:r>
      <w:r w:rsidR="00C33728">
        <w:rPr>
          <w:rFonts w:asciiTheme="majorBidi" w:hAnsiTheme="majorBidi" w:cstheme="majorBidi"/>
        </w:rPr>
        <w:t xml:space="preserve">charged </w:t>
      </w:r>
      <w:r w:rsidRPr="00EC00BF">
        <w:rPr>
          <w:rFonts w:asciiTheme="majorBidi" w:hAnsiTheme="majorBidi" w:cstheme="majorBidi"/>
        </w:rPr>
        <w:t xml:space="preserve">a bag of </w:t>
      </w:r>
      <w:r w:rsidRPr="00EC00BF">
        <w:rPr>
          <w:rFonts w:asciiTheme="majorBidi" w:hAnsiTheme="majorBidi" w:cstheme="majorBidi"/>
          <w:i/>
          <w:iCs/>
        </w:rPr>
        <w:t>denarii</w:t>
      </w:r>
      <w:r w:rsidRPr="00EC00BF">
        <w:rPr>
          <w:rFonts w:asciiTheme="majorBidi" w:hAnsiTheme="majorBidi" w:cstheme="majorBidi"/>
        </w:rPr>
        <w:t xml:space="preserve"> as her salary. He took a bag of </w:t>
      </w:r>
      <w:r w:rsidRPr="00EC00BF">
        <w:rPr>
          <w:rFonts w:asciiTheme="majorBidi" w:hAnsiTheme="majorBidi" w:cstheme="majorBidi"/>
          <w:i/>
          <w:iCs/>
        </w:rPr>
        <w:t>denarii</w:t>
      </w:r>
      <w:r w:rsidRPr="00EC00BF">
        <w:rPr>
          <w:rFonts w:asciiTheme="majorBidi" w:hAnsiTheme="majorBidi" w:cstheme="majorBidi"/>
        </w:rPr>
        <w:t xml:space="preserve"> and crossed seven rivers to get to her. While they were getting on with their sin she passed gas. She said: just as this gas c</w:t>
      </w:r>
      <w:r w:rsidR="00AF680E" w:rsidRPr="00EC00BF">
        <w:rPr>
          <w:rFonts w:asciiTheme="majorBidi" w:hAnsiTheme="majorBidi" w:cstheme="majorBidi"/>
        </w:rPr>
        <w:t>an never go back to its place, so</w:t>
      </w:r>
      <w:r w:rsidRPr="00EC00BF">
        <w:rPr>
          <w:rFonts w:asciiTheme="majorBidi" w:hAnsiTheme="majorBidi" w:cstheme="majorBidi"/>
        </w:rPr>
        <w:t xml:space="preserve"> Eleazar b. Dordia will never be able to repent.</w:t>
      </w:r>
    </w:p>
    <w:p w14:paraId="1B8107A7" w14:textId="77777777" w:rsidR="00AF680E" w:rsidRPr="00EC00BF" w:rsidRDefault="00AF680E" w:rsidP="00225ABF">
      <w:pPr>
        <w:pStyle w:val="ListParagraph"/>
        <w:bidi w:val="0"/>
        <w:ind w:left="1080"/>
        <w:rPr>
          <w:rFonts w:asciiTheme="majorBidi" w:hAnsiTheme="majorBidi" w:cstheme="majorBidi"/>
        </w:rPr>
      </w:pPr>
    </w:p>
    <w:p w14:paraId="400F5CA2" w14:textId="2B0BCE17" w:rsidR="00591525" w:rsidRPr="00EC00BF" w:rsidRDefault="00591525" w:rsidP="00C00616">
      <w:pPr>
        <w:pStyle w:val="ListParagraph"/>
        <w:bidi w:val="0"/>
        <w:ind w:left="1080"/>
        <w:jc w:val="both"/>
        <w:rPr>
          <w:rFonts w:asciiTheme="majorBidi" w:hAnsiTheme="majorBidi" w:cstheme="majorBidi"/>
        </w:rPr>
      </w:pPr>
      <w:r w:rsidRPr="00EC00BF">
        <w:rPr>
          <w:rFonts w:asciiTheme="majorBidi" w:hAnsiTheme="majorBidi" w:cstheme="majorBidi"/>
        </w:rPr>
        <w:lastRenderedPageBreak/>
        <w:t>He left, and sat between hills and mountains. He said: mountains</w:t>
      </w:r>
      <w:r w:rsidR="000123EA" w:rsidRPr="00EC00BF">
        <w:rPr>
          <w:rFonts w:asciiTheme="majorBidi" w:hAnsiTheme="majorBidi" w:cstheme="majorBidi"/>
        </w:rPr>
        <w:t xml:space="preserve"> and hills</w:t>
      </w:r>
      <w:r w:rsidRPr="00EC00BF">
        <w:rPr>
          <w:rFonts w:asciiTheme="majorBidi" w:hAnsiTheme="majorBidi" w:cstheme="majorBidi"/>
        </w:rPr>
        <w:t xml:space="preserve">, pray for me. They told him, before we pray for you, we should pray for ourselves, as it says </w:t>
      </w:r>
      <w:r w:rsidRPr="00EC00BF">
        <w:rPr>
          <w:rFonts w:asciiTheme="majorBidi" w:hAnsiTheme="majorBidi" w:cstheme="majorBidi"/>
          <w:i/>
          <w:iCs/>
        </w:rPr>
        <w:t xml:space="preserve">for the mountains will move and the hills will be shaken </w:t>
      </w:r>
      <w:r w:rsidRPr="00EC00BF">
        <w:rPr>
          <w:rFonts w:asciiTheme="majorBidi" w:hAnsiTheme="majorBidi" w:cstheme="majorBidi"/>
        </w:rPr>
        <w:t>(Is</w:t>
      </w:r>
      <w:r w:rsidR="000123EA" w:rsidRPr="00EC00BF">
        <w:rPr>
          <w:rFonts w:asciiTheme="majorBidi" w:hAnsiTheme="majorBidi" w:cstheme="majorBidi"/>
        </w:rPr>
        <w:t>a</w:t>
      </w:r>
      <w:r w:rsidRPr="00EC00BF">
        <w:rPr>
          <w:rFonts w:asciiTheme="majorBidi" w:hAnsiTheme="majorBidi" w:cstheme="majorBidi"/>
        </w:rPr>
        <w:t xml:space="preserve"> 54:10). He said: heaven</w:t>
      </w:r>
      <w:r w:rsidR="001626BE" w:rsidRPr="00EC00BF">
        <w:rPr>
          <w:rFonts w:asciiTheme="majorBidi" w:hAnsiTheme="majorBidi" w:cstheme="majorBidi"/>
        </w:rPr>
        <w:t xml:space="preserve"> and</w:t>
      </w:r>
      <w:r w:rsidRPr="00EC00BF">
        <w:rPr>
          <w:rFonts w:asciiTheme="majorBidi" w:hAnsiTheme="majorBidi" w:cstheme="majorBidi"/>
        </w:rPr>
        <w:t xml:space="preserve"> earth, pray for me</w:t>
      </w:r>
      <w:r w:rsidR="000123EA" w:rsidRPr="00EC00BF">
        <w:rPr>
          <w:rFonts w:asciiTheme="majorBidi" w:hAnsiTheme="majorBidi" w:cstheme="majorBidi"/>
        </w:rPr>
        <w:t xml:space="preserve">. They told him, before we pray for you, we should pray for ourselves, as it says </w:t>
      </w:r>
      <w:r w:rsidR="000123EA" w:rsidRPr="00EC00BF">
        <w:rPr>
          <w:rFonts w:asciiTheme="majorBidi" w:hAnsiTheme="majorBidi" w:cstheme="majorBidi"/>
          <w:i/>
          <w:iCs/>
        </w:rPr>
        <w:t>though the heavens should melt away like smoke and the earth wear out like a garment</w:t>
      </w:r>
      <w:r w:rsidR="000123EA" w:rsidRPr="00EC00BF">
        <w:rPr>
          <w:rFonts w:asciiTheme="majorBidi" w:hAnsiTheme="majorBidi" w:cstheme="majorBidi"/>
        </w:rPr>
        <w:t xml:space="preserve"> (Isa 51:6). He said: sun and moon, pray for me. They said, before we pray for you we should pray for ourselves, as it says </w:t>
      </w:r>
      <w:r w:rsidR="00A2400B" w:rsidRPr="00EC00BF">
        <w:rPr>
          <w:rFonts w:asciiTheme="majorBidi" w:hAnsiTheme="majorBidi" w:cstheme="majorBidi"/>
          <w:i/>
          <w:iCs/>
        </w:rPr>
        <w:t xml:space="preserve">then the moon shall be ashamed and the sun shall be abashed </w:t>
      </w:r>
      <w:r w:rsidR="00A2400B" w:rsidRPr="00EC00BF">
        <w:rPr>
          <w:rFonts w:asciiTheme="majorBidi" w:hAnsiTheme="majorBidi" w:cstheme="majorBidi"/>
        </w:rPr>
        <w:t>(Isa 24:23)</w:t>
      </w:r>
      <w:r w:rsidR="000123EA" w:rsidRPr="00EC00BF">
        <w:rPr>
          <w:rFonts w:asciiTheme="majorBidi" w:hAnsiTheme="majorBidi" w:cstheme="majorBidi"/>
        </w:rPr>
        <w:t>. He said: stars and constellations, pray for me. They told him,</w:t>
      </w:r>
      <w:r w:rsidR="00A2400B" w:rsidRPr="00EC00BF">
        <w:rPr>
          <w:rFonts w:asciiTheme="majorBidi" w:hAnsiTheme="majorBidi" w:cstheme="majorBidi"/>
        </w:rPr>
        <w:t xml:space="preserve"> before we pray for you we should pray for ourselves, as it says </w:t>
      </w:r>
      <w:r w:rsidR="00D270C3" w:rsidRPr="00EC00BF">
        <w:rPr>
          <w:rFonts w:asciiTheme="majorBidi" w:hAnsiTheme="majorBidi" w:cstheme="majorBidi"/>
          <w:i/>
          <w:iCs/>
        </w:rPr>
        <w:t>all the host of heaven shall molder</w:t>
      </w:r>
      <w:r w:rsidR="00B84CA4" w:rsidRPr="00EC00BF">
        <w:rPr>
          <w:rFonts w:asciiTheme="majorBidi" w:hAnsiTheme="majorBidi" w:cstheme="majorBidi"/>
        </w:rPr>
        <w:t xml:space="preserve"> (Isa 34:4)</w:t>
      </w:r>
      <w:r w:rsidR="003A073E" w:rsidRPr="00EC00BF">
        <w:rPr>
          <w:rFonts w:asciiTheme="majorBidi" w:hAnsiTheme="majorBidi" w:cstheme="majorBidi"/>
        </w:rPr>
        <w:t>. He said: I see that the matter is only dependent on myself. He placed his head between his knees and cried until his soul departed. A voice came out and said: R. Eleazar b. Dordia is invited into the life of the world to come.</w:t>
      </w:r>
    </w:p>
    <w:p w14:paraId="28619592" w14:textId="72F4C102" w:rsidR="007C2A91" w:rsidRPr="00EC00BF" w:rsidRDefault="003A073E">
      <w:pPr>
        <w:bidi w:val="0"/>
        <w:jc w:val="both"/>
        <w:rPr>
          <w:rFonts w:asciiTheme="majorBidi" w:hAnsiTheme="majorBidi" w:cstheme="majorBidi"/>
        </w:rPr>
      </w:pPr>
      <w:r w:rsidRPr="00EC00BF">
        <w:rPr>
          <w:rFonts w:asciiTheme="majorBidi" w:hAnsiTheme="majorBidi" w:cstheme="majorBidi"/>
        </w:rPr>
        <w:t>Tali Artman p</w:t>
      </w:r>
      <w:r w:rsidR="00AF680E" w:rsidRPr="00EC00BF">
        <w:rPr>
          <w:rFonts w:asciiTheme="majorBidi" w:hAnsiTheme="majorBidi" w:cstheme="majorBidi"/>
        </w:rPr>
        <w:t xml:space="preserve">ortrays the Bavli's prostitute </w:t>
      </w:r>
      <w:r w:rsidRPr="00EC00BF">
        <w:rPr>
          <w:rFonts w:asciiTheme="majorBidi" w:hAnsiTheme="majorBidi" w:cstheme="majorBidi"/>
        </w:rPr>
        <w:t xml:space="preserve">as a positive, </w:t>
      </w:r>
      <w:r w:rsidR="00AF680E" w:rsidRPr="00EC00BF">
        <w:rPr>
          <w:rFonts w:asciiTheme="majorBidi" w:hAnsiTheme="majorBidi" w:cstheme="majorBidi"/>
        </w:rPr>
        <w:t>yet</w:t>
      </w:r>
      <w:r w:rsidRPr="00EC00BF">
        <w:rPr>
          <w:rFonts w:asciiTheme="majorBidi" w:hAnsiTheme="majorBidi" w:cstheme="majorBidi"/>
        </w:rPr>
        <w:t xml:space="preserve"> </w:t>
      </w:r>
      <w:r w:rsidR="00C00616" w:rsidRPr="00EC00BF">
        <w:rPr>
          <w:rFonts w:asciiTheme="majorBidi" w:hAnsiTheme="majorBidi" w:cstheme="majorBidi"/>
        </w:rPr>
        <w:t>negligible</w:t>
      </w:r>
      <w:r w:rsidR="00AF680E" w:rsidRPr="00EC00BF">
        <w:rPr>
          <w:rFonts w:asciiTheme="majorBidi" w:hAnsiTheme="majorBidi" w:cstheme="majorBidi"/>
        </w:rPr>
        <w:t xml:space="preserve"> figure</w:t>
      </w:r>
      <w:r w:rsidRPr="00EC00BF">
        <w:rPr>
          <w:rFonts w:asciiTheme="majorBidi" w:hAnsiTheme="majorBidi" w:cstheme="majorBidi"/>
        </w:rPr>
        <w:t>.</w:t>
      </w:r>
      <w:r w:rsidR="001626BE" w:rsidRPr="00EC00BF">
        <w:rPr>
          <w:rStyle w:val="FootnoteReference"/>
          <w:rFonts w:asciiTheme="majorBidi" w:hAnsiTheme="majorBidi" w:cstheme="majorBidi"/>
          <w:rtl/>
        </w:rPr>
        <w:footnoteReference w:id="61"/>
      </w:r>
      <w:r w:rsidR="00C00616">
        <w:rPr>
          <w:rFonts w:asciiTheme="majorBidi" w:hAnsiTheme="majorBidi" w:cstheme="majorBidi"/>
        </w:rPr>
        <w:t xml:space="preserve"> </w:t>
      </w:r>
      <w:r w:rsidR="001626BE" w:rsidRPr="00EC00BF">
        <w:rPr>
          <w:rFonts w:asciiTheme="majorBidi" w:hAnsiTheme="majorBidi" w:cstheme="majorBidi"/>
        </w:rPr>
        <w:t>Indifferent to her fate, t</w:t>
      </w:r>
      <w:r w:rsidR="00AF680E" w:rsidRPr="00EC00BF">
        <w:rPr>
          <w:rFonts w:asciiTheme="majorBidi" w:hAnsiTheme="majorBidi" w:cstheme="majorBidi"/>
        </w:rPr>
        <w:t>he rabb</w:t>
      </w:r>
      <w:r w:rsidR="001626BE" w:rsidRPr="00EC00BF">
        <w:rPr>
          <w:rFonts w:asciiTheme="majorBidi" w:hAnsiTheme="majorBidi" w:cstheme="majorBidi"/>
        </w:rPr>
        <w:t>i</w:t>
      </w:r>
      <w:r w:rsidR="00AF680E" w:rsidRPr="00EC00BF">
        <w:rPr>
          <w:rFonts w:asciiTheme="majorBidi" w:hAnsiTheme="majorBidi" w:cstheme="majorBidi"/>
        </w:rPr>
        <w:t xml:space="preserve">s use here simply to move the plot forward. The prostitute disappears from the story just like the gas she passes (in the only Tannaitic </w:t>
      </w:r>
      <w:r w:rsidR="001626BE" w:rsidRPr="00EC00BF">
        <w:rPr>
          <w:rFonts w:asciiTheme="majorBidi" w:hAnsiTheme="majorBidi" w:cstheme="majorBidi"/>
        </w:rPr>
        <w:t>sage-and-</w:t>
      </w:r>
      <w:r w:rsidR="00AF680E" w:rsidRPr="00EC00BF">
        <w:rPr>
          <w:rFonts w:asciiTheme="majorBidi" w:hAnsiTheme="majorBidi" w:cstheme="majorBidi"/>
        </w:rPr>
        <w:t xml:space="preserve">prostitute narrative, </w:t>
      </w:r>
      <w:r w:rsidR="007233E6" w:rsidRPr="00EC00BF">
        <w:rPr>
          <w:rFonts w:asciiTheme="majorBidi" w:hAnsiTheme="majorBidi" w:cstheme="majorBidi"/>
        </w:rPr>
        <w:t xml:space="preserve">Sifre Num 115, </w:t>
      </w:r>
      <w:r w:rsidR="00AF680E" w:rsidRPr="00EC00BF">
        <w:rPr>
          <w:rFonts w:asciiTheme="majorBidi" w:hAnsiTheme="majorBidi" w:cstheme="majorBidi"/>
        </w:rPr>
        <w:t>she marries the disciple</w:t>
      </w:r>
      <w:r w:rsidR="001626BE" w:rsidRPr="00EC00BF">
        <w:rPr>
          <w:rFonts w:asciiTheme="majorBidi" w:hAnsiTheme="majorBidi" w:cstheme="majorBidi"/>
        </w:rPr>
        <w:t xml:space="preserve"> who </w:t>
      </w:r>
      <w:r w:rsidR="00C00616" w:rsidRPr="00EC00BF">
        <w:rPr>
          <w:rFonts w:asciiTheme="majorBidi" w:hAnsiTheme="majorBidi" w:cstheme="majorBidi"/>
        </w:rPr>
        <w:t>c</w:t>
      </w:r>
      <w:r w:rsidR="00C00616">
        <w:rPr>
          <w:rFonts w:asciiTheme="majorBidi" w:hAnsiTheme="majorBidi" w:cstheme="majorBidi"/>
        </w:rPr>
        <w:t>a</w:t>
      </w:r>
      <w:r w:rsidR="00C00616" w:rsidRPr="00EC00BF">
        <w:rPr>
          <w:rFonts w:asciiTheme="majorBidi" w:hAnsiTheme="majorBidi" w:cstheme="majorBidi"/>
        </w:rPr>
        <w:t xml:space="preserve">me </w:t>
      </w:r>
      <w:r w:rsidR="001626BE" w:rsidRPr="00EC00BF">
        <w:rPr>
          <w:rFonts w:asciiTheme="majorBidi" w:hAnsiTheme="majorBidi" w:cstheme="majorBidi"/>
        </w:rPr>
        <w:t>to her</w:t>
      </w:r>
      <w:r w:rsidR="00AF680E" w:rsidRPr="00EC00BF">
        <w:rPr>
          <w:rFonts w:asciiTheme="majorBidi" w:hAnsiTheme="majorBidi" w:cstheme="majorBidi"/>
        </w:rPr>
        <w:t xml:space="preserve"> so </w:t>
      </w:r>
      <w:r w:rsidR="00C81524" w:rsidRPr="00EC00BF">
        <w:rPr>
          <w:rFonts w:asciiTheme="majorBidi" w:hAnsiTheme="majorBidi" w:cstheme="majorBidi"/>
        </w:rPr>
        <w:t>h</w:t>
      </w:r>
      <w:r w:rsidR="00C81524">
        <w:rPr>
          <w:rFonts w:asciiTheme="majorBidi" w:hAnsiTheme="majorBidi" w:cstheme="majorBidi"/>
        </w:rPr>
        <w:t>e</w:t>
      </w:r>
      <w:r w:rsidR="00C81524" w:rsidRPr="00EC00BF">
        <w:rPr>
          <w:rFonts w:asciiTheme="majorBidi" w:hAnsiTheme="majorBidi" w:cstheme="majorBidi"/>
        </w:rPr>
        <w:t xml:space="preserve"> </w:t>
      </w:r>
      <w:r w:rsidR="00AF680E" w:rsidRPr="00EC00BF">
        <w:rPr>
          <w:rFonts w:asciiTheme="majorBidi" w:hAnsiTheme="majorBidi" w:cstheme="majorBidi"/>
        </w:rPr>
        <w:t>can gain from his repentance). Artman</w:t>
      </w:r>
      <w:r w:rsidRPr="00EC00BF">
        <w:rPr>
          <w:rFonts w:asciiTheme="majorBidi" w:hAnsiTheme="majorBidi" w:cstheme="majorBidi"/>
        </w:rPr>
        <w:t xml:space="preserve"> contrast</w:t>
      </w:r>
      <w:r w:rsidR="00F04A10">
        <w:rPr>
          <w:rFonts w:asciiTheme="majorBidi" w:hAnsiTheme="majorBidi" w:cstheme="majorBidi"/>
        </w:rPr>
        <w:t>s</w:t>
      </w:r>
      <w:r w:rsidRPr="00EC00BF">
        <w:rPr>
          <w:rFonts w:asciiTheme="majorBidi" w:hAnsiTheme="majorBidi" w:cstheme="majorBidi"/>
        </w:rPr>
        <w:t xml:space="preserve"> </w:t>
      </w:r>
      <w:r w:rsidR="00AF680E" w:rsidRPr="00EC00BF">
        <w:rPr>
          <w:rFonts w:asciiTheme="majorBidi" w:hAnsiTheme="majorBidi" w:cstheme="majorBidi"/>
        </w:rPr>
        <w:t xml:space="preserve">this </w:t>
      </w:r>
      <w:r w:rsidR="00F04A10">
        <w:rPr>
          <w:rFonts w:asciiTheme="majorBidi" w:hAnsiTheme="majorBidi" w:cstheme="majorBidi"/>
        </w:rPr>
        <w:t xml:space="preserve">with </w:t>
      </w:r>
      <w:r w:rsidRPr="00EC00BF">
        <w:rPr>
          <w:rFonts w:asciiTheme="majorBidi" w:hAnsiTheme="majorBidi" w:cstheme="majorBidi"/>
        </w:rPr>
        <w:t xml:space="preserve">prostitute characters in </w:t>
      </w:r>
      <w:r w:rsidR="00AF680E" w:rsidRPr="00EC00BF">
        <w:rPr>
          <w:rFonts w:asciiTheme="majorBidi" w:hAnsiTheme="majorBidi" w:cstheme="majorBidi"/>
        </w:rPr>
        <w:t xml:space="preserve">contemporaneous </w:t>
      </w:r>
      <w:r w:rsidRPr="00EC00BF">
        <w:rPr>
          <w:rFonts w:asciiTheme="majorBidi" w:hAnsiTheme="majorBidi" w:cstheme="majorBidi"/>
        </w:rPr>
        <w:t>Christian literature</w:t>
      </w:r>
      <w:r w:rsidR="001626BE" w:rsidRPr="00EC00BF">
        <w:rPr>
          <w:rFonts w:asciiTheme="majorBidi" w:hAnsiTheme="majorBidi" w:cstheme="majorBidi"/>
        </w:rPr>
        <w:t xml:space="preserve">, </w:t>
      </w:r>
      <w:r w:rsidR="00F04A10">
        <w:rPr>
          <w:rFonts w:asciiTheme="majorBidi" w:hAnsiTheme="majorBidi" w:cstheme="majorBidi"/>
        </w:rPr>
        <w:t xml:space="preserve">who </w:t>
      </w:r>
      <w:r w:rsidR="001626BE" w:rsidRPr="00EC00BF">
        <w:rPr>
          <w:rFonts w:asciiTheme="majorBidi" w:hAnsiTheme="majorBidi" w:cstheme="majorBidi"/>
        </w:rPr>
        <w:t xml:space="preserve">are </w:t>
      </w:r>
      <w:r w:rsidR="00F04A10">
        <w:rPr>
          <w:rFonts w:asciiTheme="majorBidi" w:hAnsiTheme="majorBidi" w:cstheme="majorBidi"/>
        </w:rPr>
        <w:t xml:space="preserve">cast as </w:t>
      </w:r>
      <w:r w:rsidR="001626BE" w:rsidRPr="00EC00BF">
        <w:rPr>
          <w:rFonts w:asciiTheme="majorBidi" w:hAnsiTheme="majorBidi" w:cstheme="majorBidi"/>
        </w:rPr>
        <w:t>heroines</w:t>
      </w:r>
      <w:r w:rsidR="007233E6" w:rsidRPr="00EC00BF">
        <w:rPr>
          <w:rFonts w:asciiTheme="majorBidi" w:hAnsiTheme="majorBidi" w:cstheme="majorBidi"/>
        </w:rPr>
        <w:t xml:space="preserve"> </w:t>
      </w:r>
      <w:r w:rsidR="00F04A10">
        <w:rPr>
          <w:rFonts w:asciiTheme="majorBidi" w:hAnsiTheme="majorBidi" w:cstheme="majorBidi"/>
        </w:rPr>
        <w:t xml:space="preserve">in </w:t>
      </w:r>
      <w:r w:rsidR="007233E6" w:rsidRPr="00EC00BF">
        <w:rPr>
          <w:rFonts w:asciiTheme="majorBidi" w:hAnsiTheme="majorBidi" w:cstheme="majorBidi"/>
        </w:rPr>
        <w:t>the repentance drama</w:t>
      </w:r>
      <w:r w:rsidRPr="00EC00BF">
        <w:rPr>
          <w:rFonts w:asciiTheme="majorBidi" w:hAnsiTheme="majorBidi" w:cstheme="majorBidi"/>
        </w:rPr>
        <w:t xml:space="preserve">. </w:t>
      </w:r>
      <w:r w:rsidR="00AF680E" w:rsidRPr="00EC00BF">
        <w:rPr>
          <w:rFonts w:asciiTheme="majorBidi" w:hAnsiTheme="majorBidi" w:cstheme="majorBidi"/>
        </w:rPr>
        <w:t xml:space="preserve">But for our </w:t>
      </w:r>
      <w:r w:rsidR="00C00616" w:rsidRPr="00EC00BF">
        <w:rPr>
          <w:rFonts w:asciiTheme="majorBidi" w:hAnsiTheme="majorBidi" w:cstheme="majorBidi"/>
        </w:rPr>
        <w:t>p</w:t>
      </w:r>
      <w:r w:rsidR="00C00616">
        <w:rPr>
          <w:rFonts w:asciiTheme="majorBidi" w:hAnsiTheme="majorBidi" w:cstheme="majorBidi"/>
        </w:rPr>
        <w:t>ur</w:t>
      </w:r>
      <w:r w:rsidR="00C00616" w:rsidRPr="00EC00BF">
        <w:rPr>
          <w:rFonts w:asciiTheme="majorBidi" w:hAnsiTheme="majorBidi" w:cstheme="majorBidi"/>
        </w:rPr>
        <w:t xml:space="preserve">pose </w:t>
      </w:r>
      <w:r w:rsidR="00AF680E" w:rsidRPr="00EC00BF">
        <w:rPr>
          <w:rFonts w:asciiTheme="majorBidi" w:hAnsiTheme="majorBidi" w:cstheme="majorBidi"/>
        </w:rPr>
        <w:t>we should</w:t>
      </w:r>
      <w:r w:rsidRPr="00EC00BF">
        <w:rPr>
          <w:rFonts w:asciiTheme="majorBidi" w:hAnsiTheme="majorBidi" w:cstheme="majorBidi"/>
        </w:rPr>
        <w:t xml:space="preserve"> </w:t>
      </w:r>
      <w:r w:rsidR="00AF680E" w:rsidRPr="00EC00BF">
        <w:rPr>
          <w:rFonts w:asciiTheme="majorBidi" w:hAnsiTheme="majorBidi" w:cstheme="majorBidi"/>
        </w:rPr>
        <w:t>ask</w:t>
      </w:r>
      <w:r w:rsidR="00C81524">
        <w:rPr>
          <w:rFonts w:asciiTheme="majorBidi" w:hAnsiTheme="majorBidi" w:cstheme="majorBidi"/>
        </w:rPr>
        <w:t>:</w:t>
      </w:r>
      <w:r w:rsidR="00AF680E" w:rsidRPr="00EC00BF">
        <w:rPr>
          <w:rFonts w:asciiTheme="majorBidi" w:hAnsiTheme="majorBidi" w:cstheme="majorBidi"/>
        </w:rPr>
        <w:t xml:space="preserve"> </w:t>
      </w:r>
      <w:r w:rsidR="007233E6" w:rsidRPr="00EC00BF">
        <w:rPr>
          <w:rFonts w:asciiTheme="majorBidi" w:hAnsiTheme="majorBidi" w:cstheme="majorBidi"/>
        </w:rPr>
        <w:t>how exactly</w:t>
      </w:r>
      <w:r w:rsidR="00AF680E" w:rsidRPr="00EC00BF">
        <w:rPr>
          <w:rFonts w:asciiTheme="majorBidi" w:hAnsiTheme="majorBidi" w:cstheme="majorBidi"/>
        </w:rPr>
        <w:t xml:space="preserve"> </w:t>
      </w:r>
      <w:r w:rsidR="00C81524">
        <w:rPr>
          <w:rFonts w:asciiTheme="majorBidi" w:hAnsiTheme="majorBidi" w:cstheme="majorBidi"/>
        </w:rPr>
        <w:t xml:space="preserve">does </w:t>
      </w:r>
      <w:r w:rsidR="00AF680E" w:rsidRPr="00EC00BF">
        <w:rPr>
          <w:rFonts w:asciiTheme="majorBidi" w:hAnsiTheme="majorBidi" w:cstheme="majorBidi"/>
        </w:rPr>
        <w:t xml:space="preserve">the </w:t>
      </w:r>
      <w:r w:rsidR="007233E6" w:rsidRPr="00EC00BF">
        <w:rPr>
          <w:rFonts w:asciiTheme="majorBidi" w:hAnsiTheme="majorBidi" w:cstheme="majorBidi"/>
        </w:rPr>
        <w:t>prostitute move the plot forward</w:t>
      </w:r>
      <w:r w:rsidR="00C81524">
        <w:rPr>
          <w:rFonts w:asciiTheme="majorBidi" w:hAnsiTheme="majorBidi" w:cstheme="majorBidi"/>
        </w:rPr>
        <w:t>?</w:t>
      </w:r>
      <w:r w:rsidR="00C81524" w:rsidRPr="00EC00BF">
        <w:rPr>
          <w:rFonts w:asciiTheme="majorBidi" w:hAnsiTheme="majorBidi" w:cstheme="majorBidi"/>
        </w:rPr>
        <w:t xml:space="preserve"> </w:t>
      </w:r>
      <w:r w:rsidR="007233E6" w:rsidRPr="00EC00BF">
        <w:rPr>
          <w:rFonts w:asciiTheme="majorBidi" w:hAnsiTheme="majorBidi" w:cstheme="majorBidi"/>
        </w:rPr>
        <w:t xml:space="preserve">Does </w:t>
      </w:r>
      <w:r w:rsidRPr="00EC00BF">
        <w:rPr>
          <w:rFonts w:asciiTheme="majorBidi" w:hAnsiTheme="majorBidi" w:cstheme="majorBidi"/>
        </w:rPr>
        <w:t xml:space="preserve">the dialogue </w:t>
      </w:r>
      <w:r w:rsidR="00AF680E" w:rsidRPr="00EC00BF">
        <w:rPr>
          <w:rFonts w:asciiTheme="majorBidi" w:hAnsiTheme="majorBidi" w:cstheme="majorBidi"/>
        </w:rPr>
        <w:t xml:space="preserve">with her </w:t>
      </w:r>
      <w:r w:rsidR="007233E6" w:rsidRPr="00EC00BF">
        <w:rPr>
          <w:rFonts w:asciiTheme="majorBidi" w:hAnsiTheme="majorBidi" w:cstheme="majorBidi"/>
        </w:rPr>
        <w:t>have</w:t>
      </w:r>
      <w:r w:rsidRPr="00EC00BF">
        <w:rPr>
          <w:rFonts w:asciiTheme="majorBidi" w:hAnsiTheme="majorBidi" w:cstheme="majorBidi"/>
        </w:rPr>
        <w:t xml:space="preserve"> a</w:t>
      </w:r>
      <w:r w:rsidR="007233E6" w:rsidRPr="00EC00BF">
        <w:rPr>
          <w:rFonts w:asciiTheme="majorBidi" w:hAnsiTheme="majorBidi" w:cstheme="majorBidi"/>
        </w:rPr>
        <w:t>ny epistemological significance?</w:t>
      </w:r>
      <w:r w:rsidRPr="00EC00BF">
        <w:rPr>
          <w:rFonts w:asciiTheme="majorBidi" w:hAnsiTheme="majorBidi" w:cstheme="majorBidi"/>
        </w:rPr>
        <w:t xml:space="preserve"> While in the </w:t>
      </w:r>
      <w:r w:rsidR="00AF680E" w:rsidRPr="00EC00BF">
        <w:rPr>
          <w:rFonts w:asciiTheme="majorBidi" w:hAnsiTheme="majorBidi" w:cstheme="majorBidi"/>
        </w:rPr>
        <w:t>Tannaitic</w:t>
      </w:r>
      <w:r w:rsidRPr="00EC00BF">
        <w:rPr>
          <w:rFonts w:asciiTheme="majorBidi" w:hAnsiTheme="majorBidi" w:cstheme="majorBidi"/>
        </w:rPr>
        <w:t xml:space="preserve"> </w:t>
      </w:r>
      <w:r w:rsidR="00F04A10">
        <w:rPr>
          <w:rFonts w:asciiTheme="majorBidi" w:hAnsiTheme="majorBidi" w:cstheme="majorBidi"/>
        </w:rPr>
        <w:t>parallel of the story</w:t>
      </w:r>
      <w:r w:rsidRPr="00EC00BF">
        <w:rPr>
          <w:rFonts w:asciiTheme="majorBidi" w:hAnsiTheme="majorBidi" w:cstheme="majorBidi"/>
        </w:rPr>
        <w:t xml:space="preserve">, the sage is moved to repent by </w:t>
      </w:r>
      <w:r w:rsidR="00F04A10">
        <w:rPr>
          <w:rFonts w:asciiTheme="majorBidi" w:hAnsiTheme="majorBidi" w:cstheme="majorBidi"/>
        </w:rPr>
        <w:t xml:space="preserve">noticing </w:t>
      </w:r>
      <w:r w:rsidRPr="00EC00BF">
        <w:rPr>
          <w:rFonts w:asciiTheme="majorBidi" w:hAnsiTheme="majorBidi" w:cstheme="majorBidi"/>
        </w:rPr>
        <w:t xml:space="preserve">his </w:t>
      </w:r>
      <w:r w:rsidRPr="00EC00BF">
        <w:rPr>
          <w:rFonts w:asciiTheme="majorBidi" w:hAnsiTheme="majorBidi" w:cstheme="majorBidi"/>
          <w:i/>
          <w:iCs/>
        </w:rPr>
        <w:t>tzitzit</w:t>
      </w:r>
      <w:r w:rsidR="007233E6" w:rsidRPr="00EC00BF">
        <w:rPr>
          <w:rFonts w:asciiTheme="majorBidi" w:hAnsiTheme="majorBidi" w:cstheme="majorBidi"/>
        </w:rPr>
        <w:t xml:space="preserve">, </w:t>
      </w:r>
      <w:r w:rsidR="00F04A10">
        <w:rPr>
          <w:rFonts w:asciiTheme="majorBidi" w:hAnsiTheme="majorBidi" w:cstheme="majorBidi"/>
        </w:rPr>
        <w:t xml:space="preserve">the ritual fringes attached to his garment, </w:t>
      </w:r>
      <w:r w:rsidR="007233E6" w:rsidRPr="00EC00BF">
        <w:rPr>
          <w:rFonts w:asciiTheme="majorBidi" w:hAnsiTheme="majorBidi" w:cstheme="majorBidi"/>
        </w:rPr>
        <w:t xml:space="preserve">in the Babylonian story </w:t>
      </w:r>
      <w:r w:rsidRPr="00EC00BF">
        <w:rPr>
          <w:rFonts w:asciiTheme="majorBidi" w:hAnsiTheme="majorBidi" w:cstheme="majorBidi"/>
        </w:rPr>
        <w:t xml:space="preserve">the prostitute sets </w:t>
      </w:r>
      <w:r w:rsidR="00C81524">
        <w:rPr>
          <w:rFonts w:asciiTheme="majorBidi" w:hAnsiTheme="majorBidi" w:cstheme="majorBidi"/>
        </w:rPr>
        <w:t xml:space="preserve">in motion </w:t>
      </w:r>
      <w:r w:rsidRPr="00EC00BF">
        <w:rPr>
          <w:rFonts w:asciiTheme="majorBidi" w:hAnsiTheme="majorBidi" w:cstheme="majorBidi"/>
        </w:rPr>
        <w:t>the entire process of repentance</w:t>
      </w:r>
      <w:r w:rsidR="00AF680E" w:rsidRPr="00EC00BF">
        <w:rPr>
          <w:rFonts w:asciiTheme="majorBidi" w:hAnsiTheme="majorBidi" w:cstheme="majorBidi"/>
        </w:rPr>
        <w:t xml:space="preserve"> –</w:t>
      </w:r>
      <w:r w:rsidR="0034782A" w:rsidRPr="00EC00BF">
        <w:rPr>
          <w:rFonts w:asciiTheme="majorBidi" w:hAnsiTheme="majorBidi" w:cstheme="majorBidi"/>
        </w:rPr>
        <w:t xml:space="preserve"> </w:t>
      </w:r>
      <w:r w:rsidR="00AF680E" w:rsidRPr="00EC00BF">
        <w:rPr>
          <w:rFonts w:asciiTheme="majorBidi" w:hAnsiTheme="majorBidi" w:cstheme="majorBidi"/>
        </w:rPr>
        <w:t>culminat</w:t>
      </w:r>
      <w:r w:rsidR="007233E6" w:rsidRPr="00EC00BF">
        <w:rPr>
          <w:rFonts w:asciiTheme="majorBidi" w:hAnsiTheme="majorBidi" w:cstheme="majorBidi"/>
        </w:rPr>
        <w:t xml:space="preserve">ing </w:t>
      </w:r>
      <w:r w:rsidR="00AF680E" w:rsidRPr="00EC00BF">
        <w:rPr>
          <w:rFonts w:asciiTheme="majorBidi" w:hAnsiTheme="majorBidi" w:cstheme="majorBidi"/>
        </w:rPr>
        <w:t xml:space="preserve">in the death and </w:t>
      </w:r>
      <w:r w:rsidR="0034782A" w:rsidRPr="00EC00BF">
        <w:rPr>
          <w:rFonts w:asciiTheme="majorBidi" w:hAnsiTheme="majorBidi" w:cstheme="majorBidi"/>
        </w:rPr>
        <w:t xml:space="preserve">eschatological </w:t>
      </w:r>
      <w:r w:rsidR="00AF680E" w:rsidRPr="00EC00BF">
        <w:rPr>
          <w:rFonts w:asciiTheme="majorBidi" w:hAnsiTheme="majorBidi" w:cstheme="majorBidi"/>
        </w:rPr>
        <w:t>rebirth of the sage –with a short sentence</w:t>
      </w:r>
      <w:r w:rsidRPr="00EC00BF">
        <w:rPr>
          <w:rFonts w:asciiTheme="majorBidi" w:hAnsiTheme="majorBidi" w:cstheme="majorBidi"/>
        </w:rPr>
        <w:t xml:space="preserve">. Unlike </w:t>
      </w:r>
      <w:r w:rsidR="00F640D5" w:rsidRPr="00EC00BF">
        <w:rPr>
          <w:rFonts w:asciiTheme="majorBidi" w:hAnsiTheme="majorBidi" w:cstheme="majorBidi"/>
        </w:rPr>
        <w:t xml:space="preserve">the character of Elisha </w:t>
      </w:r>
      <w:r w:rsidR="00C81524">
        <w:rPr>
          <w:rFonts w:asciiTheme="majorBidi" w:hAnsiTheme="majorBidi" w:cstheme="majorBidi"/>
        </w:rPr>
        <w:t xml:space="preserve">ben </w:t>
      </w:r>
      <w:r w:rsidR="00F04A10" w:rsidRPr="00EC00BF">
        <w:rPr>
          <w:rFonts w:asciiTheme="majorBidi" w:hAnsiTheme="majorBidi" w:cstheme="majorBidi"/>
        </w:rPr>
        <w:t>A</w:t>
      </w:r>
      <w:r w:rsidR="00F04A10">
        <w:rPr>
          <w:rFonts w:asciiTheme="majorBidi" w:hAnsiTheme="majorBidi" w:cstheme="majorBidi"/>
        </w:rPr>
        <w:t>b</w:t>
      </w:r>
      <w:r w:rsidR="00F04A10" w:rsidRPr="00EC00BF">
        <w:rPr>
          <w:rFonts w:asciiTheme="majorBidi" w:hAnsiTheme="majorBidi" w:cstheme="majorBidi"/>
        </w:rPr>
        <w:t>uya</w:t>
      </w:r>
      <w:r w:rsidR="00F640D5" w:rsidRPr="00EC00BF">
        <w:rPr>
          <w:rFonts w:asciiTheme="majorBidi" w:hAnsiTheme="majorBidi" w:cstheme="majorBidi"/>
        </w:rPr>
        <w:t>, the quintessential "</w:t>
      </w:r>
      <w:r w:rsidR="007233E6" w:rsidRPr="00EC00BF">
        <w:rPr>
          <w:rFonts w:asciiTheme="majorBidi" w:hAnsiTheme="majorBidi" w:cstheme="majorBidi"/>
        </w:rPr>
        <w:t>O</w:t>
      </w:r>
      <w:r w:rsidR="00F640D5" w:rsidRPr="00EC00BF">
        <w:rPr>
          <w:rFonts w:asciiTheme="majorBidi" w:hAnsiTheme="majorBidi" w:cstheme="majorBidi"/>
        </w:rPr>
        <w:t>ther" (Y. Hag 2:1 [77b]; b. Hag 15a)</w:t>
      </w:r>
      <w:r w:rsidR="00DB65FF">
        <w:rPr>
          <w:rFonts w:asciiTheme="majorBidi" w:hAnsiTheme="majorBidi" w:cstheme="majorBidi"/>
        </w:rPr>
        <w:t>,</w:t>
      </w:r>
      <w:r w:rsidR="00F640D5" w:rsidRPr="00EC00BF">
        <w:rPr>
          <w:rFonts w:asciiTheme="majorBidi" w:hAnsiTheme="majorBidi" w:cstheme="majorBidi"/>
        </w:rPr>
        <w:t xml:space="preserve"> </w:t>
      </w:r>
      <w:r w:rsidRPr="00EC00BF">
        <w:rPr>
          <w:rFonts w:asciiTheme="majorBidi" w:hAnsiTheme="majorBidi" w:cstheme="majorBidi"/>
        </w:rPr>
        <w:t xml:space="preserve">who </w:t>
      </w:r>
      <w:r w:rsidR="007233E6" w:rsidRPr="00EC00BF">
        <w:rPr>
          <w:rFonts w:asciiTheme="majorBidi" w:hAnsiTheme="majorBidi" w:cstheme="majorBidi"/>
        </w:rPr>
        <w:t>resist</w:t>
      </w:r>
      <w:r w:rsidR="00F04A10">
        <w:rPr>
          <w:rFonts w:asciiTheme="majorBidi" w:hAnsiTheme="majorBidi" w:cstheme="majorBidi"/>
        </w:rPr>
        <w:t>s the plea of his student, R. Meir,</w:t>
      </w:r>
      <w:r w:rsidR="007233E6" w:rsidRPr="00EC00BF">
        <w:rPr>
          <w:rFonts w:asciiTheme="majorBidi" w:hAnsiTheme="majorBidi" w:cstheme="majorBidi"/>
        </w:rPr>
        <w:t xml:space="preserve"> insisting </w:t>
      </w:r>
      <w:r w:rsidRPr="00EC00BF">
        <w:rPr>
          <w:rFonts w:asciiTheme="majorBidi" w:hAnsiTheme="majorBidi" w:cstheme="majorBidi"/>
        </w:rPr>
        <w:t>that</w:t>
      </w:r>
      <w:r w:rsidR="00F640D5" w:rsidRPr="00EC00BF">
        <w:rPr>
          <w:rFonts w:asciiTheme="majorBidi" w:hAnsiTheme="majorBidi" w:cstheme="majorBidi"/>
        </w:rPr>
        <w:t xml:space="preserve"> he</w:t>
      </w:r>
      <w:r w:rsidRPr="00EC00BF">
        <w:rPr>
          <w:rFonts w:asciiTheme="majorBidi" w:hAnsiTheme="majorBidi" w:cstheme="majorBidi"/>
        </w:rPr>
        <w:t xml:space="preserve"> cannot repent, here the outsider's gaze alone is </w:t>
      </w:r>
      <w:r w:rsidR="007233E6" w:rsidRPr="00EC00BF">
        <w:rPr>
          <w:rFonts w:asciiTheme="majorBidi" w:hAnsiTheme="majorBidi" w:cstheme="majorBidi"/>
        </w:rPr>
        <w:t xml:space="preserve">portrayed as </w:t>
      </w:r>
      <w:r w:rsidRPr="00EC00BF">
        <w:rPr>
          <w:rFonts w:asciiTheme="majorBidi" w:hAnsiTheme="majorBidi" w:cstheme="majorBidi"/>
        </w:rPr>
        <w:t>capable of effecting internal change.</w:t>
      </w:r>
      <w:r w:rsidR="00D04F95" w:rsidRPr="00EC00BF">
        <w:rPr>
          <w:rFonts w:asciiTheme="majorBidi" w:hAnsiTheme="majorBidi" w:cstheme="majorBidi"/>
        </w:rPr>
        <w:t xml:space="preserve"> </w:t>
      </w:r>
      <w:r w:rsidR="00533EBC">
        <w:rPr>
          <w:rFonts w:asciiTheme="majorBidi" w:hAnsiTheme="majorBidi" w:cstheme="majorBidi"/>
        </w:rPr>
        <w:t xml:space="preserve">Stories like this are </w:t>
      </w:r>
      <w:r w:rsidR="00D04F95" w:rsidRPr="00EC00BF">
        <w:rPr>
          <w:rFonts w:asciiTheme="majorBidi" w:hAnsiTheme="majorBidi" w:cstheme="majorBidi"/>
        </w:rPr>
        <w:t xml:space="preserve">models for repentance, </w:t>
      </w:r>
      <w:r w:rsidR="00533EBC">
        <w:rPr>
          <w:rFonts w:asciiTheme="majorBidi" w:hAnsiTheme="majorBidi" w:cstheme="majorBidi"/>
        </w:rPr>
        <w:t xml:space="preserve">which mark </w:t>
      </w:r>
      <w:r w:rsidR="002C3B2B" w:rsidRPr="00EC00BF">
        <w:rPr>
          <w:rFonts w:asciiTheme="majorBidi" w:hAnsiTheme="majorBidi" w:cstheme="majorBidi"/>
        </w:rPr>
        <w:t xml:space="preserve">the confrontation with the </w:t>
      </w:r>
      <w:r w:rsidR="00533EBC">
        <w:rPr>
          <w:rFonts w:asciiTheme="majorBidi" w:hAnsiTheme="majorBidi" w:cstheme="majorBidi"/>
        </w:rPr>
        <w:t>O</w:t>
      </w:r>
      <w:r w:rsidR="00533EBC" w:rsidRPr="00EC00BF">
        <w:rPr>
          <w:rFonts w:asciiTheme="majorBidi" w:hAnsiTheme="majorBidi" w:cstheme="majorBidi"/>
        </w:rPr>
        <w:t>ther</w:t>
      </w:r>
      <w:r w:rsidR="00D04F95" w:rsidRPr="00EC00BF">
        <w:rPr>
          <w:rFonts w:asciiTheme="majorBidi" w:hAnsiTheme="majorBidi" w:cstheme="majorBidi"/>
        </w:rPr>
        <w:t xml:space="preserve">, and the perspective she brings with her, as a vehicle for a possible change of heart.  </w:t>
      </w:r>
    </w:p>
    <w:p w14:paraId="42B3D49C" w14:textId="2F20BE6E" w:rsidR="003A073E" w:rsidRPr="00EC00BF" w:rsidRDefault="00533EBC" w:rsidP="00E90141">
      <w:pPr>
        <w:bidi w:val="0"/>
        <w:jc w:val="both"/>
        <w:rPr>
          <w:rFonts w:asciiTheme="majorBidi" w:hAnsiTheme="majorBidi" w:cstheme="majorBidi"/>
        </w:rPr>
      </w:pPr>
      <w:r>
        <w:rPr>
          <w:rFonts w:asciiTheme="majorBidi" w:hAnsiTheme="majorBidi" w:cstheme="majorBidi"/>
        </w:rPr>
        <w:t xml:space="preserve">A </w:t>
      </w:r>
      <w:r w:rsidR="003A073E" w:rsidRPr="00EC00BF">
        <w:rPr>
          <w:rFonts w:asciiTheme="majorBidi" w:hAnsiTheme="majorBidi" w:cstheme="majorBidi"/>
        </w:rPr>
        <w:t xml:space="preserve">final example is discussed at length in my book, </w:t>
      </w:r>
      <w:r w:rsidR="003A073E" w:rsidRPr="00EC00BF">
        <w:rPr>
          <w:rFonts w:asciiTheme="majorBidi" w:hAnsiTheme="majorBidi" w:cstheme="majorBidi"/>
          <w:i/>
          <w:iCs/>
        </w:rPr>
        <w:t>Demonic Desires</w:t>
      </w:r>
      <w:r w:rsidR="003A073E" w:rsidRPr="00EC00BF">
        <w:rPr>
          <w:rFonts w:asciiTheme="majorBidi" w:hAnsiTheme="majorBidi" w:cstheme="majorBidi"/>
        </w:rPr>
        <w:t xml:space="preserve">, </w:t>
      </w:r>
      <w:r w:rsidR="00F640D5" w:rsidRPr="00EC00BF">
        <w:rPr>
          <w:rFonts w:asciiTheme="majorBidi" w:hAnsiTheme="majorBidi" w:cstheme="majorBidi"/>
        </w:rPr>
        <w:t xml:space="preserve">on </w:t>
      </w:r>
      <w:r w:rsidR="003A073E" w:rsidRPr="00EC00BF">
        <w:rPr>
          <w:rFonts w:asciiTheme="majorBidi" w:hAnsiTheme="majorBidi" w:cstheme="majorBidi"/>
        </w:rPr>
        <w:t xml:space="preserve">the </w:t>
      </w:r>
      <w:r w:rsidR="002C3B2B" w:rsidRPr="00EC00BF">
        <w:rPr>
          <w:rFonts w:asciiTheme="majorBidi" w:hAnsiTheme="majorBidi" w:cstheme="majorBidi"/>
        </w:rPr>
        <w:t xml:space="preserve">rabbinic </w:t>
      </w:r>
      <w:r w:rsidR="002C3B2B" w:rsidRPr="00EC00BF">
        <w:rPr>
          <w:rFonts w:asciiTheme="majorBidi" w:hAnsiTheme="majorBidi" w:cstheme="majorBidi"/>
          <w:i/>
          <w:iCs/>
        </w:rPr>
        <w:t>yetzer</w:t>
      </w:r>
      <w:r>
        <w:rPr>
          <w:rFonts w:asciiTheme="majorBidi" w:hAnsiTheme="majorBidi" w:cstheme="majorBidi"/>
          <w:i/>
          <w:iCs/>
        </w:rPr>
        <w:t xml:space="preserve"> hara</w:t>
      </w:r>
      <w:r w:rsidR="002C3B2B" w:rsidRPr="00EC00BF">
        <w:rPr>
          <w:rFonts w:asciiTheme="majorBidi" w:hAnsiTheme="majorBidi" w:cstheme="majorBidi"/>
        </w:rPr>
        <w:t xml:space="preserve"> (</w:t>
      </w:r>
      <w:r w:rsidR="003A073E" w:rsidRPr="00EC00BF">
        <w:rPr>
          <w:rFonts w:asciiTheme="majorBidi" w:hAnsiTheme="majorBidi" w:cstheme="majorBidi"/>
        </w:rPr>
        <w:t>evil</w:t>
      </w:r>
      <w:r w:rsidR="002C3B2B" w:rsidRPr="00EC00BF">
        <w:rPr>
          <w:rFonts w:asciiTheme="majorBidi" w:hAnsiTheme="majorBidi" w:cstheme="majorBidi"/>
        </w:rPr>
        <w:t xml:space="preserve"> inclination</w:t>
      </w:r>
      <w:r w:rsidR="007233E6" w:rsidRPr="00EC00BF">
        <w:rPr>
          <w:rFonts w:asciiTheme="majorBidi" w:hAnsiTheme="majorBidi" w:cstheme="majorBidi"/>
        </w:rPr>
        <w:t>)</w:t>
      </w:r>
      <w:r w:rsidR="003A073E" w:rsidRPr="00EC00BF">
        <w:rPr>
          <w:rFonts w:asciiTheme="majorBidi" w:hAnsiTheme="majorBidi" w:cstheme="majorBidi"/>
        </w:rPr>
        <w:t>.</w:t>
      </w:r>
      <w:r w:rsidR="003A073E" w:rsidRPr="00EC00BF">
        <w:rPr>
          <w:rStyle w:val="FootnoteReference"/>
          <w:rFonts w:asciiTheme="majorBidi" w:hAnsiTheme="majorBidi" w:cstheme="majorBidi"/>
          <w:rtl/>
        </w:rPr>
        <w:footnoteReference w:id="62"/>
      </w:r>
      <w:r w:rsidR="00E90141">
        <w:rPr>
          <w:rFonts w:asciiTheme="majorBidi" w:hAnsiTheme="majorBidi" w:cstheme="majorBidi"/>
        </w:rPr>
        <w:t xml:space="preserve"> </w:t>
      </w:r>
      <w:r w:rsidR="003A073E" w:rsidRPr="00EC00BF">
        <w:rPr>
          <w:rFonts w:asciiTheme="majorBidi" w:hAnsiTheme="majorBidi" w:cstheme="majorBidi"/>
        </w:rPr>
        <w:t xml:space="preserve">A homily in the </w:t>
      </w:r>
      <w:r>
        <w:rPr>
          <w:rFonts w:asciiTheme="majorBidi" w:hAnsiTheme="majorBidi" w:cstheme="majorBidi"/>
        </w:rPr>
        <w:t xml:space="preserve">Tannaitic </w:t>
      </w:r>
      <w:r w:rsidR="003A073E" w:rsidRPr="00EC00BF">
        <w:rPr>
          <w:rFonts w:asciiTheme="majorBidi" w:hAnsiTheme="majorBidi" w:cstheme="majorBidi"/>
          <w:i/>
          <w:iCs/>
        </w:rPr>
        <w:t>mekhilta de-arayyot</w:t>
      </w:r>
      <w:r w:rsidR="003A073E" w:rsidRPr="00EC00BF">
        <w:rPr>
          <w:rFonts w:asciiTheme="majorBidi" w:hAnsiTheme="majorBidi" w:cstheme="majorBidi"/>
        </w:rPr>
        <w:t xml:space="preserve"> portrays the </w:t>
      </w:r>
      <w:r w:rsidR="003A073E" w:rsidRPr="00EC00BF">
        <w:rPr>
          <w:rFonts w:asciiTheme="majorBidi" w:hAnsiTheme="majorBidi" w:cstheme="majorBidi"/>
          <w:i/>
          <w:iCs/>
        </w:rPr>
        <w:t>yetzer</w:t>
      </w:r>
      <w:r w:rsidR="003A073E" w:rsidRPr="00EC00BF">
        <w:rPr>
          <w:rFonts w:asciiTheme="majorBidi" w:hAnsiTheme="majorBidi" w:cstheme="majorBidi"/>
        </w:rPr>
        <w:t xml:space="preserve"> as undermining the commandments</w:t>
      </w:r>
      <w:r w:rsidR="00FC6C2B" w:rsidRPr="00EC00BF">
        <w:rPr>
          <w:rFonts w:asciiTheme="majorBidi" w:hAnsiTheme="majorBidi" w:cstheme="majorBidi"/>
        </w:rPr>
        <w:t>,</w:t>
      </w:r>
      <w:r w:rsidR="003A073E" w:rsidRPr="00EC00BF">
        <w:rPr>
          <w:rFonts w:asciiTheme="majorBidi" w:hAnsiTheme="majorBidi" w:cstheme="majorBidi"/>
        </w:rPr>
        <w:t xml:space="preserve"> </w:t>
      </w:r>
      <w:r w:rsidR="007233E6" w:rsidRPr="00EC00BF">
        <w:rPr>
          <w:rFonts w:asciiTheme="majorBidi" w:hAnsiTheme="majorBidi" w:cstheme="majorBidi"/>
        </w:rPr>
        <w:t>just as the</w:t>
      </w:r>
      <w:r w:rsidR="00FC6C2B" w:rsidRPr="00EC00BF">
        <w:rPr>
          <w:rFonts w:asciiTheme="majorBidi" w:hAnsiTheme="majorBidi" w:cstheme="majorBidi"/>
        </w:rPr>
        <w:t xml:space="preserve"> gentiles</w:t>
      </w:r>
      <w:r w:rsidR="007233E6" w:rsidRPr="00EC00BF">
        <w:rPr>
          <w:rFonts w:asciiTheme="majorBidi" w:hAnsiTheme="majorBidi" w:cstheme="majorBidi"/>
        </w:rPr>
        <w:t xml:space="preserve"> do</w:t>
      </w:r>
      <w:r w:rsidR="00D04F95" w:rsidRPr="00EC00BF">
        <w:rPr>
          <w:rFonts w:asciiTheme="majorBidi" w:hAnsiTheme="majorBidi" w:cstheme="majorBidi"/>
        </w:rPr>
        <w:t xml:space="preserve">, and describes </w:t>
      </w:r>
      <w:r>
        <w:rPr>
          <w:rFonts w:asciiTheme="majorBidi" w:hAnsiTheme="majorBidi" w:cstheme="majorBidi"/>
        </w:rPr>
        <w:t xml:space="preserve">the </w:t>
      </w:r>
      <w:r w:rsidR="00D04F95" w:rsidRPr="00EC00BF">
        <w:rPr>
          <w:rFonts w:asciiTheme="majorBidi" w:hAnsiTheme="majorBidi" w:cstheme="majorBidi"/>
        </w:rPr>
        <w:t xml:space="preserve">role </w:t>
      </w:r>
      <w:r>
        <w:rPr>
          <w:rFonts w:asciiTheme="majorBidi" w:hAnsiTheme="majorBidi" w:cstheme="majorBidi"/>
        </w:rPr>
        <w:t xml:space="preserve">of the audience of the Mekhilta </w:t>
      </w:r>
      <w:r w:rsidR="00D04F95" w:rsidRPr="00EC00BF">
        <w:rPr>
          <w:rFonts w:asciiTheme="majorBidi" w:hAnsiTheme="majorBidi" w:cstheme="majorBidi"/>
        </w:rPr>
        <w:t>as resisting it</w:t>
      </w:r>
      <w:r w:rsidR="00FC6C2B" w:rsidRPr="00EC00BF">
        <w:rPr>
          <w:rFonts w:asciiTheme="majorBidi" w:hAnsiTheme="majorBidi" w:cstheme="majorBidi"/>
        </w:rPr>
        <w:t>.</w:t>
      </w:r>
    </w:p>
    <w:p w14:paraId="07F044F5" w14:textId="77777777" w:rsidR="00FC6C2B" w:rsidRPr="00EC00BF" w:rsidRDefault="00FC6C2B" w:rsidP="00225ABF">
      <w:pPr>
        <w:pStyle w:val="ListParagraph"/>
        <w:numPr>
          <w:ilvl w:val="0"/>
          <w:numId w:val="1"/>
        </w:numPr>
        <w:bidi w:val="0"/>
        <w:rPr>
          <w:rFonts w:asciiTheme="majorBidi" w:hAnsiTheme="majorBidi" w:cstheme="majorBidi"/>
        </w:rPr>
      </w:pPr>
      <w:r w:rsidRPr="00EC00BF">
        <w:rPr>
          <w:rFonts w:asciiTheme="majorBidi" w:hAnsiTheme="majorBidi" w:cstheme="majorBidi"/>
        </w:rPr>
        <w:t xml:space="preserve">Mekhilta de-Arayot, </w:t>
      </w:r>
      <w:r w:rsidRPr="00EC00BF">
        <w:rPr>
          <w:rFonts w:asciiTheme="majorBidi" w:hAnsiTheme="majorBidi" w:cstheme="majorBidi"/>
          <w:i/>
          <w:iCs/>
        </w:rPr>
        <w:t>Aharei</w:t>
      </w:r>
      <w:r w:rsidRPr="00EC00BF">
        <w:rPr>
          <w:rFonts w:asciiTheme="majorBidi" w:hAnsiTheme="majorBidi" w:cstheme="majorBidi"/>
        </w:rPr>
        <w:t xml:space="preserve"> 8:3</w:t>
      </w:r>
    </w:p>
    <w:p w14:paraId="27922E24" w14:textId="77777777" w:rsidR="00F640D5" w:rsidRPr="00EC00BF" w:rsidRDefault="00F640D5" w:rsidP="00225ABF">
      <w:pPr>
        <w:pStyle w:val="ListParagraph"/>
        <w:bidi w:val="0"/>
        <w:ind w:left="1080"/>
        <w:rPr>
          <w:rFonts w:asciiTheme="majorBidi" w:hAnsiTheme="majorBidi" w:cstheme="majorBidi"/>
        </w:rPr>
      </w:pPr>
    </w:p>
    <w:p w14:paraId="2E00EB54" w14:textId="77777777" w:rsidR="00FC6C2B" w:rsidRPr="00EC00BF" w:rsidRDefault="00FC6C2B" w:rsidP="00225ABF">
      <w:pPr>
        <w:pStyle w:val="ListParagraph"/>
        <w:bidi w:val="0"/>
        <w:ind w:left="1080"/>
        <w:jc w:val="both"/>
        <w:rPr>
          <w:rFonts w:asciiTheme="majorBidi" w:hAnsiTheme="majorBidi" w:cstheme="majorBidi"/>
        </w:rPr>
      </w:pPr>
      <w:r w:rsidRPr="00EC00BF">
        <w:rPr>
          <w:rFonts w:asciiTheme="majorBidi" w:hAnsiTheme="majorBidi" w:cstheme="majorBidi"/>
          <w:i/>
          <w:iCs/>
        </w:rPr>
        <w:t>And you shall uphold my laws</w:t>
      </w:r>
      <w:r w:rsidRPr="00EC00BF">
        <w:rPr>
          <w:rFonts w:asciiTheme="majorBidi" w:hAnsiTheme="majorBidi" w:cstheme="majorBidi"/>
        </w:rPr>
        <w:t xml:space="preserve"> (HQWTY</w:t>
      </w:r>
      <w:r w:rsidR="00D270C3" w:rsidRPr="00EC00BF">
        <w:rPr>
          <w:rFonts w:asciiTheme="majorBidi" w:hAnsiTheme="majorBidi" w:cstheme="majorBidi"/>
        </w:rPr>
        <w:t>; Lev 18:4</w:t>
      </w:r>
      <w:r w:rsidRPr="00EC00BF">
        <w:rPr>
          <w:rFonts w:asciiTheme="majorBidi" w:hAnsiTheme="majorBidi" w:cstheme="majorBidi"/>
        </w:rPr>
        <w:t xml:space="preserve">). These are the things inscribed (ḤQWQYM) in the Torah that the evil </w:t>
      </w:r>
      <w:r w:rsidRPr="00EC00BF">
        <w:rPr>
          <w:rFonts w:asciiTheme="majorBidi" w:hAnsiTheme="majorBidi" w:cstheme="majorBidi"/>
          <w:i/>
          <w:iCs/>
        </w:rPr>
        <w:t>yetzer</w:t>
      </w:r>
      <w:r w:rsidRPr="00EC00BF">
        <w:rPr>
          <w:rFonts w:asciiTheme="majorBidi" w:hAnsiTheme="majorBidi" w:cstheme="majorBidi"/>
        </w:rPr>
        <w:t xml:space="preserve"> argues against and the nations of the world argue against, such as the eating of swine, and wearing mixed cloth, and the </w:t>
      </w:r>
      <w:r w:rsidRPr="00EC00BF">
        <w:rPr>
          <w:rFonts w:asciiTheme="majorBidi" w:hAnsiTheme="majorBidi" w:cstheme="majorBidi"/>
          <w:i/>
          <w:iCs/>
        </w:rPr>
        <w:t>halitzah</w:t>
      </w:r>
      <w:r w:rsidRPr="00EC00BF">
        <w:rPr>
          <w:rFonts w:asciiTheme="majorBidi" w:hAnsiTheme="majorBidi" w:cstheme="majorBidi"/>
        </w:rPr>
        <w:t xml:space="preserve"> of the levirate wife, and the purity of the leper, and the scapegoat, which the evil </w:t>
      </w:r>
      <w:r w:rsidRPr="00EC00BF">
        <w:rPr>
          <w:rFonts w:asciiTheme="majorBidi" w:hAnsiTheme="majorBidi" w:cstheme="majorBidi"/>
          <w:i/>
          <w:iCs/>
        </w:rPr>
        <w:t>yetzer</w:t>
      </w:r>
      <w:r w:rsidRPr="00EC00BF">
        <w:rPr>
          <w:rFonts w:asciiTheme="majorBidi" w:hAnsiTheme="majorBidi" w:cstheme="majorBidi"/>
        </w:rPr>
        <w:t xml:space="preserve"> argues against and the nations of the world argue against. </w:t>
      </w:r>
      <w:r w:rsidR="007D376D" w:rsidRPr="00EC00BF">
        <w:rPr>
          <w:rFonts w:asciiTheme="majorBidi" w:hAnsiTheme="majorBidi" w:cstheme="majorBidi"/>
        </w:rPr>
        <w:t xml:space="preserve">Scripture teaches, </w:t>
      </w:r>
      <w:r w:rsidR="00D270C3" w:rsidRPr="00EC00BF">
        <w:rPr>
          <w:rFonts w:asciiTheme="majorBidi" w:hAnsiTheme="majorBidi" w:cstheme="majorBidi"/>
          <w:i/>
          <w:iCs/>
        </w:rPr>
        <w:t>I am the LORD</w:t>
      </w:r>
      <w:r w:rsidR="007233E6" w:rsidRPr="00EC00BF">
        <w:rPr>
          <w:rFonts w:asciiTheme="majorBidi" w:hAnsiTheme="majorBidi" w:cstheme="majorBidi"/>
        </w:rPr>
        <w:t xml:space="preserve"> –</w:t>
      </w:r>
      <w:r w:rsidR="00D270C3" w:rsidRPr="00EC00BF">
        <w:rPr>
          <w:rFonts w:asciiTheme="majorBidi" w:hAnsiTheme="majorBidi" w:cstheme="majorBidi"/>
        </w:rPr>
        <w:t xml:space="preserve"> I have inscribed them (ḤQQTYM) and you may not argue against them.</w:t>
      </w:r>
    </w:p>
    <w:p w14:paraId="7450BD98" w14:textId="329D51CE" w:rsidR="002C3B2B" w:rsidRPr="00EC00BF" w:rsidRDefault="007233E6">
      <w:pPr>
        <w:bidi w:val="0"/>
        <w:jc w:val="both"/>
        <w:rPr>
          <w:rFonts w:asciiTheme="majorBidi" w:hAnsiTheme="majorBidi" w:cstheme="majorBidi"/>
        </w:rPr>
      </w:pPr>
      <w:r w:rsidRPr="00EC00BF">
        <w:rPr>
          <w:rFonts w:asciiTheme="majorBidi" w:hAnsiTheme="majorBidi" w:cstheme="majorBidi"/>
        </w:rPr>
        <w:t xml:space="preserve">This is not the only </w:t>
      </w:r>
      <w:r w:rsidR="00933938">
        <w:rPr>
          <w:rFonts w:asciiTheme="majorBidi" w:hAnsiTheme="majorBidi" w:cstheme="majorBidi"/>
        </w:rPr>
        <w:t xml:space="preserve">rabbinic </w:t>
      </w:r>
      <w:r w:rsidRPr="00EC00BF">
        <w:rPr>
          <w:rFonts w:asciiTheme="majorBidi" w:hAnsiTheme="majorBidi" w:cstheme="majorBidi"/>
        </w:rPr>
        <w:t xml:space="preserve">source </w:t>
      </w:r>
      <w:r w:rsidR="00933938">
        <w:rPr>
          <w:rFonts w:asciiTheme="majorBidi" w:hAnsiTheme="majorBidi" w:cstheme="majorBidi"/>
        </w:rPr>
        <w:t xml:space="preserve">which voices severe disapproval of </w:t>
      </w:r>
      <w:r w:rsidRPr="00EC00BF">
        <w:rPr>
          <w:rFonts w:asciiTheme="majorBidi" w:hAnsiTheme="majorBidi" w:cstheme="majorBidi"/>
        </w:rPr>
        <w:t>any</w:t>
      </w:r>
      <w:r w:rsidR="00D270C3" w:rsidRPr="00EC00BF">
        <w:rPr>
          <w:rFonts w:asciiTheme="majorBidi" w:hAnsiTheme="majorBidi" w:cstheme="majorBidi"/>
        </w:rPr>
        <w:t xml:space="preserve"> </w:t>
      </w:r>
      <w:r w:rsidRPr="00EC00BF">
        <w:rPr>
          <w:rFonts w:asciiTheme="majorBidi" w:hAnsiTheme="majorBidi" w:cstheme="majorBidi"/>
        </w:rPr>
        <w:t>attempt</w:t>
      </w:r>
      <w:r w:rsidR="00D270C3" w:rsidRPr="00EC00BF">
        <w:rPr>
          <w:rFonts w:asciiTheme="majorBidi" w:hAnsiTheme="majorBidi" w:cstheme="majorBidi"/>
        </w:rPr>
        <w:t xml:space="preserve"> to talk things over with </w:t>
      </w:r>
      <w:r w:rsidR="00933938">
        <w:rPr>
          <w:rFonts w:asciiTheme="majorBidi" w:hAnsiTheme="majorBidi" w:cstheme="majorBidi"/>
        </w:rPr>
        <w:t xml:space="preserve">your </w:t>
      </w:r>
      <w:r w:rsidR="00D270C3" w:rsidRPr="00EC00BF">
        <w:rPr>
          <w:rFonts w:asciiTheme="majorBidi" w:hAnsiTheme="majorBidi" w:cstheme="majorBidi"/>
          <w:i/>
          <w:iCs/>
        </w:rPr>
        <w:t>yetzer</w:t>
      </w:r>
      <w:r w:rsidR="00D270C3" w:rsidRPr="00EC00BF">
        <w:rPr>
          <w:rFonts w:asciiTheme="majorBidi" w:hAnsiTheme="majorBidi" w:cstheme="majorBidi"/>
        </w:rPr>
        <w:t xml:space="preserve">. "Let not your </w:t>
      </w:r>
      <w:r w:rsidR="00D270C3" w:rsidRPr="00EC00BF">
        <w:rPr>
          <w:rFonts w:asciiTheme="majorBidi" w:hAnsiTheme="majorBidi" w:cstheme="majorBidi"/>
          <w:i/>
          <w:iCs/>
        </w:rPr>
        <w:t>yetzer</w:t>
      </w:r>
      <w:r w:rsidR="00D270C3" w:rsidRPr="00EC00BF">
        <w:rPr>
          <w:rFonts w:asciiTheme="majorBidi" w:hAnsiTheme="majorBidi" w:cstheme="majorBidi"/>
        </w:rPr>
        <w:t xml:space="preserve"> promise you</w:t>
      </w:r>
      <w:r w:rsidR="0064346D" w:rsidRPr="00EC00BF">
        <w:rPr>
          <w:rFonts w:asciiTheme="majorBidi" w:hAnsiTheme="majorBidi" w:cstheme="majorBidi"/>
        </w:rPr>
        <w:t xml:space="preserve"> that the </w:t>
      </w:r>
      <w:r w:rsidR="0064346D" w:rsidRPr="00EC00BF">
        <w:rPr>
          <w:rFonts w:asciiTheme="majorBidi" w:hAnsiTheme="majorBidi" w:cstheme="majorBidi"/>
          <w:i/>
          <w:iCs/>
        </w:rPr>
        <w:t>Sheol</w:t>
      </w:r>
      <w:r w:rsidR="0064346D" w:rsidRPr="00EC00BF">
        <w:rPr>
          <w:rFonts w:asciiTheme="majorBidi" w:hAnsiTheme="majorBidi" w:cstheme="majorBidi"/>
        </w:rPr>
        <w:t xml:space="preserve"> (underworld) may be your asylum</w:t>
      </w:r>
      <w:r w:rsidR="00D270C3" w:rsidRPr="00EC00BF">
        <w:rPr>
          <w:rFonts w:asciiTheme="majorBidi" w:hAnsiTheme="majorBidi" w:cstheme="majorBidi"/>
          <w:i/>
          <w:iCs/>
        </w:rPr>
        <w:t>,</w:t>
      </w:r>
      <w:r w:rsidR="00D270C3" w:rsidRPr="00EC00BF">
        <w:rPr>
          <w:rFonts w:asciiTheme="majorBidi" w:hAnsiTheme="majorBidi" w:cstheme="majorBidi"/>
        </w:rPr>
        <w:t xml:space="preserve">" warns the Mishnah (Avot 4:22). Boaz refuses to engage his </w:t>
      </w:r>
      <w:r w:rsidR="00D270C3" w:rsidRPr="00EC00BF">
        <w:rPr>
          <w:rFonts w:asciiTheme="majorBidi" w:hAnsiTheme="majorBidi" w:cstheme="majorBidi"/>
          <w:i/>
          <w:iCs/>
        </w:rPr>
        <w:t>yetzer</w:t>
      </w:r>
      <w:r w:rsidR="00D270C3" w:rsidRPr="00EC00BF">
        <w:rPr>
          <w:rFonts w:asciiTheme="majorBidi" w:hAnsiTheme="majorBidi" w:cstheme="majorBidi"/>
        </w:rPr>
        <w:t xml:space="preserve"> over the question of what he must do </w:t>
      </w:r>
      <w:r w:rsidRPr="00EC00BF">
        <w:rPr>
          <w:rFonts w:asciiTheme="majorBidi" w:hAnsiTheme="majorBidi" w:cstheme="majorBidi"/>
        </w:rPr>
        <w:lastRenderedPageBreak/>
        <w:t>with</w:t>
      </w:r>
      <w:r w:rsidR="00D270C3" w:rsidRPr="00EC00BF">
        <w:rPr>
          <w:rFonts w:asciiTheme="majorBidi" w:hAnsiTheme="majorBidi" w:cstheme="majorBidi"/>
        </w:rPr>
        <w:t xml:space="preserve"> Ruth the Moabite, and instead adjures it</w:t>
      </w:r>
      <w:r w:rsidR="0064346D" w:rsidRPr="00EC00BF">
        <w:rPr>
          <w:rFonts w:asciiTheme="majorBidi" w:hAnsiTheme="majorBidi" w:cstheme="majorBidi"/>
        </w:rPr>
        <w:t xml:space="preserve"> with God's name</w:t>
      </w:r>
      <w:r w:rsidR="00D270C3" w:rsidRPr="00EC00BF">
        <w:rPr>
          <w:rFonts w:asciiTheme="majorBidi" w:hAnsiTheme="majorBidi" w:cstheme="majorBidi"/>
        </w:rPr>
        <w:t xml:space="preserve"> (Sifre Num 88). </w:t>
      </w:r>
      <w:r w:rsidR="00933938">
        <w:rPr>
          <w:rFonts w:asciiTheme="majorBidi" w:hAnsiTheme="majorBidi" w:cstheme="majorBidi"/>
        </w:rPr>
        <w:t>T</w:t>
      </w:r>
      <w:r w:rsidR="00D270C3" w:rsidRPr="00EC00BF">
        <w:rPr>
          <w:rFonts w:asciiTheme="majorBidi" w:hAnsiTheme="majorBidi" w:cstheme="majorBidi"/>
        </w:rPr>
        <w:t xml:space="preserve">he </w:t>
      </w:r>
      <w:r w:rsidR="00933938">
        <w:rPr>
          <w:rFonts w:asciiTheme="majorBidi" w:hAnsiTheme="majorBidi" w:cstheme="majorBidi"/>
        </w:rPr>
        <w:t xml:space="preserve">Sifre </w:t>
      </w:r>
      <w:r w:rsidR="00D270C3" w:rsidRPr="00EC00BF">
        <w:rPr>
          <w:rFonts w:asciiTheme="majorBidi" w:hAnsiTheme="majorBidi" w:cstheme="majorBidi"/>
        </w:rPr>
        <w:t xml:space="preserve">recommends </w:t>
      </w:r>
      <w:r w:rsidR="00933938">
        <w:rPr>
          <w:rFonts w:asciiTheme="majorBidi" w:hAnsiTheme="majorBidi" w:cstheme="majorBidi"/>
        </w:rPr>
        <w:t xml:space="preserve">elsewhere </w:t>
      </w:r>
      <w:r w:rsidR="00D270C3" w:rsidRPr="00EC00BF">
        <w:rPr>
          <w:rFonts w:asciiTheme="majorBidi" w:hAnsiTheme="majorBidi" w:cstheme="majorBidi"/>
        </w:rPr>
        <w:t xml:space="preserve">that the righteous swear in God's name to protect themselves from the advice of the </w:t>
      </w:r>
      <w:r w:rsidR="00D270C3" w:rsidRPr="00EC00BF">
        <w:rPr>
          <w:rFonts w:asciiTheme="majorBidi" w:hAnsiTheme="majorBidi" w:cstheme="majorBidi"/>
          <w:i/>
          <w:iCs/>
        </w:rPr>
        <w:t>yetzer</w:t>
      </w:r>
      <w:r w:rsidR="00D270C3" w:rsidRPr="00EC00BF">
        <w:rPr>
          <w:rFonts w:asciiTheme="majorBidi" w:hAnsiTheme="majorBidi" w:cstheme="majorBidi"/>
        </w:rPr>
        <w:t xml:space="preserve"> (Sifre Deut 33). </w:t>
      </w:r>
      <w:r w:rsidR="00D04F95" w:rsidRPr="00EC00BF">
        <w:rPr>
          <w:rFonts w:asciiTheme="majorBidi" w:hAnsiTheme="majorBidi" w:cstheme="majorBidi"/>
        </w:rPr>
        <w:t>Even w</w:t>
      </w:r>
      <w:r w:rsidR="00D270C3" w:rsidRPr="00EC00BF">
        <w:rPr>
          <w:rFonts w:asciiTheme="majorBidi" w:hAnsiTheme="majorBidi" w:cstheme="majorBidi"/>
        </w:rPr>
        <w:t xml:space="preserve">hen the </w:t>
      </w:r>
      <w:r w:rsidR="00D270C3" w:rsidRPr="00EC00BF">
        <w:rPr>
          <w:rFonts w:asciiTheme="majorBidi" w:hAnsiTheme="majorBidi" w:cstheme="majorBidi"/>
          <w:i/>
          <w:iCs/>
        </w:rPr>
        <w:t>yetzer</w:t>
      </w:r>
      <w:r w:rsidR="00D270C3" w:rsidRPr="00EC00BF">
        <w:rPr>
          <w:rFonts w:asciiTheme="majorBidi" w:hAnsiTheme="majorBidi" w:cstheme="majorBidi"/>
        </w:rPr>
        <w:t xml:space="preserve"> is finally confronted it is</w:t>
      </w:r>
      <w:r w:rsidR="00D04F95" w:rsidRPr="00EC00BF">
        <w:rPr>
          <w:rFonts w:asciiTheme="majorBidi" w:hAnsiTheme="majorBidi" w:cstheme="majorBidi"/>
        </w:rPr>
        <w:t xml:space="preserve"> only </w:t>
      </w:r>
      <w:r w:rsidR="00933938">
        <w:rPr>
          <w:rFonts w:asciiTheme="majorBidi" w:hAnsiTheme="majorBidi" w:cstheme="majorBidi"/>
        </w:rPr>
        <w:t>so that it may be</w:t>
      </w:r>
      <w:r w:rsidR="00D270C3" w:rsidRPr="00EC00BF">
        <w:rPr>
          <w:rFonts w:asciiTheme="majorBidi" w:hAnsiTheme="majorBidi" w:cstheme="majorBidi"/>
        </w:rPr>
        <w:t xml:space="preserve"> completely</w:t>
      </w:r>
      <w:r w:rsidR="002C3B2B" w:rsidRPr="00EC00BF">
        <w:rPr>
          <w:rFonts w:asciiTheme="majorBidi" w:hAnsiTheme="majorBidi" w:cstheme="majorBidi"/>
        </w:rPr>
        <w:t xml:space="preserve"> </w:t>
      </w:r>
      <w:r w:rsidR="00D270C3" w:rsidRPr="00EC00BF">
        <w:rPr>
          <w:rFonts w:asciiTheme="majorBidi" w:hAnsiTheme="majorBidi" w:cstheme="majorBidi"/>
        </w:rPr>
        <w:t>negated.</w:t>
      </w:r>
      <w:r w:rsidR="00B84CA4" w:rsidRPr="00EC00BF">
        <w:rPr>
          <w:rFonts w:asciiTheme="majorBidi" w:hAnsiTheme="majorBidi" w:cstheme="majorBidi"/>
        </w:rPr>
        <w:t xml:space="preserve"> </w:t>
      </w:r>
      <w:r w:rsidR="00933938">
        <w:rPr>
          <w:rFonts w:asciiTheme="majorBidi" w:hAnsiTheme="majorBidi" w:cstheme="majorBidi"/>
        </w:rPr>
        <w:t xml:space="preserve">Thus, the </w:t>
      </w:r>
      <w:r w:rsidR="00B84CA4" w:rsidRPr="00EC00BF">
        <w:rPr>
          <w:rFonts w:asciiTheme="majorBidi" w:hAnsiTheme="majorBidi" w:cstheme="majorBidi"/>
        </w:rPr>
        <w:t xml:space="preserve">Torah repeats and </w:t>
      </w:r>
      <w:r w:rsidR="00933938" w:rsidRPr="00EC00BF">
        <w:rPr>
          <w:rFonts w:asciiTheme="majorBidi" w:hAnsiTheme="majorBidi" w:cstheme="majorBidi"/>
        </w:rPr>
        <w:t>specifie</w:t>
      </w:r>
      <w:r w:rsidR="00933938">
        <w:rPr>
          <w:rFonts w:asciiTheme="majorBidi" w:hAnsiTheme="majorBidi" w:cstheme="majorBidi"/>
        </w:rPr>
        <w:t>s</w:t>
      </w:r>
      <w:r w:rsidR="00933938" w:rsidRPr="00EC00BF">
        <w:rPr>
          <w:rFonts w:asciiTheme="majorBidi" w:hAnsiTheme="majorBidi" w:cstheme="majorBidi"/>
        </w:rPr>
        <w:t xml:space="preserve"> </w:t>
      </w:r>
      <w:r w:rsidR="00B84CA4" w:rsidRPr="00EC00BF">
        <w:rPr>
          <w:rFonts w:asciiTheme="majorBidi" w:hAnsiTheme="majorBidi" w:cstheme="majorBidi"/>
        </w:rPr>
        <w:t xml:space="preserve">the prohibition </w:t>
      </w:r>
      <w:r w:rsidR="00933938">
        <w:rPr>
          <w:rFonts w:asciiTheme="majorBidi" w:hAnsiTheme="majorBidi" w:cstheme="majorBidi"/>
        </w:rPr>
        <w:t xml:space="preserve">on </w:t>
      </w:r>
      <w:r w:rsidR="00B84CA4" w:rsidRPr="00EC00BF">
        <w:rPr>
          <w:rFonts w:asciiTheme="majorBidi" w:hAnsiTheme="majorBidi" w:cstheme="majorBidi"/>
        </w:rPr>
        <w:t xml:space="preserve">idolatry so that the </w:t>
      </w:r>
      <w:r w:rsidR="00B84CA4" w:rsidRPr="00EC00BF">
        <w:rPr>
          <w:rFonts w:asciiTheme="majorBidi" w:hAnsiTheme="majorBidi" w:cstheme="majorBidi"/>
          <w:i/>
          <w:iCs/>
        </w:rPr>
        <w:t>yetzer</w:t>
      </w:r>
      <w:r w:rsidR="00B84CA4" w:rsidRPr="00EC00BF">
        <w:rPr>
          <w:rFonts w:asciiTheme="majorBidi" w:hAnsiTheme="majorBidi" w:cstheme="majorBidi"/>
        </w:rPr>
        <w:t xml:space="preserve"> </w:t>
      </w:r>
      <w:r w:rsidR="00933938">
        <w:rPr>
          <w:rFonts w:asciiTheme="majorBidi" w:hAnsiTheme="majorBidi" w:cstheme="majorBidi"/>
        </w:rPr>
        <w:t xml:space="preserve">will </w:t>
      </w:r>
      <w:r w:rsidR="00B84CA4" w:rsidRPr="00EC00BF">
        <w:rPr>
          <w:rFonts w:asciiTheme="majorBidi" w:hAnsiTheme="majorBidi" w:cstheme="majorBidi"/>
        </w:rPr>
        <w:t xml:space="preserve">not be able to find any loopholes in the law (Mek. RI, </w:t>
      </w:r>
      <w:r w:rsidR="00B84CA4" w:rsidRPr="00EC00BF">
        <w:rPr>
          <w:rFonts w:asciiTheme="majorBidi" w:hAnsiTheme="majorBidi" w:cstheme="majorBidi"/>
          <w:i/>
          <w:iCs/>
        </w:rPr>
        <w:t>bahodesh</w:t>
      </w:r>
      <w:r w:rsidR="00B84CA4" w:rsidRPr="00EC00BF">
        <w:rPr>
          <w:rFonts w:asciiTheme="majorBidi" w:hAnsiTheme="majorBidi" w:cstheme="majorBidi"/>
        </w:rPr>
        <w:t xml:space="preserve"> 6). Later sources </w:t>
      </w:r>
      <w:r w:rsidR="0064346D" w:rsidRPr="00EC00BF">
        <w:rPr>
          <w:rFonts w:asciiTheme="majorBidi" w:hAnsiTheme="majorBidi" w:cstheme="majorBidi"/>
        </w:rPr>
        <w:t>explicitly</w:t>
      </w:r>
      <w:r w:rsidR="00B84CA4" w:rsidRPr="00EC00BF">
        <w:rPr>
          <w:rFonts w:asciiTheme="majorBidi" w:hAnsiTheme="majorBidi" w:cstheme="majorBidi"/>
        </w:rPr>
        <w:t xml:space="preserve"> forbid negotiating with the </w:t>
      </w:r>
      <w:r w:rsidR="00B84CA4" w:rsidRPr="00EC00BF">
        <w:rPr>
          <w:rFonts w:asciiTheme="majorBidi" w:hAnsiTheme="majorBidi" w:cstheme="majorBidi"/>
          <w:i/>
          <w:iCs/>
        </w:rPr>
        <w:t>yetzer</w:t>
      </w:r>
      <w:r w:rsidR="00B84CA4" w:rsidRPr="00EC00BF">
        <w:rPr>
          <w:rFonts w:asciiTheme="majorBidi" w:hAnsiTheme="majorBidi" w:cstheme="majorBidi"/>
        </w:rPr>
        <w:t xml:space="preserve"> (y. Taan. 9:1, 65d; b. Had. 16a). </w:t>
      </w:r>
    </w:p>
    <w:p w14:paraId="58866661" w14:textId="77777777" w:rsidR="00D270C3" w:rsidRPr="00EC00BF" w:rsidRDefault="00933938" w:rsidP="00225ABF">
      <w:pPr>
        <w:bidi w:val="0"/>
        <w:jc w:val="both"/>
        <w:rPr>
          <w:rFonts w:asciiTheme="majorBidi" w:hAnsiTheme="majorBidi" w:cstheme="majorBidi"/>
        </w:rPr>
      </w:pPr>
      <w:r>
        <w:rPr>
          <w:rFonts w:asciiTheme="majorBidi" w:hAnsiTheme="majorBidi" w:cstheme="majorBidi"/>
        </w:rPr>
        <w:t xml:space="preserve">The </w:t>
      </w:r>
      <w:r w:rsidR="002C3B2B" w:rsidRPr="00EC00BF">
        <w:rPr>
          <w:rFonts w:asciiTheme="majorBidi" w:hAnsiTheme="majorBidi" w:cstheme="majorBidi"/>
        </w:rPr>
        <w:t>R</w:t>
      </w:r>
      <w:r w:rsidR="0064346D" w:rsidRPr="00EC00BF">
        <w:rPr>
          <w:rFonts w:asciiTheme="majorBidi" w:hAnsiTheme="majorBidi" w:cstheme="majorBidi"/>
        </w:rPr>
        <w:t>abbinic</w:t>
      </w:r>
      <w:r w:rsidR="00B84CA4" w:rsidRPr="00EC00BF">
        <w:rPr>
          <w:rFonts w:asciiTheme="majorBidi" w:hAnsiTheme="majorBidi" w:cstheme="majorBidi"/>
        </w:rPr>
        <w:t xml:space="preserve"> </w:t>
      </w:r>
      <w:r w:rsidR="00B84CA4" w:rsidRPr="00EC00BF">
        <w:rPr>
          <w:rFonts w:asciiTheme="majorBidi" w:hAnsiTheme="majorBidi" w:cstheme="majorBidi"/>
          <w:i/>
          <w:iCs/>
        </w:rPr>
        <w:t>yetzer</w:t>
      </w:r>
      <w:r w:rsidR="00B84CA4" w:rsidRPr="00EC00BF">
        <w:rPr>
          <w:rFonts w:asciiTheme="majorBidi" w:hAnsiTheme="majorBidi" w:cstheme="majorBidi"/>
        </w:rPr>
        <w:t xml:space="preserve"> is no base and hedonistic tempter, but an intelligent interlocutor, </w:t>
      </w:r>
      <w:r w:rsidR="002C3B2B" w:rsidRPr="00EC00BF">
        <w:rPr>
          <w:rFonts w:asciiTheme="majorBidi" w:hAnsiTheme="majorBidi" w:cstheme="majorBidi"/>
        </w:rPr>
        <w:t xml:space="preserve">and </w:t>
      </w:r>
      <w:r w:rsidR="002C3B2B" w:rsidRPr="00712C17">
        <w:rPr>
          <w:rFonts w:asciiTheme="majorBidi" w:hAnsiTheme="majorBidi" w:cstheme="majorBidi"/>
          <w:i/>
          <w:iCs/>
        </w:rPr>
        <w:t>as such</w:t>
      </w:r>
      <w:r w:rsidR="002C3B2B" w:rsidRPr="00EC00BF">
        <w:rPr>
          <w:rFonts w:asciiTheme="majorBidi" w:hAnsiTheme="majorBidi" w:cstheme="majorBidi"/>
        </w:rPr>
        <w:t xml:space="preserve"> it</w:t>
      </w:r>
      <w:r w:rsidR="00B84CA4" w:rsidRPr="00EC00BF">
        <w:rPr>
          <w:rFonts w:asciiTheme="majorBidi" w:hAnsiTheme="majorBidi" w:cstheme="majorBidi"/>
        </w:rPr>
        <w:t xml:space="preserve"> </w:t>
      </w:r>
      <w:r>
        <w:rPr>
          <w:rFonts w:asciiTheme="majorBidi" w:hAnsiTheme="majorBidi" w:cstheme="majorBidi"/>
        </w:rPr>
        <w:t xml:space="preserve">must </w:t>
      </w:r>
      <w:r w:rsidR="00B84CA4" w:rsidRPr="00EC00BF">
        <w:rPr>
          <w:rFonts w:asciiTheme="majorBidi" w:hAnsiTheme="majorBidi" w:cstheme="majorBidi"/>
        </w:rPr>
        <w:t xml:space="preserve">be ignored. Unlike the </w:t>
      </w:r>
      <w:r w:rsidR="00D04F95" w:rsidRPr="00EC00BF">
        <w:rPr>
          <w:rFonts w:asciiTheme="majorBidi" w:hAnsiTheme="majorBidi" w:cstheme="majorBidi"/>
          <w:i/>
          <w:iCs/>
        </w:rPr>
        <w:t>minim</w:t>
      </w:r>
      <w:r w:rsidR="00B84CA4" w:rsidRPr="00EC00BF">
        <w:rPr>
          <w:rFonts w:asciiTheme="majorBidi" w:hAnsiTheme="majorBidi" w:cstheme="majorBidi"/>
        </w:rPr>
        <w:t xml:space="preserve"> and </w:t>
      </w:r>
      <w:r w:rsidR="00B84CA4" w:rsidRPr="00EC00BF">
        <w:rPr>
          <w:rFonts w:asciiTheme="majorBidi" w:hAnsiTheme="majorBidi" w:cstheme="majorBidi"/>
          <w:i/>
          <w:iCs/>
        </w:rPr>
        <w:t>matronae</w:t>
      </w:r>
      <w:r w:rsidR="00B84CA4" w:rsidRPr="00EC00BF">
        <w:rPr>
          <w:rFonts w:asciiTheme="majorBidi" w:hAnsiTheme="majorBidi" w:cstheme="majorBidi"/>
        </w:rPr>
        <w:t xml:space="preserve">, the </w:t>
      </w:r>
      <w:r w:rsidR="0064346D" w:rsidRPr="00EC00BF">
        <w:rPr>
          <w:rFonts w:asciiTheme="majorBidi" w:hAnsiTheme="majorBidi" w:cstheme="majorBidi"/>
        </w:rPr>
        <w:t>constructive</w:t>
      </w:r>
      <w:r w:rsidR="00B84CA4" w:rsidRPr="00EC00BF">
        <w:rPr>
          <w:rFonts w:asciiTheme="majorBidi" w:hAnsiTheme="majorBidi" w:cstheme="majorBidi"/>
        </w:rPr>
        <w:t xml:space="preserve"> potential of the </w:t>
      </w:r>
      <w:r w:rsidR="0064346D" w:rsidRPr="00EC00BF">
        <w:rPr>
          <w:rFonts w:asciiTheme="majorBidi" w:hAnsiTheme="majorBidi" w:cstheme="majorBidi"/>
        </w:rPr>
        <w:t xml:space="preserve">dialogue with the </w:t>
      </w:r>
      <w:r w:rsidR="00B84CA4" w:rsidRPr="00EC00BF">
        <w:rPr>
          <w:rFonts w:asciiTheme="majorBidi" w:hAnsiTheme="majorBidi" w:cstheme="majorBidi"/>
          <w:i/>
          <w:iCs/>
        </w:rPr>
        <w:t>yetzer</w:t>
      </w:r>
      <w:r w:rsidR="0064346D" w:rsidRPr="00EC00BF">
        <w:rPr>
          <w:rFonts w:asciiTheme="majorBidi" w:hAnsiTheme="majorBidi" w:cstheme="majorBidi"/>
        </w:rPr>
        <w:t xml:space="preserve"> is never materialized </w:t>
      </w:r>
      <w:r w:rsidR="00B84CA4" w:rsidRPr="00EC00BF">
        <w:rPr>
          <w:rFonts w:asciiTheme="majorBidi" w:hAnsiTheme="majorBidi" w:cstheme="majorBidi"/>
        </w:rPr>
        <w:t xml:space="preserve">in rabbinic literature. </w:t>
      </w:r>
      <w:r w:rsidR="00D04F95" w:rsidRPr="00EC00BF">
        <w:rPr>
          <w:rFonts w:asciiTheme="majorBidi" w:hAnsiTheme="majorBidi" w:cstheme="majorBidi"/>
        </w:rPr>
        <w:t>I claim</w:t>
      </w:r>
      <w:r w:rsidR="008825A3">
        <w:rPr>
          <w:rFonts w:asciiTheme="majorBidi" w:hAnsiTheme="majorBidi" w:cstheme="majorBidi"/>
        </w:rPr>
        <w:t>ed</w:t>
      </w:r>
      <w:r w:rsidR="00B84CA4" w:rsidRPr="00EC00BF">
        <w:rPr>
          <w:rFonts w:asciiTheme="majorBidi" w:hAnsiTheme="majorBidi" w:cstheme="majorBidi"/>
        </w:rPr>
        <w:t xml:space="preserve"> that this is</w:t>
      </w:r>
      <w:r w:rsidR="0064346D" w:rsidRPr="00EC00BF">
        <w:rPr>
          <w:rFonts w:asciiTheme="majorBidi" w:hAnsiTheme="majorBidi" w:cstheme="majorBidi"/>
        </w:rPr>
        <w:t xml:space="preserve"> due to</w:t>
      </w:r>
      <w:r w:rsidR="00B84CA4" w:rsidRPr="00EC00BF">
        <w:rPr>
          <w:rFonts w:asciiTheme="majorBidi" w:hAnsiTheme="majorBidi" w:cstheme="majorBidi"/>
        </w:rPr>
        <w:t xml:space="preserve"> the basic role </w:t>
      </w:r>
      <w:r w:rsidR="0064346D" w:rsidRPr="00EC00BF">
        <w:rPr>
          <w:rFonts w:asciiTheme="majorBidi" w:hAnsiTheme="majorBidi" w:cstheme="majorBidi"/>
        </w:rPr>
        <w:t xml:space="preserve">rabbinic literature </w:t>
      </w:r>
      <w:r w:rsidR="008825A3">
        <w:rPr>
          <w:rFonts w:asciiTheme="majorBidi" w:hAnsiTheme="majorBidi" w:cstheme="majorBidi"/>
        </w:rPr>
        <w:t xml:space="preserve">accords the </w:t>
      </w:r>
      <w:r w:rsidR="008825A3">
        <w:rPr>
          <w:rFonts w:asciiTheme="majorBidi" w:hAnsiTheme="majorBidi" w:cstheme="majorBidi"/>
          <w:i/>
          <w:iCs/>
        </w:rPr>
        <w:t>yetzer</w:t>
      </w:r>
      <w:r w:rsidR="008825A3">
        <w:rPr>
          <w:rFonts w:asciiTheme="majorBidi" w:hAnsiTheme="majorBidi" w:cstheme="majorBidi"/>
        </w:rPr>
        <w:t xml:space="preserve">: </w:t>
      </w:r>
      <w:r w:rsidR="00B84CA4" w:rsidRPr="00EC00BF">
        <w:rPr>
          <w:rFonts w:asciiTheme="majorBidi" w:hAnsiTheme="majorBidi" w:cstheme="majorBidi"/>
        </w:rPr>
        <w:t xml:space="preserve">to mark the very boundaries of dialogism. The </w:t>
      </w:r>
      <w:r w:rsidR="00B84CA4" w:rsidRPr="00EC00BF">
        <w:rPr>
          <w:rFonts w:asciiTheme="majorBidi" w:hAnsiTheme="majorBidi" w:cstheme="majorBidi"/>
          <w:i/>
          <w:iCs/>
        </w:rPr>
        <w:t>yetzer</w:t>
      </w:r>
      <w:r w:rsidR="00B84CA4" w:rsidRPr="00EC00BF">
        <w:rPr>
          <w:rFonts w:asciiTheme="majorBidi" w:hAnsiTheme="majorBidi" w:cstheme="majorBidi"/>
        </w:rPr>
        <w:t xml:space="preserve"> is recruited </w:t>
      </w:r>
      <w:r w:rsidR="0064346D" w:rsidRPr="00EC00BF">
        <w:rPr>
          <w:rFonts w:asciiTheme="majorBidi" w:hAnsiTheme="majorBidi" w:cstheme="majorBidi"/>
        </w:rPr>
        <w:t xml:space="preserve">exactly in order </w:t>
      </w:r>
      <w:r w:rsidR="00B84CA4" w:rsidRPr="00EC00BF">
        <w:rPr>
          <w:rFonts w:asciiTheme="majorBidi" w:hAnsiTheme="majorBidi" w:cstheme="majorBidi"/>
        </w:rPr>
        <w:t xml:space="preserve">to mark what may </w:t>
      </w:r>
      <w:r w:rsidR="00B84CA4" w:rsidRPr="00EC00BF">
        <w:rPr>
          <w:rFonts w:asciiTheme="majorBidi" w:hAnsiTheme="majorBidi" w:cstheme="majorBidi"/>
          <w:i/>
          <w:iCs/>
        </w:rPr>
        <w:t>not</w:t>
      </w:r>
      <w:r w:rsidR="00B84CA4" w:rsidRPr="00EC00BF">
        <w:rPr>
          <w:rFonts w:asciiTheme="majorBidi" w:hAnsiTheme="majorBidi" w:cstheme="majorBidi"/>
        </w:rPr>
        <w:t xml:space="preserve"> be discussed under any circumstances. Questions that </w:t>
      </w:r>
      <w:r w:rsidR="0064346D" w:rsidRPr="00EC00BF">
        <w:rPr>
          <w:rFonts w:asciiTheme="majorBidi" w:hAnsiTheme="majorBidi" w:cstheme="majorBidi"/>
        </w:rPr>
        <w:t>may</w:t>
      </w:r>
      <w:r w:rsidR="00B84CA4" w:rsidRPr="00EC00BF">
        <w:rPr>
          <w:rFonts w:asciiTheme="majorBidi" w:hAnsiTheme="majorBidi" w:cstheme="majorBidi"/>
        </w:rPr>
        <w:t xml:space="preserve"> otherwise</w:t>
      </w:r>
      <w:r w:rsidR="0064346D" w:rsidRPr="00EC00BF">
        <w:rPr>
          <w:rFonts w:asciiTheme="majorBidi" w:hAnsiTheme="majorBidi" w:cstheme="majorBidi"/>
        </w:rPr>
        <w:t xml:space="preserve"> </w:t>
      </w:r>
      <w:r w:rsidR="001E6D24" w:rsidRPr="00EC00BF">
        <w:rPr>
          <w:rFonts w:asciiTheme="majorBidi" w:hAnsiTheme="majorBidi" w:cstheme="majorBidi"/>
        </w:rPr>
        <w:t xml:space="preserve">be </w:t>
      </w:r>
      <w:r w:rsidR="0064346D" w:rsidRPr="00EC00BF">
        <w:rPr>
          <w:rFonts w:asciiTheme="majorBidi" w:hAnsiTheme="majorBidi" w:cstheme="majorBidi"/>
        </w:rPr>
        <w:t>considered</w:t>
      </w:r>
      <w:r w:rsidR="00B84CA4" w:rsidRPr="00EC00BF">
        <w:rPr>
          <w:rFonts w:asciiTheme="majorBidi" w:hAnsiTheme="majorBidi" w:cstheme="majorBidi"/>
        </w:rPr>
        <w:t xml:space="preserve"> </w:t>
      </w:r>
      <w:r w:rsidR="001E6D24" w:rsidRPr="00EC00BF">
        <w:rPr>
          <w:rFonts w:asciiTheme="majorBidi" w:hAnsiTheme="majorBidi" w:cstheme="majorBidi"/>
        </w:rPr>
        <w:t>as legitimate</w:t>
      </w:r>
      <w:r w:rsidR="008825A3">
        <w:rPr>
          <w:rFonts w:asciiTheme="majorBidi" w:hAnsiTheme="majorBidi" w:cstheme="majorBidi"/>
        </w:rPr>
        <w:t>,</w:t>
      </w:r>
      <w:r w:rsidR="001E6D24" w:rsidRPr="00EC00BF">
        <w:rPr>
          <w:rFonts w:asciiTheme="majorBidi" w:hAnsiTheme="majorBidi" w:cstheme="majorBidi"/>
        </w:rPr>
        <w:t xml:space="preserve"> </w:t>
      </w:r>
      <w:r w:rsidR="0064346D" w:rsidRPr="00EC00BF">
        <w:rPr>
          <w:rFonts w:asciiTheme="majorBidi" w:hAnsiTheme="majorBidi" w:cstheme="majorBidi"/>
        </w:rPr>
        <w:t>for example</w:t>
      </w:r>
      <w:r w:rsidR="00B84CA4" w:rsidRPr="00EC00BF">
        <w:rPr>
          <w:rFonts w:asciiTheme="majorBidi" w:hAnsiTheme="majorBidi" w:cstheme="majorBidi"/>
        </w:rPr>
        <w:t xml:space="preserve"> about </w:t>
      </w:r>
      <w:r w:rsidR="0064346D" w:rsidRPr="00EC00BF">
        <w:rPr>
          <w:rFonts w:asciiTheme="majorBidi" w:hAnsiTheme="majorBidi" w:cstheme="majorBidi"/>
        </w:rPr>
        <w:t xml:space="preserve">allegedly </w:t>
      </w:r>
      <w:r w:rsidR="00B84CA4" w:rsidRPr="00EC00BF">
        <w:rPr>
          <w:rFonts w:asciiTheme="majorBidi" w:hAnsiTheme="majorBidi" w:cstheme="majorBidi"/>
        </w:rPr>
        <w:t>meaningless commandments</w:t>
      </w:r>
      <w:r w:rsidR="001E6D24" w:rsidRPr="00EC00BF">
        <w:rPr>
          <w:rFonts w:asciiTheme="majorBidi" w:hAnsiTheme="majorBidi" w:cstheme="majorBidi"/>
        </w:rPr>
        <w:t xml:space="preserve"> –</w:t>
      </w:r>
      <w:r w:rsidR="00B84CA4" w:rsidRPr="00EC00BF">
        <w:rPr>
          <w:rFonts w:asciiTheme="majorBidi" w:hAnsiTheme="majorBidi" w:cstheme="majorBidi"/>
        </w:rPr>
        <w:t xml:space="preserve"> become illegitimate when associated with the </w:t>
      </w:r>
      <w:r w:rsidR="00B84CA4" w:rsidRPr="00EC00BF">
        <w:rPr>
          <w:rFonts w:asciiTheme="majorBidi" w:hAnsiTheme="majorBidi" w:cstheme="majorBidi"/>
          <w:i/>
          <w:iCs/>
        </w:rPr>
        <w:t>yetzer</w:t>
      </w:r>
      <w:r w:rsidR="00B84CA4" w:rsidRPr="00EC00BF">
        <w:rPr>
          <w:rFonts w:asciiTheme="majorBidi" w:hAnsiTheme="majorBidi" w:cstheme="majorBidi"/>
        </w:rPr>
        <w:t xml:space="preserve">. </w:t>
      </w:r>
      <w:r w:rsidR="001E6D24" w:rsidRPr="00EC00BF">
        <w:rPr>
          <w:rFonts w:asciiTheme="majorBidi" w:hAnsiTheme="majorBidi" w:cstheme="majorBidi"/>
        </w:rPr>
        <w:t>Taking advantage of l</w:t>
      </w:r>
      <w:r w:rsidR="00B84CA4" w:rsidRPr="00EC00BF">
        <w:rPr>
          <w:rFonts w:asciiTheme="majorBidi" w:hAnsiTheme="majorBidi" w:cstheme="majorBidi"/>
        </w:rPr>
        <w:t xml:space="preserve">egal loopholes, </w:t>
      </w:r>
      <w:r w:rsidR="008825A3">
        <w:rPr>
          <w:rFonts w:asciiTheme="majorBidi" w:hAnsiTheme="majorBidi" w:cstheme="majorBidi"/>
        </w:rPr>
        <w:t xml:space="preserve">an </w:t>
      </w:r>
      <w:r w:rsidR="00B84CA4" w:rsidRPr="00EC00BF">
        <w:rPr>
          <w:rFonts w:asciiTheme="majorBidi" w:hAnsiTheme="majorBidi" w:cstheme="majorBidi"/>
        </w:rPr>
        <w:t xml:space="preserve">acceptable </w:t>
      </w:r>
      <w:r w:rsidR="00465779" w:rsidRPr="00EC00BF">
        <w:rPr>
          <w:rFonts w:asciiTheme="majorBidi" w:hAnsiTheme="majorBidi" w:cstheme="majorBidi"/>
        </w:rPr>
        <w:t>tool for coping with difficult law</w:t>
      </w:r>
      <w:r w:rsidR="0064346D" w:rsidRPr="00EC00BF">
        <w:rPr>
          <w:rFonts w:asciiTheme="majorBidi" w:hAnsiTheme="majorBidi" w:cstheme="majorBidi"/>
        </w:rPr>
        <w:t>s</w:t>
      </w:r>
      <w:r w:rsidR="00B84CA4" w:rsidRPr="00EC00BF">
        <w:rPr>
          <w:rFonts w:asciiTheme="majorBidi" w:hAnsiTheme="majorBidi" w:cstheme="majorBidi"/>
        </w:rPr>
        <w:t>, become</w:t>
      </w:r>
      <w:r w:rsidR="000206AA">
        <w:rPr>
          <w:rFonts w:asciiTheme="majorBidi" w:hAnsiTheme="majorBidi" w:cstheme="majorBidi"/>
        </w:rPr>
        <w:t>s</w:t>
      </w:r>
      <w:r w:rsidR="00B84CA4" w:rsidRPr="00EC00BF">
        <w:rPr>
          <w:rFonts w:asciiTheme="majorBidi" w:hAnsiTheme="majorBidi" w:cstheme="majorBidi"/>
        </w:rPr>
        <w:t xml:space="preserve"> forbidden</w:t>
      </w:r>
      <w:r w:rsidR="00465779" w:rsidRPr="00EC00BF">
        <w:rPr>
          <w:rFonts w:asciiTheme="majorBidi" w:hAnsiTheme="majorBidi" w:cstheme="majorBidi"/>
        </w:rPr>
        <w:t xml:space="preserve"> when they are </w:t>
      </w:r>
      <w:r w:rsidR="000206AA">
        <w:rPr>
          <w:rFonts w:asciiTheme="majorBidi" w:hAnsiTheme="majorBidi" w:cstheme="majorBidi"/>
        </w:rPr>
        <w:t xml:space="preserve">suggested </w:t>
      </w:r>
      <w:r w:rsidR="00465779" w:rsidRPr="00EC00BF">
        <w:rPr>
          <w:rFonts w:asciiTheme="majorBidi" w:hAnsiTheme="majorBidi" w:cstheme="majorBidi"/>
        </w:rPr>
        <w:t xml:space="preserve">by the </w:t>
      </w:r>
      <w:r w:rsidR="00465779" w:rsidRPr="00EC00BF">
        <w:rPr>
          <w:rFonts w:asciiTheme="majorBidi" w:hAnsiTheme="majorBidi" w:cstheme="majorBidi"/>
          <w:i/>
          <w:iCs/>
        </w:rPr>
        <w:t>yetzer</w:t>
      </w:r>
      <w:r w:rsidR="00465779" w:rsidRPr="00EC00BF">
        <w:rPr>
          <w:rFonts w:asciiTheme="majorBidi" w:hAnsiTheme="majorBidi" w:cstheme="majorBidi"/>
        </w:rPr>
        <w:t xml:space="preserve">. </w:t>
      </w:r>
      <w:r w:rsidR="000206AA">
        <w:rPr>
          <w:rFonts w:asciiTheme="majorBidi" w:hAnsiTheme="majorBidi" w:cstheme="majorBidi"/>
        </w:rPr>
        <w:t>T</w:t>
      </w:r>
      <w:r w:rsidR="00465779" w:rsidRPr="00EC00BF">
        <w:rPr>
          <w:rFonts w:asciiTheme="majorBidi" w:hAnsiTheme="majorBidi" w:cstheme="majorBidi"/>
        </w:rPr>
        <w:t xml:space="preserve">he </w:t>
      </w:r>
      <w:r w:rsidR="00465779" w:rsidRPr="00EC00BF">
        <w:rPr>
          <w:rFonts w:asciiTheme="majorBidi" w:hAnsiTheme="majorBidi" w:cstheme="majorBidi"/>
          <w:i/>
          <w:iCs/>
        </w:rPr>
        <w:t>yetzer</w:t>
      </w:r>
      <w:r w:rsidR="00465779" w:rsidRPr="00EC00BF">
        <w:rPr>
          <w:rFonts w:asciiTheme="majorBidi" w:hAnsiTheme="majorBidi" w:cstheme="majorBidi"/>
        </w:rPr>
        <w:t xml:space="preserve"> is </w:t>
      </w:r>
      <w:r w:rsidR="000206AA">
        <w:rPr>
          <w:rFonts w:asciiTheme="majorBidi" w:hAnsiTheme="majorBidi" w:cstheme="majorBidi"/>
        </w:rPr>
        <w:t xml:space="preserve">deployed in a narrative </w:t>
      </w:r>
      <w:r w:rsidR="00465779" w:rsidRPr="00EC00BF">
        <w:rPr>
          <w:rFonts w:asciiTheme="majorBidi" w:hAnsiTheme="majorBidi" w:cstheme="majorBidi"/>
        </w:rPr>
        <w:t>to prevent conversation</w:t>
      </w:r>
      <w:r w:rsidR="000206AA">
        <w:rPr>
          <w:rFonts w:asciiTheme="majorBidi" w:hAnsiTheme="majorBidi" w:cstheme="majorBidi"/>
        </w:rPr>
        <w:t>, not engender it</w:t>
      </w:r>
      <w:r w:rsidR="00465779" w:rsidRPr="00EC00BF">
        <w:rPr>
          <w:rFonts w:asciiTheme="majorBidi" w:hAnsiTheme="majorBidi" w:cstheme="majorBidi"/>
        </w:rPr>
        <w:t>.</w:t>
      </w:r>
    </w:p>
    <w:p w14:paraId="37128250" w14:textId="4814B63F" w:rsidR="00DB65FF" w:rsidRDefault="00465779" w:rsidP="00225ABF">
      <w:pPr>
        <w:bidi w:val="0"/>
        <w:jc w:val="both"/>
        <w:rPr>
          <w:rFonts w:asciiTheme="majorBidi" w:hAnsiTheme="majorBidi" w:cstheme="majorBidi"/>
        </w:rPr>
      </w:pPr>
      <w:r w:rsidRPr="00EC00BF">
        <w:rPr>
          <w:rFonts w:asciiTheme="majorBidi" w:hAnsiTheme="majorBidi" w:cstheme="majorBidi"/>
        </w:rPr>
        <w:t xml:space="preserve">This too is </w:t>
      </w:r>
      <w:r w:rsidR="0064346D" w:rsidRPr="00EC00BF">
        <w:rPr>
          <w:rFonts w:asciiTheme="majorBidi" w:hAnsiTheme="majorBidi" w:cstheme="majorBidi"/>
        </w:rPr>
        <w:t xml:space="preserve">a case of achieving </w:t>
      </w:r>
      <w:r w:rsidRPr="00EC00BF">
        <w:rPr>
          <w:rFonts w:asciiTheme="majorBidi" w:hAnsiTheme="majorBidi" w:cstheme="majorBidi"/>
        </w:rPr>
        <w:t xml:space="preserve">reflection by </w:t>
      </w:r>
      <w:r w:rsidR="000206AA">
        <w:rPr>
          <w:rFonts w:asciiTheme="majorBidi" w:hAnsiTheme="majorBidi" w:cstheme="majorBidi"/>
        </w:rPr>
        <w:t xml:space="preserve">turning </w:t>
      </w:r>
      <w:r w:rsidR="0064346D" w:rsidRPr="00EC00BF">
        <w:rPr>
          <w:rFonts w:asciiTheme="majorBidi" w:hAnsiTheme="majorBidi" w:cstheme="majorBidi"/>
        </w:rPr>
        <w:t xml:space="preserve">to the </w:t>
      </w:r>
      <w:r w:rsidR="002C3B2B" w:rsidRPr="00EC00BF">
        <w:rPr>
          <w:rFonts w:asciiTheme="majorBidi" w:hAnsiTheme="majorBidi" w:cstheme="majorBidi"/>
        </w:rPr>
        <w:t>o</w:t>
      </w:r>
      <w:r w:rsidR="0064346D" w:rsidRPr="00EC00BF">
        <w:rPr>
          <w:rFonts w:asciiTheme="majorBidi" w:hAnsiTheme="majorBidi" w:cstheme="majorBidi"/>
        </w:rPr>
        <w:t>ther</w:t>
      </w:r>
      <w:r w:rsidR="000206AA">
        <w:rPr>
          <w:rFonts w:asciiTheme="majorBidi" w:hAnsiTheme="majorBidi" w:cstheme="majorBidi"/>
        </w:rPr>
        <w:t>.</w:t>
      </w:r>
      <w:r w:rsidR="000206AA" w:rsidRPr="00EC00BF">
        <w:rPr>
          <w:rFonts w:asciiTheme="majorBidi" w:hAnsiTheme="majorBidi" w:cstheme="majorBidi"/>
        </w:rPr>
        <w:t xml:space="preserve"> </w:t>
      </w:r>
      <w:r w:rsidR="000206AA">
        <w:rPr>
          <w:rFonts w:asciiTheme="majorBidi" w:hAnsiTheme="majorBidi" w:cstheme="majorBidi"/>
        </w:rPr>
        <w:t>T</w:t>
      </w:r>
      <w:r w:rsidRPr="00EC00BF">
        <w:rPr>
          <w:rFonts w:asciiTheme="majorBidi" w:hAnsiTheme="majorBidi" w:cstheme="majorBidi"/>
        </w:rPr>
        <w:t xml:space="preserve">his </w:t>
      </w:r>
      <w:r w:rsidR="000206AA">
        <w:rPr>
          <w:rFonts w:asciiTheme="majorBidi" w:hAnsiTheme="majorBidi" w:cstheme="majorBidi"/>
        </w:rPr>
        <w:t xml:space="preserve">instance however </w:t>
      </w:r>
      <w:r w:rsidRPr="00EC00BF">
        <w:rPr>
          <w:rFonts w:asciiTheme="majorBidi" w:hAnsiTheme="majorBidi" w:cstheme="majorBidi"/>
        </w:rPr>
        <w:t>fortifies the di</w:t>
      </w:r>
      <w:r w:rsidR="0064346D" w:rsidRPr="00EC00BF">
        <w:rPr>
          <w:rFonts w:asciiTheme="majorBidi" w:hAnsiTheme="majorBidi" w:cstheme="majorBidi"/>
        </w:rPr>
        <w:t xml:space="preserve">scourse </w:t>
      </w:r>
      <w:r w:rsidR="002C3B2B" w:rsidRPr="00EC00BF">
        <w:rPr>
          <w:rFonts w:asciiTheme="majorBidi" w:hAnsiTheme="majorBidi" w:cstheme="majorBidi"/>
        </w:rPr>
        <w:t>rather than</w:t>
      </w:r>
      <w:r w:rsidR="0064346D" w:rsidRPr="00EC00BF">
        <w:rPr>
          <w:rFonts w:asciiTheme="majorBidi" w:hAnsiTheme="majorBidi" w:cstheme="majorBidi"/>
        </w:rPr>
        <w:t xml:space="preserve"> subvert</w:t>
      </w:r>
      <w:r w:rsidR="002C3B2B" w:rsidRPr="00EC00BF">
        <w:rPr>
          <w:rFonts w:asciiTheme="majorBidi" w:hAnsiTheme="majorBidi" w:cstheme="majorBidi"/>
        </w:rPr>
        <w:t>ing</w:t>
      </w:r>
      <w:r w:rsidR="0064346D" w:rsidRPr="00EC00BF">
        <w:rPr>
          <w:rFonts w:asciiTheme="majorBidi" w:hAnsiTheme="majorBidi" w:cstheme="majorBidi"/>
        </w:rPr>
        <w:t xml:space="preserve"> it. </w:t>
      </w:r>
      <w:r w:rsidR="00973C5C" w:rsidRPr="00EC00BF">
        <w:rPr>
          <w:rFonts w:asciiTheme="majorBidi" w:hAnsiTheme="majorBidi" w:cstheme="majorBidi"/>
        </w:rPr>
        <w:t xml:space="preserve">Any religious system has its own mechanisms for preventing the unapproved use of loopholes. </w:t>
      </w:r>
      <w:r w:rsidR="001E6D24" w:rsidRPr="00EC00BF">
        <w:rPr>
          <w:rFonts w:asciiTheme="majorBidi" w:hAnsiTheme="majorBidi" w:cstheme="majorBidi"/>
        </w:rPr>
        <w:t xml:space="preserve">Such </w:t>
      </w:r>
      <w:r w:rsidR="003C6BF5" w:rsidRPr="00EC00BF">
        <w:rPr>
          <w:rFonts w:asciiTheme="majorBidi" w:hAnsiTheme="majorBidi" w:cstheme="majorBidi"/>
        </w:rPr>
        <w:t>mechanisms</w:t>
      </w:r>
      <w:r w:rsidR="001E6D24" w:rsidRPr="00EC00BF">
        <w:rPr>
          <w:rFonts w:asciiTheme="majorBidi" w:hAnsiTheme="majorBidi" w:cstheme="majorBidi"/>
        </w:rPr>
        <w:t xml:space="preserve"> define borders and so look beyond them</w:t>
      </w:r>
      <w:r w:rsidR="004A683F">
        <w:rPr>
          <w:rFonts w:asciiTheme="majorBidi" w:hAnsiTheme="majorBidi" w:cstheme="majorBidi"/>
        </w:rPr>
        <w:t xml:space="preserve">, and thus are reflective by </w:t>
      </w:r>
      <w:r w:rsidR="00712C17">
        <w:rPr>
          <w:rFonts w:asciiTheme="majorBidi" w:hAnsiTheme="majorBidi" w:cstheme="majorBidi"/>
        </w:rPr>
        <w:t>nature</w:t>
      </w:r>
      <w:r w:rsidR="004A683F">
        <w:rPr>
          <w:rFonts w:asciiTheme="majorBidi" w:hAnsiTheme="majorBidi" w:cstheme="majorBidi"/>
        </w:rPr>
        <w:t>.</w:t>
      </w:r>
      <w:r w:rsidR="004A683F" w:rsidRPr="00EC00BF">
        <w:rPr>
          <w:rFonts w:asciiTheme="majorBidi" w:hAnsiTheme="majorBidi" w:cstheme="majorBidi"/>
        </w:rPr>
        <w:t xml:space="preserve"> </w:t>
      </w:r>
      <w:r w:rsidR="004A683F">
        <w:rPr>
          <w:rFonts w:asciiTheme="majorBidi" w:hAnsiTheme="majorBidi" w:cstheme="majorBidi"/>
        </w:rPr>
        <w:t>T</w:t>
      </w:r>
      <w:r w:rsidR="00973C5C" w:rsidRPr="00EC00BF">
        <w:rPr>
          <w:rFonts w:asciiTheme="majorBidi" w:hAnsiTheme="majorBidi" w:cstheme="majorBidi"/>
        </w:rPr>
        <w:t xml:space="preserve">his reflection </w:t>
      </w:r>
      <w:r w:rsidR="004A683F">
        <w:rPr>
          <w:rFonts w:asciiTheme="majorBidi" w:hAnsiTheme="majorBidi" w:cstheme="majorBidi"/>
        </w:rPr>
        <w:t xml:space="preserve">however </w:t>
      </w:r>
      <w:r w:rsidR="00973C5C" w:rsidRPr="00EC00BF">
        <w:rPr>
          <w:rFonts w:asciiTheme="majorBidi" w:hAnsiTheme="majorBidi" w:cstheme="majorBidi"/>
        </w:rPr>
        <w:t xml:space="preserve">is </w:t>
      </w:r>
      <w:r w:rsidR="004A683F">
        <w:rPr>
          <w:rFonts w:asciiTheme="majorBidi" w:hAnsiTheme="majorBidi" w:cstheme="majorBidi"/>
        </w:rPr>
        <w:t>a tool not for subversion but for</w:t>
      </w:r>
      <w:r w:rsidR="00973C5C" w:rsidRPr="00EC00BF">
        <w:rPr>
          <w:rFonts w:asciiTheme="majorBidi" w:hAnsiTheme="majorBidi" w:cstheme="majorBidi"/>
        </w:rPr>
        <w:t xml:space="preserve"> maintaining and replicating </w:t>
      </w:r>
      <w:r w:rsidR="001E6D24" w:rsidRPr="00EC00BF">
        <w:rPr>
          <w:rFonts w:asciiTheme="majorBidi" w:hAnsiTheme="majorBidi" w:cstheme="majorBidi"/>
        </w:rPr>
        <w:t xml:space="preserve">existing </w:t>
      </w:r>
      <w:r w:rsidR="00973C5C" w:rsidRPr="00EC00BF">
        <w:rPr>
          <w:rFonts w:asciiTheme="majorBidi" w:hAnsiTheme="majorBidi" w:cstheme="majorBidi"/>
        </w:rPr>
        <w:t xml:space="preserve">discourses. </w:t>
      </w:r>
    </w:p>
    <w:p w14:paraId="5C1E0031" w14:textId="645886A7" w:rsidR="00465779" w:rsidRPr="00EC00BF" w:rsidRDefault="00A07B68" w:rsidP="00225ABF">
      <w:pPr>
        <w:bidi w:val="0"/>
        <w:jc w:val="both"/>
        <w:rPr>
          <w:rFonts w:asciiTheme="majorBidi" w:hAnsiTheme="majorBidi" w:cstheme="majorBidi"/>
        </w:rPr>
      </w:pPr>
      <w:r>
        <w:rPr>
          <w:rFonts w:asciiTheme="majorBidi" w:hAnsiTheme="majorBidi" w:cstheme="majorBidi"/>
        </w:rPr>
        <w:t xml:space="preserve">The </w:t>
      </w:r>
      <w:r w:rsidR="0064346D" w:rsidRPr="00EC00BF">
        <w:rPr>
          <w:rFonts w:asciiTheme="majorBidi" w:hAnsiTheme="majorBidi" w:cstheme="majorBidi"/>
        </w:rPr>
        <w:t>subversive effect</w:t>
      </w:r>
      <w:r>
        <w:rPr>
          <w:rFonts w:asciiTheme="majorBidi" w:hAnsiTheme="majorBidi" w:cstheme="majorBidi"/>
        </w:rPr>
        <w:t>s</w:t>
      </w:r>
      <w:r w:rsidR="0064346D" w:rsidRPr="00EC00BF">
        <w:rPr>
          <w:rFonts w:asciiTheme="majorBidi" w:hAnsiTheme="majorBidi" w:cstheme="majorBidi"/>
        </w:rPr>
        <w:t xml:space="preserve"> of such </w:t>
      </w:r>
      <w:r>
        <w:rPr>
          <w:rFonts w:asciiTheme="majorBidi" w:hAnsiTheme="majorBidi" w:cstheme="majorBidi"/>
        </w:rPr>
        <w:t xml:space="preserve">a </w:t>
      </w:r>
      <w:r w:rsidR="0064346D" w:rsidRPr="00EC00BF">
        <w:rPr>
          <w:rFonts w:asciiTheme="majorBidi" w:hAnsiTheme="majorBidi" w:cstheme="majorBidi"/>
        </w:rPr>
        <w:t>discourse</w:t>
      </w:r>
      <w:r>
        <w:rPr>
          <w:rFonts w:asciiTheme="majorBidi" w:hAnsiTheme="majorBidi" w:cstheme="majorBidi"/>
        </w:rPr>
        <w:t xml:space="preserve"> cannot however be written off wholesale. I</w:t>
      </w:r>
      <w:r w:rsidRPr="00EC00BF">
        <w:rPr>
          <w:rFonts w:asciiTheme="majorBidi" w:hAnsiTheme="majorBidi" w:cstheme="majorBidi"/>
        </w:rPr>
        <w:t xml:space="preserve">t </w:t>
      </w:r>
      <w:r w:rsidR="0064346D" w:rsidRPr="00EC00BF">
        <w:rPr>
          <w:rFonts w:asciiTheme="majorBidi" w:hAnsiTheme="majorBidi" w:cstheme="majorBidi"/>
        </w:rPr>
        <w:t xml:space="preserve">too </w:t>
      </w:r>
      <w:r w:rsidR="00465779" w:rsidRPr="00EC00BF">
        <w:rPr>
          <w:rFonts w:asciiTheme="majorBidi" w:hAnsiTheme="majorBidi" w:cstheme="majorBidi"/>
        </w:rPr>
        <w:t xml:space="preserve">is capable of generating reflection on the borders of discourse. It might not effect change immediately, but </w:t>
      </w:r>
      <w:r w:rsidR="0064346D" w:rsidRPr="00EC00BF">
        <w:rPr>
          <w:rFonts w:asciiTheme="majorBidi" w:hAnsiTheme="majorBidi" w:cstheme="majorBidi"/>
        </w:rPr>
        <w:t>could</w:t>
      </w:r>
      <w:r w:rsidR="00A86661" w:rsidRPr="00EC00BF">
        <w:rPr>
          <w:rFonts w:asciiTheme="majorBidi" w:hAnsiTheme="majorBidi" w:cstheme="majorBidi"/>
        </w:rPr>
        <w:t xml:space="preserve"> </w:t>
      </w:r>
      <w:r w:rsidR="003C6BF5" w:rsidRPr="00EC00BF">
        <w:rPr>
          <w:rFonts w:asciiTheme="majorBidi" w:hAnsiTheme="majorBidi" w:cstheme="majorBidi"/>
        </w:rPr>
        <w:t>facilitate</w:t>
      </w:r>
      <w:r w:rsidR="00A86661" w:rsidRPr="00EC00BF">
        <w:rPr>
          <w:rFonts w:asciiTheme="majorBidi" w:hAnsiTheme="majorBidi" w:cstheme="majorBidi"/>
        </w:rPr>
        <w:t xml:space="preserve"> future discussions. </w:t>
      </w:r>
      <w:r w:rsidR="00465779" w:rsidRPr="00EC00BF">
        <w:rPr>
          <w:rFonts w:asciiTheme="majorBidi" w:hAnsiTheme="majorBidi" w:cstheme="majorBidi"/>
        </w:rPr>
        <w:t>T</w:t>
      </w:r>
      <w:r w:rsidR="003C6BF5" w:rsidRPr="00EC00BF">
        <w:rPr>
          <w:rFonts w:asciiTheme="majorBidi" w:hAnsiTheme="majorBidi" w:cstheme="majorBidi"/>
        </w:rPr>
        <w:t>rue, t</w:t>
      </w:r>
      <w:r w:rsidR="00465779" w:rsidRPr="00EC00BF">
        <w:rPr>
          <w:rFonts w:asciiTheme="majorBidi" w:hAnsiTheme="majorBidi" w:cstheme="majorBidi"/>
        </w:rPr>
        <w:t xml:space="preserve">he </w:t>
      </w:r>
      <w:r w:rsidR="003C6BF5" w:rsidRPr="00EC00BF">
        <w:rPr>
          <w:rFonts w:asciiTheme="majorBidi" w:hAnsiTheme="majorBidi" w:cstheme="majorBidi"/>
        </w:rPr>
        <w:t xml:space="preserve">inherent </w:t>
      </w:r>
      <w:r w:rsidR="00465779" w:rsidRPr="00EC00BF">
        <w:rPr>
          <w:rFonts w:asciiTheme="majorBidi" w:hAnsiTheme="majorBidi" w:cstheme="majorBidi"/>
        </w:rPr>
        <w:t xml:space="preserve">reflective potential </w:t>
      </w:r>
      <w:r w:rsidR="00973C5C" w:rsidRPr="00EC00BF">
        <w:rPr>
          <w:rFonts w:asciiTheme="majorBidi" w:hAnsiTheme="majorBidi" w:cstheme="majorBidi"/>
        </w:rPr>
        <w:t>is</w:t>
      </w:r>
      <w:r w:rsidR="00465779" w:rsidRPr="00EC00BF">
        <w:rPr>
          <w:rFonts w:asciiTheme="majorBidi" w:hAnsiTheme="majorBidi" w:cstheme="majorBidi"/>
        </w:rPr>
        <w:t xml:space="preserve"> </w:t>
      </w:r>
      <w:r w:rsidR="003C6BF5" w:rsidRPr="00EC00BF">
        <w:rPr>
          <w:rFonts w:asciiTheme="majorBidi" w:hAnsiTheme="majorBidi" w:cstheme="majorBidi"/>
        </w:rPr>
        <w:t>not realized</w:t>
      </w:r>
      <w:r w:rsidR="00DB65FF">
        <w:rPr>
          <w:rFonts w:asciiTheme="majorBidi" w:hAnsiTheme="majorBidi" w:cstheme="majorBidi"/>
        </w:rPr>
        <w:t xml:space="preserve"> here</w:t>
      </w:r>
      <w:r w:rsidR="003C6BF5" w:rsidRPr="00EC00BF">
        <w:rPr>
          <w:rFonts w:asciiTheme="majorBidi" w:hAnsiTheme="majorBidi" w:cstheme="majorBidi"/>
        </w:rPr>
        <w:t>; b</w:t>
      </w:r>
      <w:r w:rsidR="00DB65FF">
        <w:rPr>
          <w:rFonts w:asciiTheme="majorBidi" w:hAnsiTheme="majorBidi" w:cstheme="majorBidi"/>
        </w:rPr>
        <w:t xml:space="preserve">ut this can change. </w:t>
      </w:r>
      <w:r w:rsidR="00A86661" w:rsidRPr="00EC00BF">
        <w:rPr>
          <w:rFonts w:asciiTheme="majorBidi" w:hAnsiTheme="majorBidi" w:cstheme="majorBidi"/>
        </w:rPr>
        <w:t>Sidelined options may claim center stage later and orthodox</w:t>
      </w:r>
      <w:r w:rsidR="001E6D24" w:rsidRPr="00EC00BF">
        <w:rPr>
          <w:rFonts w:asciiTheme="majorBidi" w:hAnsiTheme="majorBidi" w:cstheme="majorBidi"/>
        </w:rPr>
        <w:t xml:space="preserve"> texts can </w:t>
      </w:r>
      <w:r w:rsidR="00A86661" w:rsidRPr="00EC00BF">
        <w:rPr>
          <w:rFonts w:asciiTheme="majorBidi" w:hAnsiTheme="majorBidi" w:cstheme="majorBidi"/>
        </w:rPr>
        <w:t xml:space="preserve">be </w:t>
      </w:r>
      <w:r w:rsidR="005C4470" w:rsidRPr="00EC00BF">
        <w:rPr>
          <w:rFonts w:asciiTheme="majorBidi" w:hAnsiTheme="majorBidi" w:cstheme="majorBidi"/>
        </w:rPr>
        <w:t>see</w:t>
      </w:r>
      <w:r w:rsidR="005C4470">
        <w:rPr>
          <w:rFonts w:asciiTheme="majorBidi" w:hAnsiTheme="majorBidi" w:cstheme="majorBidi"/>
        </w:rPr>
        <w:t>n</w:t>
      </w:r>
      <w:r w:rsidR="005C4470" w:rsidRPr="00EC00BF">
        <w:rPr>
          <w:rFonts w:asciiTheme="majorBidi" w:hAnsiTheme="majorBidi" w:cstheme="majorBidi"/>
        </w:rPr>
        <w:t xml:space="preserve"> </w:t>
      </w:r>
      <w:r w:rsidR="00A86661" w:rsidRPr="00EC00BF">
        <w:rPr>
          <w:rFonts w:asciiTheme="majorBidi" w:hAnsiTheme="majorBidi" w:cstheme="majorBidi"/>
        </w:rPr>
        <w:t>as</w:t>
      </w:r>
      <w:r w:rsidR="001E6D24" w:rsidRPr="00EC00BF">
        <w:rPr>
          <w:rFonts w:asciiTheme="majorBidi" w:hAnsiTheme="majorBidi" w:cstheme="majorBidi"/>
        </w:rPr>
        <w:t xml:space="preserve"> </w:t>
      </w:r>
      <w:r w:rsidR="00A86661" w:rsidRPr="00EC00BF">
        <w:rPr>
          <w:rFonts w:asciiTheme="majorBidi" w:hAnsiTheme="majorBidi" w:cstheme="majorBidi"/>
        </w:rPr>
        <w:t>less conformist by future readers</w:t>
      </w:r>
      <w:r w:rsidR="001E6D24" w:rsidRPr="00EC00BF">
        <w:rPr>
          <w:rFonts w:asciiTheme="majorBidi" w:hAnsiTheme="majorBidi" w:cstheme="majorBidi"/>
        </w:rPr>
        <w:t xml:space="preserve">. </w:t>
      </w:r>
      <w:r w:rsidR="005C4470">
        <w:rPr>
          <w:rFonts w:asciiTheme="majorBidi" w:hAnsiTheme="majorBidi" w:cstheme="majorBidi"/>
        </w:rPr>
        <w:t xml:space="preserve">Here I find myself coming full circle, back </w:t>
      </w:r>
      <w:r w:rsidR="00DA4B60">
        <w:rPr>
          <w:rFonts w:asciiTheme="majorBidi" w:hAnsiTheme="majorBidi" w:cstheme="majorBidi"/>
        </w:rPr>
        <w:t xml:space="preserve">to </w:t>
      </w:r>
      <w:r w:rsidR="00465779" w:rsidRPr="00EC00BF">
        <w:rPr>
          <w:rFonts w:asciiTheme="majorBidi" w:hAnsiTheme="majorBidi" w:cstheme="majorBidi"/>
        </w:rPr>
        <w:t>Fisch and Benbaji</w:t>
      </w:r>
      <w:r w:rsidR="00A86661" w:rsidRPr="00EC00BF">
        <w:rPr>
          <w:rFonts w:asciiTheme="majorBidi" w:hAnsiTheme="majorBidi" w:cstheme="majorBidi"/>
        </w:rPr>
        <w:t>'s</w:t>
      </w:r>
      <w:r w:rsidR="00465779" w:rsidRPr="00EC00BF">
        <w:rPr>
          <w:rFonts w:asciiTheme="majorBidi" w:hAnsiTheme="majorBidi" w:cstheme="majorBidi"/>
        </w:rPr>
        <w:t xml:space="preserve"> </w:t>
      </w:r>
      <w:r w:rsidR="00973C5C" w:rsidRPr="00EC00BF">
        <w:rPr>
          <w:rFonts w:asciiTheme="majorBidi" w:hAnsiTheme="majorBidi" w:cstheme="majorBidi"/>
        </w:rPr>
        <w:t>claim</w:t>
      </w:r>
      <w:r w:rsidR="00465779" w:rsidRPr="00EC00BF">
        <w:rPr>
          <w:rFonts w:asciiTheme="majorBidi" w:hAnsiTheme="majorBidi" w:cstheme="majorBidi"/>
        </w:rPr>
        <w:t xml:space="preserve"> that encounter</w:t>
      </w:r>
      <w:r w:rsidR="00973C5C" w:rsidRPr="00EC00BF">
        <w:rPr>
          <w:rFonts w:asciiTheme="majorBidi" w:hAnsiTheme="majorBidi" w:cstheme="majorBidi"/>
        </w:rPr>
        <w:t xml:space="preserve">s with the </w:t>
      </w:r>
      <w:r w:rsidR="005C4470">
        <w:rPr>
          <w:rFonts w:asciiTheme="majorBidi" w:hAnsiTheme="majorBidi" w:cstheme="majorBidi"/>
        </w:rPr>
        <w:t>O</w:t>
      </w:r>
      <w:r w:rsidR="005C4470" w:rsidRPr="00EC00BF">
        <w:rPr>
          <w:rFonts w:asciiTheme="majorBidi" w:hAnsiTheme="majorBidi" w:cstheme="majorBidi"/>
        </w:rPr>
        <w:t xml:space="preserve">ther </w:t>
      </w:r>
      <w:r w:rsidR="00465779" w:rsidRPr="00EC00BF">
        <w:rPr>
          <w:rFonts w:asciiTheme="majorBidi" w:hAnsiTheme="majorBidi" w:cstheme="majorBidi"/>
        </w:rPr>
        <w:t xml:space="preserve">only </w:t>
      </w:r>
      <w:r w:rsidR="00465779" w:rsidRPr="00EC00BF">
        <w:rPr>
          <w:rFonts w:asciiTheme="majorBidi" w:hAnsiTheme="majorBidi" w:cstheme="majorBidi"/>
          <w:i/>
          <w:iCs/>
        </w:rPr>
        <w:t>enable</w:t>
      </w:r>
      <w:r w:rsidR="00465779" w:rsidRPr="00EC00BF">
        <w:rPr>
          <w:rFonts w:asciiTheme="majorBidi" w:hAnsiTheme="majorBidi" w:cstheme="majorBidi"/>
        </w:rPr>
        <w:t xml:space="preserve"> change</w:t>
      </w:r>
      <w:r w:rsidR="005C4470">
        <w:rPr>
          <w:rFonts w:asciiTheme="majorBidi" w:hAnsiTheme="majorBidi" w:cstheme="majorBidi"/>
        </w:rPr>
        <w:t xml:space="preserve"> but </w:t>
      </w:r>
      <w:r w:rsidR="00465779" w:rsidRPr="00EC00BF">
        <w:rPr>
          <w:rFonts w:asciiTheme="majorBidi" w:hAnsiTheme="majorBidi" w:cstheme="majorBidi"/>
        </w:rPr>
        <w:t xml:space="preserve">change itself </w:t>
      </w:r>
      <w:r w:rsidR="005C4470">
        <w:rPr>
          <w:rFonts w:asciiTheme="majorBidi" w:hAnsiTheme="majorBidi" w:cstheme="majorBidi"/>
        </w:rPr>
        <w:t xml:space="preserve">must </w:t>
      </w:r>
      <w:r w:rsidR="003C6BF5" w:rsidRPr="00EC00BF">
        <w:rPr>
          <w:rFonts w:asciiTheme="majorBidi" w:hAnsiTheme="majorBidi" w:cstheme="majorBidi"/>
        </w:rPr>
        <w:t xml:space="preserve">come from within. They use this claim to insist </w:t>
      </w:r>
      <w:r w:rsidR="00F57F04" w:rsidRPr="00EC00BF">
        <w:rPr>
          <w:rFonts w:asciiTheme="majorBidi" w:hAnsiTheme="majorBidi" w:cstheme="majorBidi"/>
        </w:rPr>
        <w:t>on the fully rational nature of</w:t>
      </w:r>
      <w:r w:rsidR="003C6BF5" w:rsidRPr="00EC00BF">
        <w:rPr>
          <w:rFonts w:asciiTheme="majorBidi" w:hAnsiTheme="majorBidi" w:cstheme="majorBidi"/>
        </w:rPr>
        <w:t xml:space="preserve"> self-critique</w:t>
      </w:r>
      <w:r w:rsidR="00F57F04" w:rsidRPr="00EC00BF">
        <w:rPr>
          <w:rFonts w:asciiTheme="majorBidi" w:hAnsiTheme="majorBidi" w:cstheme="majorBidi"/>
        </w:rPr>
        <w:t xml:space="preserve">; </w:t>
      </w:r>
      <w:r w:rsidR="00DB65FF">
        <w:rPr>
          <w:rFonts w:asciiTheme="majorBidi" w:hAnsiTheme="majorBidi" w:cstheme="majorBidi"/>
        </w:rPr>
        <w:t>w</w:t>
      </w:r>
      <w:r w:rsidR="00DE3A53" w:rsidRPr="00EC00BF">
        <w:rPr>
          <w:rFonts w:asciiTheme="majorBidi" w:hAnsiTheme="majorBidi" w:cstheme="majorBidi"/>
        </w:rPr>
        <w:t>e can use</w:t>
      </w:r>
      <w:r w:rsidR="00465779" w:rsidRPr="00EC00BF">
        <w:rPr>
          <w:rFonts w:asciiTheme="majorBidi" w:hAnsiTheme="majorBidi" w:cstheme="majorBidi"/>
        </w:rPr>
        <w:t xml:space="preserve"> </w:t>
      </w:r>
      <w:r w:rsidR="003C6BF5" w:rsidRPr="00EC00BF">
        <w:rPr>
          <w:rFonts w:asciiTheme="majorBidi" w:hAnsiTheme="majorBidi" w:cstheme="majorBidi"/>
        </w:rPr>
        <w:t xml:space="preserve">it to appreciate the </w:t>
      </w:r>
      <w:r w:rsidR="00F57F04" w:rsidRPr="00EC00BF">
        <w:rPr>
          <w:rFonts w:asciiTheme="majorBidi" w:hAnsiTheme="majorBidi" w:cstheme="majorBidi"/>
        </w:rPr>
        <w:t xml:space="preserve">subversive potential of even affirmative utilizations of the other. </w:t>
      </w:r>
    </w:p>
    <w:p w14:paraId="05FA3C6F" w14:textId="77777777" w:rsidR="00465779" w:rsidRPr="00EC00BF" w:rsidRDefault="00A86661" w:rsidP="00225ABF">
      <w:pPr>
        <w:bidi w:val="0"/>
        <w:jc w:val="both"/>
        <w:rPr>
          <w:rFonts w:asciiTheme="majorBidi" w:hAnsiTheme="majorBidi" w:cstheme="majorBidi"/>
        </w:rPr>
      </w:pPr>
      <w:r w:rsidRPr="00DB65FF">
        <w:rPr>
          <w:rFonts w:asciiTheme="majorBidi" w:hAnsiTheme="majorBidi" w:cstheme="majorBidi"/>
        </w:rPr>
        <w:t xml:space="preserve">A </w:t>
      </w:r>
      <w:r w:rsidR="00465779" w:rsidRPr="00DB65FF">
        <w:rPr>
          <w:rFonts w:asciiTheme="majorBidi" w:hAnsiTheme="majorBidi" w:cstheme="majorBidi"/>
        </w:rPr>
        <w:t xml:space="preserve">literary and historical </w:t>
      </w:r>
      <w:r w:rsidRPr="00DB65FF">
        <w:rPr>
          <w:rFonts w:asciiTheme="majorBidi" w:hAnsiTheme="majorBidi" w:cstheme="majorBidi"/>
        </w:rPr>
        <w:t>reading of rabbinic literature reveals</w:t>
      </w:r>
      <w:r w:rsidR="00465779" w:rsidRPr="00DB65FF">
        <w:rPr>
          <w:rFonts w:asciiTheme="majorBidi" w:hAnsiTheme="majorBidi" w:cstheme="majorBidi"/>
        </w:rPr>
        <w:t xml:space="preserve"> </w:t>
      </w:r>
      <w:r w:rsidR="00973C5C" w:rsidRPr="00DB65FF">
        <w:rPr>
          <w:rFonts w:asciiTheme="majorBidi" w:hAnsiTheme="majorBidi" w:cstheme="majorBidi"/>
        </w:rPr>
        <w:t>th</w:t>
      </w:r>
      <w:r w:rsidRPr="00DB65FF">
        <w:rPr>
          <w:rFonts w:asciiTheme="majorBidi" w:hAnsiTheme="majorBidi" w:cstheme="majorBidi"/>
        </w:rPr>
        <w:t xml:space="preserve">at the other can play </w:t>
      </w:r>
      <w:r w:rsidR="005C4470">
        <w:rPr>
          <w:rFonts w:asciiTheme="majorBidi" w:hAnsiTheme="majorBidi" w:cstheme="majorBidi"/>
        </w:rPr>
        <w:t xml:space="preserve">differing and </w:t>
      </w:r>
      <w:r w:rsidR="00973C5C" w:rsidRPr="00DB65FF">
        <w:rPr>
          <w:rFonts w:asciiTheme="majorBidi" w:hAnsiTheme="majorBidi" w:cstheme="majorBidi"/>
        </w:rPr>
        <w:t xml:space="preserve">conflicting </w:t>
      </w:r>
      <w:r w:rsidR="00465779" w:rsidRPr="00DB65FF">
        <w:rPr>
          <w:rFonts w:asciiTheme="majorBidi" w:hAnsiTheme="majorBidi" w:cstheme="majorBidi"/>
        </w:rPr>
        <w:t xml:space="preserve">roles in different </w:t>
      </w:r>
      <w:r w:rsidR="00973C5C" w:rsidRPr="00DB65FF">
        <w:rPr>
          <w:rFonts w:asciiTheme="majorBidi" w:hAnsiTheme="majorBidi" w:cstheme="majorBidi"/>
        </w:rPr>
        <w:t xml:space="preserve">contexts, </w:t>
      </w:r>
      <w:r w:rsidR="00465779" w:rsidRPr="00DB65FF">
        <w:rPr>
          <w:rFonts w:asciiTheme="majorBidi" w:hAnsiTheme="majorBidi" w:cstheme="majorBidi"/>
        </w:rPr>
        <w:t xml:space="preserve">and that the same text can have </w:t>
      </w:r>
      <w:r w:rsidRPr="00DB65FF">
        <w:rPr>
          <w:rFonts w:asciiTheme="majorBidi" w:hAnsiTheme="majorBidi" w:cstheme="majorBidi"/>
        </w:rPr>
        <w:t xml:space="preserve">changing </w:t>
      </w:r>
      <w:r w:rsidR="00F57F04" w:rsidRPr="00DB65FF">
        <w:rPr>
          <w:rFonts w:asciiTheme="majorBidi" w:hAnsiTheme="majorBidi" w:cstheme="majorBidi"/>
        </w:rPr>
        <w:t>effects</w:t>
      </w:r>
      <w:r w:rsidR="00465779" w:rsidRPr="00DB65FF">
        <w:rPr>
          <w:rFonts w:asciiTheme="majorBidi" w:hAnsiTheme="majorBidi" w:cstheme="majorBidi"/>
        </w:rPr>
        <w:t xml:space="preserve">. The encounter between </w:t>
      </w:r>
      <w:r w:rsidR="00973C5C" w:rsidRPr="00DB65FF">
        <w:rPr>
          <w:rFonts w:asciiTheme="majorBidi" w:hAnsiTheme="majorBidi" w:cstheme="majorBidi"/>
        </w:rPr>
        <w:t xml:space="preserve">contemporary </w:t>
      </w:r>
      <w:r w:rsidR="00465779" w:rsidRPr="00DB65FF">
        <w:rPr>
          <w:rFonts w:asciiTheme="majorBidi" w:hAnsiTheme="majorBidi" w:cstheme="majorBidi"/>
        </w:rPr>
        <w:t xml:space="preserve">philosophy and </w:t>
      </w:r>
      <w:r w:rsidR="00973C5C" w:rsidRPr="00DB65FF">
        <w:rPr>
          <w:rFonts w:asciiTheme="majorBidi" w:hAnsiTheme="majorBidi" w:cstheme="majorBidi"/>
        </w:rPr>
        <w:t>rabbinic</w:t>
      </w:r>
      <w:r w:rsidR="00465779" w:rsidRPr="00DB65FF">
        <w:rPr>
          <w:rFonts w:asciiTheme="majorBidi" w:hAnsiTheme="majorBidi" w:cstheme="majorBidi"/>
        </w:rPr>
        <w:t xml:space="preserve"> sources</w:t>
      </w:r>
      <w:r w:rsidR="00973C5C" w:rsidRPr="00DB65FF">
        <w:rPr>
          <w:rFonts w:asciiTheme="majorBidi" w:hAnsiTheme="majorBidi" w:cstheme="majorBidi"/>
        </w:rPr>
        <w:t xml:space="preserve"> </w:t>
      </w:r>
      <w:r w:rsidRPr="00DB65FF">
        <w:rPr>
          <w:rFonts w:asciiTheme="majorBidi" w:hAnsiTheme="majorBidi" w:cstheme="majorBidi"/>
        </w:rPr>
        <w:t xml:space="preserve">thus </w:t>
      </w:r>
      <w:r w:rsidR="00465779" w:rsidRPr="00DB65FF">
        <w:rPr>
          <w:rFonts w:asciiTheme="majorBidi" w:hAnsiTheme="majorBidi" w:cstheme="majorBidi"/>
        </w:rPr>
        <w:t xml:space="preserve">illuminates both: </w:t>
      </w:r>
      <w:r w:rsidR="00973C5C" w:rsidRPr="00DB65FF">
        <w:rPr>
          <w:rFonts w:asciiTheme="majorBidi" w:hAnsiTheme="majorBidi" w:cstheme="majorBidi"/>
        </w:rPr>
        <w:t xml:space="preserve">it reveals </w:t>
      </w:r>
      <w:r w:rsidR="00465779" w:rsidRPr="00DB65FF">
        <w:rPr>
          <w:rFonts w:asciiTheme="majorBidi" w:hAnsiTheme="majorBidi" w:cstheme="majorBidi"/>
        </w:rPr>
        <w:t>the textual capability f</w:t>
      </w:r>
      <w:r w:rsidR="00F57F04" w:rsidRPr="00DB65FF">
        <w:rPr>
          <w:rFonts w:asciiTheme="majorBidi" w:hAnsiTheme="majorBidi" w:cstheme="majorBidi"/>
        </w:rPr>
        <w:t xml:space="preserve">or criticism, which rabinicists </w:t>
      </w:r>
      <w:r w:rsidR="00465779" w:rsidRPr="00DB65FF">
        <w:rPr>
          <w:rFonts w:asciiTheme="majorBidi" w:hAnsiTheme="majorBidi" w:cstheme="majorBidi"/>
        </w:rPr>
        <w:t xml:space="preserve">tend </w:t>
      </w:r>
      <w:r w:rsidR="00DB65FF" w:rsidRPr="00DB65FF">
        <w:rPr>
          <w:rFonts w:asciiTheme="majorBidi" w:hAnsiTheme="majorBidi" w:cstheme="majorBidi"/>
        </w:rPr>
        <w:t xml:space="preserve">too often </w:t>
      </w:r>
      <w:r w:rsidR="00465779" w:rsidRPr="00DB65FF">
        <w:rPr>
          <w:rFonts w:asciiTheme="majorBidi" w:hAnsiTheme="majorBidi" w:cstheme="majorBidi"/>
        </w:rPr>
        <w:t xml:space="preserve">to </w:t>
      </w:r>
      <w:r w:rsidRPr="00DB65FF">
        <w:rPr>
          <w:rFonts w:asciiTheme="majorBidi" w:hAnsiTheme="majorBidi" w:cstheme="majorBidi"/>
        </w:rPr>
        <w:t>overlook</w:t>
      </w:r>
      <w:r w:rsidR="00973C5C" w:rsidRPr="00DB65FF">
        <w:rPr>
          <w:rFonts w:asciiTheme="majorBidi" w:hAnsiTheme="majorBidi" w:cstheme="majorBidi"/>
        </w:rPr>
        <w:t>;</w:t>
      </w:r>
      <w:r w:rsidR="00465779" w:rsidRPr="00DB65FF">
        <w:rPr>
          <w:rStyle w:val="FootnoteReference"/>
          <w:rFonts w:asciiTheme="majorBidi" w:hAnsiTheme="majorBidi" w:cstheme="majorBidi"/>
        </w:rPr>
        <w:footnoteReference w:id="63"/>
      </w:r>
      <w:r w:rsidRPr="00DB65FF">
        <w:rPr>
          <w:rFonts w:asciiTheme="majorBidi" w:hAnsiTheme="majorBidi" w:cstheme="majorBidi"/>
        </w:rPr>
        <w:t xml:space="preserve"> while at the same time challenging the </w:t>
      </w:r>
      <w:r w:rsidR="00465779" w:rsidRPr="00DB65FF">
        <w:rPr>
          <w:rFonts w:asciiTheme="majorBidi" w:hAnsiTheme="majorBidi" w:cstheme="majorBidi"/>
        </w:rPr>
        <w:t>philosophical thesis by pointing out other</w:t>
      </w:r>
      <w:r w:rsidR="00973C5C" w:rsidRPr="00DB65FF">
        <w:rPr>
          <w:rFonts w:asciiTheme="majorBidi" w:hAnsiTheme="majorBidi" w:cstheme="majorBidi"/>
        </w:rPr>
        <w:t>,</w:t>
      </w:r>
      <w:r w:rsidR="00465779" w:rsidRPr="00DB65FF">
        <w:rPr>
          <w:rFonts w:asciiTheme="majorBidi" w:hAnsiTheme="majorBidi" w:cstheme="majorBidi"/>
        </w:rPr>
        <w:t xml:space="preserve"> </w:t>
      </w:r>
      <w:r w:rsidRPr="00DB65FF">
        <w:rPr>
          <w:rFonts w:asciiTheme="majorBidi" w:hAnsiTheme="majorBidi" w:cstheme="majorBidi"/>
        </w:rPr>
        <w:t xml:space="preserve">more </w:t>
      </w:r>
      <w:r w:rsidR="00F57F04" w:rsidRPr="00DB65FF">
        <w:rPr>
          <w:rFonts w:asciiTheme="majorBidi" w:hAnsiTheme="majorBidi" w:cstheme="majorBidi"/>
        </w:rPr>
        <w:t xml:space="preserve">affirmative uses for </w:t>
      </w:r>
      <w:r w:rsidR="00465779" w:rsidRPr="00DB65FF">
        <w:rPr>
          <w:rFonts w:asciiTheme="majorBidi" w:hAnsiTheme="majorBidi" w:cstheme="majorBidi"/>
        </w:rPr>
        <w:t>dialogue</w:t>
      </w:r>
      <w:r w:rsidR="00F57F04" w:rsidRPr="00DB65FF">
        <w:rPr>
          <w:rFonts w:asciiTheme="majorBidi" w:hAnsiTheme="majorBidi" w:cstheme="majorBidi"/>
        </w:rPr>
        <w:t>s</w:t>
      </w:r>
      <w:r w:rsidR="00465779" w:rsidRPr="00DB65FF">
        <w:rPr>
          <w:rFonts w:asciiTheme="majorBidi" w:hAnsiTheme="majorBidi" w:cstheme="majorBidi"/>
        </w:rPr>
        <w:t xml:space="preserve"> with </w:t>
      </w:r>
      <w:r w:rsidR="00F57F04" w:rsidRPr="00DB65FF">
        <w:rPr>
          <w:rFonts w:asciiTheme="majorBidi" w:hAnsiTheme="majorBidi" w:cstheme="majorBidi"/>
        </w:rPr>
        <w:t>others</w:t>
      </w:r>
      <w:r w:rsidR="00465779" w:rsidRPr="00DB65FF">
        <w:rPr>
          <w:rFonts w:asciiTheme="majorBidi" w:hAnsiTheme="majorBidi" w:cstheme="majorBidi"/>
        </w:rPr>
        <w:t>.</w:t>
      </w:r>
    </w:p>
    <w:p w14:paraId="6BED1FA0" w14:textId="77777777" w:rsidR="00E677FC" w:rsidRPr="00EC00BF" w:rsidRDefault="00E677FC" w:rsidP="00225ABF">
      <w:pPr>
        <w:bidi w:val="0"/>
        <w:rPr>
          <w:rFonts w:asciiTheme="majorBidi" w:hAnsiTheme="majorBidi" w:cstheme="majorBidi"/>
        </w:rPr>
      </w:pPr>
    </w:p>
    <w:sectPr w:rsidR="00E677FC" w:rsidRPr="00EC00BF" w:rsidSect="00AD02C9">
      <w:foot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806728" w14:textId="77777777" w:rsidR="00B172B9" w:rsidRDefault="00B172B9" w:rsidP="00A22F3A">
      <w:pPr>
        <w:spacing w:after="0" w:line="240" w:lineRule="auto"/>
      </w:pPr>
      <w:r>
        <w:separator/>
      </w:r>
    </w:p>
  </w:endnote>
  <w:endnote w:type="continuationSeparator" w:id="0">
    <w:p w14:paraId="7510C583" w14:textId="77777777" w:rsidR="00B172B9" w:rsidRDefault="00B172B9" w:rsidP="00A22F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0D837" w14:textId="453839DB" w:rsidR="00712C17" w:rsidRPr="00712C17" w:rsidRDefault="00712C17" w:rsidP="00712C17">
    <w:pPr>
      <w:jc w:val="center"/>
      <w:rPr>
        <w:rFonts w:asciiTheme="majorBidi" w:hAnsiTheme="majorBidi" w:cstheme="majorBidi"/>
      </w:rPr>
    </w:pPr>
    <w:r w:rsidRPr="00712C17">
      <w:rPr>
        <w:rFonts w:asciiTheme="majorBidi" w:hAnsiTheme="majorBidi" w:cstheme="majorBidi"/>
        <w:rtl/>
      </w:rPr>
      <w:fldChar w:fldCharType="begin"/>
    </w:r>
    <w:r w:rsidRPr="00712C17">
      <w:rPr>
        <w:rFonts w:asciiTheme="majorBidi" w:hAnsiTheme="majorBidi" w:cstheme="majorBidi"/>
      </w:rPr>
      <w:instrText>PAGE   \* MERGEFORMAT</w:instrText>
    </w:r>
    <w:r w:rsidRPr="00712C17">
      <w:rPr>
        <w:rFonts w:asciiTheme="majorBidi" w:hAnsiTheme="majorBidi" w:cstheme="majorBidi"/>
        <w:rtl/>
      </w:rPr>
      <w:fldChar w:fldCharType="separate"/>
    </w:r>
    <w:r w:rsidR="00184518" w:rsidRPr="00184518">
      <w:rPr>
        <w:rFonts w:asciiTheme="majorBidi" w:hAnsiTheme="majorBidi" w:cstheme="majorBidi"/>
        <w:noProof/>
        <w:rtl/>
        <w:lang w:val="he-IL"/>
      </w:rPr>
      <w:t>1</w:t>
    </w:r>
    <w:r w:rsidRPr="00712C17">
      <w:rPr>
        <w:rFonts w:asciiTheme="majorBidi" w:hAnsiTheme="majorBidi" w:cstheme="majorBidi"/>
        <w:rt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EBC796" w14:textId="77777777" w:rsidR="00B172B9" w:rsidRDefault="00B172B9" w:rsidP="00A22F3A">
      <w:pPr>
        <w:spacing w:after="0" w:line="240" w:lineRule="auto"/>
      </w:pPr>
      <w:r>
        <w:separator/>
      </w:r>
    </w:p>
  </w:footnote>
  <w:footnote w:type="continuationSeparator" w:id="0">
    <w:p w14:paraId="0FD30D28" w14:textId="77777777" w:rsidR="00B172B9" w:rsidRDefault="00B172B9" w:rsidP="00A22F3A">
      <w:pPr>
        <w:spacing w:after="0" w:line="240" w:lineRule="auto"/>
      </w:pPr>
      <w:r>
        <w:continuationSeparator/>
      </w:r>
    </w:p>
  </w:footnote>
  <w:footnote w:id="1">
    <w:p w14:paraId="709BDD96" w14:textId="77777777" w:rsidR="005A549D" w:rsidRPr="00225ABF" w:rsidRDefault="005A549D" w:rsidP="00225ABF">
      <w:pPr>
        <w:pStyle w:val="FootnoteText"/>
        <w:bidi w:val="0"/>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See I. Rosen-Zvi, "The Birth of the Goy in Rabbinic Literature", </w:t>
      </w:r>
      <w:r w:rsidRPr="00225ABF">
        <w:rPr>
          <w:rFonts w:asciiTheme="majorBidi" w:hAnsiTheme="majorBidi" w:cstheme="majorBidi"/>
          <w:i/>
          <w:iCs/>
        </w:rPr>
        <w:t>Te'uda</w:t>
      </w:r>
      <w:r w:rsidRPr="00225ABF">
        <w:rPr>
          <w:rFonts w:asciiTheme="majorBidi" w:hAnsiTheme="majorBidi" w:cstheme="majorBidi"/>
        </w:rPr>
        <w:t xml:space="preserve"> 26 (2014), 361-438 [Hebrew] and the vast bibliography cited there.</w:t>
      </w:r>
    </w:p>
  </w:footnote>
  <w:footnote w:id="2">
    <w:p w14:paraId="2690C186" w14:textId="77777777" w:rsidR="00712C17" w:rsidRPr="00225ABF" w:rsidRDefault="00712C17" w:rsidP="00225ABF">
      <w:pPr>
        <w:pStyle w:val="FootnoteText"/>
        <w:bidi w:val="0"/>
        <w:jc w:val="both"/>
        <w:rPr>
          <w:rFonts w:asciiTheme="majorBidi" w:hAnsiTheme="majorBidi" w:cstheme="majorBidi"/>
          <w:rtl/>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Fisch himself has applied some of these observations to rabbinic literature in M. Fisch and H. Shapira, "Pulmusei ha-battim: ha-makhaloket ha-meta hilkhatit bein beit shammai le-beit hillel," </w:t>
      </w:r>
      <w:r w:rsidRPr="00225ABF">
        <w:rPr>
          <w:rFonts w:asciiTheme="majorBidi" w:hAnsiTheme="majorBidi" w:cstheme="majorBidi"/>
          <w:i/>
          <w:iCs/>
        </w:rPr>
        <w:t>Iyyunei mishpat</w:t>
      </w:r>
      <w:r w:rsidRPr="00225ABF">
        <w:rPr>
          <w:rFonts w:asciiTheme="majorBidi" w:hAnsiTheme="majorBidi" w:cstheme="majorBidi"/>
        </w:rPr>
        <w:t xml:space="preserve"> 22 (1999), 461-497. This paper however discusses legal dialogues in the house of study only.</w:t>
      </w:r>
      <w:r w:rsidRPr="00225ABF">
        <w:rPr>
          <w:rFonts w:asciiTheme="majorBidi" w:hAnsiTheme="majorBidi" w:cstheme="majorBidi"/>
          <w:rtl/>
        </w:rPr>
        <w:t xml:space="preserve"> </w:t>
      </w:r>
    </w:p>
  </w:footnote>
  <w:footnote w:id="3">
    <w:p w14:paraId="2CAD5CF9" w14:textId="77777777" w:rsidR="00712C17" w:rsidRPr="00225ABF" w:rsidRDefault="00712C17" w:rsidP="00225ABF">
      <w:pPr>
        <w:pStyle w:val="FootnoteText"/>
        <w:bidi w:val="0"/>
        <w:jc w:val="both"/>
        <w:rPr>
          <w:rFonts w:asciiTheme="majorBidi" w:hAnsiTheme="majorBidi" w:cstheme="majorBidi"/>
          <w:rtl/>
        </w:rPr>
      </w:pPr>
      <w:r w:rsidRPr="00225ABF">
        <w:rPr>
          <w:rStyle w:val="FootnoteReference"/>
          <w:rFonts w:asciiTheme="majorBidi" w:hAnsiTheme="majorBidi" w:cstheme="majorBidi"/>
        </w:rPr>
        <w:footnoteRef/>
      </w:r>
      <w:r w:rsidRPr="00225ABF">
        <w:rPr>
          <w:rFonts w:asciiTheme="majorBidi" w:hAnsiTheme="majorBidi" w:cstheme="majorBidi"/>
        </w:rPr>
        <w:t xml:space="preserve"> On the difference between modern and pre-modern portrayals of the self, see C. Taylor, </w:t>
      </w:r>
      <w:r w:rsidRPr="00225ABF">
        <w:rPr>
          <w:rFonts w:asciiTheme="majorBidi" w:hAnsiTheme="majorBidi" w:cstheme="majorBidi"/>
          <w:i/>
          <w:iCs/>
        </w:rPr>
        <w:t>Sources of the Self: the Making of Modern Identity</w:t>
      </w:r>
      <w:r w:rsidRPr="00225ABF">
        <w:rPr>
          <w:rFonts w:asciiTheme="majorBidi" w:hAnsiTheme="majorBidi" w:cstheme="majorBidi"/>
        </w:rPr>
        <w:t xml:space="preserve">, Cambridge, MA 1989, and I. Rosen-Zvi, </w:t>
      </w:r>
      <w:r w:rsidRPr="00225ABF">
        <w:rPr>
          <w:rFonts w:asciiTheme="majorBidi" w:hAnsiTheme="majorBidi" w:cstheme="majorBidi"/>
          <w:i/>
          <w:iCs/>
        </w:rPr>
        <w:t>Demonic Desires: Yetzer Hara</w:t>
      </w:r>
      <w:r w:rsidRPr="00225ABF">
        <w:rPr>
          <w:rFonts w:asciiTheme="majorBidi" w:hAnsiTheme="majorBidi" w:cstheme="majorBidi"/>
        </w:rPr>
        <w:t xml:space="preserve"> </w:t>
      </w:r>
      <w:r w:rsidRPr="00225ABF">
        <w:rPr>
          <w:rFonts w:asciiTheme="majorBidi" w:hAnsiTheme="majorBidi" w:cstheme="majorBidi"/>
          <w:i/>
          <w:iCs/>
        </w:rPr>
        <w:t>and the Problem of Evil in Late Antiquity</w:t>
      </w:r>
      <w:r w:rsidRPr="00225ABF">
        <w:rPr>
          <w:rFonts w:asciiTheme="majorBidi" w:hAnsiTheme="majorBidi" w:cstheme="majorBidi"/>
        </w:rPr>
        <w:t>, Philadelphia 2011, 212 n.5.</w:t>
      </w:r>
    </w:p>
  </w:footnote>
  <w:footnote w:id="4">
    <w:p w14:paraId="7BD25E8A"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Pr>
        <w:t xml:space="preserve"> A move identified already in Stoicism. For Epictetus' transformation of the Socratic dialogic technique into an inner-dialogue see A. A. Long, </w:t>
      </w:r>
      <w:r w:rsidRPr="00225ABF">
        <w:rPr>
          <w:rFonts w:asciiTheme="majorBidi" w:hAnsiTheme="majorBidi" w:cstheme="majorBidi"/>
          <w:i/>
          <w:iCs/>
        </w:rPr>
        <w:t>Epictetus: A Stoic and Socratic Guide to Life</w:t>
      </w:r>
      <w:r w:rsidRPr="00225ABF">
        <w:rPr>
          <w:rFonts w:asciiTheme="majorBidi" w:hAnsiTheme="majorBidi" w:cstheme="majorBidi"/>
        </w:rPr>
        <w:t xml:space="preserve">, Oxford 2002, 85. </w:t>
      </w:r>
    </w:p>
  </w:footnote>
  <w:footnote w:id="5">
    <w:p w14:paraId="5081DBFA"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Pr>
        <w:t xml:space="preserve"> For a critique of the new trend which read rabbinic literature in light of the culture of self-reflection and self-fashioning of late antiquity see I. Rosen-Zvi, "The Rise of the Self in Rabbinic Literature: A Reexamination", </w:t>
      </w:r>
      <w:r w:rsidRPr="00225ABF">
        <w:rPr>
          <w:rFonts w:asciiTheme="majorBidi" w:hAnsiTheme="majorBidi" w:cstheme="majorBidi"/>
          <w:i/>
          <w:iCs/>
        </w:rPr>
        <w:t>JJS</w:t>
      </w:r>
      <w:r w:rsidRPr="00225ABF">
        <w:rPr>
          <w:rFonts w:asciiTheme="majorBidi" w:hAnsiTheme="majorBidi" w:cstheme="majorBidi"/>
        </w:rPr>
        <w:t xml:space="preserve"> (Forthcoming). </w:t>
      </w:r>
    </w:p>
  </w:footnote>
  <w:footnote w:id="6">
    <w:p w14:paraId="20E0EBCD"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Stein distinguishes between "self-reflexivity" (or "self-referentiality") which is a textual and linguistic phenomenon, and "self-reflectivity" which is a trait of humans. Her conceptual analysis however allows her to apply the latter too to rabbinic literature, thus using the two interchangeably. </w:t>
      </w:r>
    </w:p>
  </w:footnote>
  <w:footnote w:id="7">
    <w:p w14:paraId="6FC2D31D"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 See I. Rosen-Zvi and A. Ophir, "Goy: Toward A Genealogy", </w:t>
      </w:r>
      <w:r w:rsidRPr="00225ABF">
        <w:rPr>
          <w:rFonts w:asciiTheme="majorBidi" w:hAnsiTheme="majorBidi" w:cstheme="majorBidi"/>
          <w:i/>
          <w:iCs/>
        </w:rPr>
        <w:t>Dine Israel</w:t>
      </w:r>
      <w:r w:rsidR="00470BA0" w:rsidRPr="00225ABF">
        <w:rPr>
          <w:rFonts w:asciiTheme="majorBidi" w:hAnsiTheme="majorBidi" w:cstheme="majorBidi"/>
        </w:rPr>
        <w:t xml:space="preserve"> 28 (2011): </w:t>
      </w:r>
      <w:r w:rsidRPr="00225ABF">
        <w:rPr>
          <w:rFonts w:asciiTheme="majorBidi" w:hAnsiTheme="majorBidi" w:cstheme="majorBidi"/>
        </w:rPr>
        <w:t xml:space="preserve">69-122. </w:t>
      </w:r>
    </w:p>
  </w:footnote>
  <w:footnote w:id="8">
    <w:p w14:paraId="2029EFDB" w14:textId="77777777" w:rsidR="00712C17" w:rsidRPr="00225ABF" w:rsidRDefault="00712C17" w:rsidP="00225ABF">
      <w:pPr>
        <w:pStyle w:val="FootnoteText"/>
        <w:bidi w:val="0"/>
        <w:jc w:val="both"/>
        <w:rPr>
          <w:rFonts w:asciiTheme="majorBidi" w:hAnsiTheme="majorBidi" w:cstheme="majorBidi"/>
          <w:rtl/>
        </w:rPr>
      </w:pPr>
      <w:r w:rsidRPr="00225ABF">
        <w:rPr>
          <w:rStyle w:val="FootnoteReference"/>
          <w:rFonts w:asciiTheme="majorBidi" w:hAnsiTheme="majorBidi" w:cstheme="majorBidi"/>
        </w:rPr>
        <w:footnoteRef/>
      </w:r>
      <w:r w:rsidRPr="00225ABF">
        <w:rPr>
          <w:rFonts w:asciiTheme="majorBidi" w:hAnsiTheme="majorBidi" w:cstheme="majorBidi"/>
        </w:rPr>
        <w:t xml:space="preserve"> See especially</w:t>
      </w:r>
      <w:r w:rsidRPr="00225ABF">
        <w:rPr>
          <w:rFonts w:asciiTheme="majorBidi" w:hAnsiTheme="majorBidi" w:cstheme="majorBidi"/>
          <w:rtl/>
        </w:rPr>
        <w:t xml:space="preserve"> </w:t>
      </w:r>
      <w:r w:rsidRPr="00225ABF">
        <w:rPr>
          <w:rFonts w:asciiTheme="majorBidi" w:hAnsiTheme="majorBidi" w:cstheme="majorBidi"/>
        </w:rPr>
        <w:t xml:space="preserve">J. W. Drane, </w:t>
      </w:r>
      <w:r w:rsidRPr="00225ABF">
        <w:rPr>
          <w:rFonts w:asciiTheme="majorBidi" w:hAnsiTheme="majorBidi" w:cstheme="majorBidi"/>
          <w:i/>
          <w:iCs/>
        </w:rPr>
        <w:t>Paul: Libertine or Legalist</w:t>
      </w:r>
      <w:r w:rsidRPr="00225ABF">
        <w:rPr>
          <w:rFonts w:asciiTheme="majorBidi" w:hAnsiTheme="majorBidi" w:cstheme="majorBidi"/>
        </w:rPr>
        <w:t xml:space="preserve">? London 1975; H. Hübner, </w:t>
      </w:r>
      <w:r w:rsidRPr="00225ABF">
        <w:rPr>
          <w:rFonts w:asciiTheme="majorBidi" w:hAnsiTheme="majorBidi" w:cstheme="majorBidi"/>
          <w:i/>
          <w:iCs/>
        </w:rPr>
        <w:t>Law in Paul's Thought</w:t>
      </w:r>
      <w:r w:rsidRPr="00225ABF">
        <w:rPr>
          <w:rFonts w:asciiTheme="majorBidi" w:hAnsiTheme="majorBidi" w:cstheme="majorBidi"/>
        </w:rPr>
        <w:t>, Edinburgh 1984</w:t>
      </w:r>
      <w:r w:rsidRPr="00225ABF">
        <w:rPr>
          <w:rFonts w:asciiTheme="majorBidi" w:hAnsiTheme="majorBidi" w:cstheme="majorBidi"/>
          <w:rtl/>
        </w:rPr>
        <w:t>.</w:t>
      </w:r>
    </w:p>
  </w:footnote>
  <w:footnote w:id="9">
    <w:p w14:paraId="03E362D4" w14:textId="541D85C7" w:rsidR="00712C17" w:rsidRPr="00225ABF" w:rsidRDefault="00712C17" w:rsidP="00416884">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Yad 4:8. See M. Kister "</w:t>
      </w:r>
      <w:r w:rsidRPr="00225ABF">
        <w:rPr>
          <w:rFonts w:asciiTheme="majorBidi" w:hAnsiTheme="majorBidi" w:cstheme="majorBidi"/>
          <w:i/>
          <w:iCs/>
        </w:rPr>
        <w:t>Ke-dat moshe ve-yehudaei: toldoteihah shel nusha mispatit-datit</w:t>
      </w:r>
      <w:r w:rsidRPr="00225ABF">
        <w:rPr>
          <w:rFonts w:asciiTheme="majorBidi" w:hAnsiTheme="majorBidi" w:cstheme="majorBidi"/>
        </w:rPr>
        <w:t xml:space="preserve">", </w:t>
      </w:r>
      <w:r w:rsidRPr="00225ABF">
        <w:rPr>
          <w:rFonts w:asciiTheme="majorBidi" w:hAnsiTheme="majorBidi" w:cstheme="majorBidi"/>
          <w:i/>
          <w:iCs/>
        </w:rPr>
        <w:t>Atara LeHayim: Mehkerim ba-siferut ha-talmudit veha-rabanit likhevod Professor Hayim Zalman Dimitrovsky</w:t>
      </w:r>
      <w:r w:rsidRPr="00225ABF">
        <w:rPr>
          <w:rFonts w:asciiTheme="majorBidi" w:hAnsiTheme="majorBidi" w:cstheme="majorBidi"/>
        </w:rPr>
        <w:t>, D. Boyarin et al. (eds.), Jerusalem 2000, 202-208</w:t>
      </w:r>
      <w:r w:rsidR="00470BA0" w:rsidRPr="00225ABF">
        <w:rPr>
          <w:rFonts w:asciiTheme="majorBidi" w:hAnsiTheme="majorBidi" w:cstheme="majorBidi"/>
        </w:rPr>
        <w:t>;</w:t>
      </w:r>
      <w:r w:rsidRPr="00225ABF">
        <w:rPr>
          <w:rFonts w:asciiTheme="majorBidi" w:hAnsiTheme="majorBidi" w:cstheme="majorBidi"/>
        </w:rPr>
        <w:t xml:space="preserve"> 208 n. 48. Kister claims (following M. Hengel, </w:t>
      </w:r>
      <w:r w:rsidRPr="00225ABF">
        <w:rPr>
          <w:rFonts w:asciiTheme="majorBidi" w:hAnsiTheme="majorBidi" w:cstheme="majorBidi"/>
          <w:i/>
          <w:iCs/>
        </w:rPr>
        <w:t>the Zeallots</w:t>
      </w:r>
      <w:r w:rsidRPr="00225ABF">
        <w:rPr>
          <w:rFonts w:asciiTheme="majorBidi" w:hAnsiTheme="majorBidi" w:cstheme="majorBidi"/>
        </w:rPr>
        <w:t xml:space="preserve">, Edinburgh 1989, 56-57) that </w:t>
      </w:r>
      <w:r w:rsidRPr="00225ABF">
        <w:rPr>
          <w:rFonts w:asciiTheme="majorBidi" w:hAnsiTheme="majorBidi" w:cstheme="majorBidi"/>
          <w:i/>
          <w:iCs/>
        </w:rPr>
        <w:t>min</w:t>
      </w:r>
      <w:r w:rsidRPr="00225ABF">
        <w:rPr>
          <w:rFonts w:asciiTheme="majorBidi" w:hAnsiTheme="majorBidi" w:cstheme="majorBidi"/>
        </w:rPr>
        <w:t xml:space="preserve"> is used here in its old meaning – as a sect rather than a heresy – and refers to the zealots, i.e. Josephus's "fourth philosophy". For a different view see Y. </w:t>
      </w:r>
      <w:ins w:id="1" w:author="owner" w:date="2020-05-14T16:21:00Z">
        <w:r w:rsidR="00416884" w:rsidRPr="00225ABF">
          <w:rPr>
            <w:rFonts w:asciiTheme="majorBidi" w:hAnsiTheme="majorBidi" w:cstheme="majorBidi"/>
          </w:rPr>
          <w:t>Furstenb</w:t>
        </w:r>
        <w:r w:rsidR="00416884">
          <w:rPr>
            <w:rFonts w:asciiTheme="majorBidi" w:hAnsiTheme="majorBidi" w:cstheme="majorBidi"/>
          </w:rPr>
          <w:t>e</w:t>
        </w:r>
        <w:r w:rsidR="00416884" w:rsidRPr="00225ABF">
          <w:rPr>
            <w:rFonts w:asciiTheme="majorBidi" w:hAnsiTheme="majorBidi" w:cstheme="majorBidi"/>
          </w:rPr>
          <w:t>rg</w:t>
        </w:r>
      </w:ins>
      <w:r w:rsidRPr="00225ABF">
        <w:rPr>
          <w:rFonts w:asciiTheme="majorBidi" w:hAnsiTheme="majorBidi" w:cstheme="majorBidi"/>
        </w:rPr>
        <w:t>, “</w:t>
      </w:r>
      <w:r w:rsidRPr="00225ABF">
        <w:rPr>
          <w:rFonts w:asciiTheme="majorBidi" w:hAnsiTheme="majorBidi" w:cstheme="majorBidi"/>
          <w:i/>
          <w:iCs/>
        </w:rPr>
        <w:t>Kovelin anu aleikhem perushim: le-itsuvah shel temunat ha’olam ha-perushit ba-mishnah</w:t>
      </w:r>
      <w:r w:rsidRPr="00225ABF">
        <w:rPr>
          <w:rFonts w:asciiTheme="majorBidi" w:hAnsiTheme="majorBidi" w:cstheme="majorBidi"/>
        </w:rPr>
        <w:t xml:space="preserve">,” </w:t>
      </w:r>
      <w:r w:rsidRPr="00225ABF">
        <w:rPr>
          <w:rFonts w:asciiTheme="majorBidi" w:hAnsiTheme="majorBidi" w:cstheme="majorBidi"/>
          <w:i/>
          <w:iCs/>
        </w:rPr>
        <w:t>Ha-Halakhah: heksherim ra’ayoniyim ve-ideologiyim geluyim u-semuyim</w:t>
      </w:r>
      <w:r w:rsidRPr="00225ABF">
        <w:rPr>
          <w:rFonts w:asciiTheme="majorBidi" w:hAnsiTheme="majorBidi" w:cstheme="majorBidi"/>
        </w:rPr>
        <w:t>, A. Rosenak and D. Schreiber (eds.) Jerusalem 2012, 283-311.</w:t>
      </w:r>
    </w:p>
  </w:footnote>
  <w:footnote w:id="10">
    <w:p w14:paraId="45531052"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On </w:t>
      </w:r>
      <w:r w:rsidRPr="00225ABF">
        <w:rPr>
          <w:rFonts w:asciiTheme="majorBidi" w:hAnsiTheme="majorBidi" w:cstheme="majorBidi"/>
          <w:i/>
          <w:iCs/>
        </w:rPr>
        <w:t>minim</w:t>
      </w:r>
      <w:r w:rsidRPr="00225ABF">
        <w:rPr>
          <w:rFonts w:asciiTheme="majorBidi" w:hAnsiTheme="majorBidi" w:cstheme="majorBidi"/>
        </w:rPr>
        <w:t xml:space="preserve"> in Tannaitic literature see A. Schremer, "Wayward Jews: </w:t>
      </w:r>
      <w:r w:rsidRPr="00225ABF">
        <w:rPr>
          <w:rFonts w:asciiTheme="majorBidi" w:hAnsiTheme="majorBidi" w:cstheme="majorBidi"/>
          <w:i/>
          <w:iCs/>
        </w:rPr>
        <w:t xml:space="preserve">minim </w:t>
      </w:r>
      <w:r w:rsidRPr="00225ABF">
        <w:rPr>
          <w:rFonts w:asciiTheme="majorBidi" w:hAnsiTheme="majorBidi" w:cstheme="majorBidi"/>
        </w:rPr>
        <w:t xml:space="preserve">in Early Rabbinic Literature," </w:t>
      </w:r>
      <w:r w:rsidRPr="00225ABF">
        <w:rPr>
          <w:rFonts w:asciiTheme="majorBidi" w:hAnsiTheme="majorBidi" w:cstheme="majorBidi"/>
          <w:i/>
          <w:iCs/>
        </w:rPr>
        <w:t>JJS</w:t>
      </w:r>
      <w:r w:rsidRPr="00225ABF">
        <w:rPr>
          <w:rFonts w:asciiTheme="majorBidi" w:hAnsiTheme="majorBidi" w:cstheme="majorBidi"/>
        </w:rPr>
        <w:t xml:space="preserve"> 64 (2013): 242-263</w:t>
      </w:r>
      <w:r w:rsidR="00947E8B" w:rsidRPr="00225ABF">
        <w:rPr>
          <w:rFonts w:asciiTheme="majorBidi" w:hAnsiTheme="majorBidi" w:cstheme="majorBidi"/>
        </w:rPr>
        <w:t xml:space="preserve">; N. Cohen, "Heresiology in the Third Century Mishnah," </w:t>
      </w:r>
      <w:r w:rsidR="00947E8B" w:rsidRPr="00225ABF">
        <w:rPr>
          <w:rFonts w:asciiTheme="majorBidi" w:hAnsiTheme="majorBidi" w:cstheme="majorBidi"/>
          <w:i/>
          <w:iCs/>
        </w:rPr>
        <w:t>HTR</w:t>
      </w:r>
      <w:r w:rsidR="00947E8B" w:rsidRPr="00225ABF">
        <w:rPr>
          <w:rFonts w:asciiTheme="majorBidi" w:hAnsiTheme="majorBidi" w:cstheme="majorBidi"/>
        </w:rPr>
        <w:t xml:space="preserve"> 108 (2015): 508-529</w:t>
      </w:r>
      <w:r w:rsidRPr="00225ABF">
        <w:rPr>
          <w:rFonts w:asciiTheme="majorBidi" w:hAnsiTheme="majorBidi" w:cstheme="majorBidi"/>
        </w:rPr>
        <w:t>.</w:t>
      </w:r>
    </w:p>
  </w:footnote>
  <w:footnote w:id="11">
    <w:p w14:paraId="1EA5E133" w14:textId="77777777" w:rsidR="00712C17" w:rsidRPr="00225ABF" w:rsidRDefault="00712C17" w:rsidP="00225ABF">
      <w:pPr>
        <w:pStyle w:val="FootnoteText"/>
        <w:bidi w:val="0"/>
        <w:jc w:val="both"/>
        <w:rPr>
          <w:rFonts w:asciiTheme="majorBidi" w:hAnsiTheme="majorBidi" w:cstheme="majorBidi"/>
          <w:rtl/>
        </w:rPr>
      </w:pPr>
      <w:r w:rsidRPr="00225ABF">
        <w:rPr>
          <w:rStyle w:val="FootnoteReference"/>
          <w:rFonts w:asciiTheme="majorBidi" w:hAnsiTheme="majorBidi" w:cstheme="majorBidi"/>
        </w:rPr>
        <w:footnoteRef/>
      </w:r>
      <w:r w:rsidRPr="00225ABF">
        <w:rPr>
          <w:rFonts w:asciiTheme="majorBidi" w:hAnsiTheme="majorBidi" w:cstheme="majorBidi"/>
        </w:rPr>
        <w:t xml:space="preserve"> Most famous are the dialogues between Rabbi Judah the Prince and "Antoninus." See e.g. Mek. RS 15:1, ed. Epstein-Melammed, 76-77. See L. Wallach, "The Colloquy of Marcus Aurelius with the Patriarch Judah I", JQR 31 (1940/1), 259-286; M. Hirshman, </w:t>
      </w:r>
      <w:r w:rsidRPr="00225ABF">
        <w:rPr>
          <w:rFonts w:asciiTheme="majorBidi" w:hAnsiTheme="majorBidi" w:cstheme="majorBidi"/>
          <w:i/>
          <w:iCs/>
        </w:rPr>
        <w:t>Torah lekhol baei ha-olam: zerem universali be-sifrut ha-tannaim ve-yahaso le-hokhmat he-amim</w:t>
      </w:r>
      <w:r w:rsidRPr="00225ABF">
        <w:rPr>
          <w:rFonts w:asciiTheme="majorBidi" w:hAnsiTheme="majorBidi" w:cstheme="majorBidi"/>
        </w:rPr>
        <w:t xml:space="preserve">, Tel Aviv 1999, 150-164 and the bibliography there. Cf. M. D. Herr, "The historical significance of the dialogues between sages and Roman dignitaries", </w:t>
      </w:r>
      <w:r w:rsidRPr="00225ABF">
        <w:rPr>
          <w:rFonts w:asciiTheme="majorBidi" w:hAnsiTheme="majorBidi" w:cstheme="majorBidi"/>
          <w:i/>
          <w:iCs/>
        </w:rPr>
        <w:t>Scripta Hierosolymitana</w:t>
      </w:r>
      <w:r w:rsidRPr="00225ABF">
        <w:rPr>
          <w:rFonts w:asciiTheme="majorBidi" w:hAnsiTheme="majorBidi" w:cstheme="majorBidi"/>
        </w:rPr>
        <w:t xml:space="preserve"> 22 (1971), 123-150, who however conflates early and late sources.</w:t>
      </w:r>
    </w:p>
  </w:footnote>
  <w:footnote w:id="12">
    <w:p w14:paraId="5CBD18F9"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Pr>
        <w:t xml:space="preserve"> See e.g. Hirshman, </w:t>
      </w:r>
      <w:r w:rsidRPr="00225ABF">
        <w:rPr>
          <w:rFonts w:asciiTheme="majorBidi" w:hAnsiTheme="majorBidi" w:cstheme="majorBidi"/>
          <w:i/>
          <w:iCs/>
        </w:rPr>
        <w:t>Torah,</w:t>
      </w:r>
      <w:r w:rsidRPr="00225ABF">
        <w:rPr>
          <w:rFonts w:asciiTheme="majorBidi" w:hAnsiTheme="majorBidi" w:cstheme="majorBidi"/>
        </w:rPr>
        <w:t xml:space="preserve"> 163 who claims that dialogues between members of the Patriarchal line and non-Jews in Tannaitic literature focused on "highly crucial issues" which </w:t>
      </w:r>
      <w:r w:rsidRPr="00225ABF">
        <w:rPr>
          <w:rFonts w:asciiTheme="majorBidi" w:hAnsiTheme="majorBidi" w:cstheme="majorBidi"/>
          <w:i/>
          <w:iCs/>
        </w:rPr>
        <w:t>could</w:t>
      </w:r>
      <w:r w:rsidRPr="00225ABF">
        <w:rPr>
          <w:rFonts w:asciiTheme="majorBidi" w:hAnsiTheme="majorBidi" w:cstheme="majorBidi"/>
        </w:rPr>
        <w:t xml:space="preserve"> have taken place in reality.</w:t>
      </w:r>
      <w:r w:rsidRPr="00225ABF">
        <w:rPr>
          <w:rFonts w:asciiTheme="majorBidi" w:hAnsiTheme="majorBidi" w:cstheme="majorBidi"/>
          <w:rtl/>
        </w:rPr>
        <w:t xml:space="preserve"> </w:t>
      </w:r>
      <w:r w:rsidRPr="00225ABF">
        <w:rPr>
          <w:rFonts w:asciiTheme="majorBidi" w:hAnsiTheme="majorBidi" w:cstheme="majorBidi"/>
        </w:rPr>
        <w:t>Herr, "Significance," apply a similar claim also to dialogues in later corpora.</w:t>
      </w:r>
    </w:p>
  </w:footnote>
  <w:footnote w:id="13">
    <w:p w14:paraId="5D73F22E" w14:textId="77777777" w:rsidR="00712C17" w:rsidRPr="00225ABF" w:rsidRDefault="00712C17" w:rsidP="00225ABF">
      <w:pPr>
        <w:pStyle w:val="FootnoteText"/>
        <w:bidi w:val="0"/>
        <w:jc w:val="both"/>
        <w:rPr>
          <w:rFonts w:asciiTheme="majorBidi" w:hAnsiTheme="majorBidi" w:cstheme="majorBidi"/>
          <w:rtl/>
        </w:rPr>
      </w:pPr>
      <w:r w:rsidRPr="00225ABF">
        <w:rPr>
          <w:rStyle w:val="FootnoteReference"/>
          <w:rFonts w:asciiTheme="majorBidi" w:hAnsiTheme="majorBidi" w:cstheme="majorBidi"/>
        </w:rPr>
        <w:footnoteRef/>
      </w:r>
      <w:r w:rsidRPr="00225ABF">
        <w:rPr>
          <w:rFonts w:asciiTheme="majorBidi" w:hAnsiTheme="majorBidi" w:cstheme="majorBidi"/>
        </w:rPr>
        <w:t xml:space="preserve"> See </w:t>
      </w:r>
      <w:r w:rsidR="002C00F8" w:rsidRPr="00225ABF">
        <w:rPr>
          <w:rFonts w:asciiTheme="majorBidi" w:hAnsiTheme="majorBidi" w:cstheme="majorBidi"/>
        </w:rPr>
        <w:t xml:space="preserve">Y. </w:t>
      </w:r>
      <w:r w:rsidR="00B01A72" w:rsidRPr="00225ABF">
        <w:rPr>
          <w:rFonts w:asciiTheme="majorBidi" w:hAnsiTheme="majorBidi" w:cstheme="majorBidi"/>
        </w:rPr>
        <w:t>Te</w:t>
      </w:r>
      <w:r w:rsidR="002C00F8" w:rsidRPr="00225ABF">
        <w:rPr>
          <w:rFonts w:asciiTheme="majorBidi" w:hAnsiTheme="majorBidi" w:cstheme="majorBidi"/>
        </w:rPr>
        <w:t xml:space="preserve">ppler, </w:t>
      </w:r>
      <w:r w:rsidR="002C00F8" w:rsidRPr="00225ABF">
        <w:rPr>
          <w:rFonts w:asciiTheme="majorBidi" w:hAnsiTheme="majorBidi" w:cstheme="majorBidi"/>
          <w:i/>
          <w:iCs/>
        </w:rPr>
        <w:t>Birkat HaMinim: Jews and Christians in Conflict in the Ancient World</w:t>
      </w:r>
      <w:r w:rsidR="002C00F8" w:rsidRPr="00225ABF">
        <w:rPr>
          <w:rFonts w:asciiTheme="majorBidi" w:hAnsiTheme="majorBidi" w:cstheme="majorBidi"/>
        </w:rPr>
        <w:t xml:space="preserve"> (T</w:t>
      </w:r>
      <w:r w:rsidR="00B01A72" w:rsidRPr="00225ABF">
        <w:rPr>
          <w:rFonts w:asciiTheme="majorBidi" w:hAnsiTheme="majorBidi" w:cstheme="majorBidi"/>
        </w:rPr>
        <w:t>ü</w:t>
      </w:r>
      <w:r w:rsidR="002C00F8" w:rsidRPr="00225ABF">
        <w:rPr>
          <w:rFonts w:asciiTheme="majorBidi" w:hAnsiTheme="majorBidi" w:cstheme="majorBidi"/>
        </w:rPr>
        <w:t xml:space="preserve">bingen 2007). </w:t>
      </w:r>
      <w:r w:rsidRPr="00225ABF">
        <w:rPr>
          <w:rFonts w:asciiTheme="majorBidi" w:hAnsiTheme="majorBidi" w:cstheme="majorBidi"/>
        </w:rPr>
        <w:t xml:space="preserve">Cf. J. Schwartz and P. J. Tomson, "When Rabbi Eliezer was Arrested for Heresy", </w:t>
      </w:r>
      <w:r w:rsidRPr="00225ABF">
        <w:rPr>
          <w:rFonts w:asciiTheme="majorBidi" w:hAnsiTheme="majorBidi" w:cstheme="majorBidi"/>
          <w:i/>
          <w:iCs/>
        </w:rPr>
        <w:t xml:space="preserve">JSIJ </w:t>
      </w:r>
      <w:r w:rsidR="00470BA0" w:rsidRPr="00225ABF">
        <w:rPr>
          <w:rFonts w:asciiTheme="majorBidi" w:hAnsiTheme="majorBidi" w:cstheme="majorBidi"/>
        </w:rPr>
        <w:t>10 (2012):</w:t>
      </w:r>
      <w:r w:rsidRPr="00225ABF">
        <w:rPr>
          <w:rFonts w:asciiTheme="majorBidi" w:hAnsiTheme="majorBidi" w:cstheme="majorBidi"/>
        </w:rPr>
        <w:t xml:space="preserve"> 145-181. It is important to distinguish between the identification of the </w:t>
      </w:r>
      <w:r w:rsidRPr="00225ABF">
        <w:rPr>
          <w:rFonts w:asciiTheme="majorBidi" w:hAnsiTheme="majorBidi" w:cstheme="majorBidi"/>
          <w:i/>
          <w:iCs/>
        </w:rPr>
        <w:t>minim</w:t>
      </w:r>
      <w:r w:rsidRPr="00225ABF">
        <w:rPr>
          <w:rFonts w:asciiTheme="majorBidi" w:hAnsiTheme="majorBidi" w:cstheme="majorBidi"/>
        </w:rPr>
        <w:t xml:space="preserve"> in Tannaitic literature as Christians, and the historical claim that "</w:t>
      </w:r>
      <w:r w:rsidRPr="00225ABF">
        <w:rPr>
          <w:rFonts w:asciiTheme="majorBidi" w:hAnsiTheme="majorBidi" w:cstheme="majorBidi"/>
          <w:i/>
          <w:iCs/>
        </w:rPr>
        <w:t>Birkat ha-minim,</w:t>
      </w:r>
      <w:r w:rsidRPr="00225ABF">
        <w:rPr>
          <w:rFonts w:asciiTheme="majorBidi" w:hAnsiTheme="majorBidi" w:cstheme="majorBidi"/>
        </w:rPr>
        <w:t xml:space="preserve">" attributed by a barayta in b. Ber. 28b to Raban Gamliel's court, was aimed at Christians. The reference of </w:t>
      </w:r>
      <w:r w:rsidRPr="00225ABF">
        <w:rPr>
          <w:rFonts w:asciiTheme="majorBidi" w:hAnsiTheme="majorBidi" w:cstheme="majorBidi"/>
          <w:i/>
          <w:iCs/>
        </w:rPr>
        <w:t>minim</w:t>
      </w:r>
      <w:r w:rsidRPr="00225ABF">
        <w:rPr>
          <w:rFonts w:asciiTheme="majorBidi" w:hAnsiTheme="majorBidi" w:cstheme="majorBidi"/>
        </w:rPr>
        <w:t xml:space="preserve"> only in the Tosefta (here and Hul. 2:24) points at a later dating for the tradition. See J. Marcus, "Birkat Haminim Revisited", </w:t>
      </w:r>
      <w:r w:rsidRPr="00225ABF">
        <w:rPr>
          <w:rFonts w:asciiTheme="majorBidi" w:hAnsiTheme="majorBidi" w:cstheme="majorBidi"/>
          <w:i/>
          <w:iCs/>
        </w:rPr>
        <w:t>NTS</w:t>
      </w:r>
      <w:r w:rsidRPr="00225ABF">
        <w:rPr>
          <w:rFonts w:asciiTheme="majorBidi" w:hAnsiTheme="majorBidi" w:cstheme="majorBidi"/>
        </w:rPr>
        <w:t xml:space="preserve"> 55 (2009), 523-551, and D. Boyarin, "Once Again Birkat Haminim Revisited" </w:t>
      </w:r>
      <w:r w:rsidRPr="00225ABF">
        <w:rPr>
          <w:rFonts w:asciiTheme="majorBidi" w:hAnsiTheme="majorBidi" w:cstheme="majorBidi"/>
          <w:i/>
          <w:iCs/>
        </w:rPr>
        <w:t>La croisée des chemins revisitée</w:t>
      </w:r>
      <w:r w:rsidRPr="00225ABF">
        <w:rPr>
          <w:rFonts w:asciiTheme="majorBidi" w:hAnsiTheme="majorBidi" w:cstheme="majorBidi"/>
        </w:rPr>
        <w:t>, S. C. Mimouni et B. Pouderon (eds.), Paris 2012, 91-106.</w:t>
      </w:r>
      <w:r w:rsidRPr="00225ABF">
        <w:rPr>
          <w:rFonts w:asciiTheme="majorBidi" w:hAnsiTheme="majorBidi" w:cstheme="majorBidi"/>
          <w:rtl/>
        </w:rPr>
        <w:t xml:space="preserve"> </w:t>
      </w:r>
    </w:p>
  </w:footnote>
  <w:footnote w:id="14">
    <w:p w14:paraId="441EB3DD"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For the claim that </w:t>
      </w:r>
      <w:r w:rsidRPr="00225ABF">
        <w:rPr>
          <w:rFonts w:asciiTheme="majorBidi" w:hAnsiTheme="majorBidi" w:cstheme="majorBidi"/>
          <w:i/>
          <w:iCs/>
        </w:rPr>
        <w:t>minim</w:t>
      </w:r>
      <w:r w:rsidRPr="00225ABF">
        <w:rPr>
          <w:rFonts w:asciiTheme="majorBidi" w:hAnsiTheme="majorBidi" w:cstheme="majorBidi"/>
        </w:rPr>
        <w:t xml:space="preserve"> does not refer to any particular group see S. Miller, "The </w:t>
      </w:r>
      <w:r w:rsidRPr="00225ABF">
        <w:rPr>
          <w:rFonts w:asciiTheme="majorBidi" w:hAnsiTheme="majorBidi" w:cstheme="majorBidi"/>
          <w:i/>
          <w:iCs/>
        </w:rPr>
        <w:t>Minim</w:t>
      </w:r>
      <w:r w:rsidRPr="00225ABF">
        <w:rPr>
          <w:rFonts w:asciiTheme="majorBidi" w:hAnsiTheme="majorBidi" w:cstheme="majorBidi"/>
        </w:rPr>
        <w:t xml:space="preserve"> of Sepphoris Reconsidered", </w:t>
      </w:r>
      <w:r w:rsidRPr="00225ABF">
        <w:rPr>
          <w:rFonts w:asciiTheme="majorBidi" w:hAnsiTheme="majorBidi" w:cstheme="majorBidi"/>
          <w:i/>
          <w:iCs/>
        </w:rPr>
        <w:t>HTR</w:t>
      </w:r>
      <w:r w:rsidRPr="00225ABF">
        <w:rPr>
          <w:rFonts w:asciiTheme="majorBidi" w:hAnsiTheme="majorBidi" w:cstheme="majorBidi"/>
        </w:rPr>
        <w:t xml:space="preserve"> 86 (1993), 377-402; 391. Cf. "Minim is often used ambiguously for rhetorical effect – it is a classic example of 'them,' those who disagree with 'Us'" (Visotsky B. L., "Goys Aren't Us", </w:t>
      </w:r>
      <w:r w:rsidRPr="00225ABF">
        <w:rPr>
          <w:rFonts w:asciiTheme="majorBidi" w:hAnsiTheme="majorBidi" w:cstheme="majorBidi"/>
          <w:i/>
          <w:iCs/>
        </w:rPr>
        <w:t>Heresy and Identity in Antiquity</w:t>
      </w:r>
      <w:r w:rsidRPr="00225ABF">
        <w:rPr>
          <w:rFonts w:asciiTheme="majorBidi" w:hAnsiTheme="majorBidi" w:cstheme="majorBidi"/>
        </w:rPr>
        <w:t>, Tübingen 2008, 299-313; 300-301). Note however that Halakhic sources, unlike aggadic ones, clearly discuss readily identifiable groups (see e.g. t. Hul. 1:1; 2:20).</w:t>
      </w:r>
      <w:r w:rsidRPr="00225ABF">
        <w:rPr>
          <w:rFonts w:asciiTheme="majorBidi" w:hAnsiTheme="majorBidi" w:cstheme="majorBidi"/>
          <w:rtl/>
        </w:rPr>
        <w:t xml:space="preserve"> </w:t>
      </w:r>
      <w:r w:rsidRPr="00225ABF">
        <w:rPr>
          <w:rFonts w:asciiTheme="majorBidi" w:hAnsiTheme="majorBidi" w:cstheme="majorBidi"/>
        </w:rPr>
        <w:t xml:space="preserve">Schremer, "Wayward Jews" leaves aside the question of the identification of the </w:t>
      </w:r>
      <w:r w:rsidRPr="00225ABF">
        <w:rPr>
          <w:rFonts w:asciiTheme="majorBidi" w:hAnsiTheme="majorBidi" w:cstheme="majorBidi"/>
          <w:i/>
          <w:iCs/>
        </w:rPr>
        <w:t>minin</w:t>
      </w:r>
      <w:r w:rsidRPr="00225ABF">
        <w:rPr>
          <w:rFonts w:asciiTheme="majorBidi" w:hAnsiTheme="majorBidi" w:cstheme="majorBidi"/>
        </w:rPr>
        <w:t xml:space="preserve"> and instead asks what are the matters that stood at the center of the Tannaitic anti-</w:t>
      </w:r>
      <w:r w:rsidRPr="00225ABF">
        <w:rPr>
          <w:rFonts w:asciiTheme="majorBidi" w:hAnsiTheme="majorBidi" w:cstheme="majorBidi"/>
          <w:i/>
          <w:iCs/>
        </w:rPr>
        <w:t>minim</w:t>
      </w:r>
      <w:r w:rsidRPr="00225ABF">
        <w:rPr>
          <w:rFonts w:asciiTheme="majorBidi" w:hAnsiTheme="majorBidi" w:cstheme="majorBidi"/>
        </w:rPr>
        <w:t xml:space="preserve"> discourse. He finds three main such issues: doctrine, religious practice and social enmity. </w:t>
      </w:r>
      <w:r w:rsidR="00F304D2" w:rsidRPr="00225ABF">
        <w:rPr>
          <w:rFonts w:asciiTheme="majorBidi" w:hAnsiTheme="majorBidi" w:cstheme="majorBidi"/>
        </w:rPr>
        <w:t xml:space="preserve">See also, A. Schremer, "Beyond Naming: Laws of the </w:t>
      </w:r>
      <w:r w:rsidR="00F304D2" w:rsidRPr="00225ABF">
        <w:rPr>
          <w:rFonts w:asciiTheme="majorBidi" w:hAnsiTheme="majorBidi" w:cstheme="majorBidi"/>
          <w:i/>
          <w:iCs/>
        </w:rPr>
        <w:t>Minim</w:t>
      </w:r>
      <w:r w:rsidR="00F304D2" w:rsidRPr="00225ABF">
        <w:rPr>
          <w:rFonts w:asciiTheme="majorBidi" w:hAnsiTheme="majorBidi" w:cstheme="majorBidi"/>
        </w:rPr>
        <w:t xml:space="preserve"> in Tannaitic Literature", Peter J. Tomson and Joshua Schwartz (eds.), </w:t>
      </w:r>
      <w:r w:rsidR="00F304D2" w:rsidRPr="00225ABF">
        <w:rPr>
          <w:rFonts w:asciiTheme="majorBidi" w:hAnsiTheme="majorBidi" w:cstheme="majorBidi"/>
          <w:i/>
          <w:iCs/>
        </w:rPr>
        <w:t>Jews and Christians in the First and Second Centuries: How to Write Their History</w:t>
      </w:r>
      <w:r w:rsidR="00F304D2" w:rsidRPr="00225ABF">
        <w:rPr>
          <w:rFonts w:asciiTheme="majorBidi" w:hAnsiTheme="majorBidi" w:cstheme="majorBidi"/>
        </w:rPr>
        <w:t xml:space="preserve">, Brill, Leiden 2014, 383-397. </w:t>
      </w:r>
      <w:r w:rsidRPr="00225ABF">
        <w:rPr>
          <w:rFonts w:asciiTheme="majorBidi" w:hAnsiTheme="majorBidi" w:cstheme="majorBidi"/>
        </w:rPr>
        <w:t xml:space="preserve">Cf. N. Cohn, </w:t>
      </w:r>
      <w:r w:rsidRPr="00225ABF">
        <w:rPr>
          <w:rFonts w:asciiTheme="majorBidi" w:hAnsiTheme="majorBidi" w:cstheme="majorBidi"/>
          <w:i/>
          <w:iCs/>
        </w:rPr>
        <w:t>The Memory of the Temple and the Making of the Rabbis</w:t>
      </w:r>
      <w:r w:rsidRPr="00225ABF">
        <w:rPr>
          <w:rFonts w:asciiTheme="majorBidi" w:hAnsiTheme="majorBidi" w:cstheme="majorBidi"/>
        </w:rPr>
        <w:t xml:space="preserve">, Philadelphia, 2013, 155 n. 67 and see n. </w:t>
      </w:r>
      <w:r w:rsidRPr="00225ABF">
        <w:rPr>
          <w:rFonts w:asciiTheme="majorBidi" w:hAnsiTheme="majorBidi" w:cstheme="majorBidi"/>
        </w:rPr>
        <w:fldChar w:fldCharType="begin"/>
      </w:r>
      <w:r w:rsidRPr="00225ABF">
        <w:rPr>
          <w:rFonts w:asciiTheme="majorBidi" w:hAnsiTheme="majorBidi" w:cstheme="majorBidi"/>
        </w:rPr>
        <w:instrText xml:space="preserve"> NOTEREF _Ref369710317 \h  \* MERGEFORMAT </w:instrText>
      </w:r>
      <w:r w:rsidRPr="00225ABF">
        <w:rPr>
          <w:rFonts w:asciiTheme="majorBidi" w:hAnsiTheme="majorBidi" w:cstheme="majorBidi"/>
        </w:rPr>
      </w:r>
      <w:r w:rsidRPr="00225ABF">
        <w:rPr>
          <w:rFonts w:asciiTheme="majorBidi" w:hAnsiTheme="majorBidi" w:cstheme="majorBidi"/>
        </w:rPr>
        <w:fldChar w:fldCharType="separate"/>
      </w:r>
      <w:r w:rsidRPr="00225ABF">
        <w:rPr>
          <w:rFonts w:asciiTheme="majorBidi" w:hAnsiTheme="majorBidi" w:cstheme="majorBidi"/>
        </w:rPr>
        <w:t>51</w:t>
      </w:r>
      <w:r w:rsidRPr="00225ABF">
        <w:rPr>
          <w:rFonts w:asciiTheme="majorBidi" w:hAnsiTheme="majorBidi" w:cstheme="majorBidi"/>
        </w:rPr>
        <w:fldChar w:fldCharType="end"/>
      </w:r>
      <w:r w:rsidRPr="00225ABF">
        <w:rPr>
          <w:rFonts w:asciiTheme="majorBidi" w:hAnsiTheme="majorBidi" w:cstheme="majorBidi"/>
        </w:rPr>
        <w:t xml:space="preserve"> below.</w:t>
      </w:r>
    </w:p>
  </w:footnote>
  <w:footnote w:id="15">
    <w:p w14:paraId="68E7075D"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Pr>
        <w:t xml:space="preserve"> Y. Sussman, "Heker toledot ha-halakhah u-megillot midbar yehudah," </w:t>
      </w:r>
      <w:r w:rsidRPr="00225ABF">
        <w:rPr>
          <w:rFonts w:asciiTheme="majorBidi" w:hAnsiTheme="majorBidi" w:cstheme="majorBidi"/>
          <w:i/>
          <w:iCs/>
        </w:rPr>
        <w:t>Tarbiz</w:t>
      </w:r>
      <w:r w:rsidRPr="00225ABF">
        <w:rPr>
          <w:rFonts w:asciiTheme="majorBidi" w:hAnsiTheme="majorBidi" w:cstheme="majorBidi"/>
        </w:rPr>
        <w:t xml:space="preserve"> 59 (1990), </w:t>
      </w:r>
      <w:r w:rsidR="00470BA0" w:rsidRPr="00225ABF">
        <w:rPr>
          <w:rFonts w:asciiTheme="majorBidi" w:hAnsiTheme="majorBidi" w:cstheme="majorBidi"/>
        </w:rPr>
        <w:t>11-76;</w:t>
      </w:r>
      <w:r w:rsidRPr="00225ABF">
        <w:rPr>
          <w:rFonts w:asciiTheme="majorBidi" w:hAnsiTheme="majorBidi" w:cstheme="majorBidi"/>
        </w:rPr>
        <w:t xml:space="preserve"> 54 n. 176; S. C. Mimouni, </w:t>
      </w:r>
      <w:r w:rsidRPr="00225ABF">
        <w:rPr>
          <w:rFonts w:asciiTheme="majorBidi" w:hAnsiTheme="majorBidi" w:cstheme="majorBidi"/>
          <w:i/>
          <w:iCs/>
        </w:rPr>
        <w:t>Early Judaeo-Christianity. Historical  Essays</w:t>
      </w:r>
      <w:r w:rsidRPr="00225ABF">
        <w:rPr>
          <w:rFonts w:asciiTheme="majorBidi" w:hAnsiTheme="majorBidi" w:cstheme="majorBidi"/>
        </w:rPr>
        <w:t xml:space="preserve">, Leuven 2012, 150. </w:t>
      </w:r>
      <w:r w:rsidR="0085219A" w:rsidRPr="00225ABF">
        <w:rPr>
          <w:rFonts w:asciiTheme="majorBidi" w:hAnsiTheme="majorBidi" w:cstheme="majorBidi"/>
        </w:rPr>
        <w:t xml:space="preserve">See e.g. y. Ber 5:3 (9:3): "with regard to </w:t>
      </w:r>
      <w:r w:rsidR="003C0E5F" w:rsidRPr="00225ABF">
        <w:rPr>
          <w:rFonts w:asciiTheme="majorBidi" w:hAnsiTheme="majorBidi" w:cstheme="majorBidi"/>
        </w:rPr>
        <w:t>all</w:t>
      </w:r>
      <w:r w:rsidR="0085219A" w:rsidRPr="00225ABF">
        <w:rPr>
          <w:rFonts w:asciiTheme="majorBidi" w:hAnsiTheme="majorBidi" w:cstheme="majorBidi"/>
        </w:rPr>
        <w:t xml:space="preserve"> [benediction</w:t>
      </w:r>
      <w:r w:rsidR="003C0E5F" w:rsidRPr="00225ABF">
        <w:rPr>
          <w:rFonts w:asciiTheme="majorBidi" w:hAnsiTheme="majorBidi" w:cstheme="majorBidi"/>
        </w:rPr>
        <w:t>s</w:t>
      </w:r>
      <w:r w:rsidR="0085219A" w:rsidRPr="00225ABF">
        <w:rPr>
          <w:rFonts w:asciiTheme="majorBidi" w:hAnsiTheme="majorBidi" w:cstheme="majorBidi"/>
        </w:rPr>
        <w:t>] they do not make him [the cantor] to return [to a benediction that he mistakenly s</w:t>
      </w:r>
      <w:r w:rsidR="003C0E5F" w:rsidRPr="00225ABF">
        <w:rPr>
          <w:rFonts w:asciiTheme="majorBidi" w:hAnsiTheme="majorBidi" w:cstheme="majorBidi"/>
        </w:rPr>
        <w:t>k</w:t>
      </w:r>
      <w:r w:rsidR="0085219A" w:rsidRPr="00225ABF">
        <w:rPr>
          <w:rFonts w:asciiTheme="majorBidi" w:hAnsiTheme="majorBidi" w:cstheme="majorBidi"/>
        </w:rPr>
        <w:t xml:space="preserve">ipped], except </w:t>
      </w:r>
      <w:r w:rsidR="003C0E5F" w:rsidRPr="00225ABF">
        <w:rPr>
          <w:rFonts w:asciiTheme="majorBidi" w:hAnsiTheme="majorBidi" w:cstheme="majorBidi"/>
        </w:rPr>
        <w:t>when</w:t>
      </w:r>
      <w:r w:rsidR="0085219A" w:rsidRPr="00225ABF">
        <w:rPr>
          <w:rFonts w:asciiTheme="majorBidi" w:hAnsiTheme="majorBidi" w:cstheme="majorBidi"/>
        </w:rPr>
        <w:t xml:space="preserve"> he who did not say '</w:t>
      </w:r>
      <w:r w:rsidR="003C0E5F" w:rsidRPr="00225ABF">
        <w:rPr>
          <w:rFonts w:asciiTheme="majorBidi" w:hAnsiTheme="majorBidi" w:cstheme="majorBidi"/>
        </w:rPr>
        <w:t xml:space="preserve">[He who] </w:t>
      </w:r>
      <w:r w:rsidR="0085219A" w:rsidRPr="00225ABF">
        <w:rPr>
          <w:rFonts w:asciiTheme="majorBidi" w:hAnsiTheme="majorBidi" w:cstheme="majorBidi"/>
        </w:rPr>
        <w:t>resurrect</w:t>
      </w:r>
      <w:r w:rsidR="003C0E5F" w:rsidRPr="00225ABF">
        <w:rPr>
          <w:rFonts w:asciiTheme="majorBidi" w:hAnsiTheme="majorBidi" w:cstheme="majorBidi"/>
        </w:rPr>
        <w:t>s</w:t>
      </w:r>
      <w:r w:rsidR="0085219A" w:rsidRPr="00225ABF">
        <w:rPr>
          <w:rFonts w:asciiTheme="majorBidi" w:hAnsiTheme="majorBidi" w:cstheme="majorBidi"/>
        </w:rPr>
        <w:t xml:space="preserve"> the dead', '</w:t>
      </w:r>
      <w:r w:rsidR="003C0E5F" w:rsidRPr="00225ABF">
        <w:rPr>
          <w:rFonts w:asciiTheme="majorBidi" w:hAnsiTheme="majorBidi" w:cstheme="majorBidi"/>
        </w:rPr>
        <w:t xml:space="preserve">[He who] </w:t>
      </w:r>
      <w:r w:rsidR="0085219A" w:rsidRPr="00225ABF">
        <w:rPr>
          <w:rFonts w:asciiTheme="majorBidi" w:hAnsiTheme="majorBidi" w:cstheme="majorBidi"/>
        </w:rPr>
        <w:t>overpower</w:t>
      </w:r>
      <w:r w:rsidR="003C0E5F" w:rsidRPr="00225ABF">
        <w:rPr>
          <w:rFonts w:asciiTheme="majorBidi" w:hAnsiTheme="majorBidi" w:cstheme="majorBidi"/>
        </w:rPr>
        <w:t>s</w:t>
      </w:r>
      <w:r w:rsidR="0085219A" w:rsidRPr="00225ABF">
        <w:rPr>
          <w:rFonts w:asciiTheme="majorBidi" w:hAnsiTheme="majorBidi" w:cstheme="majorBidi"/>
        </w:rPr>
        <w:t xml:space="preserve"> the apostates' and '</w:t>
      </w:r>
      <w:r w:rsidR="003C0E5F" w:rsidRPr="00225ABF">
        <w:rPr>
          <w:rFonts w:asciiTheme="majorBidi" w:hAnsiTheme="majorBidi" w:cstheme="majorBidi"/>
        </w:rPr>
        <w:t xml:space="preserve">[He who] </w:t>
      </w:r>
      <w:r w:rsidR="0085219A" w:rsidRPr="00225ABF">
        <w:rPr>
          <w:rFonts w:asciiTheme="majorBidi" w:hAnsiTheme="majorBidi" w:cstheme="majorBidi"/>
        </w:rPr>
        <w:t>build</w:t>
      </w:r>
      <w:r w:rsidR="003C0E5F" w:rsidRPr="00225ABF">
        <w:rPr>
          <w:rFonts w:asciiTheme="majorBidi" w:hAnsiTheme="majorBidi" w:cstheme="majorBidi"/>
        </w:rPr>
        <w:t>s</w:t>
      </w:r>
      <w:r w:rsidR="0085219A" w:rsidRPr="00225ABF">
        <w:rPr>
          <w:rFonts w:asciiTheme="majorBidi" w:hAnsiTheme="majorBidi" w:cstheme="majorBidi"/>
        </w:rPr>
        <w:t xml:space="preserve"> Jerusalem', for I</w:t>
      </w:r>
      <w:r w:rsidR="003C0E5F" w:rsidRPr="00225ABF">
        <w:rPr>
          <w:rFonts w:asciiTheme="majorBidi" w:hAnsiTheme="majorBidi" w:cstheme="majorBidi"/>
        </w:rPr>
        <w:t xml:space="preserve"> </w:t>
      </w:r>
      <w:r w:rsidR="0085219A" w:rsidRPr="00225ABF">
        <w:rPr>
          <w:rFonts w:asciiTheme="majorBidi" w:hAnsiTheme="majorBidi" w:cstheme="majorBidi"/>
        </w:rPr>
        <w:t>say</w:t>
      </w:r>
      <w:r w:rsidR="003C0E5F" w:rsidRPr="00225ABF">
        <w:rPr>
          <w:rFonts w:asciiTheme="majorBidi" w:hAnsiTheme="majorBidi" w:cstheme="majorBidi"/>
        </w:rPr>
        <w:t>:</w:t>
      </w:r>
      <w:r w:rsidR="0085219A" w:rsidRPr="00225ABF">
        <w:rPr>
          <w:rFonts w:asciiTheme="majorBidi" w:hAnsiTheme="majorBidi" w:cstheme="majorBidi"/>
        </w:rPr>
        <w:t xml:space="preserve"> he [the cantor who skipped one of those three] is a </w:t>
      </w:r>
      <w:r w:rsidR="0085219A" w:rsidRPr="00225ABF">
        <w:rPr>
          <w:rFonts w:asciiTheme="majorBidi" w:hAnsiTheme="majorBidi" w:cstheme="majorBidi"/>
          <w:i/>
          <w:iCs/>
        </w:rPr>
        <w:t>min</w:t>
      </w:r>
      <w:r w:rsidR="0085219A" w:rsidRPr="00225ABF">
        <w:rPr>
          <w:rFonts w:asciiTheme="majorBidi" w:hAnsiTheme="majorBidi" w:cstheme="majorBidi"/>
        </w:rPr>
        <w:t xml:space="preserve">." </w:t>
      </w:r>
      <w:r w:rsidR="003C0E5F" w:rsidRPr="00225ABF">
        <w:rPr>
          <w:rFonts w:asciiTheme="majorBidi" w:hAnsiTheme="majorBidi" w:cstheme="majorBidi"/>
        </w:rPr>
        <w:t xml:space="preserve">See </w:t>
      </w:r>
      <w:r w:rsidR="0085219A" w:rsidRPr="00225ABF">
        <w:rPr>
          <w:rFonts w:asciiTheme="majorBidi" w:hAnsiTheme="majorBidi" w:cstheme="majorBidi"/>
        </w:rPr>
        <w:t xml:space="preserve">M. Bar Ilan, </w:t>
      </w:r>
      <w:r w:rsidR="0085219A" w:rsidRPr="00225ABF">
        <w:rPr>
          <w:rFonts w:asciiTheme="majorBidi" w:hAnsiTheme="majorBidi" w:cstheme="majorBidi"/>
          <w:i/>
          <w:iCs/>
        </w:rPr>
        <w:t>Sitrei Tefila ve</w:t>
      </w:r>
      <w:r w:rsidR="00875601" w:rsidRPr="00225ABF">
        <w:rPr>
          <w:rFonts w:asciiTheme="majorBidi" w:hAnsiTheme="majorBidi" w:cstheme="majorBidi"/>
          <w:i/>
          <w:iCs/>
        </w:rPr>
        <w:t>-</w:t>
      </w:r>
      <w:r w:rsidR="0085219A" w:rsidRPr="00225ABF">
        <w:rPr>
          <w:rFonts w:asciiTheme="majorBidi" w:hAnsiTheme="majorBidi" w:cstheme="majorBidi"/>
          <w:i/>
          <w:iCs/>
        </w:rPr>
        <w:t>Hekhalot</w:t>
      </w:r>
      <w:r w:rsidR="0085219A" w:rsidRPr="00225ABF">
        <w:rPr>
          <w:rFonts w:asciiTheme="majorBidi" w:hAnsiTheme="majorBidi" w:cstheme="majorBidi"/>
        </w:rPr>
        <w:t xml:space="preserve">, Ramat Gan 1987, 135-156, that the first benediction, </w:t>
      </w:r>
      <w:r w:rsidR="004D747D" w:rsidRPr="00225ABF">
        <w:rPr>
          <w:rFonts w:asciiTheme="majorBidi" w:hAnsiTheme="majorBidi" w:cstheme="majorBidi"/>
        </w:rPr>
        <w:t xml:space="preserve">on </w:t>
      </w:r>
      <w:r w:rsidR="0085219A" w:rsidRPr="00225ABF">
        <w:rPr>
          <w:rFonts w:asciiTheme="majorBidi" w:hAnsiTheme="majorBidi" w:cstheme="majorBidi"/>
        </w:rPr>
        <w:t xml:space="preserve">resurrection, is aimed against Sadducees, the second, </w:t>
      </w:r>
      <w:r w:rsidR="004D747D" w:rsidRPr="00225ABF">
        <w:rPr>
          <w:rFonts w:asciiTheme="majorBidi" w:hAnsiTheme="majorBidi" w:cstheme="majorBidi"/>
        </w:rPr>
        <w:t xml:space="preserve">on </w:t>
      </w:r>
      <w:r w:rsidR="0085219A" w:rsidRPr="00225ABF">
        <w:rPr>
          <w:rFonts w:asciiTheme="majorBidi" w:hAnsiTheme="majorBidi" w:cstheme="majorBidi"/>
        </w:rPr>
        <w:t xml:space="preserve">apostates – </w:t>
      </w:r>
      <w:r w:rsidR="003C0E5F" w:rsidRPr="00225ABF">
        <w:rPr>
          <w:rFonts w:asciiTheme="majorBidi" w:hAnsiTheme="majorBidi" w:cstheme="majorBidi"/>
        </w:rPr>
        <w:t xml:space="preserve">against </w:t>
      </w:r>
      <w:r w:rsidR="0085219A" w:rsidRPr="00225ABF">
        <w:rPr>
          <w:rFonts w:asciiTheme="majorBidi" w:hAnsiTheme="majorBidi" w:cstheme="majorBidi"/>
        </w:rPr>
        <w:t xml:space="preserve">Christians, and the third, </w:t>
      </w:r>
      <w:r w:rsidR="004D747D" w:rsidRPr="00225ABF">
        <w:rPr>
          <w:rFonts w:asciiTheme="majorBidi" w:hAnsiTheme="majorBidi" w:cstheme="majorBidi"/>
        </w:rPr>
        <w:t xml:space="preserve">on </w:t>
      </w:r>
      <w:r w:rsidR="0085219A" w:rsidRPr="00225ABF">
        <w:rPr>
          <w:rFonts w:asciiTheme="majorBidi" w:hAnsiTheme="majorBidi" w:cstheme="majorBidi"/>
        </w:rPr>
        <w:t xml:space="preserve">Jerusalem – </w:t>
      </w:r>
      <w:r w:rsidR="003C0E5F" w:rsidRPr="00225ABF">
        <w:rPr>
          <w:rFonts w:asciiTheme="majorBidi" w:hAnsiTheme="majorBidi" w:cstheme="majorBidi"/>
        </w:rPr>
        <w:t xml:space="preserve">against </w:t>
      </w:r>
      <w:r w:rsidR="0085219A" w:rsidRPr="00225ABF">
        <w:rPr>
          <w:rFonts w:asciiTheme="majorBidi" w:hAnsiTheme="majorBidi" w:cstheme="majorBidi"/>
        </w:rPr>
        <w:t xml:space="preserve">Samaritans. All three </w:t>
      </w:r>
      <w:r w:rsidR="003C0E5F" w:rsidRPr="00225ABF">
        <w:rPr>
          <w:rFonts w:asciiTheme="majorBidi" w:hAnsiTheme="majorBidi" w:cstheme="majorBidi"/>
        </w:rPr>
        <w:t xml:space="preserve">are named by the same </w:t>
      </w:r>
      <w:r w:rsidR="004D747D" w:rsidRPr="00225ABF">
        <w:rPr>
          <w:rFonts w:asciiTheme="majorBidi" w:hAnsiTheme="majorBidi" w:cstheme="majorBidi"/>
        </w:rPr>
        <w:t>title</w:t>
      </w:r>
      <w:r w:rsidR="003C0E5F" w:rsidRPr="00225ABF">
        <w:rPr>
          <w:rFonts w:asciiTheme="majorBidi" w:hAnsiTheme="majorBidi" w:cstheme="majorBidi"/>
        </w:rPr>
        <w:t>:</w:t>
      </w:r>
      <w:r w:rsidR="0085219A" w:rsidRPr="00225ABF">
        <w:rPr>
          <w:rFonts w:asciiTheme="majorBidi" w:hAnsiTheme="majorBidi" w:cstheme="majorBidi"/>
        </w:rPr>
        <w:t xml:space="preserve"> </w:t>
      </w:r>
      <w:r w:rsidR="0085219A" w:rsidRPr="00225ABF">
        <w:rPr>
          <w:rFonts w:asciiTheme="majorBidi" w:hAnsiTheme="majorBidi" w:cstheme="majorBidi"/>
          <w:i/>
          <w:iCs/>
        </w:rPr>
        <w:t>min</w:t>
      </w:r>
      <w:r w:rsidR="0085219A" w:rsidRPr="00225ABF">
        <w:rPr>
          <w:rFonts w:asciiTheme="majorBidi" w:hAnsiTheme="majorBidi" w:cstheme="majorBidi"/>
        </w:rPr>
        <w:t xml:space="preserve">.  </w:t>
      </w:r>
    </w:p>
  </w:footnote>
  <w:footnote w:id="16">
    <w:p w14:paraId="02127213" w14:textId="77777777" w:rsidR="00712C17" w:rsidRPr="00225ABF" w:rsidRDefault="00712C17" w:rsidP="00225ABF">
      <w:pPr>
        <w:pStyle w:val="FootnoteText"/>
        <w:bidi w:val="0"/>
        <w:jc w:val="both"/>
        <w:rPr>
          <w:rFonts w:asciiTheme="majorBidi" w:hAnsiTheme="majorBidi" w:cstheme="majorBidi"/>
          <w:rtl/>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 C. E. Hayes, "Displaced self-perceptions : the deployment of "mînîm" and Romans in b. Sanhedrin 90b-91a", in H. Lapin (ed.), </w:t>
      </w:r>
      <w:r w:rsidRPr="00225ABF">
        <w:rPr>
          <w:rFonts w:asciiTheme="majorBidi" w:hAnsiTheme="majorBidi" w:cstheme="majorBidi"/>
          <w:i/>
          <w:iCs/>
        </w:rPr>
        <w:t>Religious and Ethnic Communities in Later Roman Palestine</w:t>
      </w:r>
      <w:r w:rsidRPr="00225ABF">
        <w:rPr>
          <w:rFonts w:asciiTheme="majorBidi" w:hAnsiTheme="majorBidi" w:cstheme="majorBidi"/>
        </w:rPr>
        <w:t xml:space="preserve">, Bethesda, MD 1998, 249-289. Compare Martin Goodman's claims that in Tannaitic literature, </w:t>
      </w:r>
      <w:r w:rsidRPr="00225ABF">
        <w:rPr>
          <w:rFonts w:asciiTheme="majorBidi" w:hAnsiTheme="majorBidi" w:cstheme="majorBidi"/>
          <w:i/>
          <w:iCs/>
        </w:rPr>
        <w:t>minim</w:t>
      </w:r>
      <w:r w:rsidRPr="00225ABF">
        <w:rPr>
          <w:rFonts w:asciiTheme="majorBidi" w:hAnsiTheme="majorBidi" w:cstheme="majorBidi"/>
        </w:rPr>
        <w:t xml:space="preserve"> are used as a theoretical construct to examine the borders of the rabbinic community, just as the </w:t>
      </w:r>
      <w:r w:rsidRPr="00225ABF">
        <w:rPr>
          <w:rFonts w:asciiTheme="majorBidi" w:hAnsiTheme="majorBidi" w:cstheme="majorBidi"/>
          <w:i/>
          <w:iCs/>
        </w:rPr>
        <w:t>tumtum</w:t>
      </w:r>
      <w:r w:rsidRPr="00225ABF">
        <w:rPr>
          <w:rFonts w:asciiTheme="majorBidi" w:hAnsiTheme="majorBidi" w:cstheme="majorBidi"/>
        </w:rPr>
        <w:t xml:space="preserve"> and </w:t>
      </w:r>
      <w:r w:rsidRPr="00225ABF">
        <w:rPr>
          <w:rFonts w:asciiTheme="majorBidi" w:hAnsiTheme="majorBidi" w:cstheme="majorBidi"/>
          <w:i/>
          <w:iCs/>
        </w:rPr>
        <w:t xml:space="preserve">androgynos </w:t>
      </w:r>
      <w:r w:rsidRPr="00225ABF">
        <w:rPr>
          <w:rFonts w:asciiTheme="majorBidi" w:hAnsiTheme="majorBidi" w:cstheme="majorBidi"/>
        </w:rPr>
        <w:t xml:space="preserve">are employed in other contexts. </w:t>
      </w:r>
      <w:r w:rsidRPr="00225ABF">
        <w:rPr>
          <w:rFonts w:asciiTheme="majorBidi" w:hAnsiTheme="majorBidi" w:cstheme="majorBidi"/>
          <w:lang w:val="de-DE"/>
        </w:rPr>
        <w:t xml:space="preserve">M. Goodman, "The function of "minim" in early rabbinic Judaism", in Peter Schäfer (Hrsg.), </w:t>
      </w:r>
      <w:r w:rsidRPr="00225ABF">
        <w:rPr>
          <w:rFonts w:asciiTheme="majorBidi" w:hAnsiTheme="majorBidi" w:cstheme="majorBidi"/>
          <w:i/>
          <w:iCs/>
          <w:lang w:val="de-DE"/>
        </w:rPr>
        <w:t>Geschichte - Tradition – Reflexion</w:t>
      </w:r>
      <w:r w:rsidRPr="00225ABF">
        <w:rPr>
          <w:rFonts w:asciiTheme="majorBidi" w:hAnsiTheme="majorBidi" w:cstheme="majorBidi"/>
          <w:lang w:val="de-DE"/>
        </w:rPr>
        <w:t>:</w:t>
      </w:r>
      <w:r w:rsidRPr="00225ABF">
        <w:rPr>
          <w:rFonts w:asciiTheme="majorBidi" w:hAnsiTheme="majorBidi" w:cstheme="majorBidi"/>
          <w:i/>
          <w:iCs/>
          <w:lang w:val="de-DE"/>
        </w:rPr>
        <w:t xml:space="preserve"> Festschrift für Martin Hengel zum 70. </w:t>
      </w:r>
      <w:r w:rsidRPr="00225ABF">
        <w:rPr>
          <w:rFonts w:asciiTheme="majorBidi" w:hAnsiTheme="majorBidi" w:cstheme="majorBidi"/>
          <w:i/>
          <w:iCs/>
        </w:rPr>
        <w:t>Geburtstag. Bd. I: Judentum</w:t>
      </w:r>
      <w:r w:rsidRPr="00225ABF">
        <w:rPr>
          <w:rFonts w:asciiTheme="majorBidi" w:hAnsiTheme="majorBidi" w:cstheme="majorBidi"/>
        </w:rPr>
        <w:t xml:space="preserve">, Tübingen 1996, 501-510; 508. </w:t>
      </w:r>
    </w:p>
  </w:footnote>
  <w:footnote w:id="17">
    <w:p w14:paraId="18AEFCF9" w14:textId="77777777" w:rsidR="00712C17" w:rsidRPr="00225ABF" w:rsidRDefault="00712C17" w:rsidP="00225ABF">
      <w:pPr>
        <w:pStyle w:val="FootnoteText"/>
        <w:bidi w:val="0"/>
        <w:jc w:val="both"/>
        <w:rPr>
          <w:rFonts w:asciiTheme="majorBidi" w:hAnsiTheme="majorBidi" w:cstheme="majorBidi"/>
          <w:rtl/>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"Do minim themselves change, or do rabbinic portrayals of minim undergo development?" (R. Kalmin, "Christians and Heretics in Rabbinic Literature of Late Antiquity", </w:t>
      </w:r>
      <w:r w:rsidRPr="00225ABF">
        <w:rPr>
          <w:rFonts w:asciiTheme="majorBidi" w:hAnsiTheme="majorBidi" w:cstheme="majorBidi"/>
          <w:i/>
          <w:iCs/>
        </w:rPr>
        <w:t>HTR</w:t>
      </w:r>
      <w:r w:rsidRPr="00225ABF">
        <w:rPr>
          <w:rFonts w:asciiTheme="majorBidi" w:hAnsiTheme="majorBidi" w:cstheme="majorBidi"/>
        </w:rPr>
        <w:t xml:space="preserve"> 87 [1994], 155-169; 168)</w:t>
      </w:r>
      <w:r w:rsidRPr="00225ABF">
        <w:rPr>
          <w:rFonts w:asciiTheme="majorBidi" w:hAnsiTheme="majorBidi" w:cstheme="majorBidi"/>
          <w:rtl/>
        </w:rPr>
        <w:t>.</w:t>
      </w:r>
      <w:r w:rsidRPr="00225ABF">
        <w:rPr>
          <w:rFonts w:asciiTheme="majorBidi" w:hAnsiTheme="majorBidi" w:cstheme="majorBidi"/>
        </w:rPr>
        <w:t xml:space="preserve"> Cf. Gafni's argument against the historicity of the story in b. Pes 87b (discussed below). I Gafni, </w:t>
      </w:r>
      <w:r w:rsidRPr="00225ABF">
        <w:rPr>
          <w:rFonts w:asciiTheme="majorBidi" w:hAnsiTheme="majorBidi" w:cstheme="majorBidi"/>
          <w:i/>
          <w:iCs/>
        </w:rPr>
        <w:t>Land, Center and Diaspora: Jewish Constructs in Late Antiquity</w:t>
      </w:r>
      <w:r w:rsidRPr="00225ABF">
        <w:rPr>
          <w:rFonts w:asciiTheme="majorBidi" w:hAnsiTheme="majorBidi" w:cstheme="majorBidi"/>
        </w:rPr>
        <w:t>, Sheffield 1997, 33 n. 20.</w:t>
      </w:r>
    </w:p>
  </w:footnote>
  <w:footnote w:id="18">
    <w:p w14:paraId="0C2BAD89" w14:textId="77777777" w:rsidR="00712C17" w:rsidRPr="00225ABF" w:rsidRDefault="00712C17" w:rsidP="00225ABF">
      <w:pPr>
        <w:pStyle w:val="FootnoteText"/>
        <w:bidi w:val="0"/>
        <w:ind w:hanging="11"/>
        <w:jc w:val="both"/>
        <w:rPr>
          <w:rFonts w:asciiTheme="majorBidi" w:hAnsiTheme="majorBidi" w:cstheme="majorBidi"/>
          <w:rtl/>
        </w:rPr>
      </w:pPr>
      <w:r w:rsidRPr="00225ABF">
        <w:rPr>
          <w:rStyle w:val="FootnoteReference"/>
          <w:rFonts w:asciiTheme="majorBidi" w:hAnsiTheme="majorBidi" w:cstheme="majorBidi"/>
        </w:rPr>
        <w:footnoteRef/>
      </w:r>
      <w:r w:rsidRPr="00225ABF">
        <w:rPr>
          <w:rFonts w:asciiTheme="majorBidi" w:hAnsiTheme="majorBidi" w:cstheme="majorBidi"/>
        </w:rPr>
        <w:t xml:space="preserve"> Scholars have shown time and again that the Bavli remodels its others according to its needs. See. E. Burns, "The Relocation of Heresy in a Late Ancient Midrash", </w:t>
      </w:r>
      <w:r w:rsidRPr="00225ABF">
        <w:rPr>
          <w:rFonts w:asciiTheme="majorBidi" w:hAnsiTheme="majorBidi" w:cstheme="majorBidi"/>
          <w:i/>
          <w:iCs/>
        </w:rPr>
        <w:t>JSQ</w:t>
      </w:r>
      <w:r w:rsidRPr="00225ABF">
        <w:rPr>
          <w:rFonts w:asciiTheme="majorBidi" w:hAnsiTheme="majorBidi" w:cstheme="majorBidi"/>
        </w:rPr>
        <w:t xml:space="preserve"> 19 (2012), </w:t>
      </w:r>
      <w:r w:rsidR="00470BA0" w:rsidRPr="00225ABF">
        <w:rPr>
          <w:rFonts w:asciiTheme="majorBidi" w:hAnsiTheme="majorBidi" w:cstheme="majorBidi"/>
        </w:rPr>
        <w:t xml:space="preserve">129-147; </w:t>
      </w:r>
      <w:r w:rsidRPr="00225ABF">
        <w:rPr>
          <w:rFonts w:asciiTheme="majorBidi" w:hAnsiTheme="majorBidi" w:cstheme="majorBidi"/>
        </w:rPr>
        <w:t>140 n. 35; and cf. below, n. 34.</w:t>
      </w:r>
    </w:p>
  </w:footnote>
  <w:footnote w:id="19">
    <w:p w14:paraId="02AD196B" w14:textId="77777777" w:rsidR="00712C17" w:rsidRPr="00225ABF" w:rsidRDefault="00712C17" w:rsidP="00225ABF">
      <w:pPr>
        <w:pStyle w:val="FootnoteText"/>
        <w:bidi w:val="0"/>
        <w:jc w:val="both"/>
        <w:rPr>
          <w:rFonts w:asciiTheme="majorBidi" w:hAnsiTheme="majorBidi" w:cstheme="majorBidi"/>
          <w:rtl/>
        </w:rPr>
      </w:pPr>
      <w:r w:rsidRPr="00225ABF">
        <w:rPr>
          <w:rStyle w:val="FootnoteReference"/>
          <w:rFonts w:asciiTheme="majorBidi" w:hAnsiTheme="majorBidi" w:cstheme="majorBidi"/>
        </w:rPr>
        <w:footnoteRef/>
      </w:r>
      <w:r w:rsidRPr="00225ABF">
        <w:rPr>
          <w:rFonts w:asciiTheme="majorBidi" w:hAnsiTheme="majorBidi" w:cstheme="majorBidi"/>
        </w:rPr>
        <w:t xml:space="preserve"> Burns, "Relocation," might be hinting at this direction. In his reading of Exod Rab. 30:9 he claims that casting the sages of Yavneh in dialogue with a Christian </w:t>
      </w:r>
      <w:r w:rsidRPr="00225ABF">
        <w:rPr>
          <w:rFonts w:asciiTheme="majorBidi" w:hAnsiTheme="majorBidi" w:cstheme="majorBidi"/>
          <w:i/>
          <w:iCs/>
        </w:rPr>
        <w:t>min</w:t>
      </w:r>
      <w:r w:rsidRPr="00225ABF">
        <w:rPr>
          <w:rFonts w:asciiTheme="majorBidi" w:hAnsiTheme="majorBidi" w:cstheme="majorBidi"/>
        </w:rPr>
        <w:t xml:space="preserve"> in Rome allows the late redactors of this Midrash to imagine what might have been if they chose to engage the Christians in dialogue rather than casting them out.</w:t>
      </w:r>
    </w:p>
  </w:footnote>
  <w:footnote w:id="20">
    <w:p w14:paraId="45B4DDA3"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 I refer here to the rabbinic narrative-like parables. On the biblical parables see J. Kugel, "Wisdom and the Anthological Temper", </w:t>
      </w:r>
      <w:r w:rsidRPr="00225ABF">
        <w:rPr>
          <w:rFonts w:asciiTheme="majorBidi" w:hAnsiTheme="majorBidi" w:cstheme="majorBidi"/>
          <w:i/>
          <w:iCs/>
        </w:rPr>
        <w:t xml:space="preserve">Prooftexts </w:t>
      </w:r>
      <w:r w:rsidRPr="00225ABF">
        <w:rPr>
          <w:rFonts w:asciiTheme="majorBidi" w:hAnsiTheme="majorBidi" w:cstheme="majorBidi"/>
        </w:rPr>
        <w:t xml:space="preserve">17 (1997): 9-32. Kugel summarizes the rhetorical function of the biblical two-tiered parable thus: "You agree with A, now therefore admit B" (22). </w:t>
      </w:r>
    </w:p>
  </w:footnote>
  <w:footnote w:id="21">
    <w:p w14:paraId="46A77FCC"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 See D. Stern, </w:t>
      </w:r>
      <w:r w:rsidRPr="00225ABF">
        <w:rPr>
          <w:rFonts w:asciiTheme="majorBidi" w:hAnsiTheme="majorBidi" w:cstheme="majorBidi"/>
          <w:i/>
          <w:iCs/>
        </w:rPr>
        <w:t>Parables in Midrash: Narrative and Exegesis in Rabbinic Literature</w:t>
      </w:r>
      <w:r w:rsidRPr="00225ABF">
        <w:rPr>
          <w:rFonts w:asciiTheme="majorBidi" w:hAnsiTheme="majorBidi" w:cstheme="majorBidi"/>
        </w:rPr>
        <w:t xml:space="preserve">, Cambridge, MA 1991; M. Halbertal, </w:t>
      </w:r>
      <w:r w:rsidRPr="00225ABF">
        <w:rPr>
          <w:rFonts w:asciiTheme="majorBidi" w:hAnsiTheme="majorBidi" w:cstheme="majorBidi"/>
          <w:i/>
          <w:iCs/>
        </w:rPr>
        <w:t>“Intimiyut u-protokol,”</w:t>
      </w:r>
      <w:r w:rsidRPr="00225ABF">
        <w:rPr>
          <w:rFonts w:asciiTheme="majorBidi" w:hAnsiTheme="majorBidi" w:cstheme="majorBidi"/>
        </w:rPr>
        <w:t xml:space="preserve"> </w:t>
      </w:r>
      <w:r w:rsidRPr="00225ABF">
        <w:rPr>
          <w:rFonts w:asciiTheme="majorBidi" w:hAnsiTheme="majorBidi" w:cstheme="majorBidi"/>
          <w:i/>
          <w:iCs/>
        </w:rPr>
        <w:t>Ta-Shema: mehkerim be-mada’ei ha-yahaut le-zikhro shel Israel Ta-Shema</w:t>
      </w:r>
      <w:r w:rsidRPr="00225ABF">
        <w:rPr>
          <w:rFonts w:asciiTheme="majorBidi" w:hAnsiTheme="majorBidi" w:cstheme="majorBidi"/>
        </w:rPr>
        <w:t>, ed. A. Reiner et al. (Alon Shevut: Tevunot, 2012), 319-343.</w:t>
      </w:r>
    </w:p>
  </w:footnote>
  <w:footnote w:id="22">
    <w:p w14:paraId="22DE8DD4"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All translations are mine. </w:t>
      </w:r>
    </w:p>
  </w:footnote>
  <w:footnote w:id="23">
    <w:p w14:paraId="4EF3B3E3"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Note the ironic addendum to this tradition: "when they are eclipsed as they enter [the sky], their calamity will be delayed, and when they are eclipsed as they leave, their calamity will be speedy. But others say: vice versa." </w:t>
      </w:r>
    </w:p>
  </w:footnote>
  <w:footnote w:id="24">
    <w:p w14:paraId="7648FC4E"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Pr>
        <w:t xml:space="preserve"> See I. Rosen-Zvi, "Berakhot ke-mippui: mivne ve-tokhen be-mishnat berakhot perek 9," </w:t>
      </w:r>
      <w:r w:rsidRPr="00225ABF">
        <w:rPr>
          <w:rFonts w:asciiTheme="majorBidi" w:hAnsiTheme="majorBidi" w:cstheme="majorBidi"/>
          <w:i/>
          <w:iCs/>
        </w:rPr>
        <w:t>Hebrew Union College Annual</w:t>
      </w:r>
      <w:r w:rsidRPr="00225ABF">
        <w:rPr>
          <w:rFonts w:asciiTheme="majorBidi" w:hAnsiTheme="majorBidi" w:cstheme="majorBidi"/>
        </w:rPr>
        <w:t xml:space="preserve"> 78 (2009), </w:t>
      </w:r>
      <w:r w:rsidRPr="00225ABF">
        <w:rPr>
          <w:rFonts w:asciiTheme="majorBidi" w:hAnsiTheme="majorBidi" w:cstheme="majorBidi"/>
          <w:rtl/>
        </w:rPr>
        <w:t>כה-מו</w:t>
      </w:r>
      <w:r w:rsidRPr="00225ABF">
        <w:rPr>
          <w:rFonts w:asciiTheme="majorBidi" w:hAnsiTheme="majorBidi" w:cstheme="majorBidi"/>
        </w:rPr>
        <w:t>.</w:t>
      </w:r>
    </w:p>
  </w:footnote>
  <w:footnote w:id="25">
    <w:p w14:paraId="69042B4D"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This is also how the parallel parable in m. Suk 2:9 should be understood:  "when it rains, when is it permitted to leave (the Sukka)? When the stew goes bad. A parable: what is this like? A slave who comes to mix wine for his master, and he throws the water jug in his face." With the help of the human analogy, rain during Sukkot is reread as a sign that God is not interested in the holiday's "service", as the Talmuds ad. loc explicate.</w:t>
      </w:r>
    </w:p>
  </w:footnote>
  <w:footnote w:id="26">
    <w:p w14:paraId="5FFE299F" w14:textId="77777777" w:rsidR="00712C17" w:rsidRPr="00225ABF" w:rsidRDefault="00712C17" w:rsidP="00225ABF">
      <w:pPr>
        <w:pStyle w:val="FootnoteText"/>
        <w:bidi w:val="0"/>
        <w:jc w:val="both"/>
        <w:rPr>
          <w:rFonts w:asciiTheme="majorBidi" w:hAnsiTheme="majorBidi" w:cstheme="majorBidi"/>
          <w:rtl/>
        </w:rPr>
      </w:pPr>
      <w:r w:rsidRPr="00225ABF">
        <w:rPr>
          <w:rStyle w:val="FootnoteReference"/>
          <w:rFonts w:asciiTheme="majorBidi" w:hAnsiTheme="majorBidi" w:cstheme="majorBidi"/>
        </w:rPr>
        <w:footnoteRef/>
      </w:r>
      <w:r w:rsidRPr="00225ABF">
        <w:rPr>
          <w:rFonts w:asciiTheme="majorBidi" w:hAnsiTheme="majorBidi" w:cstheme="majorBidi"/>
        </w:rPr>
        <w:t xml:space="preserve"> See M. D. Herr, "Persecutions and Martyrdom in Hadrian's Days", </w:t>
      </w:r>
      <w:r w:rsidRPr="00225ABF">
        <w:rPr>
          <w:rFonts w:asciiTheme="majorBidi" w:hAnsiTheme="majorBidi" w:cstheme="majorBidi"/>
          <w:i/>
          <w:iCs/>
        </w:rPr>
        <w:t>Scripta Hierosolymitana</w:t>
      </w:r>
      <w:r w:rsidRPr="00225ABF">
        <w:rPr>
          <w:rFonts w:asciiTheme="majorBidi" w:hAnsiTheme="majorBidi" w:cstheme="majorBidi"/>
        </w:rPr>
        <w:t xml:space="preserve"> 23 (1972), 85-125; A. Schremer, "Akhim aherim," </w:t>
      </w:r>
      <w:r w:rsidRPr="00225ABF">
        <w:rPr>
          <w:rFonts w:asciiTheme="majorBidi" w:hAnsiTheme="majorBidi" w:cstheme="majorBidi"/>
          <w:i/>
          <w:iCs/>
        </w:rPr>
        <w:t>Reshit</w:t>
      </w:r>
      <w:r w:rsidRPr="00225ABF">
        <w:rPr>
          <w:rFonts w:asciiTheme="majorBidi" w:hAnsiTheme="majorBidi" w:cstheme="majorBidi"/>
        </w:rPr>
        <w:t xml:space="preserve"> 1 (2009), 165-185, who discuss the various ways in which the rabbis were challenged by the emerging concept of the brotherhood of humankind which was making inroads in Roman politics and culture.</w:t>
      </w:r>
      <w:r w:rsidRPr="00225ABF">
        <w:rPr>
          <w:rFonts w:asciiTheme="majorBidi" w:hAnsiTheme="majorBidi" w:cstheme="majorBidi"/>
          <w:rtl/>
        </w:rPr>
        <w:t xml:space="preserve"> </w:t>
      </w:r>
    </w:p>
  </w:footnote>
  <w:footnote w:id="27">
    <w:p w14:paraId="348FB43F"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C. Hayes, "Displaced Self-Perceptions", 251. In some passages Hayes seems to assume a deeper, epistemological role for those literary 'others' "an ability to see themselves and their exegetical activities as they may have been seen by outsiders" (260). Ultimately, however, the Freudian reading – the "others" as projection of rabbinic anxieties – prevails. </w:t>
      </w:r>
    </w:p>
  </w:footnote>
  <w:footnote w:id="28">
    <w:p w14:paraId="0802958E"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J. R. Labendz, </w:t>
      </w:r>
      <w:r w:rsidRPr="00225ABF">
        <w:rPr>
          <w:rFonts w:asciiTheme="majorBidi" w:hAnsiTheme="majorBidi" w:cstheme="majorBidi"/>
          <w:i/>
          <w:iCs/>
        </w:rPr>
        <w:t>Socratic Torah: Non-Jews in Rabbinic Intellectual Culture</w:t>
      </w:r>
      <w:r w:rsidRPr="00225ABF">
        <w:rPr>
          <w:rFonts w:asciiTheme="majorBidi" w:hAnsiTheme="majorBidi" w:cstheme="majorBidi"/>
        </w:rPr>
        <w:t xml:space="preserve"> (Oxford, 2013), 184. The apologetic tone in unmistakable (see e.g. 194). </w:t>
      </w:r>
    </w:p>
  </w:footnote>
  <w:footnote w:id="29">
    <w:p w14:paraId="663012B2"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"Her interpretation depends on reading the gentiles' words in these dialogues as authentically 'gentile'"; "Labendz depicts the rabbis' interlocutors as possessing independent 'Bakhtinian' voices, and this has far-reaching epistemological implications"; "Labentz does not fully entertain the possibility that the apparent empiricism in 'Socratic Torah' might be unique to the genre, and hence play a rhetorical rather than an epistemic role" (E. Kiesele, </w:t>
      </w:r>
      <w:r w:rsidRPr="00225ABF">
        <w:rPr>
          <w:rFonts w:asciiTheme="majorBidi" w:hAnsiTheme="majorBidi" w:cstheme="majorBidi"/>
          <w:i/>
          <w:iCs/>
        </w:rPr>
        <w:t>The Marginalia Review of Books</w:t>
      </w:r>
      <w:r w:rsidRPr="00225ABF">
        <w:rPr>
          <w:rFonts w:asciiTheme="majorBidi" w:hAnsiTheme="majorBidi" w:cstheme="majorBidi"/>
        </w:rPr>
        <w:t>, August 15</w:t>
      </w:r>
      <w:r w:rsidRPr="00225ABF">
        <w:rPr>
          <w:rFonts w:asciiTheme="majorBidi" w:hAnsiTheme="majorBidi" w:cstheme="majorBidi"/>
          <w:vertAlign w:val="superscript"/>
        </w:rPr>
        <w:t>th</w:t>
      </w:r>
      <w:r w:rsidRPr="00225ABF">
        <w:rPr>
          <w:rFonts w:asciiTheme="majorBidi" w:hAnsiTheme="majorBidi" w:cstheme="majorBidi"/>
        </w:rPr>
        <w:t xml:space="preserve"> 2013: </w:t>
      </w:r>
      <w:hyperlink r:id="rId1" w:history="1">
        <w:r w:rsidRPr="00225ABF">
          <w:rPr>
            <w:rStyle w:val="Hyperlink"/>
            <w:rFonts w:asciiTheme="majorBidi" w:hAnsiTheme="majorBidi" w:cstheme="majorBidi"/>
          </w:rPr>
          <w:t>http://themarginaliareview.com/archives/3489</w:t>
        </w:r>
      </w:hyperlink>
      <w:r w:rsidRPr="00225ABF">
        <w:rPr>
          <w:rFonts w:asciiTheme="majorBidi" w:hAnsiTheme="majorBidi" w:cstheme="majorBidi"/>
        </w:rPr>
        <w:t xml:space="preserve">). Labendz's argument that "there is no need to respond to heretical arguments in a dialogue form" (176) does not actually counter the polemical reading, for it is the multiple function of the dialogic form itself that is at stake here. The fact that "instead of replying directly, the rabbi engages in Socratic Torah" (180) cannot, thus, in and of itself, clarify the </w:t>
      </w:r>
      <w:r w:rsidRPr="00225ABF">
        <w:rPr>
          <w:rFonts w:asciiTheme="majorBidi" w:hAnsiTheme="majorBidi" w:cstheme="majorBidi"/>
          <w:i/>
          <w:iCs/>
        </w:rPr>
        <w:t>function</w:t>
      </w:r>
      <w:r w:rsidRPr="00225ABF">
        <w:rPr>
          <w:rFonts w:asciiTheme="majorBidi" w:hAnsiTheme="majorBidi" w:cstheme="majorBidi"/>
        </w:rPr>
        <w:t xml:space="preserve"> of this give and take. </w:t>
      </w:r>
    </w:p>
  </w:footnote>
  <w:footnote w:id="30">
    <w:p w14:paraId="5D4A13A6"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Similarly "Rabbi Abahu takes the time to find out exactly what bothers the minim so that he can answer them appropriately and satisfactorily" (178) is hardly an adequate description of R. Abahu's polemics with the minim in Gen Rab 25:1, to which R. Tanhuma respond "R. Abahu answered them well (</w:t>
      </w:r>
      <w:r w:rsidRPr="00225ABF">
        <w:rPr>
          <w:rFonts w:asciiTheme="majorBidi" w:hAnsiTheme="majorBidi" w:cstheme="majorBidi"/>
          <w:rtl/>
        </w:rPr>
        <w:t>יפה השיבן</w:t>
      </w:r>
      <w:r w:rsidRPr="00225ABF">
        <w:rPr>
          <w:rFonts w:asciiTheme="majorBidi" w:hAnsiTheme="majorBidi" w:cstheme="majorBidi"/>
        </w:rPr>
        <w:t xml:space="preserve">)," meaning: refuted them effectively. </w:t>
      </w:r>
    </w:p>
  </w:footnote>
  <w:footnote w:id="31">
    <w:p w14:paraId="7DE0B11A"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Pr>
        <w:t xml:space="preserve"> Boyarin himself does not see representations of dialogues with others as a key to dialogism, for these are subjugated to the all-encompasing Talmudic reasoning (155-161). He therefore turns specifically to the most grotesque, Rabelais-like narratives, such as BM 84a-b and BK 117a-b. His interest however is limited to the Bavli alone, where the unifying steamroller is indeed exceptionally strong. </w:t>
      </w:r>
    </w:p>
  </w:footnote>
  <w:footnote w:id="32">
    <w:p w14:paraId="2FF71E91"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S. Stern, </w:t>
      </w:r>
      <w:r w:rsidRPr="00225ABF">
        <w:rPr>
          <w:rFonts w:asciiTheme="majorBidi" w:hAnsiTheme="majorBidi" w:cstheme="majorBidi"/>
          <w:i/>
          <w:iCs/>
        </w:rPr>
        <w:t>Jewish Identity in Early Rabbinic Writings</w:t>
      </w:r>
      <w:r w:rsidRPr="00225ABF">
        <w:rPr>
          <w:rFonts w:asciiTheme="majorBidi" w:hAnsiTheme="majorBidi" w:cstheme="majorBidi"/>
        </w:rPr>
        <w:t>, Leiden 1994, 215-23; cf. Goodman, "Function," 507.</w:t>
      </w:r>
    </w:p>
  </w:footnote>
  <w:footnote w:id="33">
    <w:p w14:paraId="365C7EB6"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Pr>
        <w:t xml:space="preserve"> See Kalmin, "Heretics," 168, who notes that Christians are usually named Jacob, if they are named at all.</w:t>
      </w:r>
    </w:p>
  </w:footnote>
  <w:footnote w:id="34">
    <w:p w14:paraId="1575E463"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Pr>
        <w:t xml:space="preserve"> See Sifra </w:t>
      </w:r>
      <w:r w:rsidRPr="00225ABF">
        <w:rPr>
          <w:rFonts w:asciiTheme="majorBidi" w:hAnsiTheme="majorBidi" w:cstheme="majorBidi"/>
          <w:i/>
          <w:iCs/>
        </w:rPr>
        <w:t>Behar</w:t>
      </w:r>
      <w:r w:rsidRPr="00225ABF">
        <w:rPr>
          <w:rFonts w:asciiTheme="majorBidi" w:hAnsiTheme="majorBidi" w:cstheme="majorBidi"/>
        </w:rPr>
        <w:t xml:space="preserve"> 5:5; b. BK 113a; E. S. Rosenthal, "Shenei devarim," Y. Zakovitch and A. Rofé (eds.), </w:t>
      </w:r>
      <w:r w:rsidRPr="00225ABF">
        <w:rPr>
          <w:rFonts w:asciiTheme="majorBidi" w:hAnsiTheme="majorBidi" w:cstheme="majorBidi"/>
          <w:i/>
          <w:iCs/>
        </w:rPr>
        <w:t>Sefer Isaac Aryeh Seeligman: maamarim be-miqra u-baolam he-atik</w:t>
      </w:r>
      <w:r w:rsidRPr="00225ABF">
        <w:rPr>
          <w:rFonts w:asciiTheme="majorBidi" w:hAnsiTheme="majorBidi" w:cstheme="majorBidi"/>
        </w:rPr>
        <w:t>,</w:t>
      </w:r>
      <w:r w:rsidRPr="00225ABF">
        <w:rPr>
          <w:rFonts w:asciiTheme="majorBidi" w:hAnsiTheme="majorBidi" w:cstheme="majorBidi"/>
          <w:i/>
          <w:iCs/>
        </w:rPr>
        <w:t xml:space="preserve"> </w:t>
      </w:r>
      <w:r w:rsidRPr="00225ABF">
        <w:rPr>
          <w:rFonts w:asciiTheme="majorBidi" w:hAnsiTheme="majorBidi" w:cstheme="majorBidi"/>
        </w:rPr>
        <w:t xml:space="preserve">Jerusalem 1983, 463-468; M. Kahana, "Ha-yahas le-nokhrim bi-tequfat ha-tannaim ve-ha-amoraim," </w:t>
      </w:r>
      <w:r w:rsidRPr="00225ABF">
        <w:rPr>
          <w:rFonts w:asciiTheme="majorBidi" w:hAnsiTheme="majorBidi" w:cstheme="majorBidi"/>
          <w:i/>
          <w:iCs/>
        </w:rPr>
        <w:t>Et ha-daat</w:t>
      </w:r>
      <w:r w:rsidRPr="00225ABF">
        <w:rPr>
          <w:rFonts w:asciiTheme="majorBidi" w:hAnsiTheme="majorBidi" w:cstheme="majorBidi"/>
        </w:rPr>
        <w:t xml:space="preserve"> 3 (2000), 22-36, 28; S. Schwartz, </w:t>
      </w:r>
      <w:r w:rsidRPr="00225ABF">
        <w:rPr>
          <w:rFonts w:asciiTheme="majorBidi" w:hAnsiTheme="majorBidi" w:cstheme="majorBidi"/>
          <w:i/>
          <w:iCs/>
        </w:rPr>
        <w:t xml:space="preserve">Were the Jews a Mediterranean Society? Reciprocity and Solidarity in Ancient Judaism, </w:t>
      </w:r>
      <w:r w:rsidRPr="00225ABF">
        <w:rPr>
          <w:rFonts w:asciiTheme="majorBidi" w:hAnsiTheme="majorBidi" w:cstheme="majorBidi"/>
        </w:rPr>
        <w:t>Princeton 2010, 124.</w:t>
      </w:r>
      <w:r w:rsidRPr="00225ABF">
        <w:rPr>
          <w:rFonts w:asciiTheme="majorBidi" w:hAnsiTheme="majorBidi" w:cstheme="majorBidi"/>
          <w:rtl/>
        </w:rPr>
        <w:t xml:space="preserve"> </w:t>
      </w:r>
    </w:p>
  </w:footnote>
  <w:footnote w:id="35">
    <w:p w14:paraId="66C75C64"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See Rosenthal, "Devarim," 475 n. 48 and cf. M. Kahana, "Dappim min ha-mekhilta li-devarim parashot haazinu ve-zot ha-berakha," </w:t>
      </w:r>
      <w:r w:rsidRPr="00225ABF">
        <w:rPr>
          <w:rFonts w:asciiTheme="majorBidi" w:hAnsiTheme="majorBidi" w:cstheme="majorBidi"/>
          <w:i/>
          <w:iCs/>
        </w:rPr>
        <w:t>Tarbiz</w:t>
      </w:r>
      <w:r w:rsidRPr="00225ABF">
        <w:rPr>
          <w:rFonts w:asciiTheme="majorBidi" w:hAnsiTheme="majorBidi" w:cstheme="majorBidi"/>
        </w:rPr>
        <w:t xml:space="preserve"> 57 (1988), </w:t>
      </w:r>
      <w:r w:rsidR="00470BA0" w:rsidRPr="00225ABF">
        <w:rPr>
          <w:rFonts w:asciiTheme="majorBidi" w:hAnsiTheme="majorBidi" w:cstheme="majorBidi"/>
        </w:rPr>
        <w:t>165-201;</w:t>
      </w:r>
      <w:r w:rsidRPr="00225ABF">
        <w:rPr>
          <w:rFonts w:asciiTheme="majorBidi" w:hAnsiTheme="majorBidi" w:cstheme="majorBidi"/>
        </w:rPr>
        <w:t xml:space="preserve"> 183-185, who demonstrates that the version of the Mekhilta to Deuteronomy 33:3 is also secondary to the Sifre.</w:t>
      </w:r>
    </w:p>
  </w:footnote>
  <w:footnote w:id="36">
    <w:p w14:paraId="09304B89"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Pr>
        <w:t xml:space="preserve"> I guess I am not the only one finding myself thinking, while reading the newspaper, "imagine how we would respond if someone treated Jews like that."</w:t>
      </w:r>
    </w:p>
  </w:footnote>
  <w:footnote w:id="37">
    <w:p w14:paraId="1CCE8D21" w14:textId="5A0D459A"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Pr>
        <w:t xml:space="preserve"> In both the Mekhilta and the Yerushalmi there</w:t>
      </w:r>
      <w:r w:rsidR="005A4098">
        <w:rPr>
          <w:rFonts w:asciiTheme="majorBidi" w:hAnsiTheme="majorBidi" w:cstheme="majorBidi"/>
        </w:rPr>
        <w:t>,</w:t>
      </w:r>
      <w:r w:rsidRPr="00225ABF">
        <w:rPr>
          <w:rFonts w:asciiTheme="majorBidi" w:hAnsiTheme="majorBidi" w:cstheme="majorBidi"/>
        </w:rPr>
        <w:t xml:space="preserve"> a closing sentence was added indicating that the two Romans miraculously forgot the episode so they would not be able to inform their government. In the original version their promise not to tell is enough. </w:t>
      </w:r>
    </w:p>
  </w:footnote>
  <w:footnote w:id="38">
    <w:p w14:paraId="3B08F3F8" w14:textId="11473055"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Pr>
        <w:t xml:space="preserve"> 1. Why the phrase "</w:t>
      </w:r>
      <w:r w:rsidRPr="00225ABF">
        <w:rPr>
          <w:rFonts w:asciiTheme="majorBidi" w:hAnsiTheme="majorBidi" w:cstheme="majorBidi"/>
          <w:i/>
          <w:iCs/>
        </w:rPr>
        <w:t>ki tov</w:t>
      </w:r>
      <w:r w:rsidRPr="00225ABF">
        <w:rPr>
          <w:rFonts w:asciiTheme="majorBidi" w:hAnsiTheme="majorBidi" w:cstheme="majorBidi"/>
        </w:rPr>
        <w:t>" was not employed for the second day of creation. 2. Why God took Adam's rib by stealth. 3. Why scripture says nothing of Enoch's death. 4. Why Esau was born first. 5. What does God do after creation. 6. Why Jacob refused to be consoled for Joseph's death. 7. Did scripture "censor" the story of Joseph and Potiphar's wife.</w:t>
      </w:r>
      <w:r w:rsidRPr="00225ABF">
        <w:rPr>
          <w:rFonts w:asciiTheme="majorBidi" w:hAnsiTheme="majorBidi" w:cstheme="majorBidi"/>
          <w:rtl/>
        </w:rPr>
        <w:t xml:space="preserve"> </w:t>
      </w:r>
      <w:r w:rsidRPr="00225ABF">
        <w:rPr>
          <w:rFonts w:asciiTheme="majorBidi" w:hAnsiTheme="majorBidi" w:cstheme="majorBidi"/>
        </w:rPr>
        <w:t>Note that the dialogues do not appear together, and the</w:t>
      </w:r>
      <w:r w:rsidR="004C0EA3">
        <w:rPr>
          <w:rFonts w:asciiTheme="majorBidi" w:hAnsiTheme="majorBidi" w:cstheme="majorBidi"/>
        </w:rPr>
        <w:t>y</w:t>
      </w:r>
      <w:r w:rsidRPr="00225ABF">
        <w:rPr>
          <w:rFonts w:asciiTheme="majorBidi" w:hAnsiTheme="majorBidi" w:cstheme="majorBidi"/>
        </w:rPr>
        <w:t xml:space="preserve"> do not, in their current state, form a "cycle". Cf. n. </w:t>
      </w:r>
      <w:r w:rsidRPr="00225ABF">
        <w:rPr>
          <w:rFonts w:asciiTheme="majorBidi" w:hAnsiTheme="majorBidi" w:cstheme="majorBidi"/>
        </w:rPr>
        <w:fldChar w:fldCharType="begin"/>
      </w:r>
      <w:r w:rsidRPr="00225ABF">
        <w:rPr>
          <w:rFonts w:asciiTheme="majorBidi" w:hAnsiTheme="majorBidi" w:cstheme="majorBidi"/>
        </w:rPr>
        <w:instrText xml:space="preserve"> NOTEREF _Ref389325439 \h  \* MERGEFORMAT </w:instrText>
      </w:r>
      <w:r w:rsidRPr="00225ABF">
        <w:rPr>
          <w:rFonts w:asciiTheme="majorBidi" w:hAnsiTheme="majorBidi" w:cstheme="majorBidi"/>
        </w:rPr>
      </w:r>
      <w:r w:rsidRPr="00225ABF">
        <w:rPr>
          <w:rFonts w:asciiTheme="majorBidi" w:hAnsiTheme="majorBidi" w:cstheme="majorBidi"/>
        </w:rPr>
        <w:fldChar w:fldCharType="separate"/>
      </w:r>
      <w:r w:rsidRPr="00225ABF">
        <w:rPr>
          <w:rFonts w:asciiTheme="majorBidi" w:hAnsiTheme="majorBidi" w:cstheme="majorBidi"/>
        </w:rPr>
        <w:t>41</w:t>
      </w:r>
      <w:r w:rsidRPr="00225ABF">
        <w:rPr>
          <w:rFonts w:asciiTheme="majorBidi" w:hAnsiTheme="majorBidi" w:cstheme="majorBidi"/>
        </w:rPr>
        <w:fldChar w:fldCharType="end"/>
      </w:r>
      <w:r w:rsidRPr="00225ABF">
        <w:rPr>
          <w:rFonts w:asciiTheme="majorBidi" w:hAnsiTheme="majorBidi" w:cstheme="majorBidi"/>
        </w:rPr>
        <w:t xml:space="preserve"> below. </w:t>
      </w:r>
    </w:p>
  </w:footnote>
  <w:footnote w:id="39">
    <w:p w14:paraId="618447C9"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Herr, "Significance;" R. Gershenzon and E. Slomozic, "A Second Century Jewish-Gnostic Debate: Rabbi Jose ben Halafta and the Matrona", </w:t>
      </w:r>
      <w:r w:rsidRPr="00225ABF">
        <w:rPr>
          <w:rFonts w:asciiTheme="majorBidi" w:hAnsiTheme="majorBidi" w:cstheme="majorBidi"/>
          <w:i/>
          <w:iCs/>
        </w:rPr>
        <w:t>JSJ</w:t>
      </w:r>
      <w:r w:rsidR="00470BA0" w:rsidRPr="00225ABF">
        <w:rPr>
          <w:rFonts w:asciiTheme="majorBidi" w:hAnsiTheme="majorBidi" w:cstheme="majorBidi"/>
        </w:rPr>
        <w:t xml:space="preserve"> 16 (1985):</w:t>
      </w:r>
      <w:r w:rsidRPr="00225ABF">
        <w:rPr>
          <w:rFonts w:asciiTheme="majorBidi" w:hAnsiTheme="majorBidi" w:cstheme="majorBidi"/>
        </w:rPr>
        <w:t xml:space="preserve"> 1-41. For a detailed reading of one of the stories (nom. 5 above; regarding match-making) as an anti-Christian polemics see A. Schremer, </w:t>
      </w:r>
      <w:r w:rsidRPr="00225ABF">
        <w:rPr>
          <w:rFonts w:asciiTheme="majorBidi" w:hAnsiTheme="majorBidi" w:cstheme="majorBidi"/>
          <w:i/>
          <w:iCs/>
        </w:rPr>
        <w:t>Male and Female He Created Them: Jewish Marriage in the Late Second Temple, Mishnah, and Talmud Periods</w:t>
      </w:r>
      <w:r w:rsidR="00470BA0" w:rsidRPr="00225ABF">
        <w:rPr>
          <w:rFonts w:asciiTheme="majorBidi" w:hAnsiTheme="majorBidi" w:cstheme="majorBidi"/>
        </w:rPr>
        <w:t xml:space="preserve">, Jerusalem 2003, </w:t>
      </w:r>
      <w:r w:rsidRPr="00225ABF">
        <w:rPr>
          <w:rFonts w:asciiTheme="majorBidi" w:hAnsiTheme="majorBidi" w:cstheme="majorBidi"/>
        </w:rPr>
        <w:t xml:space="preserve">43-46, 65 n. 116 [Hebrew]. </w:t>
      </w:r>
    </w:p>
  </w:footnote>
  <w:footnote w:id="40">
    <w:p w14:paraId="2AC2C9EE" w14:textId="77777777" w:rsidR="00712C17" w:rsidRPr="00225ABF" w:rsidRDefault="00712C17" w:rsidP="00225ABF">
      <w:pPr>
        <w:pStyle w:val="FootnoteText"/>
        <w:bidi w:val="0"/>
        <w:jc w:val="both"/>
        <w:rPr>
          <w:rFonts w:asciiTheme="majorBidi" w:hAnsiTheme="majorBidi" w:cstheme="majorBidi"/>
          <w:rtl/>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T. Ilan, "Matrona and R. Yosi: An Alternative Interpretation", </w:t>
      </w:r>
      <w:r w:rsidRPr="00225ABF">
        <w:rPr>
          <w:rFonts w:asciiTheme="majorBidi" w:hAnsiTheme="majorBidi" w:cstheme="majorBidi"/>
          <w:i/>
          <w:iCs/>
        </w:rPr>
        <w:t xml:space="preserve">JSJ </w:t>
      </w:r>
      <w:r w:rsidR="00470BA0" w:rsidRPr="00225ABF">
        <w:rPr>
          <w:rFonts w:asciiTheme="majorBidi" w:hAnsiTheme="majorBidi" w:cstheme="majorBidi"/>
        </w:rPr>
        <w:t xml:space="preserve">25 (1994): </w:t>
      </w:r>
      <w:r w:rsidRPr="00225ABF">
        <w:rPr>
          <w:rFonts w:asciiTheme="majorBidi" w:hAnsiTheme="majorBidi" w:cstheme="majorBidi"/>
        </w:rPr>
        <w:t>18-51</w:t>
      </w:r>
      <w:r w:rsidRPr="00225ABF">
        <w:rPr>
          <w:rFonts w:asciiTheme="majorBidi" w:hAnsiTheme="majorBidi" w:cstheme="majorBidi"/>
          <w:rtl/>
        </w:rPr>
        <w:t>.</w:t>
      </w:r>
    </w:p>
  </w:footnote>
  <w:footnote w:id="41">
    <w:p w14:paraId="0DC9761F"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Rabbinic literature is not in the habit of using first names for women, and Ilan's claim that the </w:t>
      </w:r>
      <w:r w:rsidRPr="00225ABF">
        <w:rPr>
          <w:rFonts w:asciiTheme="majorBidi" w:hAnsiTheme="majorBidi" w:cstheme="majorBidi"/>
          <w:i/>
          <w:iCs/>
        </w:rPr>
        <w:t>matrona</w:t>
      </w:r>
      <w:r w:rsidRPr="00225ABF">
        <w:rPr>
          <w:rFonts w:asciiTheme="majorBidi" w:hAnsiTheme="majorBidi" w:cstheme="majorBidi"/>
        </w:rPr>
        <w:t xml:space="preserve"> should have been identified with an article if it were a regular noun is simply not compatible with rabbinic usage of the noun elsewhere.</w:t>
      </w:r>
    </w:p>
  </w:footnote>
  <w:footnote w:id="42">
    <w:p w14:paraId="04C541C1" w14:textId="77777777" w:rsidR="00712C17" w:rsidRPr="00225ABF" w:rsidRDefault="00712C17" w:rsidP="00225ABF">
      <w:pPr>
        <w:pStyle w:val="FootnoteText"/>
        <w:bidi w:val="0"/>
        <w:jc w:val="both"/>
        <w:rPr>
          <w:rFonts w:asciiTheme="majorBidi" w:hAnsiTheme="majorBidi" w:cstheme="majorBidi"/>
          <w:rtl/>
        </w:rPr>
      </w:pPr>
      <w:r w:rsidRPr="00225ABF">
        <w:rPr>
          <w:rStyle w:val="FootnoteReference"/>
          <w:rFonts w:asciiTheme="majorBidi" w:hAnsiTheme="majorBidi" w:cstheme="majorBidi"/>
        </w:rPr>
        <w:footnoteRef/>
      </w:r>
      <w:r w:rsidRPr="00225ABF">
        <w:rPr>
          <w:rFonts w:asciiTheme="majorBidi" w:hAnsiTheme="majorBidi" w:cstheme="majorBidi"/>
        </w:rPr>
        <w:t xml:space="preserve"> Cf. Labendz, </w:t>
      </w:r>
      <w:r w:rsidRPr="00225ABF">
        <w:rPr>
          <w:rFonts w:asciiTheme="majorBidi" w:hAnsiTheme="majorBidi" w:cstheme="majorBidi"/>
          <w:i/>
          <w:iCs/>
        </w:rPr>
        <w:t>Socratic Torah</w:t>
      </w:r>
      <w:r w:rsidRPr="00225ABF">
        <w:rPr>
          <w:rFonts w:asciiTheme="majorBidi" w:hAnsiTheme="majorBidi" w:cstheme="majorBidi"/>
        </w:rPr>
        <w:t xml:space="preserve">, 181. The question on Enoch (Gen Rab. 25:1) is a case in point, as it is followed by a similar question attributed to the </w:t>
      </w:r>
      <w:r w:rsidRPr="00225ABF">
        <w:rPr>
          <w:rFonts w:asciiTheme="majorBidi" w:hAnsiTheme="majorBidi" w:cstheme="majorBidi"/>
          <w:i/>
          <w:iCs/>
        </w:rPr>
        <w:t>minim</w:t>
      </w:r>
      <w:r w:rsidRPr="00225ABF">
        <w:rPr>
          <w:rFonts w:asciiTheme="majorBidi" w:hAnsiTheme="majorBidi" w:cstheme="majorBidi"/>
        </w:rPr>
        <w:t xml:space="preserve">. Ilan correctly remarks that R. Jose's answer to matrona is markedly different in tone from that of R. Abbahu to the </w:t>
      </w:r>
      <w:r w:rsidRPr="00225ABF">
        <w:rPr>
          <w:rFonts w:asciiTheme="majorBidi" w:hAnsiTheme="majorBidi" w:cstheme="majorBidi"/>
          <w:i/>
          <w:iCs/>
        </w:rPr>
        <w:t>minim</w:t>
      </w:r>
      <w:r w:rsidRPr="00225ABF">
        <w:rPr>
          <w:rFonts w:asciiTheme="majorBidi" w:hAnsiTheme="majorBidi" w:cstheme="majorBidi"/>
        </w:rPr>
        <w:t xml:space="preserve"> (33; Pace Labendz, 178). His answer is couched in the normal academic terminology. Ilan also shows that in Lev Rab. 8:1 the </w:t>
      </w:r>
      <w:r w:rsidRPr="00225ABF">
        <w:rPr>
          <w:rFonts w:asciiTheme="majorBidi" w:hAnsiTheme="majorBidi" w:cstheme="majorBidi"/>
          <w:i/>
          <w:iCs/>
        </w:rPr>
        <w:t>matrona</w:t>
      </w:r>
      <w:r w:rsidRPr="00225ABF">
        <w:rPr>
          <w:rFonts w:asciiTheme="majorBidi" w:hAnsiTheme="majorBidi" w:cstheme="majorBidi"/>
        </w:rPr>
        <w:t xml:space="preserve"> is portrayed as a gentile (saying "</w:t>
      </w:r>
      <w:r w:rsidRPr="00225ABF">
        <w:rPr>
          <w:rFonts w:asciiTheme="majorBidi" w:hAnsiTheme="majorBidi" w:cstheme="majorBidi"/>
          <w:i/>
          <w:iCs/>
        </w:rPr>
        <w:t>your</w:t>
      </w:r>
      <w:r w:rsidRPr="00225ABF">
        <w:rPr>
          <w:rFonts w:asciiTheme="majorBidi" w:hAnsiTheme="majorBidi" w:cstheme="majorBidi"/>
        </w:rPr>
        <w:t xml:space="preserve"> law is good"), as opposed to the parallel phrasing in Gen Rab 68:4.</w:t>
      </w:r>
      <w:r w:rsidRPr="00225ABF">
        <w:rPr>
          <w:rFonts w:asciiTheme="majorBidi" w:hAnsiTheme="majorBidi" w:cstheme="majorBidi"/>
          <w:rtl/>
        </w:rPr>
        <w:t xml:space="preserve"> </w:t>
      </w:r>
    </w:p>
  </w:footnote>
  <w:footnote w:id="43">
    <w:p w14:paraId="1E784F53"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Ilan's answer that the anecdote simply happened that way in reality is untenable, as is her suggestion that the redactor of Geneis Rabbah had at his disposal a cycle of dialogues of R. Jose and the </w:t>
      </w:r>
      <w:r w:rsidRPr="00225ABF">
        <w:rPr>
          <w:rFonts w:asciiTheme="majorBidi" w:hAnsiTheme="majorBidi" w:cstheme="majorBidi"/>
          <w:i/>
          <w:iCs/>
        </w:rPr>
        <w:t>matrona</w:t>
      </w:r>
      <w:r w:rsidRPr="00225ABF">
        <w:rPr>
          <w:rFonts w:asciiTheme="majorBidi" w:hAnsiTheme="majorBidi" w:cstheme="majorBidi"/>
        </w:rPr>
        <w:t xml:space="preserve"> on the entire book of Genesis. </w:t>
      </w:r>
    </w:p>
  </w:footnote>
  <w:footnote w:id="44">
    <w:p w14:paraId="0887DE33"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See Herr, "Significance," 147.</w:t>
      </w:r>
    </w:p>
  </w:footnote>
  <w:footnote w:id="45">
    <w:p w14:paraId="5F640319"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 See Ilan, "Matrona."</w:t>
      </w:r>
    </w:p>
  </w:footnote>
  <w:footnote w:id="46">
    <w:p w14:paraId="1AD7B53E" w14:textId="77777777" w:rsidR="00712C17" w:rsidRPr="00225ABF" w:rsidRDefault="00712C17" w:rsidP="00225ABF">
      <w:pPr>
        <w:pStyle w:val="FootnoteText"/>
        <w:bidi w:val="0"/>
        <w:jc w:val="both"/>
        <w:rPr>
          <w:rFonts w:asciiTheme="majorBidi" w:hAnsiTheme="majorBidi" w:cstheme="majorBidi"/>
          <w:rtl/>
        </w:rPr>
      </w:pPr>
      <w:r w:rsidRPr="00225ABF">
        <w:rPr>
          <w:rStyle w:val="FootnoteReference"/>
          <w:rFonts w:asciiTheme="majorBidi" w:hAnsiTheme="majorBidi" w:cstheme="majorBidi"/>
        </w:rPr>
        <w:footnoteRef/>
      </w:r>
      <w:r w:rsidRPr="00225ABF">
        <w:rPr>
          <w:rFonts w:asciiTheme="majorBidi" w:hAnsiTheme="majorBidi" w:cstheme="majorBidi"/>
        </w:rPr>
        <w:t xml:space="preserve"> Gen Rab. 87:7, a bold, and quite explicit, homily on "and his arms were made firm" (Gen 49:24) on which see J. Levinson, "An-Other Woman: Joseph and Potiphar’s Wife - Staging The Body Politic," </w:t>
      </w:r>
      <w:r w:rsidRPr="00225ABF">
        <w:rPr>
          <w:rFonts w:asciiTheme="majorBidi" w:hAnsiTheme="majorBidi" w:cstheme="majorBidi"/>
          <w:i/>
          <w:iCs/>
        </w:rPr>
        <w:t>JQR</w:t>
      </w:r>
      <w:r w:rsidR="00470BA0" w:rsidRPr="00225ABF">
        <w:rPr>
          <w:rFonts w:asciiTheme="majorBidi" w:hAnsiTheme="majorBidi" w:cstheme="majorBidi"/>
        </w:rPr>
        <w:t xml:space="preserve"> 87 (1997): </w:t>
      </w:r>
      <w:r w:rsidRPr="00225ABF">
        <w:rPr>
          <w:rFonts w:asciiTheme="majorBidi" w:hAnsiTheme="majorBidi" w:cstheme="majorBidi"/>
        </w:rPr>
        <w:t>269-301</w:t>
      </w:r>
      <w:r w:rsidRPr="00225ABF">
        <w:rPr>
          <w:rFonts w:asciiTheme="majorBidi" w:hAnsiTheme="majorBidi" w:cstheme="majorBidi"/>
          <w:rtl/>
        </w:rPr>
        <w:t>.</w:t>
      </w:r>
    </w:p>
  </w:footnote>
  <w:footnote w:id="47">
    <w:p w14:paraId="6050D939" w14:textId="77777777" w:rsidR="00712C17" w:rsidRPr="00225ABF" w:rsidRDefault="00712C17" w:rsidP="00225ABF">
      <w:pPr>
        <w:pStyle w:val="FootnoteText"/>
        <w:bidi w:val="0"/>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Cf. Herr's remark that it is "characteristic of 'Bible criticism' of the Gnostic genre" ("Significance", 147). </w:t>
      </w:r>
    </w:p>
  </w:footnote>
  <w:footnote w:id="48">
    <w:p w14:paraId="18AA4769" w14:textId="0BA1FD10" w:rsidR="00712C17" w:rsidRPr="00225ABF" w:rsidRDefault="00712C17">
      <w:pPr>
        <w:pStyle w:val="FootnoteText"/>
        <w:bidi w:val="0"/>
        <w:jc w:val="both"/>
        <w:rPr>
          <w:rFonts w:asciiTheme="majorBidi" w:hAnsiTheme="majorBidi" w:cstheme="majorBidi"/>
          <w:rtl/>
        </w:rPr>
      </w:pPr>
      <w:r w:rsidRPr="00225ABF">
        <w:rPr>
          <w:rStyle w:val="FootnoteReference"/>
          <w:rFonts w:asciiTheme="majorBidi" w:hAnsiTheme="majorBidi" w:cstheme="majorBidi"/>
        </w:rPr>
        <w:footnoteRef/>
      </w:r>
      <w:r w:rsidRPr="00225ABF">
        <w:rPr>
          <w:rFonts w:asciiTheme="majorBidi" w:hAnsiTheme="majorBidi" w:cstheme="majorBidi"/>
        </w:rPr>
        <w:t xml:space="preserve"> For contrasting </w:t>
      </w:r>
      <w:r w:rsidRPr="00225ABF">
        <w:rPr>
          <w:rFonts w:asciiTheme="majorBidi" w:hAnsiTheme="majorBidi" w:cstheme="majorBidi"/>
          <w:i/>
          <w:iCs/>
        </w:rPr>
        <w:t>matronae</w:t>
      </w:r>
      <w:r w:rsidRPr="00225ABF">
        <w:rPr>
          <w:rFonts w:asciiTheme="majorBidi" w:hAnsiTheme="majorBidi" w:cstheme="majorBidi"/>
        </w:rPr>
        <w:t xml:space="preserve"> with slaves see e.g. Gen Rab. 45:1 ("it is better that my daughter be a maidservant in this house and not a </w:t>
      </w:r>
      <w:r w:rsidRPr="00225ABF">
        <w:rPr>
          <w:rFonts w:asciiTheme="majorBidi" w:hAnsiTheme="majorBidi" w:cstheme="majorBidi"/>
          <w:i/>
          <w:iCs/>
        </w:rPr>
        <w:t>matrona</w:t>
      </w:r>
      <w:r w:rsidRPr="00225ABF">
        <w:rPr>
          <w:rFonts w:asciiTheme="majorBidi" w:hAnsiTheme="majorBidi" w:cstheme="majorBidi"/>
        </w:rPr>
        <w:t xml:space="preserve"> in another house"). For </w:t>
      </w:r>
      <w:r w:rsidRPr="00225ABF">
        <w:rPr>
          <w:rFonts w:asciiTheme="majorBidi" w:hAnsiTheme="majorBidi" w:cstheme="majorBidi"/>
          <w:i/>
          <w:iCs/>
        </w:rPr>
        <w:t>matronae</w:t>
      </w:r>
      <w:r w:rsidRPr="00225ABF">
        <w:rPr>
          <w:rFonts w:asciiTheme="majorBidi" w:hAnsiTheme="majorBidi" w:cstheme="majorBidi"/>
        </w:rPr>
        <w:t xml:space="preserve"> as wives of "kings," (i.e. high officials) see Gen Rab. 1:4, 46:4, 45:10, 56:11. Cf. Lam Rab. 5:19, "can anyone sit without a chair, and [similarly] can a king be without a </w:t>
      </w:r>
      <w:r w:rsidRPr="00225ABF">
        <w:rPr>
          <w:rFonts w:asciiTheme="majorBidi" w:hAnsiTheme="majorBidi" w:cstheme="majorBidi"/>
          <w:i/>
          <w:iCs/>
        </w:rPr>
        <w:t>matron</w:t>
      </w:r>
      <w:r w:rsidRPr="00225ABF">
        <w:rPr>
          <w:rFonts w:asciiTheme="majorBidi" w:hAnsiTheme="majorBidi" w:cstheme="majorBidi"/>
        </w:rPr>
        <w:t>?"</w:t>
      </w:r>
    </w:p>
  </w:footnote>
  <w:footnote w:id="49">
    <w:p w14:paraId="5782499B"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Pr>
        <w:t xml:space="preserve"> Prostitutes: b. Rosh Ha. 19a (=Taan. 18a), Kid. 39b, Shab 127b; witches: Shab. 81b, Yom 84a, Hul. 105b. See R. Calderon, "</w:t>
      </w:r>
      <w:r w:rsidRPr="00225ABF">
        <w:rPr>
          <w:rFonts w:asciiTheme="majorBidi" w:hAnsiTheme="majorBidi" w:cstheme="majorBidi"/>
          <w:i/>
          <w:iCs/>
        </w:rPr>
        <w:t>Mussagim kevuim be-sipporet ha-aggadah ba-talmud ha-bavli</w:t>
      </w:r>
      <w:r w:rsidRPr="00225ABF">
        <w:rPr>
          <w:rFonts w:asciiTheme="majorBidi" w:hAnsiTheme="majorBidi" w:cstheme="majorBidi"/>
        </w:rPr>
        <w:t xml:space="preserve">," Ph.D. Diss, the Hebrew University of Jerusalem, 2006. </w:t>
      </w:r>
      <w:r w:rsidRPr="00225ABF">
        <w:rPr>
          <w:rFonts w:asciiTheme="majorBidi" w:hAnsiTheme="majorBidi" w:cstheme="majorBidi"/>
          <w:rtl/>
        </w:rPr>
        <w:t xml:space="preserve"> </w:t>
      </w:r>
    </w:p>
  </w:footnote>
  <w:footnote w:id="50">
    <w:p w14:paraId="3C4E9D92"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Pr>
        <w:t xml:space="preserve"> See the scholarship listed by Noam Zion, </w:t>
      </w:r>
      <w:r w:rsidRPr="00225ABF">
        <w:rPr>
          <w:rFonts w:asciiTheme="majorBidi" w:hAnsiTheme="majorBidi" w:cstheme="majorBidi"/>
          <w:i/>
          <w:iCs/>
        </w:rPr>
        <w:t>The Spouse and the Other Woman</w:t>
      </w:r>
      <w:r w:rsidRPr="00225ABF">
        <w:rPr>
          <w:rFonts w:asciiTheme="majorBidi" w:hAnsiTheme="majorBidi" w:cstheme="majorBidi"/>
          <w:i/>
          <w:iCs/>
          <w:rtl/>
        </w:rPr>
        <w:t>:</w:t>
      </w:r>
      <w:r w:rsidRPr="00225ABF">
        <w:rPr>
          <w:rFonts w:asciiTheme="majorBidi" w:hAnsiTheme="majorBidi" w:cstheme="majorBidi"/>
          <w:i/>
          <w:iCs/>
        </w:rPr>
        <w:t xml:space="preserve"> Tales of Marital Drama in the Talmud</w:t>
      </w:r>
      <w:r w:rsidRPr="00225ABF">
        <w:rPr>
          <w:rFonts w:asciiTheme="majorBidi" w:hAnsiTheme="majorBidi" w:cstheme="majorBidi"/>
        </w:rPr>
        <w:t xml:space="preserve"> (forthcoming).</w:t>
      </w:r>
    </w:p>
  </w:footnote>
  <w:footnote w:id="51">
    <w:p w14:paraId="2EFFB0D9" w14:textId="61F77E38" w:rsidR="00712C17" w:rsidRPr="00225ABF" w:rsidRDefault="00712C17" w:rsidP="00225ABF">
      <w:pPr>
        <w:pStyle w:val="FootnoteText"/>
        <w:bidi w:val="0"/>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R. Hanina who is saved from the </w:t>
      </w:r>
      <w:r w:rsidRPr="00225ABF">
        <w:rPr>
          <w:rFonts w:asciiTheme="majorBidi" w:hAnsiTheme="majorBidi" w:cstheme="majorBidi"/>
          <w:i/>
          <w:iCs/>
        </w:rPr>
        <w:t>matronita</w:t>
      </w:r>
      <w:r w:rsidRPr="00225ABF">
        <w:rPr>
          <w:rFonts w:asciiTheme="majorBidi" w:hAnsiTheme="majorBidi" w:cstheme="majorBidi"/>
        </w:rPr>
        <w:t xml:space="preserve"> by Caesar's retinue and </w:t>
      </w:r>
      <w:r w:rsidRPr="00225ABF">
        <w:rPr>
          <w:rStyle w:val="FootnoteReference"/>
          <w:rFonts w:asciiTheme="majorBidi" w:hAnsiTheme="majorBidi" w:cstheme="majorBidi"/>
          <w:rtl/>
        </w:rPr>
        <w:t xml:space="preserve"> </w:t>
      </w:r>
      <w:r w:rsidRPr="00225ABF">
        <w:rPr>
          <w:rFonts w:asciiTheme="majorBidi" w:hAnsiTheme="majorBidi" w:cstheme="majorBidi"/>
        </w:rPr>
        <w:t>R. Kahana who is saved by Elijah the prophet</w:t>
      </w:r>
      <w:r w:rsidR="00FC2986">
        <w:rPr>
          <w:rFonts w:asciiTheme="majorBidi" w:hAnsiTheme="majorBidi" w:cstheme="majorBidi"/>
        </w:rPr>
        <w:t>.</w:t>
      </w:r>
    </w:p>
  </w:footnote>
  <w:footnote w:id="52">
    <w:p w14:paraId="22304143"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Kalderon, "Mussagim kevuim" notes that the temptation theme gets in some of the Bavli's matronita narratives a comic (87) and even carnivalic (89) twist. </w:t>
      </w:r>
    </w:p>
  </w:footnote>
  <w:footnote w:id="53">
    <w:p w14:paraId="3044654F"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Pr>
        <w:t xml:space="preserve"> See t. Ber. 3:25, Bab. Mez. 2:33, San. 13:5, and more.</w:t>
      </w:r>
      <w:r w:rsidRPr="00225ABF">
        <w:rPr>
          <w:rFonts w:asciiTheme="majorBidi" w:hAnsiTheme="majorBidi" w:cstheme="majorBidi"/>
          <w:rtl/>
        </w:rPr>
        <w:t xml:space="preserve"> </w:t>
      </w:r>
    </w:p>
  </w:footnote>
  <w:footnote w:id="54">
    <w:p w14:paraId="4AEF437E"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On </w:t>
      </w:r>
      <w:r w:rsidRPr="00225ABF">
        <w:rPr>
          <w:rFonts w:asciiTheme="majorBidi" w:hAnsiTheme="majorBidi" w:cstheme="majorBidi"/>
          <w:i/>
          <w:iCs/>
        </w:rPr>
        <w:t>minim</w:t>
      </w:r>
      <w:r w:rsidRPr="00225ABF">
        <w:rPr>
          <w:rFonts w:asciiTheme="majorBidi" w:hAnsiTheme="majorBidi" w:cstheme="majorBidi"/>
        </w:rPr>
        <w:t xml:space="preserve"> as deviant</w:t>
      </w:r>
      <w:r w:rsidR="00A15431" w:rsidRPr="00225ABF">
        <w:rPr>
          <w:rFonts w:asciiTheme="majorBidi" w:hAnsiTheme="majorBidi" w:cstheme="majorBidi"/>
        </w:rPr>
        <w:t>, "sectarian</w:t>
      </w:r>
      <w:r w:rsidR="00FA3F84" w:rsidRPr="00225ABF">
        <w:rPr>
          <w:rFonts w:asciiTheme="majorBidi" w:hAnsiTheme="majorBidi" w:cstheme="majorBidi"/>
        </w:rPr>
        <w:t>,</w:t>
      </w:r>
      <w:r w:rsidR="00A15431" w:rsidRPr="00225ABF">
        <w:rPr>
          <w:rFonts w:asciiTheme="majorBidi" w:hAnsiTheme="majorBidi" w:cstheme="majorBidi"/>
        </w:rPr>
        <w:t>"</w:t>
      </w:r>
      <w:r w:rsidRPr="00225ABF">
        <w:rPr>
          <w:rFonts w:asciiTheme="majorBidi" w:hAnsiTheme="majorBidi" w:cstheme="majorBidi"/>
        </w:rPr>
        <w:t xml:space="preserve"> Jews in Palestinian literature see Miller, "Minim," and Schremer, "Akim." On </w:t>
      </w:r>
      <w:r w:rsidRPr="00225ABF">
        <w:rPr>
          <w:rFonts w:asciiTheme="majorBidi" w:hAnsiTheme="majorBidi" w:cstheme="majorBidi"/>
          <w:i/>
          <w:iCs/>
        </w:rPr>
        <w:t>minim</w:t>
      </w:r>
      <w:r w:rsidRPr="00225ABF">
        <w:rPr>
          <w:rFonts w:asciiTheme="majorBidi" w:hAnsiTheme="majorBidi" w:cstheme="majorBidi"/>
        </w:rPr>
        <w:t xml:space="preserve"> as gentiles in the Bavli see S. Lieberman,</w:t>
      </w:r>
      <w:r w:rsidR="00470BA0" w:rsidRPr="00225ABF">
        <w:rPr>
          <w:rFonts w:asciiTheme="majorBidi" w:hAnsiTheme="majorBidi" w:cstheme="majorBidi"/>
          <w:i/>
          <w:iCs/>
        </w:rPr>
        <w:t xml:space="preserve"> </w:t>
      </w:r>
      <w:r w:rsidRPr="00225ABF">
        <w:rPr>
          <w:rFonts w:asciiTheme="majorBidi" w:hAnsiTheme="majorBidi" w:cstheme="majorBidi"/>
          <w:i/>
          <w:iCs/>
        </w:rPr>
        <w:t>Greek in Jewish Palestine</w:t>
      </w:r>
      <w:r w:rsidRPr="00225ABF">
        <w:rPr>
          <w:rFonts w:asciiTheme="majorBidi" w:hAnsiTheme="majorBidi" w:cstheme="majorBidi"/>
        </w:rPr>
        <w:t>, New York 1941, 104 n 96;</w:t>
      </w:r>
      <w:r w:rsidR="00A15431" w:rsidRPr="00225ABF">
        <w:rPr>
          <w:rFonts w:asciiTheme="majorBidi" w:hAnsiTheme="majorBidi" w:cstheme="majorBidi"/>
        </w:rPr>
        <w:t xml:space="preserve"> </w:t>
      </w:r>
      <w:r w:rsidR="00FA3F84" w:rsidRPr="00225ABF">
        <w:rPr>
          <w:rFonts w:asciiTheme="majorBidi" w:hAnsiTheme="majorBidi" w:cstheme="majorBidi"/>
        </w:rPr>
        <w:t xml:space="preserve">R. </w:t>
      </w:r>
      <w:r w:rsidR="00FA3F84" w:rsidRPr="00225ABF">
        <w:rPr>
          <w:rFonts w:asciiTheme="majorBidi" w:hAnsiTheme="majorBidi" w:cstheme="majorBidi"/>
          <w:color w:val="222222"/>
          <w:shd w:val="clear" w:color="auto" w:fill="FFFFFF"/>
        </w:rPr>
        <w:t xml:space="preserve">Kimelman, "Birkat Ha-Minim and the lack of evidence for an anti-Christian Jewish prayer in late antiquity," E. P. Sanders (ed.) </w:t>
      </w:r>
      <w:r w:rsidR="00FA3F84" w:rsidRPr="00225ABF">
        <w:rPr>
          <w:rStyle w:val="apple-converted-space"/>
          <w:rFonts w:asciiTheme="majorBidi" w:hAnsiTheme="majorBidi" w:cstheme="majorBidi"/>
          <w:color w:val="222222"/>
          <w:shd w:val="clear" w:color="auto" w:fill="FFFFFF"/>
        </w:rPr>
        <w:t> </w:t>
      </w:r>
      <w:r w:rsidR="00FA3F84" w:rsidRPr="00225ABF">
        <w:rPr>
          <w:rFonts w:asciiTheme="majorBidi" w:hAnsiTheme="majorBidi" w:cstheme="majorBidi"/>
          <w:i/>
          <w:iCs/>
          <w:color w:val="222222"/>
          <w:shd w:val="clear" w:color="auto" w:fill="FFFFFF"/>
        </w:rPr>
        <w:t xml:space="preserve">Jewish and Christian self-definition, vol. </w:t>
      </w:r>
      <w:r w:rsidR="00FA3F84" w:rsidRPr="00225ABF">
        <w:rPr>
          <w:rFonts w:asciiTheme="majorBidi" w:hAnsiTheme="majorBidi" w:cstheme="majorBidi"/>
          <w:color w:val="222222"/>
          <w:shd w:val="clear" w:color="auto" w:fill="FFFFFF"/>
        </w:rPr>
        <w:t>2 (Philadelphia 1981), 226-44</w:t>
      </w:r>
      <w:r w:rsidR="00FA3F84" w:rsidRPr="00225ABF">
        <w:rPr>
          <w:rFonts w:asciiTheme="majorBidi" w:hAnsiTheme="majorBidi" w:cstheme="majorBidi"/>
        </w:rPr>
        <w:t>, 230-</w:t>
      </w:r>
      <w:r w:rsidR="00A15431" w:rsidRPr="00225ABF">
        <w:rPr>
          <w:rFonts w:asciiTheme="majorBidi" w:hAnsiTheme="majorBidi" w:cstheme="majorBidi"/>
        </w:rPr>
        <w:t>231;</w:t>
      </w:r>
      <w:r w:rsidRPr="00225ABF">
        <w:rPr>
          <w:rFonts w:asciiTheme="majorBidi" w:hAnsiTheme="majorBidi" w:cstheme="majorBidi"/>
        </w:rPr>
        <w:t xml:space="preserve"> D. Boyarin, "The Christian Invention of Judaism: The Theodosian Empire and the Rabbinic Refusal of Religion", </w:t>
      </w:r>
      <w:r w:rsidRPr="00225ABF">
        <w:rPr>
          <w:rFonts w:asciiTheme="majorBidi" w:hAnsiTheme="majorBidi" w:cstheme="majorBidi"/>
          <w:i/>
          <w:iCs/>
        </w:rPr>
        <w:t>Representations</w:t>
      </w:r>
      <w:r w:rsidRPr="00225ABF">
        <w:rPr>
          <w:rFonts w:asciiTheme="majorBidi" w:hAnsiTheme="majorBidi" w:cstheme="majorBidi"/>
        </w:rPr>
        <w:t xml:space="preserve"> 85 (2004), 21-57, esp. 43-47; On Babylomian </w:t>
      </w:r>
      <w:r w:rsidRPr="00225ABF">
        <w:rPr>
          <w:rFonts w:asciiTheme="majorBidi" w:hAnsiTheme="majorBidi" w:cstheme="majorBidi"/>
          <w:i/>
          <w:iCs/>
        </w:rPr>
        <w:t>minim</w:t>
      </w:r>
      <w:r w:rsidRPr="00225ABF">
        <w:rPr>
          <w:rFonts w:asciiTheme="majorBidi" w:hAnsiTheme="majorBidi" w:cstheme="majorBidi"/>
        </w:rPr>
        <w:t xml:space="preserve"> as Christians see S. Naeh and Moshe Halbertal, "</w:t>
      </w:r>
      <w:r w:rsidRPr="00225ABF">
        <w:rPr>
          <w:rFonts w:asciiTheme="majorBidi" w:hAnsiTheme="majorBidi" w:cstheme="majorBidi"/>
          <w:i/>
          <w:iCs/>
        </w:rPr>
        <w:t>Maaynei ha-yeshuah: satyra parshanit u-teshuvat ha-minim</w:t>
      </w:r>
      <w:r w:rsidRPr="00225ABF">
        <w:rPr>
          <w:rFonts w:asciiTheme="majorBidi" w:hAnsiTheme="majorBidi" w:cstheme="majorBidi"/>
        </w:rPr>
        <w:t xml:space="preserve">," in J. Levinson (ed.) </w:t>
      </w:r>
      <w:r w:rsidRPr="00225ABF">
        <w:rPr>
          <w:rFonts w:asciiTheme="majorBidi" w:hAnsiTheme="majorBidi" w:cstheme="majorBidi"/>
          <w:i/>
          <w:iCs/>
        </w:rPr>
        <w:t>Higayyon le-yonah: hebetim hadashim be-heqer sifrut ha-midrash ha-aggadah ve-ha-piyyut qovets mehqarim likhevodo shel professor Yonah Frankel bi-melot lo shivim va-hamesh shanim</w:t>
      </w:r>
      <w:r w:rsidR="00FA3F84" w:rsidRPr="00225ABF">
        <w:rPr>
          <w:rFonts w:asciiTheme="majorBidi" w:hAnsiTheme="majorBidi" w:cstheme="majorBidi"/>
        </w:rPr>
        <w:t>, Jerusalem 2007, 179-198</w:t>
      </w:r>
      <w:r w:rsidRPr="00225ABF">
        <w:rPr>
          <w:rFonts w:asciiTheme="majorBidi" w:hAnsiTheme="majorBidi" w:cstheme="majorBidi"/>
          <w:color w:val="222222"/>
          <w:shd w:val="clear" w:color="auto" w:fill="FFFFFF"/>
        </w:rPr>
        <w:t xml:space="preserve">. For Zoroastrian </w:t>
      </w:r>
      <w:r w:rsidRPr="00225ABF">
        <w:rPr>
          <w:rFonts w:asciiTheme="majorBidi" w:hAnsiTheme="majorBidi" w:cstheme="majorBidi"/>
          <w:i/>
          <w:iCs/>
          <w:color w:val="222222"/>
          <w:shd w:val="clear" w:color="auto" w:fill="FFFFFF"/>
        </w:rPr>
        <w:t>minim</w:t>
      </w:r>
      <w:r w:rsidRPr="00225ABF">
        <w:rPr>
          <w:rFonts w:asciiTheme="majorBidi" w:hAnsiTheme="majorBidi" w:cstheme="majorBidi"/>
          <w:color w:val="222222"/>
          <w:shd w:val="clear" w:color="auto" w:fill="FFFFFF"/>
        </w:rPr>
        <w:t xml:space="preserve"> see S. Secunda, "Talmudic Text and Iranian Context: on the Development of Two Talmudic Narratives," </w:t>
      </w:r>
      <w:r w:rsidRPr="00225ABF">
        <w:rPr>
          <w:rFonts w:asciiTheme="majorBidi" w:hAnsiTheme="majorBidi" w:cstheme="majorBidi"/>
          <w:i/>
          <w:iCs/>
          <w:color w:val="222222"/>
          <w:shd w:val="clear" w:color="auto" w:fill="FFFFFF"/>
        </w:rPr>
        <w:t>AJS Review</w:t>
      </w:r>
      <w:r w:rsidR="00470BA0" w:rsidRPr="00225ABF">
        <w:rPr>
          <w:rFonts w:asciiTheme="majorBidi" w:hAnsiTheme="majorBidi" w:cstheme="majorBidi"/>
          <w:color w:val="222222"/>
          <w:shd w:val="clear" w:color="auto" w:fill="FFFFFF"/>
        </w:rPr>
        <w:t xml:space="preserve"> 33 (2009): </w:t>
      </w:r>
      <w:r w:rsidRPr="00225ABF">
        <w:rPr>
          <w:rFonts w:asciiTheme="majorBidi" w:hAnsiTheme="majorBidi" w:cstheme="majorBidi"/>
          <w:color w:val="222222"/>
          <w:shd w:val="clear" w:color="auto" w:fill="FFFFFF"/>
        </w:rPr>
        <w:t>45-69.</w:t>
      </w:r>
      <w:r w:rsidRPr="00225ABF">
        <w:rPr>
          <w:rFonts w:asciiTheme="majorBidi" w:hAnsiTheme="majorBidi" w:cstheme="majorBidi"/>
          <w:color w:val="222222"/>
          <w:shd w:val="clear" w:color="auto" w:fill="FFFFFF"/>
          <w:rtl/>
        </w:rPr>
        <w:t>‏</w:t>
      </w:r>
    </w:p>
  </w:footnote>
  <w:footnote w:id="55">
    <w:p w14:paraId="57FD10AA"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Pr>
        <w:t xml:space="preserve"> Over thirty occurrences in the Bavli, compared to a single occurrence in the Yerushalmi (y. Ber. 9:1). See Kalmin, "Heretics," 164.</w:t>
      </w:r>
      <w:r w:rsidRPr="00225ABF">
        <w:rPr>
          <w:rFonts w:asciiTheme="majorBidi" w:hAnsiTheme="majorBidi" w:cstheme="majorBidi"/>
          <w:rtl/>
        </w:rPr>
        <w:t xml:space="preserve"> </w:t>
      </w:r>
    </w:p>
  </w:footnote>
  <w:footnote w:id="56">
    <w:p w14:paraId="22752612"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On the Babylonian and Persian context of this story see Secunda, “Talmudic Text,” 64-65.</w:t>
      </w:r>
      <w:r w:rsidRPr="00225ABF">
        <w:rPr>
          <w:rFonts w:asciiTheme="majorBidi" w:hAnsiTheme="majorBidi" w:cstheme="majorBidi"/>
          <w:rtl/>
        </w:rPr>
        <w:t xml:space="preserve">  </w:t>
      </w:r>
    </w:p>
  </w:footnote>
  <w:footnote w:id="57">
    <w:p w14:paraId="034251FD"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 Lieberman, </w:t>
      </w:r>
      <w:r w:rsidRPr="00225ABF">
        <w:rPr>
          <w:rFonts w:asciiTheme="majorBidi" w:hAnsiTheme="majorBidi" w:cstheme="majorBidi"/>
          <w:i/>
          <w:iCs/>
        </w:rPr>
        <w:t>Greek</w:t>
      </w:r>
      <w:r w:rsidRPr="00225ABF">
        <w:rPr>
          <w:rFonts w:asciiTheme="majorBidi" w:hAnsiTheme="majorBidi" w:cstheme="majorBidi"/>
        </w:rPr>
        <w:t>, 140-141.</w:t>
      </w:r>
    </w:p>
  </w:footnote>
  <w:footnote w:id="58">
    <w:p w14:paraId="314FB9A5" w14:textId="23D5CC21" w:rsidR="0044514F" w:rsidRPr="00225ABF" w:rsidRDefault="00712C17" w:rsidP="00225ABF">
      <w:pPr>
        <w:pStyle w:val="FootnoteText"/>
        <w:bidi w:val="0"/>
        <w:rPr>
          <w:rFonts w:asciiTheme="majorBidi" w:hAnsiTheme="majorBidi" w:cstheme="majorBidi"/>
          <w:i/>
          <w:iCs/>
        </w:rPr>
      </w:pPr>
      <w:r w:rsidRPr="00225ABF">
        <w:rPr>
          <w:rStyle w:val="FootnoteReference"/>
          <w:rFonts w:asciiTheme="majorBidi" w:hAnsiTheme="majorBidi" w:cstheme="majorBidi"/>
        </w:rPr>
        <w:footnoteRef/>
      </w:r>
      <w:r w:rsidRPr="00225ABF">
        <w:rPr>
          <w:rFonts w:asciiTheme="majorBidi" w:hAnsiTheme="majorBidi" w:cstheme="majorBidi"/>
        </w:rPr>
        <w:t xml:space="preserve"> See Gafni, </w:t>
      </w:r>
      <w:r w:rsidRPr="00225ABF">
        <w:rPr>
          <w:rFonts w:asciiTheme="majorBidi" w:hAnsiTheme="majorBidi" w:cstheme="majorBidi"/>
          <w:i/>
          <w:iCs/>
        </w:rPr>
        <w:t>Land</w:t>
      </w:r>
      <w:r w:rsidRPr="00225ABF">
        <w:rPr>
          <w:rFonts w:asciiTheme="majorBidi" w:hAnsiTheme="majorBidi" w:cstheme="majorBidi"/>
        </w:rPr>
        <w:t xml:space="preserve">, 31-32; Cf. the brilliant elaboration of this thesis in D. Boyarin, </w:t>
      </w:r>
      <w:r w:rsidR="0044514F" w:rsidRPr="00225ABF">
        <w:rPr>
          <w:rFonts w:asciiTheme="majorBidi" w:hAnsiTheme="majorBidi" w:cstheme="majorBidi"/>
          <w:i/>
          <w:iCs/>
        </w:rPr>
        <w:t>A Traveling Homeland:</w:t>
      </w:r>
    </w:p>
    <w:p w14:paraId="22501B66" w14:textId="4325FFDE" w:rsidR="00712C17" w:rsidRPr="00225ABF" w:rsidRDefault="0044514F" w:rsidP="00225ABF">
      <w:pPr>
        <w:pStyle w:val="FootnoteText"/>
        <w:bidi w:val="0"/>
        <w:jc w:val="both"/>
        <w:rPr>
          <w:rFonts w:asciiTheme="majorBidi" w:hAnsiTheme="majorBidi" w:cstheme="majorBidi"/>
        </w:rPr>
      </w:pPr>
      <w:r w:rsidRPr="00225ABF">
        <w:rPr>
          <w:rFonts w:asciiTheme="majorBidi" w:hAnsiTheme="majorBidi" w:cstheme="majorBidi"/>
          <w:i/>
          <w:iCs/>
        </w:rPr>
        <w:t>The Babylonian Talmud as Diaspora</w:t>
      </w:r>
      <w:r w:rsidRPr="00225ABF">
        <w:rPr>
          <w:rFonts w:asciiTheme="majorBidi" w:hAnsiTheme="majorBidi" w:cstheme="majorBidi"/>
        </w:rPr>
        <w:t>, Philadelphia 2015</w:t>
      </w:r>
      <w:r w:rsidR="00712C17" w:rsidRPr="00225ABF">
        <w:rPr>
          <w:rFonts w:asciiTheme="majorBidi" w:hAnsiTheme="majorBidi" w:cstheme="majorBidi"/>
        </w:rPr>
        <w:t>.</w:t>
      </w:r>
      <w:r w:rsidR="00712C17" w:rsidRPr="00225ABF">
        <w:rPr>
          <w:rFonts w:asciiTheme="majorBidi" w:hAnsiTheme="majorBidi" w:cstheme="majorBidi"/>
          <w:rtl/>
        </w:rPr>
        <w:t xml:space="preserve"> </w:t>
      </w:r>
    </w:p>
  </w:footnote>
  <w:footnote w:id="59">
    <w:p w14:paraId="7637CC47"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M. D. Herr, "The Sages’ Reaction to Antisemitism in the Hellenistic-Roman World", </w:t>
      </w:r>
      <w:r w:rsidRPr="00225ABF">
        <w:rPr>
          <w:rFonts w:asciiTheme="majorBidi" w:hAnsiTheme="majorBidi" w:cstheme="majorBidi"/>
          <w:i/>
          <w:iCs/>
        </w:rPr>
        <w:t>Antisemitism through the Ages</w:t>
      </w:r>
      <w:r w:rsidRPr="00225ABF">
        <w:rPr>
          <w:rFonts w:asciiTheme="majorBidi" w:hAnsiTheme="majorBidi" w:cstheme="majorBidi"/>
        </w:rPr>
        <w:t xml:space="preserve"> (1988), 27-38.</w:t>
      </w:r>
    </w:p>
  </w:footnote>
  <w:footnote w:id="60">
    <w:p w14:paraId="55A4C7C9" w14:textId="21525CD0"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See S. Fishbane, 'Go and Enjoy Your Acquisition – the Prostitute in the Babylonian Talmud', </w:t>
      </w:r>
      <w:r w:rsidRPr="00225ABF">
        <w:rPr>
          <w:rFonts w:asciiTheme="majorBidi" w:hAnsiTheme="majorBidi" w:cstheme="majorBidi"/>
          <w:i/>
          <w:iCs/>
        </w:rPr>
        <w:t>Approaches to Ancient Judaism</w:t>
      </w:r>
      <w:r w:rsidRPr="00225ABF">
        <w:rPr>
          <w:rFonts w:asciiTheme="majorBidi" w:hAnsiTheme="majorBidi" w:cstheme="majorBidi"/>
        </w:rPr>
        <w:t>, 13 (1999), 71-85</w:t>
      </w:r>
      <w:r w:rsidRPr="00225ABF">
        <w:rPr>
          <w:rFonts w:asciiTheme="majorBidi" w:hAnsiTheme="majorBidi" w:cstheme="majorBidi"/>
          <w:rtl/>
        </w:rPr>
        <w:t>.</w:t>
      </w:r>
      <w:r w:rsidRPr="00225ABF">
        <w:rPr>
          <w:rFonts w:asciiTheme="majorBidi" w:hAnsiTheme="majorBidi" w:cstheme="majorBidi"/>
        </w:rPr>
        <w:t xml:space="preserve"> On the single Palestinian exemplar of this genre in Sifre Num 115, see</w:t>
      </w:r>
      <w:r w:rsidR="00470BA0" w:rsidRPr="00225ABF">
        <w:rPr>
          <w:rFonts w:asciiTheme="majorBidi" w:hAnsiTheme="majorBidi" w:cstheme="majorBidi"/>
        </w:rPr>
        <w:t xml:space="preserve"> J. Goldin, “A Law and its Interpretation,” </w:t>
      </w:r>
      <w:r w:rsidR="00470BA0" w:rsidRPr="00225ABF">
        <w:rPr>
          <w:rFonts w:asciiTheme="majorBidi" w:hAnsiTheme="majorBidi" w:cstheme="majorBidi"/>
          <w:i/>
          <w:iCs/>
        </w:rPr>
        <w:t>Tehillah Le-Moshe: Biblical and Judaic Studies in Honor of Moshe Greenberg</w:t>
      </w:r>
      <w:r w:rsidR="00470BA0" w:rsidRPr="00225ABF">
        <w:rPr>
          <w:rFonts w:asciiTheme="majorBidi" w:hAnsiTheme="majorBidi" w:cstheme="majorBidi"/>
        </w:rPr>
        <w:t>, M. Cogan, B. L. Eichler and J. H. Tigay (eds.), Winona Lake 1997, 285-290; 288-289;</w:t>
      </w:r>
      <w:r w:rsidRPr="00225ABF">
        <w:rPr>
          <w:rFonts w:asciiTheme="majorBidi" w:hAnsiTheme="majorBidi" w:cstheme="majorBidi"/>
        </w:rPr>
        <w:t xml:space="preserve"> A. Goshen-Gottstein, “</w:t>
      </w:r>
      <w:r w:rsidRPr="00225ABF">
        <w:rPr>
          <w:rFonts w:asciiTheme="majorBidi" w:hAnsiTheme="majorBidi" w:cstheme="majorBidi"/>
          <w:i/>
          <w:iCs/>
        </w:rPr>
        <w:t>Mitzvat tzizit, ha-zonah ve-hasippur ha-darshani</w:t>
      </w:r>
      <w:r w:rsidRPr="00225ABF">
        <w:rPr>
          <w:rFonts w:asciiTheme="majorBidi" w:hAnsiTheme="majorBidi" w:cstheme="majorBidi"/>
        </w:rPr>
        <w:t>,”</w:t>
      </w:r>
      <w:r w:rsidR="00C00616">
        <w:rPr>
          <w:rFonts w:asciiTheme="majorBidi" w:hAnsiTheme="majorBidi" w:cstheme="majorBidi"/>
        </w:rPr>
        <w:t xml:space="preserve"> </w:t>
      </w:r>
      <w:r w:rsidRPr="00225ABF">
        <w:rPr>
          <w:rFonts w:asciiTheme="majorBidi" w:hAnsiTheme="majorBidi" w:cstheme="majorBidi"/>
          <w:i/>
          <w:iCs/>
        </w:rPr>
        <w:t>Mahashevet Hazal:divrei ha-kenes ha-rishon she-hitkayyem be-16 be-kislev 5748</w:t>
      </w:r>
      <w:r w:rsidRPr="00225ABF">
        <w:rPr>
          <w:rFonts w:asciiTheme="majorBidi" w:hAnsiTheme="majorBidi" w:cstheme="majorBidi"/>
        </w:rPr>
        <w:t>, Z. Groner and M. Hirshman (Eds.), Haifa 1990, 45-58.</w:t>
      </w:r>
      <w:r w:rsidRPr="00225ABF">
        <w:rPr>
          <w:rFonts w:asciiTheme="majorBidi" w:hAnsiTheme="majorBidi" w:cstheme="majorBidi"/>
          <w:i/>
          <w:iCs/>
        </w:rPr>
        <w:t xml:space="preserve"> </w:t>
      </w:r>
    </w:p>
  </w:footnote>
  <w:footnote w:id="61">
    <w:p w14:paraId="2D915DEF"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 T. Artman, "Ha-zenut bein yahadut le-natsrut," </w:t>
      </w:r>
      <w:r w:rsidRPr="00225ABF">
        <w:rPr>
          <w:rFonts w:asciiTheme="majorBidi" w:hAnsiTheme="majorBidi" w:cstheme="majorBidi"/>
          <w:i/>
          <w:iCs/>
        </w:rPr>
        <w:t xml:space="preserve">Adkan </w:t>
      </w:r>
      <w:r w:rsidRPr="00225ABF">
        <w:rPr>
          <w:rFonts w:asciiTheme="majorBidi" w:hAnsiTheme="majorBidi" w:cstheme="majorBidi"/>
        </w:rPr>
        <w:t>56 (July, 2012), 24-29.</w:t>
      </w:r>
    </w:p>
  </w:footnote>
  <w:footnote w:id="62">
    <w:p w14:paraId="3CCD7397" w14:textId="77777777" w:rsidR="00712C17" w:rsidRPr="00225ABF" w:rsidRDefault="00712C17" w:rsidP="00225ABF">
      <w:pPr>
        <w:pStyle w:val="FootnoteText"/>
        <w:bidi w:val="0"/>
        <w:jc w:val="both"/>
        <w:rPr>
          <w:rFonts w:asciiTheme="majorBidi" w:hAnsiTheme="majorBidi" w:cstheme="majorBidi"/>
          <w:rtl/>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I. Rosen-Zvi, "Refuting the Yetzer: The Evil Inclination and the Limits of Rabbinic Discourse", </w:t>
      </w:r>
      <w:r w:rsidRPr="00225ABF">
        <w:rPr>
          <w:rFonts w:asciiTheme="majorBidi" w:hAnsiTheme="majorBidi" w:cstheme="majorBidi"/>
          <w:i/>
          <w:iCs/>
        </w:rPr>
        <w:t xml:space="preserve">Journal for Jewish Thought and Philosophy </w:t>
      </w:r>
      <w:r w:rsidRPr="00225ABF">
        <w:rPr>
          <w:rFonts w:asciiTheme="majorBidi" w:hAnsiTheme="majorBidi" w:cstheme="majorBidi"/>
        </w:rPr>
        <w:t>17 (2009), 117-142.</w:t>
      </w:r>
      <w:r w:rsidRPr="00225ABF">
        <w:rPr>
          <w:rFonts w:asciiTheme="majorBidi" w:hAnsiTheme="majorBidi" w:cstheme="majorBidi"/>
          <w:rtl/>
        </w:rPr>
        <w:t xml:space="preserve"> </w:t>
      </w:r>
    </w:p>
  </w:footnote>
  <w:footnote w:id="63">
    <w:p w14:paraId="30D8328F" w14:textId="77777777" w:rsidR="00712C17" w:rsidRPr="00225ABF" w:rsidRDefault="00712C17" w:rsidP="00225ABF">
      <w:pPr>
        <w:pStyle w:val="FootnoteText"/>
        <w:bidi w:val="0"/>
        <w:jc w:val="both"/>
        <w:rPr>
          <w:rFonts w:asciiTheme="majorBidi" w:hAnsiTheme="majorBidi" w:cstheme="majorBidi"/>
        </w:rPr>
      </w:pPr>
      <w:r w:rsidRPr="00225ABF">
        <w:rPr>
          <w:rStyle w:val="FootnoteReference"/>
          <w:rFonts w:asciiTheme="majorBidi" w:hAnsiTheme="majorBidi" w:cstheme="majorBidi"/>
        </w:rPr>
        <w:footnoteRef/>
      </w:r>
      <w:r w:rsidRPr="00225ABF">
        <w:rPr>
          <w:rFonts w:asciiTheme="majorBidi" w:hAnsiTheme="majorBidi" w:cstheme="majorBidi"/>
          <w:rtl/>
        </w:rPr>
        <w:t xml:space="preserve"> </w:t>
      </w:r>
      <w:r w:rsidRPr="00225ABF">
        <w:rPr>
          <w:rFonts w:asciiTheme="majorBidi" w:hAnsiTheme="majorBidi" w:cstheme="majorBidi"/>
        </w:rPr>
        <w:t xml:space="preserve">This essay would not be even conceived if not for Fisch pointing in this direction in his remarks in a session dedicated to </w:t>
      </w:r>
      <w:r w:rsidRPr="00225ABF">
        <w:rPr>
          <w:rFonts w:asciiTheme="majorBidi" w:hAnsiTheme="majorBidi" w:cstheme="majorBidi"/>
          <w:i/>
          <w:iCs/>
        </w:rPr>
        <w:t>Demonic Desires</w:t>
      </w:r>
      <w:r w:rsidRPr="00225ABF">
        <w:rPr>
          <w:rFonts w:asciiTheme="majorBidi" w:hAnsiTheme="majorBidi" w:cstheme="majorBidi"/>
        </w:rPr>
        <w:t xml:space="preserve"> at Tel Aviv University on December 2012.</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A04C99"/>
    <w:multiLevelType w:val="hybridMultilevel"/>
    <w:tmpl w:val="088651DC"/>
    <w:lvl w:ilvl="0" w:tplc="D25CAB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wner">
    <w15:presenceInfo w15:providerId="None" w15:userId="own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8F9"/>
    <w:rsid w:val="000012E5"/>
    <w:rsid w:val="00005D75"/>
    <w:rsid w:val="00007B3B"/>
    <w:rsid w:val="000123EA"/>
    <w:rsid w:val="0001243B"/>
    <w:rsid w:val="00016B82"/>
    <w:rsid w:val="000206AA"/>
    <w:rsid w:val="00021471"/>
    <w:rsid w:val="00023F14"/>
    <w:rsid w:val="0003219D"/>
    <w:rsid w:val="00032BE7"/>
    <w:rsid w:val="00037F17"/>
    <w:rsid w:val="000401AE"/>
    <w:rsid w:val="00042F29"/>
    <w:rsid w:val="00044D9C"/>
    <w:rsid w:val="0005348D"/>
    <w:rsid w:val="0005603F"/>
    <w:rsid w:val="00060DFC"/>
    <w:rsid w:val="0006405B"/>
    <w:rsid w:val="00064957"/>
    <w:rsid w:val="000662EE"/>
    <w:rsid w:val="00066C46"/>
    <w:rsid w:val="00074F7E"/>
    <w:rsid w:val="000823A6"/>
    <w:rsid w:val="00083AD7"/>
    <w:rsid w:val="000906DF"/>
    <w:rsid w:val="00090872"/>
    <w:rsid w:val="000946F8"/>
    <w:rsid w:val="00095FBB"/>
    <w:rsid w:val="00097991"/>
    <w:rsid w:val="000A07A9"/>
    <w:rsid w:val="000B132B"/>
    <w:rsid w:val="000B13C2"/>
    <w:rsid w:val="000B306B"/>
    <w:rsid w:val="000B3ABD"/>
    <w:rsid w:val="000B45E6"/>
    <w:rsid w:val="000B4ADD"/>
    <w:rsid w:val="000C1874"/>
    <w:rsid w:val="000C3BC2"/>
    <w:rsid w:val="000C4598"/>
    <w:rsid w:val="000C7C07"/>
    <w:rsid w:val="000D35B3"/>
    <w:rsid w:val="000D4380"/>
    <w:rsid w:val="000D65DE"/>
    <w:rsid w:val="000D721D"/>
    <w:rsid w:val="000E05E0"/>
    <w:rsid w:val="000E2BC2"/>
    <w:rsid w:val="000E5EF3"/>
    <w:rsid w:val="000F031D"/>
    <w:rsid w:val="0010253D"/>
    <w:rsid w:val="00103036"/>
    <w:rsid w:val="00103147"/>
    <w:rsid w:val="00106EC6"/>
    <w:rsid w:val="001116FA"/>
    <w:rsid w:val="00115905"/>
    <w:rsid w:val="0012218F"/>
    <w:rsid w:val="001239DC"/>
    <w:rsid w:val="00124620"/>
    <w:rsid w:val="001312B0"/>
    <w:rsid w:val="00133E7A"/>
    <w:rsid w:val="00140CB4"/>
    <w:rsid w:val="00142C06"/>
    <w:rsid w:val="00145FFA"/>
    <w:rsid w:val="00150FEA"/>
    <w:rsid w:val="00152E3D"/>
    <w:rsid w:val="00155FBC"/>
    <w:rsid w:val="0015743C"/>
    <w:rsid w:val="001609CA"/>
    <w:rsid w:val="0016128D"/>
    <w:rsid w:val="001626BE"/>
    <w:rsid w:val="00165974"/>
    <w:rsid w:val="00170F83"/>
    <w:rsid w:val="001710E7"/>
    <w:rsid w:val="001758C1"/>
    <w:rsid w:val="001814F3"/>
    <w:rsid w:val="00184518"/>
    <w:rsid w:val="00186795"/>
    <w:rsid w:val="00192333"/>
    <w:rsid w:val="00194A4F"/>
    <w:rsid w:val="00195A78"/>
    <w:rsid w:val="001A2D66"/>
    <w:rsid w:val="001A3B0F"/>
    <w:rsid w:val="001B01CB"/>
    <w:rsid w:val="001B23D5"/>
    <w:rsid w:val="001B2EC0"/>
    <w:rsid w:val="001B47B9"/>
    <w:rsid w:val="001B7AA7"/>
    <w:rsid w:val="001C21A4"/>
    <w:rsid w:val="001C3FD1"/>
    <w:rsid w:val="001D02B2"/>
    <w:rsid w:val="001D1CA6"/>
    <w:rsid w:val="001D5784"/>
    <w:rsid w:val="001E2CFF"/>
    <w:rsid w:val="001E36D3"/>
    <w:rsid w:val="001E6279"/>
    <w:rsid w:val="001E6D24"/>
    <w:rsid w:val="001E78BB"/>
    <w:rsid w:val="001E7AD0"/>
    <w:rsid w:val="001F13FA"/>
    <w:rsid w:val="001F4BDE"/>
    <w:rsid w:val="001F596F"/>
    <w:rsid w:val="001F7C74"/>
    <w:rsid w:val="00204BBF"/>
    <w:rsid w:val="00210516"/>
    <w:rsid w:val="00212D52"/>
    <w:rsid w:val="002145C6"/>
    <w:rsid w:val="00216C33"/>
    <w:rsid w:val="00217B26"/>
    <w:rsid w:val="00220A68"/>
    <w:rsid w:val="002245D0"/>
    <w:rsid w:val="00225ABF"/>
    <w:rsid w:val="002345DF"/>
    <w:rsid w:val="00234680"/>
    <w:rsid w:val="0023519F"/>
    <w:rsid w:val="0023520E"/>
    <w:rsid w:val="00237D02"/>
    <w:rsid w:val="0024102B"/>
    <w:rsid w:val="0024671E"/>
    <w:rsid w:val="00250674"/>
    <w:rsid w:val="00254BB3"/>
    <w:rsid w:val="00260342"/>
    <w:rsid w:val="002610F9"/>
    <w:rsid w:val="002660A7"/>
    <w:rsid w:val="00266986"/>
    <w:rsid w:val="00277019"/>
    <w:rsid w:val="0027767F"/>
    <w:rsid w:val="00281B05"/>
    <w:rsid w:val="002826E8"/>
    <w:rsid w:val="00282960"/>
    <w:rsid w:val="00283696"/>
    <w:rsid w:val="00290B22"/>
    <w:rsid w:val="00290C63"/>
    <w:rsid w:val="00290DF2"/>
    <w:rsid w:val="002A2AB9"/>
    <w:rsid w:val="002A2F9C"/>
    <w:rsid w:val="002A421E"/>
    <w:rsid w:val="002A4C3A"/>
    <w:rsid w:val="002A588E"/>
    <w:rsid w:val="002A6FBB"/>
    <w:rsid w:val="002A7824"/>
    <w:rsid w:val="002B088D"/>
    <w:rsid w:val="002B37B1"/>
    <w:rsid w:val="002B4692"/>
    <w:rsid w:val="002B64EE"/>
    <w:rsid w:val="002C00D4"/>
    <w:rsid w:val="002C00F8"/>
    <w:rsid w:val="002C0799"/>
    <w:rsid w:val="002C0883"/>
    <w:rsid w:val="002C18B2"/>
    <w:rsid w:val="002C24DE"/>
    <w:rsid w:val="002C3B2B"/>
    <w:rsid w:val="002C4BA1"/>
    <w:rsid w:val="002D0865"/>
    <w:rsid w:val="002D0CAC"/>
    <w:rsid w:val="002D2E33"/>
    <w:rsid w:val="002D51F2"/>
    <w:rsid w:val="002D5313"/>
    <w:rsid w:val="002E03E8"/>
    <w:rsid w:val="002E75D2"/>
    <w:rsid w:val="002F1057"/>
    <w:rsid w:val="002F4CA1"/>
    <w:rsid w:val="002F7FD4"/>
    <w:rsid w:val="003009F9"/>
    <w:rsid w:val="003022A1"/>
    <w:rsid w:val="00302424"/>
    <w:rsid w:val="003033E9"/>
    <w:rsid w:val="00303D5C"/>
    <w:rsid w:val="003042A4"/>
    <w:rsid w:val="003065CC"/>
    <w:rsid w:val="00306B04"/>
    <w:rsid w:val="00314F2E"/>
    <w:rsid w:val="00323A51"/>
    <w:rsid w:val="00324035"/>
    <w:rsid w:val="00324D9C"/>
    <w:rsid w:val="00326EB5"/>
    <w:rsid w:val="00327A21"/>
    <w:rsid w:val="00337D99"/>
    <w:rsid w:val="003416BD"/>
    <w:rsid w:val="0034782A"/>
    <w:rsid w:val="00350798"/>
    <w:rsid w:val="00354334"/>
    <w:rsid w:val="00356715"/>
    <w:rsid w:val="003601AF"/>
    <w:rsid w:val="00362746"/>
    <w:rsid w:val="00362E4A"/>
    <w:rsid w:val="003673A1"/>
    <w:rsid w:val="00373D82"/>
    <w:rsid w:val="00374E11"/>
    <w:rsid w:val="003759F1"/>
    <w:rsid w:val="00390B2E"/>
    <w:rsid w:val="00391F0C"/>
    <w:rsid w:val="00394CDC"/>
    <w:rsid w:val="00394F7C"/>
    <w:rsid w:val="003954A0"/>
    <w:rsid w:val="00395F61"/>
    <w:rsid w:val="00396CF6"/>
    <w:rsid w:val="003A073E"/>
    <w:rsid w:val="003A4677"/>
    <w:rsid w:val="003B015A"/>
    <w:rsid w:val="003B42DF"/>
    <w:rsid w:val="003B461A"/>
    <w:rsid w:val="003B50AD"/>
    <w:rsid w:val="003B7B3B"/>
    <w:rsid w:val="003C0E5F"/>
    <w:rsid w:val="003C6BF5"/>
    <w:rsid w:val="003D087D"/>
    <w:rsid w:val="003D20D3"/>
    <w:rsid w:val="003D4214"/>
    <w:rsid w:val="003E348E"/>
    <w:rsid w:val="003E4883"/>
    <w:rsid w:val="003F299E"/>
    <w:rsid w:val="003F31EB"/>
    <w:rsid w:val="00402292"/>
    <w:rsid w:val="00404C42"/>
    <w:rsid w:val="00405196"/>
    <w:rsid w:val="00411A9C"/>
    <w:rsid w:val="00416884"/>
    <w:rsid w:val="004170F6"/>
    <w:rsid w:val="00417C16"/>
    <w:rsid w:val="00417F73"/>
    <w:rsid w:val="00421AD5"/>
    <w:rsid w:val="00421F3D"/>
    <w:rsid w:val="004221E6"/>
    <w:rsid w:val="0042710C"/>
    <w:rsid w:val="00434272"/>
    <w:rsid w:val="004378C3"/>
    <w:rsid w:val="00437A11"/>
    <w:rsid w:val="00441C10"/>
    <w:rsid w:val="00443960"/>
    <w:rsid w:val="0044514F"/>
    <w:rsid w:val="00446507"/>
    <w:rsid w:val="004510DE"/>
    <w:rsid w:val="00452A40"/>
    <w:rsid w:val="0046041C"/>
    <w:rsid w:val="00460DEF"/>
    <w:rsid w:val="00463E8E"/>
    <w:rsid w:val="00465779"/>
    <w:rsid w:val="00466BB8"/>
    <w:rsid w:val="00470BA0"/>
    <w:rsid w:val="004740A2"/>
    <w:rsid w:val="004751D2"/>
    <w:rsid w:val="00476D7A"/>
    <w:rsid w:val="00482442"/>
    <w:rsid w:val="00484121"/>
    <w:rsid w:val="00485DEF"/>
    <w:rsid w:val="0048607F"/>
    <w:rsid w:val="00492BFB"/>
    <w:rsid w:val="004A2343"/>
    <w:rsid w:val="004A33CE"/>
    <w:rsid w:val="004A3EF6"/>
    <w:rsid w:val="004A683F"/>
    <w:rsid w:val="004B2824"/>
    <w:rsid w:val="004B5085"/>
    <w:rsid w:val="004B70FE"/>
    <w:rsid w:val="004B759C"/>
    <w:rsid w:val="004C0EA3"/>
    <w:rsid w:val="004C24B5"/>
    <w:rsid w:val="004C400A"/>
    <w:rsid w:val="004C556E"/>
    <w:rsid w:val="004D35B8"/>
    <w:rsid w:val="004D4682"/>
    <w:rsid w:val="004D70FB"/>
    <w:rsid w:val="004D747D"/>
    <w:rsid w:val="004E52A7"/>
    <w:rsid w:val="004E77BF"/>
    <w:rsid w:val="004F1290"/>
    <w:rsid w:val="004F29BB"/>
    <w:rsid w:val="0050148D"/>
    <w:rsid w:val="0050554F"/>
    <w:rsid w:val="00511A94"/>
    <w:rsid w:val="005125E7"/>
    <w:rsid w:val="00525809"/>
    <w:rsid w:val="00525E23"/>
    <w:rsid w:val="00526414"/>
    <w:rsid w:val="0052720A"/>
    <w:rsid w:val="0053294D"/>
    <w:rsid w:val="00533EBC"/>
    <w:rsid w:val="00535487"/>
    <w:rsid w:val="00536D94"/>
    <w:rsid w:val="00536FEF"/>
    <w:rsid w:val="00543E26"/>
    <w:rsid w:val="005466E6"/>
    <w:rsid w:val="00552010"/>
    <w:rsid w:val="005535F7"/>
    <w:rsid w:val="00560501"/>
    <w:rsid w:val="00564E88"/>
    <w:rsid w:val="00565C8B"/>
    <w:rsid w:val="00567497"/>
    <w:rsid w:val="005711B8"/>
    <w:rsid w:val="005722F1"/>
    <w:rsid w:val="00575EF1"/>
    <w:rsid w:val="0057702E"/>
    <w:rsid w:val="00580C37"/>
    <w:rsid w:val="005847ED"/>
    <w:rsid w:val="00585322"/>
    <w:rsid w:val="00585C99"/>
    <w:rsid w:val="0058606C"/>
    <w:rsid w:val="00591525"/>
    <w:rsid w:val="0059773D"/>
    <w:rsid w:val="005A263B"/>
    <w:rsid w:val="005A2D31"/>
    <w:rsid w:val="005A3B03"/>
    <w:rsid w:val="005A4098"/>
    <w:rsid w:val="005A549D"/>
    <w:rsid w:val="005A6335"/>
    <w:rsid w:val="005C167E"/>
    <w:rsid w:val="005C33F5"/>
    <w:rsid w:val="005C4470"/>
    <w:rsid w:val="005C7650"/>
    <w:rsid w:val="005E01FB"/>
    <w:rsid w:val="005E10AE"/>
    <w:rsid w:val="005E28C7"/>
    <w:rsid w:val="005E35F5"/>
    <w:rsid w:val="005F67F5"/>
    <w:rsid w:val="005F762A"/>
    <w:rsid w:val="005F7C62"/>
    <w:rsid w:val="00600899"/>
    <w:rsid w:val="0060373A"/>
    <w:rsid w:val="006103F8"/>
    <w:rsid w:val="00611110"/>
    <w:rsid w:val="006158F9"/>
    <w:rsid w:val="00616C9C"/>
    <w:rsid w:val="0062124A"/>
    <w:rsid w:val="0062551D"/>
    <w:rsid w:val="006338A7"/>
    <w:rsid w:val="006351AB"/>
    <w:rsid w:val="0064346D"/>
    <w:rsid w:val="0064502A"/>
    <w:rsid w:val="00656D1E"/>
    <w:rsid w:val="00656E0C"/>
    <w:rsid w:val="00660237"/>
    <w:rsid w:val="00661099"/>
    <w:rsid w:val="00662FB5"/>
    <w:rsid w:val="00663232"/>
    <w:rsid w:val="006632A3"/>
    <w:rsid w:val="006634CE"/>
    <w:rsid w:val="0066698B"/>
    <w:rsid w:val="00675D84"/>
    <w:rsid w:val="00676605"/>
    <w:rsid w:val="00676D86"/>
    <w:rsid w:val="00680E0A"/>
    <w:rsid w:val="00683A4E"/>
    <w:rsid w:val="00685882"/>
    <w:rsid w:val="00692C89"/>
    <w:rsid w:val="0069548D"/>
    <w:rsid w:val="00696525"/>
    <w:rsid w:val="006A03A0"/>
    <w:rsid w:val="006A1A0B"/>
    <w:rsid w:val="006A53B8"/>
    <w:rsid w:val="006A565B"/>
    <w:rsid w:val="006B087A"/>
    <w:rsid w:val="006B3B57"/>
    <w:rsid w:val="006B3EE8"/>
    <w:rsid w:val="006B3FF2"/>
    <w:rsid w:val="006B41A6"/>
    <w:rsid w:val="006B5496"/>
    <w:rsid w:val="006B5830"/>
    <w:rsid w:val="006B649A"/>
    <w:rsid w:val="006C0619"/>
    <w:rsid w:val="006C1F07"/>
    <w:rsid w:val="006C1FB4"/>
    <w:rsid w:val="006C25B1"/>
    <w:rsid w:val="006D092D"/>
    <w:rsid w:val="006D2231"/>
    <w:rsid w:val="006D2E19"/>
    <w:rsid w:val="006E12DF"/>
    <w:rsid w:val="006F21ED"/>
    <w:rsid w:val="006F2BB5"/>
    <w:rsid w:val="006F47F2"/>
    <w:rsid w:val="006F49FD"/>
    <w:rsid w:val="00703CD7"/>
    <w:rsid w:val="00706BE0"/>
    <w:rsid w:val="00711477"/>
    <w:rsid w:val="0071233C"/>
    <w:rsid w:val="00712C17"/>
    <w:rsid w:val="00713817"/>
    <w:rsid w:val="0072136C"/>
    <w:rsid w:val="00722D72"/>
    <w:rsid w:val="007233E6"/>
    <w:rsid w:val="00724EC6"/>
    <w:rsid w:val="0073202A"/>
    <w:rsid w:val="0073236F"/>
    <w:rsid w:val="00732A91"/>
    <w:rsid w:val="007365E0"/>
    <w:rsid w:val="007375C5"/>
    <w:rsid w:val="00737733"/>
    <w:rsid w:val="00737756"/>
    <w:rsid w:val="00737D50"/>
    <w:rsid w:val="00737D53"/>
    <w:rsid w:val="0074752A"/>
    <w:rsid w:val="00752484"/>
    <w:rsid w:val="00753794"/>
    <w:rsid w:val="00753B4D"/>
    <w:rsid w:val="00754E84"/>
    <w:rsid w:val="00762E68"/>
    <w:rsid w:val="0076534B"/>
    <w:rsid w:val="00765AC5"/>
    <w:rsid w:val="00771EEC"/>
    <w:rsid w:val="007744D4"/>
    <w:rsid w:val="007777EB"/>
    <w:rsid w:val="00777B3D"/>
    <w:rsid w:val="007838B5"/>
    <w:rsid w:val="00783A51"/>
    <w:rsid w:val="00784969"/>
    <w:rsid w:val="00785EE3"/>
    <w:rsid w:val="0078682F"/>
    <w:rsid w:val="00787E35"/>
    <w:rsid w:val="0079116A"/>
    <w:rsid w:val="007927D7"/>
    <w:rsid w:val="00793C2C"/>
    <w:rsid w:val="007A0860"/>
    <w:rsid w:val="007A1A1C"/>
    <w:rsid w:val="007A4D48"/>
    <w:rsid w:val="007B01B4"/>
    <w:rsid w:val="007B1CD5"/>
    <w:rsid w:val="007B2C43"/>
    <w:rsid w:val="007B35E1"/>
    <w:rsid w:val="007C197E"/>
    <w:rsid w:val="007C2A91"/>
    <w:rsid w:val="007C392A"/>
    <w:rsid w:val="007D1894"/>
    <w:rsid w:val="007D2663"/>
    <w:rsid w:val="007D34A4"/>
    <w:rsid w:val="007D376D"/>
    <w:rsid w:val="007D4628"/>
    <w:rsid w:val="007D6530"/>
    <w:rsid w:val="007E37E8"/>
    <w:rsid w:val="007E3F1D"/>
    <w:rsid w:val="007F7F37"/>
    <w:rsid w:val="00800B9D"/>
    <w:rsid w:val="00801E99"/>
    <w:rsid w:val="00806BB3"/>
    <w:rsid w:val="00810378"/>
    <w:rsid w:val="00812A3A"/>
    <w:rsid w:val="00812BAA"/>
    <w:rsid w:val="0082013B"/>
    <w:rsid w:val="00822CDD"/>
    <w:rsid w:val="00830F91"/>
    <w:rsid w:val="0083209A"/>
    <w:rsid w:val="0083256B"/>
    <w:rsid w:val="00832C01"/>
    <w:rsid w:val="00833F44"/>
    <w:rsid w:val="0084039D"/>
    <w:rsid w:val="00842168"/>
    <w:rsid w:val="00844768"/>
    <w:rsid w:val="0085219A"/>
    <w:rsid w:val="00854242"/>
    <w:rsid w:val="00857A2E"/>
    <w:rsid w:val="00866857"/>
    <w:rsid w:val="00867519"/>
    <w:rsid w:val="00871DCC"/>
    <w:rsid w:val="00872864"/>
    <w:rsid w:val="00872B2D"/>
    <w:rsid w:val="00874624"/>
    <w:rsid w:val="00875601"/>
    <w:rsid w:val="008759C1"/>
    <w:rsid w:val="008825A3"/>
    <w:rsid w:val="0088646E"/>
    <w:rsid w:val="00886C15"/>
    <w:rsid w:val="0089220F"/>
    <w:rsid w:val="00895427"/>
    <w:rsid w:val="00895EDA"/>
    <w:rsid w:val="00896270"/>
    <w:rsid w:val="00896BAA"/>
    <w:rsid w:val="008972FC"/>
    <w:rsid w:val="008A56A9"/>
    <w:rsid w:val="008B4A2E"/>
    <w:rsid w:val="008C0D35"/>
    <w:rsid w:val="008C287E"/>
    <w:rsid w:val="008C569A"/>
    <w:rsid w:val="008D694C"/>
    <w:rsid w:val="008E6166"/>
    <w:rsid w:val="008E650F"/>
    <w:rsid w:val="008E684C"/>
    <w:rsid w:val="008F3222"/>
    <w:rsid w:val="008F383C"/>
    <w:rsid w:val="008F462B"/>
    <w:rsid w:val="008F55A6"/>
    <w:rsid w:val="008F7D49"/>
    <w:rsid w:val="00906F09"/>
    <w:rsid w:val="00916858"/>
    <w:rsid w:val="00922ED8"/>
    <w:rsid w:val="0092530F"/>
    <w:rsid w:val="00926449"/>
    <w:rsid w:val="00933938"/>
    <w:rsid w:val="009371B7"/>
    <w:rsid w:val="00937935"/>
    <w:rsid w:val="00944E71"/>
    <w:rsid w:val="00947E8B"/>
    <w:rsid w:val="00954141"/>
    <w:rsid w:val="00956A49"/>
    <w:rsid w:val="00956ABD"/>
    <w:rsid w:val="00966FFC"/>
    <w:rsid w:val="00973757"/>
    <w:rsid w:val="00973C5C"/>
    <w:rsid w:val="0097423C"/>
    <w:rsid w:val="009764DB"/>
    <w:rsid w:val="00987DE4"/>
    <w:rsid w:val="00993877"/>
    <w:rsid w:val="009939BA"/>
    <w:rsid w:val="00993DF7"/>
    <w:rsid w:val="00994BFD"/>
    <w:rsid w:val="00997E81"/>
    <w:rsid w:val="009A0BFE"/>
    <w:rsid w:val="009A3866"/>
    <w:rsid w:val="009A38BA"/>
    <w:rsid w:val="009A6B85"/>
    <w:rsid w:val="009A7665"/>
    <w:rsid w:val="009B0D12"/>
    <w:rsid w:val="009B12DE"/>
    <w:rsid w:val="009B2B34"/>
    <w:rsid w:val="009B4573"/>
    <w:rsid w:val="009B511C"/>
    <w:rsid w:val="009B6FEB"/>
    <w:rsid w:val="009D4F84"/>
    <w:rsid w:val="009D69A6"/>
    <w:rsid w:val="009D6A2B"/>
    <w:rsid w:val="009E01C0"/>
    <w:rsid w:val="009E439A"/>
    <w:rsid w:val="009E6DF8"/>
    <w:rsid w:val="009E78DA"/>
    <w:rsid w:val="009E7E66"/>
    <w:rsid w:val="009F069B"/>
    <w:rsid w:val="009F2C39"/>
    <w:rsid w:val="009F484B"/>
    <w:rsid w:val="009F6628"/>
    <w:rsid w:val="00A00F08"/>
    <w:rsid w:val="00A01615"/>
    <w:rsid w:val="00A02C10"/>
    <w:rsid w:val="00A037CC"/>
    <w:rsid w:val="00A07B68"/>
    <w:rsid w:val="00A1207D"/>
    <w:rsid w:val="00A12EFE"/>
    <w:rsid w:val="00A15431"/>
    <w:rsid w:val="00A1561A"/>
    <w:rsid w:val="00A17D94"/>
    <w:rsid w:val="00A22F3A"/>
    <w:rsid w:val="00A2400B"/>
    <w:rsid w:val="00A270D3"/>
    <w:rsid w:val="00A3501D"/>
    <w:rsid w:val="00A3507C"/>
    <w:rsid w:val="00A353FD"/>
    <w:rsid w:val="00A369D1"/>
    <w:rsid w:val="00A375C5"/>
    <w:rsid w:val="00A401C8"/>
    <w:rsid w:val="00A42132"/>
    <w:rsid w:val="00A424B5"/>
    <w:rsid w:val="00A458E1"/>
    <w:rsid w:val="00A45B6E"/>
    <w:rsid w:val="00A53E8E"/>
    <w:rsid w:val="00A627D5"/>
    <w:rsid w:val="00A649DF"/>
    <w:rsid w:val="00A65B00"/>
    <w:rsid w:val="00A67831"/>
    <w:rsid w:val="00A71976"/>
    <w:rsid w:val="00A7365C"/>
    <w:rsid w:val="00A76760"/>
    <w:rsid w:val="00A83059"/>
    <w:rsid w:val="00A85D31"/>
    <w:rsid w:val="00A86661"/>
    <w:rsid w:val="00A87FF2"/>
    <w:rsid w:val="00A9303D"/>
    <w:rsid w:val="00A93CED"/>
    <w:rsid w:val="00A96799"/>
    <w:rsid w:val="00A973C0"/>
    <w:rsid w:val="00AA12A4"/>
    <w:rsid w:val="00AA1CB4"/>
    <w:rsid w:val="00AB222E"/>
    <w:rsid w:val="00AB36FB"/>
    <w:rsid w:val="00AB3FE0"/>
    <w:rsid w:val="00AC027E"/>
    <w:rsid w:val="00AC0614"/>
    <w:rsid w:val="00AC6A48"/>
    <w:rsid w:val="00AC6F93"/>
    <w:rsid w:val="00AC6FB2"/>
    <w:rsid w:val="00AC786E"/>
    <w:rsid w:val="00AD02C9"/>
    <w:rsid w:val="00AD7A5F"/>
    <w:rsid w:val="00AE46FA"/>
    <w:rsid w:val="00AF0797"/>
    <w:rsid w:val="00AF5C30"/>
    <w:rsid w:val="00AF5ED9"/>
    <w:rsid w:val="00AF653F"/>
    <w:rsid w:val="00AF680E"/>
    <w:rsid w:val="00AF7341"/>
    <w:rsid w:val="00B00AF8"/>
    <w:rsid w:val="00B01A72"/>
    <w:rsid w:val="00B032AD"/>
    <w:rsid w:val="00B04CA8"/>
    <w:rsid w:val="00B050EB"/>
    <w:rsid w:val="00B0595F"/>
    <w:rsid w:val="00B05D34"/>
    <w:rsid w:val="00B1002E"/>
    <w:rsid w:val="00B10384"/>
    <w:rsid w:val="00B12D1A"/>
    <w:rsid w:val="00B172B9"/>
    <w:rsid w:val="00B17561"/>
    <w:rsid w:val="00B17C4D"/>
    <w:rsid w:val="00B20596"/>
    <w:rsid w:val="00B21865"/>
    <w:rsid w:val="00B21FFB"/>
    <w:rsid w:val="00B22839"/>
    <w:rsid w:val="00B22E07"/>
    <w:rsid w:val="00B24F10"/>
    <w:rsid w:val="00B25C78"/>
    <w:rsid w:val="00B3567C"/>
    <w:rsid w:val="00B40A39"/>
    <w:rsid w:val="00B441B6"/>
    <w:rsid w:val="00B46292"/>
    <w:rsid w:val="00B474F2"/>
    <w:rsid w:val="00B516F2"/>
    <w:rsid w:val="00B526FE"/>
    <w:rsid w:val="00B538F9"/>
    <w:rsid w:val="00B53C1F"/>
    <w:rsid w:val="00B55F06"/>
    <w:rsid w:val="00B70762"/>
    <w:rsid w:val="00B739B4"/>
    <w:rsid w:val="00B74208"/>
    <w:rsid w:val="00B742C1"/>
    <w:rsid w:val="00B77267"/>
    <w:rsid w:val="00B77366"/>
    <w:rsid w:val="00B835DF"/>
    <w:rsid w:val="00B84CA4"/>
    <w:rsid w:val="00B87BB8"/>
    <w:rsid w:val="00B93C2A"/>
    <w:rsid w:val="00B942FB"/>
    <w:rsid w:val="00B94E76"/>
    <w:rsid w:val="00B9520C"/>
    <w:rsid w:val="00B96481"/>
    <w:rsid w:val="00B96E97"/>
    <w:rsid w:val="00BA5BEE"/>
    <w:rsid w:val="00BB0094"/>
    <w:rsid w:val="00BB4D8F"/>
    <w:rsid w:val="00BB5B34"/>
    <w:rsid w:val="00BC2048"/>
    <w:rsid w:val="00BD3119"/>
    <w:rsid w:val="00BD3124"/>
    <w:rsid w:val="00BD31AB"/>
    <w:rsid w:val="00BE1684"/>
    <w:rsid w:val="00BE3347"/>
    <w:rsid w:val="00BE507B"/>
    <w:rsid w:val="00BE7496"/>
    <w:rsid w:val="00BE7BFD"/>
    <w:rsid w:val="00BE7C99"/>
    <w:rsid w:val="00C00616"/>
    <w:rsid w:val="00C03D6C"/>
    <w:rsid w:val="00C064F0"/>
    <w:rsid w:val="00C07558"/>
    <w:rsid w:val="00C075B2"/>
    <w:rsid w:val="00C10003"/>
    <w:rsid w:val="00C10319"/>
    <w:rsid w:val="00C11A90"/>
    <w:rsid w:val="00C1257B"/>
    <w:rsid w:val="00C16121"/>
    <w:rsid w:val="00C169C8"/>
    <w:rsid w:val="00C201C0"/>
    <w:rsid w:val="00C21CB9"/>
    <w:rsid w:val="00C22602"/>
    <w:rsid w:val="00C33728"/>
    <w:rsid w:val="00C41620"/>
    <w:rsid w:val="00C50E55"/>
    <w:rsid w:val="00C6193E"/>
    <w:rsid w:val="00C72524"/>
    <w:rsid w:val="00C726BE"/>
    <w:rsid w:val="00C74063"/>
    <w:rsid w:val="00C75312"/>
    <w:rsid w:val="00C80E58"/>
    <w:rsid w:val="00C811E9"/>
    <w:rsid w:val="00C81524"/>
    <w:rsid w:val="00CA251D"/>
    <w:rsid w:val="00CA2B81"/>
    <w:rsid w:val="00CA2EC9"/>
    <w:rsid w:val="00CA698A"/>
    <w:rsid w:val="00CB25E3"/>
    <w:rsid w:val="00CB6C5C"/>
    <w:rsid w:val="00CC519A"/>
    <w:rsid w:val="00CC664E"/>
    <w:rsid w:val="00CD10C8"/>
    <w:rsid w:val="00CD10E5"/>
    <w:rsid w:val="00CD186B"/>
    <w:rsid w:val="00CE1396"/>
    <w:rsid w:val="00CE1717"/>
    <w:rsid w:val="00CE37AB"/>
    <w:rsid w:val="00CF6B3D"/>
    <w:rsid w:val="00D00242"/>
    <w:rsid w:val="00D00F49"/>
    <w:rsid w:val="00D03399"/>
    <w:rsid w:val="00D04F95"/>
    <w:rsid w:val="00D06ABE"/>
    <w:rsid w:val="00D104CC"/>
    <w:rsid w:val="00D1451E"/>
    <w:rsid w:val="00D16CE3"/>
    <w:rsid w:val="00D214DA"/>
    <w:rsid w:val="00D23845"/>
    <w:rsid w:val="00D23CFC"/>
    <w:rsid w:val="00D2512B"/>
    <w:rsid w:val="00D2579B"/>
    <w:rsid w:val="00D270C3"/>
    <w:rsid w:val="00D31A33"/>
    <w:rsid w:val="00D33D00"/>
    <w:rsid w:val="00D34BE2"/>
    <w:rsid w:val="00D36435"/>
    <w:rsid w:val="00D36DA6"/>
    <w:rsid w:val="00D4030E"/>
    <w:rsid w:val="00D45C40"/>
    <w:rsid w:val="00D50DE8"/>
    <w:rsid w:val="00D52614"/>
    <w:rsid w:val="00D52800"/>
    <w:rsid w:val="00D61EF5"/>
    <w:rsid w:val="00D636DF"/>
    <w:rsid w:val="00D660C3"/>
    <w:rsid w:val="00D725E9"/>
    <w:rsid w:val="00D824BD"/>
    <w:rsid w:val="00D83FEF"/>
    <w:rsid w:val="00D85499"/>
    <w:rsid w:val="00D947CA"/>
    <w:rsid w:val="00D94975"/>
    <w:rsid w:val="00D96E66"/>
    <w:rsid w:val="00DA3299"/>
    <w:rsid w:val="00DA486A"/>
    <w:rsid w:val="00DA4B60"/>
    <w:rsid w:val="00DA4EE0"/>
    <w:rsid w:val="00DB1B8B"/>
    <w:rsid w:val="00DB2229"/>
    <w:rsid w:val="00DB3572"/>
    <w:rsid w:val="00DB4018"/>
    <w:rsid w:val="00DB479E"/>
    <w:rsid w:val="00DB65FF"/>
    <w:rsid w:val="00DB74FA"/>
    <w:rsid w:val="00DC27D3"/>
    <w:rsid w:val="00DC4D1C"/>
    <w:rsid w:val="00DC582F"/>
    <w:rsid w:val="00DC73E7"/>
    <w:rsid w:val="00DD28A8"/>
    <w:rsid w:val="00DD2E74"/>
    <w:rsid w:val="00DD4920"/>
    <w:rsid w:val="00DD55F3"/>
    <w:rsid w:val="00DE183E"/>
    <w:rsid w:val="00DE2E5E"/>
    <w:rsid w:val="00DE3A53"/>
    <w:rsid w:val="00DF145B"/>
    <w:rsid w:val="00DF562F"/>
    <w:rsid w:val="00DF7EB2"/>
    <w:rsid w:val="00DF7F2A"/>
    <w:rsid w:val="00E01941"/>
    <w:rsid w:val="00E054D3"/>
    <w:rsid w:val="00E05949"/>
    <w:rsid w:val="00E11AD3"/>
    <w:rsid w:val="00E11FE7"/>
    <w:rsid w:val="00E12D19"/>
    <w:rsid w:val="00E12FF4"/>
    <w:rsid w:val="00E14B68"/>
    <w:rsid w:val="00E14BA5"/>
    <w:rsid w:val="00E15450"/>
    <w:rsid w:val="00E15778"/>
    <w:rsid w:val="00E24CB1"/>
    <w:rsid w:val="00E272CD"/>
    <w:rsid w:val="00E3264B"/>
    <w:rsid w:val="00E37359"/>
    <w:rsid w:val="00E42480"/>
    <w:rsid w:val="00E42829"/>
    <w:rsid w:val="00E43D25"/>
    <w:rsid w:val="00E506B2"/>
    <w:rsid w:val="00E54643"/>
    <w:rsid w:val="00E5515D"/>
    <w:rsid w:val="00E61361"/>
    <w:rsid w:val="00E62A35"/>
    <w:rsid w:val="00E636C8"/>
    <w:rsid w:val="00E677FC"/>
    <w:rsid w:val="00E72050"/>
    <w:rsid w:val="00E725D4"/>
    <w:rsid w:val="00E728FB"/>
    <w:rsid w:val="00E74F8D"/>
    <w:rsid w:val="00E756BE"/>
    <w:rsid w:val="00E758F7"/>
    <w:rsid w:val="00E8069C"/>
    <w:rsid w:val="00E90141"/>
    <w:rsid w:val="00E90C70"/>
    <w:rsid w:val="00E9377F"/>
    <w:rsid w:val="00E94F9F"/>
    <w:rsid w:val="00E96F59"/>
    <w:rsid w:val="00E96FA2"/>
    <w:rsid w:val="00EA2914"/>
    <w:rsid w:val="00EA4257"/>
    <w:rsid w:val="00EB02C8"/>
    <w:rsid w:val="00EB36D5"/>
    <w:rsid w:val="00EB4A7D"/>
    <w:rsid w:val="00EB5A35"/>
    <w:rsid w:val="00EB5B18"/>
    <w:rsid w:val="00EC00BF"/>
    <w:rsid w:val="00EC19AE"/>
    <w:rsid w:val="00EC219B"/>
    <w:rsid w:val="00EC55BD"/>
    <w:rsid w:val="00ED018B"/>
    <w:rsid w:val="00ED66B0"/>
    <w:rsid w:val="00EE02C1"/>
    <w:rsid w:val="00EE34B3"/>
    <w:rsid w:val="00EE40A7"/>
    <w:rsid w:val="00EE4241"/>
    <w:rsid w:val="00EE6E9B"/>
    <w:rsid w:val="00EF00BF"/>
    <w:rsid w:val="00EF0626"/>
    <w:rsid w:val="00EF1B3F"/>
    <w:rsid w:val="00F02F36"/>
    <w:rsid w:val="00F04A10"/>
    <w:rsid w:val="00F05145"/>
    <w:rsid w:val="00F067C0"/>
    <w:rsid w:val="00F06814"/>
    <w:rsid w:val="00F12BE1"/>
    <w:rsid w:val="00F13791"/>
    <w:rsid w:val="00F165FE"/>
    <w:rsid w:val="00F17690"/>
    <w:rsid w:val="00F26C20"/>
    <w:rsid w:val="00F27F18"/>
    <w:rsid w:val="00F304D2"/>
    <w:rsid w:val="00F30DCE"/>
    <w:rsid w:val="00F31179"/>
    <w:rsid w:val="00F36118"/>
    <w:rsid w:val="00F40FCD"/>
    <w:rsid w:val="00F4115E"/>
    <w:rsid w:val="00F43BC9"/>
    <w:rsid w:val="00F440EE"/>
    <w:rsid w:val="00F4656B"/>
    <w:rsid w:val="00F4671A"/>
    <w:rsid w:val="00F47755"/>
    <w:rsid w:val="00F511D8"/>
    <w:rsid w:val="00F55E7C"/>
    <w:rsid w:val="00F57F04"/>
    <w:rsid w:val="00F640D5"/>
    <w:rsid w:val="00F666F5"/>
    <w:rsid w:val="00F71922"/>
    <w:rsid w:val="00F7240F"/>
    <w:rsid w:val="00F77990"/>
    <w:rsid w:val="00F8585B"/>
    <w:rsid w:val="00F85B1D"/>
    <w:rsid w:val="00F85FA3"/>
    <w:rsid w:val="00F93CD8"/>
    <w:rsid w:val="00F94AB7"/>
    <w:rsid w:val="00F974A4"/>
    <w:rsid w:val="00FA3F84"/>
    <w:rsid w:val="00FA4E90"/>
    <w:rsid w:val="00FA514B"/>
    <w:rsid w:val="00FA6389"/>
    <w:rsid w:val="00FC1793"/>
    <w:rsid w:val="00FC1946"/>
    <w:rsid w:val="00FC2986"/>
    <w:rsid w:val="00FC6C2B"/>
    <w:rsid w:val="00FC702B"/>
    <w:rsid w:val="00FC7A3A"/>
    <w:rsid w:val="00FC7A60"/>
    <w:rsid w:val="00FC7AB3"/>
    <w:rsid w:val="00FD02A9"/>
    <w:rsid w:val="00FD62CD"/>
    <w:rsid w:val="00FD6F8C"/>
    <w:rsid w:val="00FD7506"/>
    <w:rsid w:val="00FE11CE"/>
    <w:rsid w:val="00FE1F27"/>
    <w:rsid w:val="00FE2475"/>
    <w:rsid w:val="00FE290F"/>
    <w:rsid w:val="00FF0173"/>
    <w:rsid w:val="00FF1F7A"/>
    <w:rsid w:val="00FF213E"/>
  </w:rsids>
  <m:mathPr>
    <m:mathFont m:val="Cambria Math"/>
    <m:brkBin m:val="before"/>
    <m:brkBinSub m:val="--"/>
    <m:smallFrac m:val="0"/>
    <m:dispDef/>
    <m:lMargin m:val="0"/>
    <m:rMargin m:val="0"/>
    <m:defJc m:val="centerGroup"/>
    <m:wrapIndent m:val="1440"/>
    <m:intLim m:val="subSup"/>
    <m:naryLim m:val="undOvr"/>
  </m:mathPr>
  <w:themeFontLang w:val="en-US" w:eastAsia="x-non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7D78D"/>
  <w15:docId w15:val="{B4441B75-9F49-4D22-B72E-73D7807B9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6158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58F9"/>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unhideWhenUsed/>
    <w:rsid w:val="00A22F3A"/>
    <w:pPr>
      <w:spacing w:after="0" w:line="240" w:lineRule="auto"/>
    </w:pPr>
    <w:rPr>
      <w:sz w:val="20"/>
      <w:szCs w:val="20"/>
    </w:rPr>
  </w:style>
  <w:style w:type="character" w:customStyle="1" w:styleId="FootnoteTextChar">
    <w:name w:val="Footnote Text Char"/>
    <w:basedOn w:val="DefaultParagraphFont"/>
    <w:link w:val="FootnoteText"/>
    <w:uiPriority w:val="99"/>
    <w:rsid w:val="00A22F3A"/>
    <w:rPr>
      <w:sz w:val="20"/>
      <w:szCs w:val="20"/>
    </w:rPr>
  </w:style>
  <w:style w:type="character" w:styleId="FootnoteReference">
    <w:name w:val="footnote reference"/>
    <w:basedOn w:val="DefaultParagraphFont"/>
    <w:uiPriority w:val="99"/>
    <w:semiHidden/>
    <w:unhideWhenUsed/>
    <w:rsid w:val="00A22F3A"/>
    <w:rPr>
      <w:vertAlign w:val="superscript"/>
    </w:rPr>
  </w:style>
  <w:style w:type="paragraph" w:styleId="ListParagraph">
    <w:name w:val="List Paragraph"/>
    <w:basedOn w:val="Normal"/>
    <w:uiPriority w:val="34"/>
    <w:qFormat/>
    <w:rsid w:val="00E677FC"/>
    <w:pPr>
      <w:ind w:left="720"/>
      <w:contextualSpacing/>
    </w:pPr>
  </w:style>
  <w:style w:type="character" w:customStyle="1" w:styleId="apple-converted-space">
    <w:name w:val="apple-converted-space"/>
    <w:basedOn w:val="DefaultParagraphFont"/>
    <w:rsid w:val="0016128D"/>
  </w:style>
  <w:style w:type="character" w:styleId="Hyperlink">
    <w:name w:val="Hyperlink"/>
    <w:basedOn w:val="DefaultParagraphFont"/>
    <w:uiPriority w:val="99"/>
    <w:unhideWhenUsed/>
    <w:rsid w:val="00AB36FB"/>
    <w:rPr>
      <w:color w:val="0000FF" w:themeColor="hyperlink"/>
      <w:u w:val="single"/>
    </w:rPr>
  </w:style>
  <w:style w:type="paragraph" w:styleId="Header">
    <w:name w:val="header"/>
    <w:basedOn w:val="Normal"/>
    <w:link w:val="HeaderChar"/>
    <w:uiPriority w:val="99"/>
    <w:unhideWhenUsed/>
    <w:rsid w:val="004860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607F"/>
  </w:style>
  <w:style w:type="paragraph" w:styleId="Footer">
    <w:name w:val="footer"/>
    <w:basedOn w:val="Normal"/>
    <w:link w:val="FooterChar"/>
    <w:uiPriority w:val="99"/>
    <w:unhideWhenUsed/>
    <w:rsid w:val="004860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607F"/>
  </w:style>
  <w:style w:type="character" w:styleId="CommentReference">
    <w:name w:val="annotation reference"/>
    <w:basedOn w:val="DefaultParagraphFont"/>
    <w:uiPriority w:val="99"/>
    <w:semiHidden/>
    <w:unhideWhenUsed/>
    <w:rsid w:val="0048607F"/>
    <w:rPr>
      <w:sz w:val="16"/>
      <w:szCs w:val="16"/>
    </w:rPr>
  </w:style>
  <w:style w:type="paragraph" w:styleId="CommentText">
    <w:name w:val="annotation text"/>
    <w:basedOn w:val="Normal"/>
    <w:link w:val="CommentTextChar"/>
    <w:uiPriority w:val="99"/>
    <w:semiHidden/>
    <w:unhideWhenUsed/>
    <w:rsid w:val="0048607F"/>
    <w:pPr>
      <w:spacing w:line="240" w:lineRule="auto"/>
    </w:pPr>
    <w:rPr>
      <w:sz w:val="20"/>
      <w:szCs w:val="20"/>
    </w:rPr>
  </w:style>
  <w:style w:type="character" w:customStyle="1" w:styleId="CommentTextChar">
    <w:name w:val="Comment Text Char"/>
    <w:basedOn w:val="DefaultParagraphFont"/>
    <w:link w:val="CommentText"/>
    <w:uiPriority w:val="99"/>
    <w:semiHidden/>
    <w:rsid w:val="0048607F"/>
    <w:rPr>
      <w:sz w:val="20"/>
      <w:szCs w:val="20"/>
    </w:rPr>
  </w:style>
  <w:style w:type="paragraph" w:styleId="CommentSubject">
    <w:name w:val="annotation subject"/>
    <w:basedOn w:val="CommentText"/>
    <w:next w:val="CommentText"/>
    <w:link w:val="CommentSubjectChar"/>
    <w:uiPriority w:val="99"/>
    <w:semiHidden/>
    <w:unhideWhenUsed/>
    <w:rsid w:val="0048607F"/>
    <w:rPr>
      <w:b/>
      <w:bCs/>
    </w:rPr>
  </w:style>
  <w:style w:type="character" w:customStyle="1" w:styleId="CommentSubjectChar">
    <w:name w:val="Comment Subject Char"/>
    <w:basedOn w:val="CommentTextChar"/>
    <w:link w:val="CommentSubject"/>
    <w:uiPriority w:val="99"/>
    <w:semiHidden/>
    <w:rsid w:val="0048607F"/>
    <w:rPr>
      <w:b/>
      <w:bCs/>
      <w:sz w:val="20"/>
      <w:szCs w:val="20"/>
    </w:rPr>
  </w:style>
  <w:style w:type="paragraph" w:styleId="BalloonText">
    <w:name w:val="Balloon Text"/>
    <w:basedOn w:val="Normal"/>
    <w:link w:val="BalloonTextChar"/>
    <w:uiPriority w:val="99"/>
    <w:semiHidden/>
    <w:unhideWhenUsed/>
    <w:rsid w:val="0048607F"/>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48607F"/>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microsoft.com/office/2011/relationships/people" Target="peop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themarginaliareview.com/archives/3489"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AA9DA-509E-DE47-9146-6FA74936C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5143</Words>
  <Characters>29319</Characters>
  <Application>Microsoft Macintosh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Amit</dc:creator>
  <cp:lastModifiedBy>Noah Efron</cp:lastModifiedBy>
  <cp:revision>2</cp:revision>
  <cp:lastPrinted>2014-06-02T08:05:00Z</cp:lastPrinted>
  <dcterms:created xsi:type="dcterms:W3CDTF">2020-07-21T15:04:00Z</dcterms:created>
  <dcterms:modified xsi:type="dcterms:W3CDTF">2020-07-21T15:04:00Z</dcterms:modified>
</cp:coreProperties>
</file>