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72DE1" w14:textId="53AC893D" w:rsidR="0012640E" w:rsidRDefault="0012640E" w:rsidP="003228EB">
      <w:pPr>
        <w:pStyle w:val="FMHalftitle"/>
        <w:autoSpaceDE w:val="0"/>
        <w:autoSpaceDN w:val="0"/>
        <w:adjustRightInd w:val="0"/>
      </w:pPr>
      <w:r>
        <w:rPr>
          <w:lang w:val="en-IN"/>
        </w:rPr>
        <w:t>Regulation of Risk</w:t>
      </w:r>
    </w:p>
    <w:p w14:paraId="2535CCDD" w14:textId="77777777" w:rsidR="009643FB" w:rsidRPr="009643FB" w:rsidRDefault="009643FB">
      <w:r w:rsidRPr="009643FB">
        <w:br w:type="page"/>
      </w:r>
    </w:p>
    <w:p w14:paraId="74A7E0FC" w14:textId="05ABA717" w:rsidR="0012640E" w:rsidRDefault="0012640E" w:rsidP="003228EB">
      <w:pPr>
        <w:pStyle w:val="FMTitle"/>
        <w:autoSpaceDE w:val="0"/>
        <w:autoSpaceDN w:val="0"/>
        <w:adjustRightInd w:val="0"/>
      </w:pPr>
      <w:r>
        <w:rPr>
          <w:lang w:val="en-IN"/>
        </w:rPr>
        <w:lastRenderedPageBreak/>
        <w:t>Regulation of Risk</w:t>
      </w:r>
    </w:p>
    <w:p w14:paraId="676F11FD" w14:textId="77777777" w:rsidR="0012640E" w:rsidRDefault="0012640E" w:rsidP="003228EB">
      <w:pPr>
        <w:pStyle w:val="FMSubtitle"/>
        <w:autoSpaceDE w:val="0"/>
        <w:autoSpaceDN w:val="0"/>
        <w:adjustRightInd w:val="0"/>
      </w:pPr>
      <w:r>
        <w:rPr>
          <w:lang w:val="en-IN"/>
        </w:rPr>
        <w:t>Transport, Trade and Environment in Perspective</w:t>
      </w:r>
    </w:p>
    <w:p w14:paraId="2B120D39" w14:textId="77777777" w:rsidR="0012640E" w:rsidRDefault="0012640E" w:rsidP="003228EB">
      <w:pPr>
        <w:pStyle w:val="FMEditedBy"/>
      </w:pPr>
      <w:r>
        <w:t>Edited by</w:t>
      </w:r>
    </w:p>
    <w:p w14:paraId="6E921647" w14:textId="77777777" w:rsidR="0012640E" w:rsidRPr="00F26A66" w:rsidRDefault="0012640E" w:rsidP="003228EB">
      <w:pPr>
        <w:pStyle w:val="FMAuthorName"/>
        <w:autoSpaceDE w:val="0"/>
        <w:autoSpaceDN w:val="0"/>
        <w:adjustRightInd w:val="0"/>
        <w:rPr>
          <w:lang w:val="es-ES"/>
          <w:rPrChange w:id="0" w:author="Gabriela Arguello" w:date="2022-07-29T20:09:00Z">
            <w:rPr/>
          </w:rPrChange>
        </w:rPr>
      </w:pPr>
      <w:proofErr w:type="spellStart"/>
      <w:r w:rsidRPr="00F26A66">
        <w:rPr>
          <w:rStyle w:val="fmauGivenName"/>
          <w:lang w:val="es-ES"/>
          <w:rPrChange w:id="1" w:author="Gabriela Arguello" w:date="2022-07-29T20:09:00Z">
            <w:rPr>
              <w:rStyle w:val="fmauGivenName"/>
            </w:rPr>
          </w:rPrChange>
        </w:rPr>
        <w:t>Abhinayan</w:t>
      </w:r>
      <w:proofErr w:type="spellEnd"/>
      <w:r w:rsidRPr="00F26A66">
        <w:rPr>
          <w:rStyle w:val="fmauGivenName"/>
          <w:lang w:val="es-ES"/>
          <w:rPrChange w:id="2" w:author="Gabriela Arguello" w:date="2022-07-29T20:09:00Z">
            <w:rPr>
              <w:rStyle w:val="fmauGivenName"/>
            </w:rPr>
          </w:rPrChange>
        </w:rPr>
        <w:t xml:space="preserve"> </w:t>
      </w:r>
      <w:proofErr w:type="spellStart"/>
      <w:r w:rsidRPr="00F26A66">
        <w:rPr>
          <w:rStyle w:val="fmauGivenName"/>
          <w:lang w:val="es-ES"/>
          <w:rPrChange w:id="3" w:author="Gabriela Arguello" w:date="2022-07-29T20:09:00Z">
            <w:rPr>
              <w:rStyle w:val="fmauGivenName"/>
            </w:rPr>
          </w:rPrChange>
        </w:rPr>
        <w:t>Basu</w:t>
      </w:r>
      <w:proofErr w:type="spellEnd"/>
      <w:r w:rsidRPr="00F26A66">
        <w:rPr>
          <w:lang w:val="es-ES"/>
          <w:rPrChange w:id="4" w:author="Gabriela Arguello" w:date="2022-07-29T20:09:00Z">
            <w:rPr>
              <w:lang w:val="en-IN"/>
            </w:rPr>
          </w:rPrChange>
        </w:rPr>
        <w:t xml:space="preserve"> </w:t>
      </w:r>
      <w:proofErr w:type="spellStart"/>
      <w:proofErr w:type="gramStart"/>
      <w:r w:rsidRPr="00F26A66">
        <w:rPr>
          <w:rStyle w:val="fmauSurname"/>
          <w:lang w:val="es-ES"/>
          <w:rPrChange w:id="5" w:author="Gabriela Arguello" w:date="2022-07-29T20:09:00Z">
            <w:rPr>
              <w:rStyle w:val="fmauSurname"/>
            </w:rPr>
          </w:rPrChange>
        </w:rPr>
        <w:t>Bal</w:t>
      </w:r>
      <w:r w:rsidRPr="00F26A66">
        <w:rPr>
          <w:lang w:val="es-ES"/>
          <w:rPrChange w:id="6" w:author="Gabriela Arguello" w:date="2022-07-29T20:09:00Z">
            <w:rPr>
              <w:lang w:val="en-IN"/>
            </w:rPr>
          </w:rPrChange>
        </w:rPr>
        <w:t>,</w:t>
      </w:r>
      <w:r w:rsidRPr="00F26A66">
        <w:rPr>
          <w:rStyle w:val="fmauGivenName"/>
          <w:lang w:val="es-ES"/>
          <w:rPrChange w:id="7" w:author="Gabriela Arguello" w:date="2022-07-29T20:09:00Z">
            <w:rPr>
              <w:rStyle w:val="fmauGivenName"/>
            </w:rPr>
          </w:rPrChange>
        </w:rPr>
        <w:t>Trisha</w:t>
      </w:r>
      <w:proofErr w:type="spellEnd"/>
      <w:proofErr w:type="gramEnd"/>
      <w:r w:rsidRPr="00F26A66">
        <w:rPr>
          <w:lang w:val="es-ES"/>
          <w:rPrChange w:id="8" w:author="Gabriela Arguello" w:date="2022-07-29T20:09:00Z">
            <w:rPr>
              <w:lang w:val="en-IN"/>
            </w:rPr>
          </w:rPrChange>
        </w:rPr>
        <w:t xml:space="preserve"> </w:t>
      </w:r>
      <w:r w:rsidRPr="00F26A66">
        <w:rPr>
          <w:rStyle w:val="fmauSurname"/>
          <w:lang w:val="es-ES"/>
          <w:rPrChange w:id="9" w:author="Gabriela Arguello" w:date="2022-07-29T20:09:00Z">
            <w:rPr>
              <w:rStyle w:val="fmauSurname"/>
            </w:rPr>
          </w:rPrChange>
        </w:rPr>
        <w:t>Rajput</w:t>
      </w:r>
      <w:r w:rsidRPr="00F26A66">
        <w:rPr>
          <w:lang w:val="es-ES"/>
          <w:rPrChange w:id="10" w:author="Gabriela Arguello" w:date="2022-07-29T20:09:00Z">
            <w:rPr>
              <w:lang w:val="en-IN"/>
            </w:rPr>
          </w:rPrChange>
        </w:rPr>
        <w:t xml:space="preserve">, </w:t>
      </w:r>
      <w:r w:rsidRPr="00F26A66">
        <w:rPr>
          <w:rStyle w:val="fmauGivenName"/>
          <w:lang w:val="es-ES"/>
          <w:rPrChange w:id="11" w:author="Gabriela Arguello" w:date="2022-07-29T20:09:00Z">
            <w:rPr>
              <w:rStyle w:val="fmauGivenName"/>
            </w:rPr>
          </w:rPrChange>
        </w:rPr>
        <w:t>Gabriela</w:t>
      </w:r>
      <w:r w:rsidRPr="00F26A66">
        <w:rPr>
          <w:lang w:val="es-ES"/>
          <w:rPrChange w:id="12" w:author="Gabriela Arguello" w:date="2022-07-29T20:09:00Z">
            <w:rPr>
              <w:lang w:val="en-IN"/>
            </w:rPr>
          </w:rPrChange>
        </w:rPr>
        <w:t xml:space="preserve"> </w:t>
      </w:r>
      <w:r w:rsidRPr="00F26A66">
        <w:rPr>
          <w:rStyle w:val="fmauSurname"/>
          <w:lang w:val="es-ES"/>
          <w:rPrChange w:id="13" w:author="Gabriela Arguello" w:date="2022-07-29T20:09:00Z">
            <w:rPr>
              <w:rStyle w:val="fmauSurname"/>
            </w:rPr>
          </w:rPrChange>
        </w:rPr>
        <w:t>Arg</w:t>
      </w:r>
      <w:r w:rsidRPr="00F26A66">
        <w:rPr>
          <w:rStyle w:val="fmauSurname"/>
          <w:rFonts w:ascii="Arial" w:eastAsia="Arial" w:hAnsi="Arial"/>
          <w:lang w:val="es-ES"/>
          <w:rPrChange w:id="14" w:author="Gabriela Arguello" w:date="2022-07-29T20:09:00Z">
            <w:rPr>
              <w:rStyle w:val="fmauSurname"/>
              <w:rFonts w:ascii="Arial" w:eastAsia="Arial" w:hAnsi="Arial"/>
            </w:rPr>
          </w:rPrChange>
        </w:rPr>
        <w:t>ü</w:t>
      </w:r>
      <w:r w:rsidRPr="00F26A66">
        <w:rPr>
          <w:rStyle w:val="fmauSurname"/>
          <w:lang w:val="es-ES"/>
          <w:rPrChange w:id="15" w:author="Gabriela Arguello" w:date="2022-07-29T20:09:00Z">
            <w:rPr>
              <w:rStyle w:val="fmauSurname"/>
            </w:rPr>
          </w:rPrChange>
        </w:rPr>
        <w:t>ello</w:t>
      </w:r>
      <w:r w:rsidRPr="00F26A66">
        <w:rPr>
          <w:lang w:val="es-ES"/>
          <w:rPrChange w:id="16" w:author="Gabriela Arguello" w:date="2022-07-29T20:09:00Z">
            <w:rPr>
              <w:lang w:val="en-IN"/>
            </w:rPr>
          </w:rPrChange>
        </w:rPr>
        <w:t xml:space="preserve">, </w:t>
      </w:r>
      <w:r w:rsidRPr="00F26A66">
        <w:rPr>
          <w:rStyle w:val="fmauGivenName"/>
          <w:lang w:val="es-ES"/>
          <w:rPrChange w:id="17" w:author="Gabriela Arguello" w:date="2022-07-29T20:09:00Z">
            <w:rPr>
              <w:rStyle w:val="fmauGivenName"/>
            </w:rPr>
          </w:rPrChange>
        </w:rPr>
        <w:t>David</w:t>
      </w:r>
      <w:r w:rsidRPr="00F26A66">
        <w:rPr>
          <w:lang w:val="es-ES"/>
          <w:rPrChange w:id="18" w:author="Gabriela Arguello" w:date="2022-07-29T20:09:00Z">
            <w:rPr>
              <w:lang w:val="en-IN"/>
            </w:rPr>
          </w:rPrChange>
        </w:rPr>
        <w:t xml:space="preserve"> </w:t>
      </w:r>
      <w:proofErr w:type="spellStart"/>
      <w:r w:rsidRPr="00F26A66">
        <w:rPr>
          <w:rStyle w:val="fmauSurname"/>
          <w:lang w:val="es-ES"/>
          <w:rPrChange w:id="19" w:author="Gabriela Arguello" w:date="2022-07-29T20:09:00Z">
            <w:rPr>
              <w:rStyle w:val="fmauSurname"/>
            </w:rPr>
          </w:rPrChange>
        </w:rPr>
        <w:t>Langlet</w:t>
      </w:r>
      <w:proofErr w:type="spellEnd"/>
    </w:p>
    <w:p w14:paraId="6B99D8E8" w14:textId="77777777" w:rsidR="009643FB" w:rsidRPr="00F26A66" w:rsidRDefault="009643FB">
      <w:pPr>
        <w:rPr>
          <w:lang w:val="es-ES"/>
          <w:rPrChange w:id="20" w:author="Gabriela Arguello" w:date="2022-07-29T20:09:00Z">
            <w:rPr/>
          </w:rPrChange>
        </w:rPr>
      </w:pPr>
      <w:r w:rsidRPr="00F26A66">
        <w:rPr>
          <w:lang w:val="es-ES"/>
          <w:rPrChange w:id="21" w:author="Gabriela Arguello" w:date="2022-07-29T20:09:00Z">
            <w:rPr/>
          </w:rPrChange>
        </w:rPr>
        <w:br w:type="page"/>
      </w:r>
    </w:p>
    <w:p w14:paraId="756D8213" w14:textId="1C00F3E8" w:rsidR="0012640E" w:rsidRPr="00497BE2" w:rsidRDefault="0012640E" w:rsidP="003228EB">
      <w:pPr>
        <w:pStyle w:val="FMCopyrightPage"/>
        <w:autoSpaceDE w:val="0"/>
        <w:autoSpaceDN w:val="0"/>
        <w:adjustRightInd w:val="0"/>
      </w:pPr>
      <w:commentRangeStart w:id="22"/>
      <w:r>
        <w:lastRenderedPageBreak/>
        <w:t>This is</w:t>
      </w:r>
      <w:commentRangeEnd w:id="22"/>
      <w:r>
        <w:rPr>
          <w:rStyle w:val="CommentReference"/>
        </w:rPr>
        <w:commentReference w:id="22"/>
      </w:r>
      <w:r>
        <w:t xml:space="preserve"> an open access title distributed under the terms of the </w:t>
      </w:r>
      <w:r w:rsidRPr="00187E91">
        <w:rPr>
          <w:smallCaps/>
        </w:rPr>
        <w:t>cc by-</w:t>
      </w:r>
      <w:proofErr w:type="spellStart"/>
      <w:r w:rsidRPr="00187E91">
        <w:rPr>
          <w:smallCaps/>
        </w:rPr>
        <w:t>nc</w:t>
      </w:r>
      <w:proofErr w:type="spellEnd"/>
      <w:r>
        <w:t xml:space="preserve"> 4.0 license, which permits any non-commercial use, distribution, and reproduction in any medium, provided the original author(s) and source are credited. Further information and the complete license text can be found at </w:t>
      </w:r>
      <w:r>
        <w:rPr>
          <w:rStyle w:val="URL"/>
        </w:rPr>
        <w:t>https://creativecommons.org/licenses/by-nc/4.0/</w:t>
      </w:r>
    </w:p>
    <w:p w14:paraId="0523FC7B" w14:textId="77777777" w:rsidR="0012640E" w:rsidRPr="00497BE2" w:rsidRDefault="0012640E" w:rsidP="003228EB">
      <w:pPr>
        <w:pStyle w:val="FMCopyrightPage"/>
        <w:autoSpaceDE w:val="0"/>
        <w:autoSpaceDN w:val="0"/>
        <w:adjustRightInd w:val="0"/>
      </w:pPr>
      <w:r>
        <w:t xml:space="preserve">The terms of the </w:t>
      </w:r>
      <w:r w:rsidRPr="00187E91">
        <w:rPr>
          <w:smallCaps/>
        </w:rPr>
        <w:t>cc</w:t>
      </w:r>
      <w:r>
        <w:t xml:space="preserve"> license apply only to the original material. The use of material from other sources (indicated by a reference) such as diagrams, illustrations, </w:t>
      </w:r>
      <w:proofErr w:type="gramStart"/>
      <w:r>
        <w:t>photos</w:t>
      </w:r>
      <w:proofErr w:type="gramEnd"/>
      <w:r>
        <w:t xml:space="preserve"> and text samples may require further permission from the respective copyright holder.</w:t>
      </w:r>
    </w:p>
    <w:p w14:paraId="5099AB9C" w14:textId="77777777" w:rsidR="0012640E" w:rsidRDefault="0012640E" w:rsidP="003228EB">
      <w:pPr>
        <w:pStyle w:val="FMCopyrightPage"/>
        <w:autoSpaceDE w:val="0"/>
        <w:autoSpaceDN w:val="0"/>
        <w:adjustRightInd w:val="0"/>
      </w:pPr>
      <w:r>
        <w:rPr>
          <w:lang w:val="en-IN"/>
        </w:rPr>
        <w:t xml:space="preserve">The Library of Congress </w:t>
      </w:r>
      <w:proofErr w:type="spellStart"/>
      <w:r>
        <w:rPr>
          <w:lang w:val="en-IN"/>
        </w:rPr>
        <w:t>Cataloging</w:t>
      </w:r>
      <w:proofErr w:type="spellEnd"/>
      <w:r>
        <w:rPr>
          <w:lang w:val="en-IN"/>
        </w:rPr>
        <w:t xml:space="preserve">-in-Publication Data is available online at </w:t>
      </w:r>
      <w:r>
        <w:rPr>
          <w:rStyle w:val="URL"/>
          <w:lang w:val="en-IN"/>
        </w:rPr>
        <w:t>https://catalog.loc.gov</w:t>
      </w:r>
    </w:p>
    <w:p w14:paraId="325970F7" w14:textId="77777777" w:rsidR="0012640E" w:rsidRDefault="0012640E" w:rsidP="003228EB">
      <w:pPr>
        <w:pStyle w:val="FMCopyrightPage"/>
        <w:autoSpaceDE w:val="0"/>
        <w:autoSpaceDN w:val="0"/>
        <w:adjustRightInd w:val="0"/>
      </w:pPr>
      <w:r w:rsidRPr="00187E91">
        <w:rPr>
          <w:smallCaps/>
          <w:lang w:val="en-IN"/>
        </w:rPr>
        <w:t>lc</w:t>
      </w:r>
      <w:r>
        <w:rPr>
          <w:lang w:val="en-IN"/>
        </w:rPr>
        <w:t xml:space="preserve"> record available at </w:t>
      </w:r>
      <w:r>
        <w:rPr>
          <w:rStyle w:val="URL"/>
          <w:lang w:val="en-IN"/>
        </w:rPr>
        <w:t>https://lccn.loc.gov/</w:t>
      </w:r>
    </w:p>
    <w:p w14:paraId="2C4F7FC9" w14:textId="77777777" w:rsidR="0012640E" w:rsidRDefault="0012640E" w:rsidP="003228EB">
      <w:pPr>
        <w:pStyle w:val="FMCopyrightPage"/>
        <w:autoSpaceDE w:val="0"/>
        <w:autoSpaceDN w:val="0"/>
        <w:adjustRightInd w:val="0"/>
      </w:pPr>
      <w:r>
        <w:rPr>
          <w:lang w:val="en-IN"/>
        </w:rPr>
        <w:t>Typeface for the Latin, Greek, and Cyrillic scripts: “Brill”. See and download: brill.com/brill-typeface.</w:t>
      </w:r>
    </w:p>
    <w:p w14:paraId="00E60383" w14:textId="77777777" w:rsidR="0012640E" w:rsidRPr="000F6877" w:rsidRDefault="0012640E" w:rsidP="003228EB">
      <w:pPr>
        <w:pStyle w:val="FMCopyrightPage"/>
        <w:tabs>
          <w:tab w:val="left" w:pos="1140"/>
        </w:tabs>
      </w:pPr>
      <w:proofErr w:type="spellStart"/>
      <w:r w:rsidRPr="00F41514">
        <w:rPr>
          <w:smallCaps/>
        </w:rPr>
        <w:t>isbn</w:t>
      </w:r>
      <w:proofErr w:type="spellEnd"/>
      <w:r w:rsidRPr="00F41514">
        <w:rPr>
          <w:smallCaps/>
        </w:rPr>
        <w:t xml:space="preserve"> </w:t>
      </w:r>
      <w:r w:rsidRPr="00F41514">
        <w:rPr>
          <w:smallCaps/>
          <w:lang w:val="en-IN"/>
        </w:rPr>
        <w:t>978-90-04-51866-7</w:t>
      </w:r>
      <w:r>
        <w:t xml:space="preserve"> (hardback)</w:t>
      </w:r>
    </w:p>
    <w:p w14:paraId="132162A1" w14:textId="77777777" w:rsidR="0012640E" w:rsidRPr="000F6877" w:rsidRDefault="0012640E" w:rsidP="003228EB">
      <w:pPr>
        <w:pStyle w:val="FMCopyrightPage"/>
        <w:tabs>
          <w:tab w:val="left" w:pos="1140"/>
        </w:tabs>
      </w:pPr>
      <w:proofErr w:type="spellStart"/>
      <w:r w:rsidRPr="00F41514">
        <w:rPr>
          <w:smallCaps/>
        </w:rPr>
        <w:t>isbn</w:t>
      </w:r>
      <w:proofErr w:type="spellEnd"/>
      <w:r w:rsidRPr="00F41514">
        <w:rPr>
          <w:smallCaps/>
        </w:rPr>
        <w:t xml:space="preserve"> </w:t>
      </w:r>
      <w:r w:rsidRPr="00F41514">
        <w:rPr>
          <w:smallCaps/>
          <w:lang w:val="en-IN"/>
        </w:rPr>
        <w:t>978-90-04-51868-1</w:t>
      </w:r>
      <w:r>
        <w:t xml:space="preserve"> (e-book)</w:t>
      </w:r>
    </w:p>
    <w:p w14:paraId="02D16A26" w14:textId="77777777" w:rsidR="0012640E" w:rsidRDefault="0012640E" w:rsidP="003228EB">
      <w:pPr>
        <w:pStyle w:val="FMCopyrightPage"/>
        <w:autoSpaceDE w:val="0"/>
        <w:autoSpaceDN w:val="0"/>
        <w:adjustRightInd w:val="0"/>
      </w:pPr>
      <w:r>
        <w:rPr>
          <w:lang w:val="en-IN"/>
        </w:rPr>
        <w:t xml:space="preserve">Copyright 2023 by </w:t>
      </w:r>
      <w:proofErr w:type="spellStart"/>
      <w:r>
        <w:rPr>
          <w:lang w:val="en-IN"/>
        </w:rPr>
        <w:t>Abhinayan</w:t>
      </w:r>
      <w:proofErr w:type="spellEnd"/>
      <w:r>
        <w:rPr>
          <w:lang w:val="en-IN"/>
        </w:rPr>
        <w:t xml:space="preserve"> </w:t>
      </w:r>
      <w:proofErr w:type="spellStart"/>
      <w:r>
        <w:rPr>
          <w:lang w:val="en-IN"/>
        </w:rPr>
        <w:t>Basu</w:t>
      </w:r>
      <w:proofErr w:type="spellEnd"/>
      <w:r>
        <w:rPr>
          <w:lang w:val="en-IN"/>
        </w:rPr>
        <w:t xml:space="preserve"> </w:t>
      </w:r>
      <w:proofErr w:type="spellStart"/>
      <w:r>
        <w:rPr>
          <w:lang w:val="en-IN"/>
        </w:rPr>
        <w:t>Bal,Trisha</w:t>
      </w:r>
      <w:proofErr w:type="spellEnd"/>
      <w:r>
        <w:rPr>
          <w:lang w:val="en-IN"/>
        </w:rPr>
        <w:t xml:space="preserve"> Rajput, Gabriela </w:t>
      </w:r>
      <w:proofErr w:type="spellStart"/>
      <w:r>
        <w:rPr>
          <w:lang w:val="en-IN"/>
        </w:rPr>
        <w:t>Arg</w:t>
      </w:r>
      <w:r>
        <w:rPr>
          <w:rFonts w:ascii="Arial" w:eastAsia="Arial" w:hAnsi="Arial"/>
          <w:lang w:val="en-IN"/>
        </w:rPr>
        <w:t>ü</w:t>
      </w:r>
      <w:r>
        <w:rPr>
          <w:lang w:val="en-IN"/>
        </w:rPr>
        <w:t>ello</w:t>
      </w:r>
      <w:proofErr w:type="spellEnd"/>
      <w:r>
        <w:rPr>
          <w:lang w:val="en-IN"/>
        </w:rPr>
        <w:t xml:space="preserve">, David </w:t>
      </w:r>
      <w:proofErr w:type="spellStart"/>
      <w:r>
        <w:rPr>
          <w:lang w:val="en-IN"/>
        </w:rPr>
        <w:t>Langlet</w:t>
      </w:r>
      <w:proofErr w:type="spellEnd"/>
      <w:r>
        <w:rPr>
          <w:lang w:val="en-IN"/>
        </w:rPr>
        <w:t xml:space="preserve">. Published by </w:t>
      </w:r>
      <w:proofErr w:type="spellStart"/>
      <w:r>
        <w:rPr>
          <w:lang w:val="en-IN"/>
        </w:rPr>
        <w:t>Koninklijke</w:t>
      </w:r>
      <w:proofErr w:type="spellEnd"/>
      <w:r>
        <w:rPr>
          <w:lang w:val="en-IN"/>
        </w:rPr>
        <w:t xml:space="preserve"> Brill </w:t>
      </w:r>
      <w:proofErr w:type="spellStart"/>
      <w:r w:rsidRPr="00187E91">
        <w:rPr>
          <w:smallCaps/>
          <w:lang w:val="en-IN"/>
        </w:rPr>
        <w:t>nv</w:t>
      </w:r>
      <w:proofErr w:type="spellEnd"/>
      <w:r>
        <w:rPr>
          <w:lang w:val="en-IN"/>
        </w:rPr>
        <w:t>, Leiden, The Netherlands.</w:t>
      </w:r>
    </w:p>
    <w:p w14:paraId="36E1E080" w14:textId="77777777" w:rsidR="0012640E" w:rsidRDefault="0012640E" w:rsidP="003228EB">
      <w:pPr>
        <w:pStyle w:val="FMCopyrightPage"/>
        <w:autoSpaceDE w:val="0"/>
        <w:autoSpaceDN w:val="0"/>
        <w:adjustRightInd w:val="0"/>
      </w:pPr>
      <w:proofErr w:type="spellStart"/>
      <w:r>
        <w:rPr>
          <w:lang w:val="en-IN"/>
        </w:rPr>
        <w:t>Koninklijke</w:t>
      </w:r>
      <w:proofErr w:type="spellEnd"/>
      <w:r>
        <w:rPr>
          <w:lang w:val="en-IN"/>
        </w:rPr>
        <w:t xml:space="preserve"> Brill </w:t>
      </w:r>
      <w:proofErr w:type="spellStart"/>
      <w:r w:rsidRPr="00187E91">
        <w:rPr>
          <w:smallCaps/>
          <w:lang w:val="en-IN"/>
        </w:rPr>
        <w:t>nv</w:t>
      </w:r>
      <w:proofErr w:type="spellEnd"/>
      <w:r>
        <w:rPr>
          <w:lang w:val="en-IN"/>
        </w:rPr>
        <w:t xml:space="preserve"> incorporates the imprints Brill, Brill </w:t>
      </w:r>
      <w:proofErr w:type="spellStart"/>
      <w:r>
        <w:rPr>
          <w:lang w:val="en-IN"/>
        </w:rPr>
        <w:t>Nijhoff</w:t>
      </w:r>
      <w:proofErr w:type="spellEnd"/>
      <w:r>
        <w:rPr>
          <w:lang w:val="en-IN"/>
        </w:rPr>
        <w:t xml:space="preserve">, Brill Hotei, Brill </w:t>
      </w:r>
      <w:proofErr w:type="spellStart"/>
      <w:r>
        <w:rPr>
          <w:lang w:val="en-IN"/>
        </w:rPr>
        <w:t>Sch</w:t>
      </w:r>
      <w:r>
        <w:rPr>
          <w:rFonts w:ascii="Arial" w:eastAsia="Arial" w:hAnsi="Arial"/>
          <w:lang w:val="en-IN"/>
        </w:rPr>
        <w:t>ö</w:t>
      </w:r>
      <w:r>
        <w:rPr>
          <w:lang w:val="en-IN"/>
        </w:rPr>
        <w:t>ningh</w:t>
      </w:r>
      <w:proofErr w:type="spellEnd"/>
      <w:r>
        <w:rPr>
          <w:lang w:val="en-IN"/>
        </w:rPr>
        <w:t xml:space="preserve">, Brill Fink, Brill mentis, </w:t>
      </w:r>
      <w:proofErr w:type="spellStart"/>
      <w:r>
        <w:rPr>
          <w:lang w:val="en-IN"/>
        </w:rPr>
        <w:t>Vandenhoeck</w:t>
      </w:r>
      <w:proofErr w:type="spellEnd"/>
      <w:r>
        <w:rPr>
          <w:lang w:val="en-IN"/>
        </w:rPr>
        <w:t xml:space="preserve"> &amp; Ruprecht, </w:t>
      </w:r>
      <w:proofErr w:type="spellStart"/>
      <w:r>
        <w:rPr>
          <w:lang w:val="en-IN"/>
        </w:rPr>
        <w:t>B</w:t>
      </w:r>
      <w:r>
        <w:rPr>
          <w:rFonts w:ascii="Arial" w:eastAsia="Arial" w:hAnsi="Arial"/>
          <w:lang w:val="en-IN"/>
        </w:rPr>
        <w:t>ö</w:t>
      </w:r>
      <w:r>
        <w:rPr>
          <w:lang w:val="en-IN"/>
        </w:rPr>
        <w:t>hlau</w:t>
      </w:r>
      <w:proofErr w:type="spellEnd"/>
      <w:r>
        <w:rPr>
          <w:lang w:val="en-IN"/>
        </w:rPr>
        <w:t xml:space="preserve"> and V&amp;R </w:t>
      </w:r>
      <w:proofErr w:type="spellStart"/>
      <w:r>
        <w:rPr>
          <w:lang w:val="en-IN"/>
        </w:rPr>
        <w:t>unipress</w:t>
      </w:r>
      <w:proofErr w:type="spellEnd"/>
      <w:r>
        <w:rPr>
          <w:lang w:val="en-IN"/>
        </w:rPr>
        <w:t>.</w:t>
      </w:r>
    </w:p>
    <w:p w14:paraId="126E628A" w14:textId="77777777" w:rsidR="0012640E" w:rsidRDefault="0012640E" w:rsidP="003228EB">
      <w:pPr>
        <w:pStyle w:val="FMCopyrightPage"/>
        <w:autoSpaceDE w:val="0"/>
        <w:autoSpaceDN w:val="0"/>
        <w:adjustRightInd w:val="0"/>
      </w:pPr>
      <w:proofErr w:type="spellStart"/>
      <w:r>
        <w:rPr>
          <w:lang w:val="en-IN"/>
        </w:rPr>
        <w:lastRenderedPageBreak/>
        <w:t>Koninklijke</w:t>
      </w:r>
      <w:proofErr w:type="spellEnd"/>
      <w:r>
        <w:rPr>
          <w:lang w:val="en-IN"/>
        </w:rPr>
        <w:t xml:space="preserve"> Brill </w:t>
      </w:r>
      <w:proofErr w:type="spellStart"/>
      <w:r w:rsidRPr="00187E91">
        <w:rPr>
          <w:smallCaps/>
          <w:lang w:val="en-IN"/>
        </w:rPr>
        <w:t>nv</w:t>
      </w:r>
      <w:proofErr w:type="spellEnd"/>
      <w:r>
        <w:rPr>
          <w:lang w:val="en-IN"/>
        </w:rPr>
        <w:t xml:space="preserve"> reserves the right to protect this publication against unauthorized use.</w:t>
      </w:r>
    </w:p>
    <w:p w14:paraId="461CE91C" w14:textId="77777777" w:rsidR="009643FB" w:rsidRPr="009643FB" w:rsidRDefault="009643FB">
      <w:r w:rsidRPr="009643FB">
        <w:br w:type="page"/>
      </w:r>
    </w:p>
    <w:p w14:paraId="2FC6F444" w14:textId="08231D04" w:rsidR="0012640E" w:rsidRDefault="0012640E" w:rsidP="003228EB">
      <w:pPr>
        <w:pStyle w:val="FMDedication"/>
      </w:pPr>
      <w:r>
        <w:rPr>
          <w:noProof/>
        </w:rPr>
        <w:lastRenderedPageBreak/>
        <w:t>This Liber Amicorum is dedicated to Professor Lars-G</w:t>
      </w:r>
      <w:r>
        <w:rPr>
          <w:rFonts w:ascii="Brill" w:eastAsia="Brill" w:hAnsi="Brill"/>
          <w:noProof/>
        </w:rPr>
        <w:t>ö</w:t>
      </w:r>
      <w:r>
        <w:rPr>
          <w:noProof/>
        </w:rPr>
        <w:t>ran Malmberg on the occasion of his retirement from the University of Gothenburg. The book highlights contemporary issues in the regulation of risk and their place in the theory and practice of transport, trade, and the environment</w:t>
      </w:r>
      <w:r>
        <w:t xml:space="preserve">. The three areas, as identified in the book, are the leitmotifs of Professor </w:t>
      </w:r>
      <w:proofErr w:type="spellStart"/>
      <w:r>
        <w:t>Malmberg’s</w:t>
      </w:r>
      <w:proofErr w:type="spellEnd"/>
      <w:r>
        <w:t xml:space="preserve"> pursuits at the University of Gothenburg, where he has been instrumental in building a cross-disciplinary environment that comprises both senior and junior academics who collaborate amongst themselves and with external academic, </w:t>
      </w:r>
      <w:proofErr w:type="gramStart"/>
      <w:r>
        <w:t>industry</w:t>
      </w:r>
      <w:proofErr w:type="gramEnd"/>
      <w:r>
        <w:t xml:space="preserve"> and institutional partners to pursue their respective research and teaching with particular emphasis on society.</w:t>
      </w:r>
    </w:p>
    <w:p w14:paraId="35651EC0" w14:textId="77777777" w:rsidR="009643FB" w:rsidRPr="009643FB" w:rsidRDefault="009643FB">
      <w:r w:rsidRPr="009643FB">
        <w:br w:type="page"/>
      </w:r>
    </w:p>
    <w:p w14:paraId="7E95AE04" w14:textId="6DD32E9C" w:rsidR="0012640E" w:rsidRDefault="0012640E" w:rsidP="003228EB">
      <w:pPr>
        <w:pStyle w:val="PrelimendmatterTitle"/>
      </w:pPr>
      <w:r>
        <w:lastRenderedPageBreak/>
        <w:t>C</w:t>
      </w:r>
      <w:bookmarkStart w:id="23" w:name="CBML_fm01_pet_001"/>
      <w:r>
        <w:t>ontent</w:t>
      </w:r>
      <w:bookmarkEnd w:id="23"/>
      <w:r>
        <w:t>s</w:t>
      </w:r>
    </w:p>
    <w:p w14:paraId="59AFF707" w14:textId="2039D6F6" w:rsidR="0097545E" w:rsidRDefault="0097545E" w:rsidP="0097545E">
      <w:pPr>
        <w:pStyle w:val="RunningHeadRecto"/>
      </w:pPr>
      <w:r>
        <w:t>Contents</w:t>
      </w:r>
    </w:p>
    <w:p w14:paraId="65F85B94" w14:textId="03DE3029" w:rsidR="0097545E" w:rsidRDefault="0097545E" w:rsidP="0097545E">
      <w:pPr>
        <w:pStyle w:val="RunningHeadVerso"/>
      </w:pPr>
      <w:r>
        <w:t>Contents</w:t>
      </w:r>
    </w:p>
    <w:p w14:paraId="35BF8718" w14:textId="77777777" w:rsidR="00486078" w:rsidRPr="009643FB" w:rsidRDefault="00000000" w:rsidP="00D92A7A">
      <w:pPr>
        <w:pStyle w:val="TOCHeadPE"/>
        <w:rPr>
          <w:i w:val="0"/>
        </w:rPr>
      </w:pPr>
      <w:hyperlink w:anchor="CBML_fm01_pet_002" w:tooltip="List of Figures and Tables">
        <w:r w:rsidR="00486078" w:rsidRPr="009643FB">
          <w:rPr>
            <w:rStyle w:val="Hyperlink"/>
            <w:i w:val="0"/>
          </w:rPr>
          <w:t>List of Figures and Tables</w:t>
        </w:r>
      </w:hyperlink>
    </w:p>
    <w:p w14:paraId="0FAE697B" w14:textId="77777777" w:rsidR="00486078" w:rsidRPr="009643FB" w:rsidRDefault="00000000" w:rsidP="00D92A7A">
      <w:pPr>
        <w:pStyle w:val="TOCHeadPE"/>
        <w:rPr>
          <w:i w:val="0"/>
        </w:rPr>
      </w:pPr>
      <w:hyperlink w:anchor="CBML_fm01_pet_003" w:tooltip="Table of Cases">
        <w:r w:rsidR="00486078" w:rsidRPr="009643FB">
          <w:rPr>
            <w:rStyle w:val="Hyperlink"/>
            <w:i w:val="0"/>
          </w:rPr>
          <w:t>Table of Cases</w:t>
        </w:r>
      </w:hyperlink>
    </w:p>
    <w:p w14:paraId="31114B48" w14:textId="77777777" w:rsidR="00486078" w:rsidRPr="009643FB" w:rsidRDefault="00000000" w:rsidP="00D92A7A">
      <w:pPr>
        <w:pStyle w:val="TOCHeadPE"/>
        <w:rPr>
          <w:i w:val="0"/>
        </w:rPr>
      </w:pPr>
      <w:hyperlink w:anchor="CBML_fm01_pet_004" w:tooltip="Table of Legislation">
        <w:r w:rsidR="00486078" w:rsidRPr="009643FB">
          <w:rPr>
            <w:rStyle w:val="Hyperlink"/>
            <w:i w:val="0"/>
          </w:rPr>
          <w:t>Table of Legislation</w:t>
        </w:r>
      </w:hyperlink>
    </w:p>
    <w:p w14:paraId="7F81DA73" w14:textId="77777777" w:rsidR="00486078" w:rsidRPr="009643FB" w:rsidRDefault="00000000" w:rsidP="00D92A7A">
      <w:pPr>
        <w:pStyle w:val="TOCHeadPE"/>
        <w:rPr>
          <w:i w:val="0"/>
        </w:rPr>
      </w:pPr>
      <w:hyperlink w:anchor="CBML_fm01_pet_005" w:tooltip="Notes on Contributors">
        <w:r w:rsidR="00486078" w:rsidRPr="009643FB">
          <w:rPr>
            <w:rStyle w:val="Hyperlink"/>
            <w:i w:val="0"/>
          </w:rPr>
          <w:t>Notes on Contributors</w:t>
        </w:r>
      </w:hyperlink>
    </w:p>
    <w:p w14:paraId="33A6710E" w14:textId="1C296B11" w:rsidR="00486078" w:rsidRPr="007B6965" w:rsidRDefault="00000000" w:rsidP="00D92A7A">
      <w:pPr>
        <w:pStyle w:val="TOCHeadChapterTitle"/>
      </w:pPr>
      <w:hyperlink w:anchor="CBML_ch00_ch_001" w:tooltip="Introduction to Regulation of Risk">
        <w:r w:rsidR="00486078" w:rsidRPr="007B6965">
          <w:rPr>
            <w:rStyle w:val="Hyperlink"/>
          </w:rPr>
          <w:t xml:space="preserve">Introduction </w:t>
        </w:r>
        <w:r w:rsidR="00486078">
          <w:rPr>
            <w:rStyle w:val="Hyperlink"/>
          </w:rPr>
          <w:t>t</w:t>
        </w:r>
        <w:r w:rsidR="00486078" w:rsidRPr="007B6965">
          <w:rPr>
            <w:rStyle w:val="Hyperlink"/>
          </w:rPr>
          <w:t xml:space="preserve">o Regulation </w:t>
        </w:r>
        <w:r w:rsidR="00486078">
          <w:rPr>
            <w:rStyle w:val="Hyperlink"/>
          </w:rPr>
          <w:t>o</w:t>
        </w:r>
        <w:r w:rsidR="00486078" w:rsidRPr="007B6965">
          <w:rPr>
            <w:rStyle w:val="Hyperlink"/>
          </w:rPr>
          <w:t>f Risk</w:t>
        </w:r>
      </w:hyperlink>
    </w:p>
    <w:p w14:paraId="134BE28E" w14:textId="7BCF30E2" w:rsidR="00486078" w:rsidRPr="00595EC5" w:rsidRDefault="00486078" w:rsidP="00D92A7A">
      <w:pPr>
        <w:pStyle w:val="TOCHeadChapterAuthor"/>
      </w:pPr>
      <w:r w:rsidRPr="0050585C">
        <w:rPr>
          <w:rStyle w:val="fmauGivenName"/>
        </w:rPr>
        <w:t>Gabriela</w:t>
      </w:r>
      <w:r w:rsidRPr="00595EC5">
        <w:rPr>
          <w:iCs/>
        </w:rPr>
        <w:t xml:space="preserve"> </w:t>
      </w:r>
      <w:proofErr w:type="spellStart"/>
      <w:r w:rsidRPr="0050585C">
        <w:rPr>
          <w:rStyle w:val="fmauSurname"/>
        </w:rPr>
        <w:t>Argüello</w:t>
      </w:r>
      <w:proofErr w:type="spellEnd"/>
      <w:r w:rsidRPr="00595EC5">
        <w:rPr>
          <w:iCs/>
        </w:rPr>
        <w:t xml:space="preserve">, </w:t>
      </w:r>
      <w:proofErr w:type="spellStart"/>
      <w:r w:rsidRPr="0050585C">
        <w:rPr>
          <w:rStyle w:val="fmauGivenName"/>
        </w:rPr>
        <w:t>Abhinayan</w:t>
      </w:r>
      <w:proofErr w:type="spellEnd"/>
      <w:r w:rsidRPr="0050585C">
        <w:rPr>
          <w:rStyle w:val="fmauGivenName"/>
        </w:rPr>
        <w:t xml:space="preserve"> </w:t>
      </w:r>
      <w:proofErr w:type="spellStart"/>
      <w:r w:rsidRPr="0050585C">
        <w:rPr>
          <w:rStyle w:val="fmauGivenName"/>
        </w:rPr>
        <w:t>Basu</w:t>
      </w:r>
      <w:proofErr w:type="spellEnd"/>
      <w:r w:rsidRPr="00595EC5">
        <w:rPr>
          <w:iCs/>
        </w:rPr>
        <w:t xml:space="preserve"> </w:t>
      </w:r>
      <w:r w:rsidRPr="0050585C">
        <w:rPr>
          <w:rStyle w:val="fmauSurname"/>
        </w:rPr>
        <w:t>Bal</w:t>
      </w:r>
      <w:r w:rsidRPr="00595EC5">
        <w:rPr>
          <w:iCs/>
        </w:rPr>
        <w:t xml:space="preserve">, </w:t>
      </w:r>
      <w:r w:rsidRPr="0050585C">
        <w:rPr>
          <w:rStyle w:val="fmauGivenName"/>
        </w:rPr>
        <w:t>David</w:t>
      </w:r>
      <w:r w:rsidRPr="00595EC5">
        <w:rPr>
          <w:iCs/>
        </w:rPr>
        <w:t xml:space="preserve"> </w:t>
      </w:r>
      <w:proofErr w:type="spellStart"/>
      <w:r w:rsidRPr="0050585C">
        <w:rPr>
          <w:rStyle w:val="fmauSurname"/>
        </w:rPr>
        <w:t>Langlet</w:t>
      </w:r>
      <w:proofErr w:type="spellEnd"/>
      <w:r w:rsidRPr="00595EC5">
        <w:rPr>
          <w:iCs/>
        </w:rPr>
        <w:t xml:space="preserve"> and </w:t>
      </w:r>
      <w:r w:rsidRPr="0050585C">
        <w:rPr>
          <w:rStyle w:val="fmauGivenName"/>
        </w:rPr>
        <w:t>Trisha</w:t>
      </w:r>
      <w:r w:rsidRPr="00595EC5">
        <w:rPr>
          <w:iCs/>
        </w:rPr>
        <w:t xml:space="preserve"> </w:t>
      </w:r>
      <w:r w:rsidRPr="0050585C">
        <w:rPr>
          <w:rStyle w:val="fmauSurname"/>
        </w:rPr>
        <w:t>Rajput</w:t>
      </w:r>
    </w:p>
    <w:p w14:paraId="613F2B77" w14:textId="77777777" w:rsidR="00486078" w:rsidRDefault="00000000" w:rsidP="00D92A7A">
      <w:pPr>
        <w:pStyle w:val="TOCHeadChapterTitle"/>
      </w:pPr>
      <w:hyperlink w:anchor="CBML_ch01_ch_001" w:tooltip="The UN Arms Trade Treaty: A Multilateral Trade and Security Treaty Not Regulated by International Trade Law?">
        <w:r w:rsidR="00486078">
          <w:rPr>
            <w:rStyle w:val="Hyperlink"/>
          </w:rPr>
          <w:t>The UN Arms Trade Treaty</w:t>
        </w:r>
        <w:r w:rsidR="00486078">
          <w:rPr>
            <w:rStyle w:val="Hyperlink"/>
          </w:rPr>
          <w:br/>
        </w:r>
        <w:r w:rsidR="00486078" w:rsidRPr="00782E7F">
          <w:rPr>
            <w:rStyle w:val="Hyperlink"/>
            <w:i/>
          </w:rPr>
          <w:t>A Multilateral Trade and Security Treaty Not Regulated by International Trade Law?</w:t>
        </w:r>
      </w:hyperlink>
    </w:p>
    <w:p w14:paraId="4F7351D1" w14:textId="77777777" w:rsidR="00486078" w:rsidRDefault="00486078" w:rsidP="00D92A7A">
      <w:pPr>
        <w:pStyle w:val="TOCHeadChapterAuthor"/>
        <w:autoSpaceDE w:val="0"/>
        <w:autoSpaceDN w:val="0"/>
        <w:adjustRightInd w:val="0"/>
      </w:pPr>
      <w:proofErr w:type="spellStart"/>
      <w:r w:rsidRPr="00B83984">
        <w:rPr>
          <w:rStyle w:val="fmauGivenName"/>
        </w:rPr>
        <w:t>Abdulmalik</w:t>
      </w:r>
      <w:proofErr w:type="spellEnd"/>
      <w:r w:rsidRPr="00B83984">
        <w:rPr>
          <w:rStyle w:val="fmauGivenName"/>
        </w:rPr>
        <w:t xml:space="preserve"> M.</w:t>
      </w:r>
      <w:r w:rsidRPr="005B493A">
        <w:rPr>
          <w:rPrChange w:id="24" w:author="Gabriela Arguello" w:date="2022-07-29T13:28:00Z">
            <w:rPr>
              <w:lang w:val="sv-SE"/>
            </w:rPr>
          </w:rPrChange>
        </w:rPr>
        <w:t xml:space="preserve"> </w:t>
      </w:r>
      <w:proofErr w:type="spellStart"/>
      <w:r w:rsidRPr="00B83984">
        <w:rPr>
          <w:rStyle w:val="fmauSurname"/>
        </w:rPr>
        <w:t>Altamimi</w:t>
      </w:r>
      <w:proofErr w:type="spellEnd"/>
    </w:p>
    <w:p w14:paraId="161693BF" w14:textId="77777777" w:rsidR="00486078" w:rsidRDefault="00000000" w:rsidP="00D92A7A">
      <w:pPr>
        <w:pStyle w:val="TOCHeadChapterTitle"/>
      </w:pPr>
      <w:hyperlink w:anchor="CBML_ch02_ch_001" w:tooltip="Ice Management Research and the Arctic Marine Environment">
        <w:r w:rsidR="00486078">
          <w:rPr>
            <w:rStyle w:val="Hyperlink"/>
          </w:rPr>
          <w:t>Ice Management Research and the Arctic Marine Environment</w:t>
        </w:r>
      </w:hyperlink>
    </w:p>
    <w:p w14:paraId="7B2ED189" w14:textId="56934383" w:rsidR="00486078" w:rsidRPr="00081C3A" w:rsidRDefault="00486078" w:rsidP="00D92A7A">
      <w:pPr>
        <w:pStyle w:val="TOCHeadChapterAuthor"/>
      </w:pPr>
      <w:r w:rsidRPr="000947FF">
        <w:rPr>
          <w:rStyle w:val="fmauGivenName"/>
        </w:rPr>
        <w:t>Gabriela</w:t>
      </w:r>
      <w:r w:rsidRPr="005B493A">
        <w:rPr>
          <w:iCs/>
          <w:rPrChange w:id="25" w:author="Gabriela Arguello" w:date="2022-07-29T13:28:00Z">
            <w:rPr>
              <w:iCs/>
              <w:lang w:val="es-ES"/>
            </w:rPr>
          </w:rPrChange>
        </w:rPr>
        <w:t xml:space="preserve"> </w:t>
      </w:r>
      <w:proofErr w:type="spellStart"/>
      <w:r w:rsidRPr="000947FF">
        <w:rPr>
          <w:rStyle w:val="fmauSurname"/>
        </w:rPr>
        <w:t>Argüello</w:t>
      </w:r>
      <w:proofErr w:type="spellEnd"/>
      <w:r w:rsidRPr="005B493A">
        <w:rPr>
          <w:iCs/>
          <w:rPrChange w:id="26" w:author="Gabriela Arguello" w:date="2022-07-29T13:28:00Z">
            <w:rPr>
              <w:iCs/>
              <w:lang w:val="es-ES"/>
            </w:rPr>
          </w:rPrChange>
        </w:rPr>
        <w:t xml:space="preserve"> and </w:t>
      </w:r>
      <w:r w:rsidRPr="000947FF">
        <w:rPr>
          <w:rStyle w:val="fmauGivenName"/>
        </w:rPr>
        <w:t>Julia</w:t>
      </w:r>
      <w:r w:rsidRPr="005B493A">
        <w:rPr>
          <w:iCs/>
          <w:rPrChange w:id="27" w:author="Gabriela Arguello" w:date="2022-07-29T13:28:00Z">
            <w:rPr>
              <w:iCs/>
              <w:lang w:val="es-ES"/>
            </w:rPr>
          </w:rPrChange>
        </w:rPr>
        <w:t xml:space="preserve"> </w:t>
      </w:r>
      <w:r w:rsidRPr="000947FF">
        <w:rPr>
          <w:rStyle w:val="fmauSurname"/>
        </w:rPr>
        <w:t>Johansson</w:t>
      </w:r>
    </w:p>
    <w:p w14:paraId="4E297C17" w14:textId="24F74144" w:rsidR="00486078" w:rsidRDefault="00000000" w:rsidP="00D92A7A">
      <w:pPr>
        <w:pStyle w:val="TOCHeadChapterTitle"/>
      </w:pPr>
      <w:hyperlink w:anchor="CBML_ch03_ch_001" w:tooltip="Divide and Conquer or Unite to Trade:" w:history="1">
        <w:r w:rsidR="00486078" w:rsidRPr="008C5CA6">
          <w:rPr>
            <w:rStyle w:val="Hyperlink"/>
          </w:rPr>
          <w:t>Divide and Conquer or Unite to Trade</w:t>
        </w:r>
        <w:r w:rsidR="008C5CA6" w:rsidRPr="008C5CA6">
          <w:rPr>
            <w:rStyle w:val="Hyperlink"/>
          </w:rPr>
          <w:br/>
        </w:r>
        <w:proofErr w:type="spellStart"/>
        <w:r w:rsidR="008C5CA6" w:rsidRPr="008C5CA6">
          <w:rPr>
            <w:rStyle w:val="Hyperlink"/>
            <w:i/>
          </w:rPr>
          <w:t>Trade</w:t>
        </w:r>
        <w:proofErr w:type="spellEnd"/>
        <w:r w:rsidR="008C5CA6" w:rsidRPr="008C5CA6">
          <w:rPr>
            <w:rStyle w:val="Hyperlink"/>
            <w:i/>
          </w:rPr>
          <w:t xml:space="preserve"> Facilitation Along the China-Europe Railway Corridors</w:t>
        </w:r>
      </w:hyperlink>
    </w:p>
    <w:p w14:paraId="288A59FF" w14:textId="77777777" w:rsidR="00486078" w:rsidRDefault="00486078" w:rsidP="00D92A7A">
      <w:pPr>
        <w:pStyle w:val="TOCHeadChapterAuthor"/>
      </w:pPr>
      <w:proofErr w:type="spellStart"/>
      <w:r w:rsidRPr="00A154DC">
        <w:rPr>
          <w:rStyle w:val="fmauGivenName"/>
        </w:rPr>
        <w:lastRenderedPageBreak/>
        <w:t>Abhinayan</w:t>
      </w:r>
      <w:proofErr w:type="spellEnd"/>
      <w:r w:rsidRPr="00A154DC">
        <w:rPr>
          <w:rStyle w:val="fmauGivenName"/>
        </w:rPr>
        <w:t xml:space="preserve"> </w:t>
      </w:r>
      <w:proofErr w:type="spellStart"/>
      <w:r w:rsidRPr="00A154DC">
        <w:rPr>
          <w:rStyle w:val="fmauGivenName"/>
        </w:rPr>
        <w:t>Basu</w:t>
      </w:r>
      <w:proofErr w:type="spellEnd"/>
      <w:r>
        <w:rPr>
          <w:lang w:val="en-GB"/>
        </w:rPr>
        <w:t xml:space="preserve"> </w:t>
      </w:r>
      <w:r w:rsidRPr="00A154DC">
        <w:rPr>
          <w:rStyle w:val="fmauSurname"/>
        </w:rPr>
        <w:t>Bal</w:t>
      </w:r>
      <w:r>
        <w:rPr>
          <w:lang w:val="en-GB"/>
        </w:rPr>
        <w:t xml:space="preserve">, </w:t>
      </w:r>
      <w:r w:rsidRPr="00A154DC">
        <w:rPr>
          <w:rStyle w:val="fmauGivenName"/>
        </w:rPr>
        <w:t>Trisha</w:t>
      </w:r>
      <w:r>
        <w:rPr>
          <w:lang w:val="en-GB"/>
        </w:rPr>
        <w:t xml:space="preserve"> </w:t>
      </w:r>
      <w:r w:rsidRPr="00A154DC">
        <w:rPr>
          <w:rStyle w:val="fmauSurname"/>
        </w:rPr>
        <w:t>Rajput</w:t>
      </w:r>
      <w:r>
        <w:rPr>
          <w:lang w:val="en-GB"/>
        </w:rPr>
        <w:t xml:space="preserve"> and </w:t>
      </w:r>
      <w:proofErr w:type="spellStart"/>
      <w:r w:rsidRPr="00A154DC">
        <w:rPr>
          <w:rStyle w:val="fmauGivenName"/>
        </w:rPr>
        <w:t>Yongmei</w:t>
      </w:r>
      <w:proofErr w:type="spellEnd"/>
      <w:r>
        <w:rPr>
          <w:lang w:val="en-GB"/>
        </w:rPr>
        <w:t xml:space="preserve"> </w:t>
      </w:r>
      <w:r w:rsidRPr="00A154DC">
        <w:rPr>
          <w:rStyle w:val="fmauSurname"/>
        </w:rPr>
        <w:t>Chen</w:t>
      </w:r>
    </w:p>
    <w:p w14:paraId="5EAB44BB" w14:textId="77777777" w:rsidR="00486078" w:rsidRDefault="00000000" w:rsidP="00D92A7A">
      <w:pPr>
        <w:pStyle w:val="TOCHeadChapterTitle"/>
      </w:pPr>
      <w:hyperlink r:id="rId15" w:anchor="CBML_ch04_ch_001" w:tooltip="The Meaning of ">
        <w:r w:rsidR="00486078">
          <w:rPr>
            <w:rStyle w:val="Hyperlink"/>
            <w:shd w:val="clear" w:color="auto" w:fill="FFFFFF"/>
          </w:rPr>
          <w:t xml:space="preserve">The Meaning of “Accident” under the Montreal Convention </w:t>
        </w:r>
        <w:proofErr w:type="gramStart"/>
        <w:r w:rsidR="00486078">
          <w:rPr>
            <w:rStyle w:val="Hyperlink"/>
            <w:shd w:val="clear" w:color="auto" w:fill="FFFFFF"/>
          </w:rPr>
          <w:t>in Light of</w:t>
        </w:r>
        <w:proofErr w:type="gramEnd"/>
        <w:r w:rsidR="00486078">
          <w:rPr>
            <w:rStyle w:val="Hyperlink"/>
            <w:shd w:val="clear" w:color="auto" w:fill="FFFFFF"/>
          </w:rPr>
          <w:t xml:space="preserve"> </w:t>
        </w:r>
        <w:proofErr w:type="spellStart"/>
        <w:r w:rsidR="00486078" w:rsidRPr="00E45DFD">
          <w:rPr>
            <w:rStyle w:val="Hyperlink"/>
            <w:smallCaps/>
            <w:shd w:val="clear" w:color="auto" w:fill="FFFFFF"/>
          </w:rPr>
          <w:t>cjeu</w:t>
        </w:r>
        <w:proofErr w:type="spellEnd"/>
        <w:r w:rsidR="00486078">
          <w:rPr>
            <w:rStyle w:val="Hyperlink"/>
            <w:shd w:val="clear" w:color="auto" w:fill="FFFFFF"/>
          </w:rPr>
          <w:t xml:space="preserve"> Jurisprudence</w:t>
        </w:r>
      </w:hyperlink>
    </w:p>
    <w:p w14:paraId="6B78A381" w14:textId="77777777" w:rsidR="00486078" w:rsidRDefault="00486078" w:rsidP="00D92A7A">
      <w:pPr>
        <w:pStyle w:val="TOCHeadChapterAuthor"/>
      </w:pPr>
      <w:r w:rsidRPr="00243CF0">
        <w:rPr>
          <w:rStyle w:val="fmauGivenName"/>
        </w:rPr>
        <w:t>Olena</w:t>
      </w:r>
      <w:r w:rsidRPr="005B493A">
        <w:rPr>
          <w:shd w:val="clear" w:color="auto" w:fill="FFFFFF"/>
          <w:rPrChange w:id="28" w:author="Gabriela Arguello" w:date="2022-07-29T13:28:00Z">
            <w:rPr>
              <w:shd w:val="clear" w:color="auto" w:fill="FFFFFF"/>
              <w:lang w:val="es-ES"/>
            </w:rPr>
          </w:rPrChange>
        </w:rPr>
        <w:t xml:space="preserve"> </w:t>
      </w:r>
      <w:proofErr w:type="spellStart"/>
      <w:r w:rsidRPr="00243CF0">
        <w:rPr>
          <w:rStyle w:val="fmauSurname"/>
        </w:rPr>
        <w:t>Bokareva</w:t>
      </w:r>
      <w:proofErr w:type="spellEnd"/>
    </w:p>
    <w:p w14:paraId="0E258972" w14:textId="77777777" w:rsidR="00486078" w:rsidRDefault="00000000" w:rsidP="00D92A7A">
      <w:pPr>
        <w:pStyle w:val="TOCHeadChapterTitle"/>
      </w:pPr>
      <w:hyperlink w:anchor="CBML_ch05_ch_001" w:tooltip="Admissibility of Air and Marine Accident Investigation Records in Arbitration and Litigation">
        <w:r w:rsidR="00486078">
          <w:rPr>
            <w:rStyle w:val="Hyperlink"/>
          </w:rPr>
          <w:t>Admissibility of Air and Marine Accident Investigation Records in Arbitration and Litigation</w:t>
        </w:r>
      </w:hyperlink>
    </w:p>
    <w:p w14:paraId="51169E60" w14:textId="77777777" w:rsidR="00486078" w:rsidRDefault="00486078" w:rsidP="00D92A7A">
      <w:pPr>
        <w:pStyle w:val="TOCHeadChapterAuthor"/>
      </w:pPr>
      <w:r w:rsidRPr="00112C37">
        <w:rPr>
          <w:rStyle w:val="fmauGivenName"/>
        </w:rPr>
        <w:t>Jason</w:t>
      </w:r>
      <w:r>
        <w:t xml:space="preserve"> </w:t>
      </w:r>
      <w:proofErr w:type="spellStart"/>
      <w:r w:rsidRPr="00112C37">
        <w:rPr>
          <w:rStyle w:val="fmauSurname"/>
        </w:rPr>
        <w:t>Chuah</w:t>
      </w:r>
      <w:proofErr w:type="spellEnd"/>
    </w:p>
    <w:p w14:paraId="6BC6990C" w14:textId="77777777" w:rsidR="00486078" w:rsidRDefault="00000000" w:rsidP="00D92A7A">
      <w:pPr>
        <w:pStyle w:val="TOCHeadChapterTitle"/>
      </w:pPr>
      <w:hyperlink w:anchor="CBML_ch06_ch_001" w:tooltip="When Economic Sanctions Lead to Conflict of Laws and Real Risks for Businesses">
        <w:r w:rsidR="00486078">
          <w:rPr>
            <w:rStyle w:val="Hyperlink"/>
          </w:rPr>
          <w:t>When Economic Sanctions Lead to Conflict of Laws and Real Risks for Businesses</w:t>
        </w:r>
      </w:hyperlink>
    </w:p>
    <w:p w14:paraId="3CEA48D6" w14:textId="6A91EAB4" w:rsidR="00486078" w:rsidRPr="00EF237A" w:rsidRDefault="00486078" w:rsidP="00D92A7A">
      <w:pPr>
        <w:pStyle w:val="TOCHeadChapterAuthor"/>
      </w:pPr>
      <w:r w:rsidRPr="00E73C98">
        <w:rPr>
          <w:rStyle w:val="fmauGivenName"/>
        </w:rPr>
        <w:t>Carolina</w:t>
      </w:r>
      <w:r w:rsidRPr="00EF237A">
        <w:t xml:space="preserve"> </w:t>
      </w:r>
      <w:proofErr w:type="spellStart"/>
      <w:r w:rsidRPr="00E73C98">
        <w:rPr>
          <w:rStyle w:val="fmauSurname"/>
        </w:rPr>
        <w:t>Dackö</w:t>
      </w:r>
      <w:proofErr w:type="spellEnd"/>
    </w:p>
    <w:p w14:paraId="02F90DBE" w14:textId="2A0F19D1" w:rsidR="00486078" w:rsidRDefault="00000000" w:rsidP="00D92A7A">
      <w:pPr>
        <w:pStyle w:val="TOCHeadChapterTitle"/>
      </w:pPr>
      <w:hyperlink w:anchor="CBML_ch07_ch_001" w:tooltip="Risks Posed by the covid-19 Pandemic Regarding the Carriage of Goods and Passengers by Sea – Considerations on Seafarers’ Rights and Health Protection">
        <w:r w:rsidR="00486078">
          <w:rPr>
            <w:rStyle w:val="Hyperlink"/>
          </w:rPr>
          <w:t xml:space="preserve">Risks Posed by the </w:t>
        </w:r>
        <w:r w:rsidR="00486078" w:rsidRPr="00CC4D58">
          <w:rPr>
            <w:rStyle w:val="Hyperlink"/>
            <w:smallCaps/>
          </w:rPr>
          <w:t>covid</w:t>
        </w:r>
        <w:r w:rsidR="00486078">
          <w:rPr>
            <w:rStyle w:val="Hyperlink"/>
          </w:rPr>
          <w:t>-19 Pandemic Regarding the Carriage of Goods and Passengers by Sea</w:t>
        </w:r>
        <w:r w:rsidR="00F26A70">
          <w:rPr>
            <w:rStyle w:val="Hyperlink"/>
          </w:rPr>
          <w:t xml:space="preserve"> — </w:t>
        </w:r>
        <w:r w:rsidR="00486078">
          <w:rPr>
            <w:rStyle w:val="Hyperlink"/>
          </w:rPr>
          <w:t>Considerations on Seafarers’ Rights and Health Protection</w:t>
        </w:r>
      </w:hyperlink>
    </w:p>
    <w:p w14:paraId="2790D6E4" w14:textId="7AE5EDBA" w:rsidR="00486078" w:rsidRPr="007A2EC2" w:rsidRDefault="00486078" w:rsidP="00D92A7A">
      <w:pPr>
        <w:pStyle w:val="TOCHeadChapterAuthor"/>
      </w:pPr>
      <w:r w:rsidRPr="003B79C6">
        <w:rPr>
          <w:rStyle w:val="fmauGivenName"/>
        </w:rPr>
        <w:t xml:space="preserve">Jonatan </w:t>
      </w:r>
      <w:proofErr w:type="spellStart"/>
      <w:r w:rsidRPr="003B79C6">
        <w:rPr>
          <w:rStyle w:val="fmauGivenName"/>
        </w:rPr>
        <w:t>Echebarria</w:t>
      </w:r>
      <w:proofErr w:type="spellEnd"/>
      <w:r w:rsidRPr="007A2EC2">
        <w:t xml:space="preserve"> </w:t>
      </w:r>
      <w:r w:rsidRPr="003B79C6">
        <w:rPr>
          <w:rStyle w:val="fmauSurname"/>
        </w:rPr>
        <w:t>Fernández</w:t>
      </w:r>
    </w:p>
    <w:p w14:paraId="7A90AA64" w14:textId="6E3CFF29" w:rsidR="00486078" w:rsidRDefault="00000000" w:rsidP="00D92A7A">
      <w:pPr>
        <w:pStyle w:val="TOCHeadChapterTitle"/>
      </w:pPr>
      <w:hyperlink w:anchor="CBML_ch08_ch_001" w:tooltip="International Shipping" w:history="1">
        <w:r w:rsidR="00486078" w:rsidRPr="00F16AAD">
          <w:rPr>
            <w:rStyle w:val="Hyperlink"/>
          </w:rPr>
          <w:t>International Shipping</w:t>
        </w:r>
        <w:r w:rsidR="00F16AAD" w:rsidRPr="00F16AAD">
          <w:rPr>
            <w:rStyle w:val="Hyperlink"/>
          </w:rPr>
          <w:br/>
        </w:r>
        <w:r w:rsidR="00F16AAD" w:rsidRPr="00F16AAD">
          <w:rPr>
            <w:rStyle w:val="Hyperlink"/>
            <w:i/>
          </w:rPr>
          <w:t>Who Levels the Playing Field?</w:t>
        </w:r>
      </w:hyperlink>
    </w:p>
    <w:p w14:paraId="1AE5ACB3" w14:textId="61DDFFD0" w:rsidR="00486078" w:rsidRPr="005B493A" w:rsidRDefault="00486078" w:rsidP="00D92A7A">
      <w:pPr>
        <w:pStyle w:val="TOCHeadChapterAuthor"/>
        <w:rPr>
          <w:lang w:val="sv-SE"/>
          <w:rPrChange w:id="29" w:author="Gabriela Arguello" w:date="2022-07-29T13:28:00Z">
            <w:rPr/>
          </w:rPrChange>
        </w:rPr>
      </w:pPr>
      <w:r w:rsidRPr="005B493A">
        <w:rPr>
          <w:rStyle w:val="fmauGivenName"/>
          <w:lang w:val="sv-SE"/>
          <w:rPrChange w:id="30" w:author="Gabriela Arguello" w:date="2022-07-29T13:28:00Z">
            <w:rPr>
              <w:rStyle w:val="fmauGivenName"/>
            </w:rPr>
          </w:rPrChange>
        </w:rPr>
        <w:t>Ellen J.</w:t>
      </w:r>
      <w:r w:rsidRPr="005B493A">
        <w:rPr>
          <w:lang w:val="sv-SE"/>
          <w:rPrChange w:id="31" w:author="Gabriela Arguello" w:date="2022-07-29T13:28:00Z">
            <w:rPr/>
          </w:rPrChange>
        </w:rPr>
        <w:t xml:space="preserve"> </w:t>
      </w:r>
      <w:proofErr w:type="spellStart"/>
      <w:r w:rsidRPr="005B493A">
        <w:rPr>
          <w:rStyle w:val="fmauSurname"/>
          <w:lang w:val="sv-SE"/>
          <w:rPrChange w:id="32" w:author="Gabriela Arguello" w:date="2022-07-29T13:28:00Z">
            <w:rPr>
              <w:rStyle w:val="fmauSurname"/>
            </w:rPr>
          </w:rPrChange>
        </w:rPr>
        <w:t>Eftestøl</w:t>
      </w:r>
      <w:proofErr w:type="spellEnd"/>
      <w:r w:rsidRPr="005B493A">
        <w:rPr>
          <w:lang w:val="sv-SE"/>
          <w:rPrChange w:id="33" w:author="Gabriela Arguello" w:date="2022-07-29T13:28:00Z">
            <w:rPr/>
          </w:rPrChange>
        </w:rPr>
        <w:t xml:space="preserve"> and </w:t>
      </w:r>
      <w:r w:rsidRPr="005B493A">
        <w:rPr>
          <w:rStyle w:val="fmauGivenName"/>
          <w:lang w:val="sv-SE"/>
          <w:rPrChange w:id="34" w:author="Gabriela Arguello" w:date="2022-07-29T13:28:00Z">
            <w:rPr>
              <w:rStyle w:val="fmauGivenName"/>
            </w:rPr>
          </w:rPrChange>
        </w:rPr>
        <w:t>Emilie</w:t>
      </w:r>
      <w:r w:rsidRPr="005B493A">
        <w:rPr>
          <w:lang w:val="sv-SE"/>
          <w:rPrChange w:id="35" w:author="Gabriela Arguello" w:date="2022-07-29T13:28:00Z">
            <w:rPr/>
          </w:rPrChange>
        </w:rPr>
        <w:t xml:space="preserve"> </w:t>
      </w:r>
      <w:proofErr w:type="spellStart"/>
      <w:r w:rsidRPr="005B493A">
        <w:rPr>
          <w:rStyle w:val="fmauSurname"/>
          <w:lang w:val="sv-SE"/>
          <w:rPrChange w:id="36" w:author="Gabriela Arguello" w:date="2022-07-29T13:28:00Z">
            <w:rPr>
              <w:rStyle w:val="fmauSurname"/>
            </w:rPr>
          </w:rPrChange>
        </w:rPr>
        <w:t>Yliheljo</w:t>
      </w:r>
      <w:proofErr w:type="spellEnd"/>
    </w:p>
    <w:p w14:paraId="781F17EE" w14:textId="77777777" w:rsidR="00486078" w:rsidRDefault="00000000" w:rsidP="00D92A7A">
      <w:pPr>
        <w:pStyle w:val="TOCHeadChapterTitle"/>
      </w:pPr>
      <w:hyperlink w:anchor="CBML_ch09_ch_001" w:tooltip="Risk in Transporting Dangerous Goods via RoRo and RoPax Shipping">
        <w:r w:rsidR="00486078">
          <w:rPr>
            <w:rStyle w:val="Hyperlink"/>
          </w:rPr>
          <w:t xml:space="preserve">Risk in Transporting Dangerous Goods via </w:t>
        </w:r>
        <w:proofErr w:type="spellStart"/>
        <w:r w:rsidR="00486078">
          <w:rPr>
            <w:rStyle w:val="Hyperlink"/>
          </w:rPr>
          <w:t>RoRo</w:t>
        </w:r>
        <w:proofErr w:type="spellEnd"/>
        <w:r w:rsidR="00486078">
          <w:rPr>
            <w:rStyle w:val="Hyperlink"/>
          </w:rPr>
          <w:t xml:space="preserve"> and </w:t>
        </w:r>
        <w:proofErr w:type="spellStart"/>
        <w:r w:rsidR="00486078">
          <w:rPr>
            <w:rStyle w:val="Hyperlink"/>
          </w:rPr>
          <w:t>RoPax</w:t>
        </w:r>
        <w:proofErr w:type="spellEnd"/>
        <w:r w:rsidR="00486078">
          <w:rPr>
            <w:rStyle w:val="Hyperlink"/>
          </w:rPr>
          <w:t xml:space="preserve"> Shipping</w:t>
        </w:r>
      </w:hyperlink>
    </w:p>
    <w:p w14:paraId="5BE5FB8C" w14:textId="1CABC986" w:rsidR="00486078" w:rsidRPr="00BD7BB2" w:rsidRDefault="00486078" w:rsidP="00D92A7A">
      <w:pPr>
        <w:pStyle w:val="TOCHeadChapterAuthor"/>
      </w:pPr>
      <w:r w:rsidRPr="00704FB6">
        <w:rPr>
          <w:rStyle w:val="fmauGivenName"/>
        </w:rPr>
        <w:lastRenderedPageBreak/>
        <w:t>Jonas</w:t>
      </w:r>
      <w:r w:rsidRPr="00BD7BB2">
        <w:t xml:space="preserve"> </w:t>
      </w:r>
      <w:proofErr w:type="spellStart"/>
      <w:r w:rsidRPr="00704FB6">
        <w:rPr>
          <w:rStyle w:val="fmauSurname"/>
        </w:rPr>
        <w:t>Flodén</w:t>
      </w:r>
      <w:proofErr w:type="spellEnd"/>
      <w:r w:rsidRPr="00BD7BB2">
        <w:t xml:space="preserve"> and </w:t>
      </w:r>
      <w:r w:rsidRPr="00704FB6">
        <w:rPr>
          <w:rStyle w:val="fmauGivenName"/>
        </w:rPr>
        <w:t>Johan</w:t>
      </w:r>
      <w:r w:rsidRPr="00BD7BB2">
        <w:t xml:space="preserve"> </w:t>
      </w:r>
      <w:proofErr w:type="spellStart"/>
      <w:r w:rsidRPr="00704FB6">
        <w:rPr>
          <w:rStyle w:val="fmauSurname"/>
        </w:rPr>
        <w:t>Woxenius</w:t>
      </w:r>
      <w:proofErr w:type="spellEnd"/>
    </w:p>
    <w:p w14:paraId="20F00DE4" w14:textId="1FA1E99A" w:rsidR="00486078" w:rsidRDefault="00000000" w:rsidP="00D92A7A">
      <w:pPr>
        <w:pStyle w:val="TOCHeadChapterTitle"/>
      </w:pPr>
      <w:hyperlink w:anchor="CBML_ch10_ch_001" w:tooltip="Scrubber Technology - Bad News for the Marine Environment">
        <w:r w:rsidR="00486078">
          <w:rPr>
            <w:rStyle w:val="Hyperlink"/>
          </w:rPr>
          <w:t>Scrubber Technology</w:t>
        </w:r>
        <w:r w:rsidR="00F26A70">
          <w:rPr>
            <w:rStyle w:val="Hyperlink"/>
          </w:rPr>
          <w:t xml:space="preserve"> — </w:t>
        </w:r>
        <w:r w:rsidR="00486078">
          <w:rPr>
            <w:rStyle w:val="Hyperlink"/>
          </w:rPr>
          <w:t>Bad News for the Marine Environment</w:t>
        </w:r>
      </w:hyperlink>
    </w:p>
    <w:p w14:paraId="3451AA1D" w14:textId="055ECFEF" w:rsidR="00486078" w:rsidRDefault="00486078" w:rsidP="00D92A7A">
      <w:pPr>
        <w:pStyle w:val="TOCHeadChapterAuthor"/>
      </w:pPr>
      <w:r w:rsidRPr="004B330D">
        <w:rPr>
          <w:rStyle w:val="fmauGivenName"/>
        </w:rPr>
        <w:t>Ida Maja</w:t>
      </w:r>
      <w:r w:rsidRPr="004B330D">
        <w:t xml:space="preserve"> </w:t>
      </w:r>
      <w:proofErr w:type="spellStart"/>
      <w:r w:rsidRPr="004B330D">
        <w:rPr>
          <w:rStyle w:val="fmauSurname"/>
        </w:rPr>
        <w:t>Hassellöv</w:t>
      </w:r>
      <w:proofErr w:type="spellEnd"/>
    </w:p>
    <w:p w14:paraId="3BF7DC8C" w14:textId="77777777" w:rsidR="00486078" w:rsidRDefault="00000000" w:rsidP="00D92A7A">
      <w:pPr>
        <w:pStyle w:val="TOCHeadChapterTitle"/>
      </w:pPr>
      <w:hyperlink w:anchor="CBML_ch11_ch_001" w:tooltip="Autonomous Wrecks">
        <w:r w:rsidR="00486078">
          <w:rPr>
            <w:rStyle w:val="Hyperlink"/>
          </w:rPr>
          <w:t>Autonomous Wrecks</w:t>
        </w:r>
      </w:hyperlink>
    </w:p>
    <w:p w14:paraId="2ED4C1AD" w14:textId="77777777" w:rsidR="00486078" w:rsidRDefault="00486078" w:rsidP="00D92A7A">
      <w:pPr>
        <w:pStyle w:val="TOCHeadChapterAuthor"/>
      </w:pPr>
      <w:proofErr w:type="spellStart"/>
      <w:r w:rsidRPr="00977732">
        <w:rPr>
          <w:rStyle w:val="fmauGivenName"/>
        </w:rPr>
        <w:t>Jhonnie</w:t>
      </w:r>
      <w:proofErr w:type="spellEnd"/>
      <w:r w:rsidRPr="00977732">
        <w:rPr>
          <w:rStyle w:val="fmauGivenName"/>
        </w:rPr>
        <w:t xml:space="preserve"> Mikael</w:t>
      </w:r>
      <w:r>
        <w:t xml:space="preserve"> </w:t>
      </w:r>
      <w:r w:rsidRPr="00977732">
        <w:rPr>
          <w:rStyle w:val="fmauSurname"/>
        </w:rPr>
        <w:t>Kern</w:t>
      </w:r>
    </w:p>
    <w:p w14:paraId="3316C305" w14:textId="2F83C393" w:rsidR="00486078" w:rsidRDefault="00000000" w:rsidP="00D92A7A">
      <w:pPr>
        <w:pStyle w:val="TOCHeadChapterTitle"/>
      </w:pPr>
      <w:hyperlink w:anchor="CBML_ch12_ch_001" w:tooltip="High Seas Marine Protected Areas – Impact on Shipping and the imo">
        <w:r w:rsidR="00486078">
          <w:rPr>
            <w:rStyle w:val="Hyperlink"/>
          </w:rPr>
          <w:t>High Seas Marine Protected Areas</w:t>
        </w:r>
        <w:r w:rsidR="00F26A70">
          <w:rPr>
            <w:rStyle w:val="Hyperlink"/>
          </w:rPr>
          <w:t xml:space="preserve"> — </w:t>
        </w:r>
        <w:r w:rsidR="00486078">
          <w:rPr>
            <w:rStyle w:val="Hyperlink"/>
          </w:rPr>
          <w:t xml:space="preserve">Impact on Shipping and the </w:t>
        </w:r>
        <w:proofErr w:type="spellStart"/>
        <w:r w:rsidR="00486078" w:rsidRPr="00D65602">
          <w:rPr>
            <w:rStyle w:val="Hyperlink"/>
            <w:smallCaps/>
          </w:rPr>
          <w:t>imo</w:t>
        </w:r>
        <w:proofErr w:type="spellEnd"/>
      </w:hyperlink>
    </w:p>
    <w:p w14:paraId="0B446100" w14:textId="77777777" w:rsidR="00486078" w:rsidRDefault="00486078" w:rsidP="00D92A7A">
      <w:pPr>
        <w:pStyle w:val="TOCHeadChapterAuthor"/>
      </w:pPr>
      <w:r w:rsidRPr="00EB3D26">
        <w:rPr>
          <w:rStyle w:val="fmauGivenName"/>
        </w:rPr>
        <w:t>Niels</w:t>
      </w:r>
      <w:r>
        <w:t xml:space="preserve"> </w:t>
      </w:r>
      <w:proofErr w:type="spellStart"/>
      <w:r w:rsidRPr="00EB3D26">
        <w:rPr>
          <w:rStyle w:val="fmauSurname"/>
        </w:rPr>
        <w:t>Krabbe</w:t>
      </w:r>
      <w:proofErr w:type="spellEnd"/>
    </w:p>
    <w:p w14:paraId="5949E9BB" w14:textId="77777777" w:rsidR="00486078" w:rsidRDefault="00000000" w:rsidP="00D92A7A">
      <w:pPr>
        <w:pStyle w:val="TOCHeadChapterTitle"/>
      </w:pPr>
      <w:hyperlink w:anchor="CBML_ch13_ch_001" w:tooltip="Shipping and the Ecosystem Approach">
        <w:r w:rsidR="00486078">
          <w:rPr>
            <w:rStyle w:val="Hyperlink"/>
          </w:rPr>
          <w:t>Shipping and the Ecosystem Approach</w:t>
        </w:r>
      </w:hyperlink>
    </w:p>
    <w:p w14:paraId="039895A3" w14:textId="77777777" w:rsidR="00486078" w:rsidRDefault="00486078" w:rsidP="00D92A7A">
      <w:pPr>
        <w:pStyle w:val="TOCHeadChapterAuthor"/>
      </w:pPr>
      <w:r w:rsidRPr="00ED4680">
        <w:rPr>
          <w:rStyle w:val="fmauGivenName"/>
        </w:rPr>
        <w:t>David</w:t>
      </w:r>
      <w:r>
        <w:t xml:space="preserve"> </w:t>
      </w:r>
      <w:proofErr w:type="spellStart"/>
      <w:r w:rsidRPr="00ED4680">
        <w:rPr>
          <w:rStyle w:val="fmauSurname"/>
        </w:rPr>
        <w:t>Langlet</w:t>
      </w:r>
      <w:proofErr w:type="spellEnd"/>
    </w:p>
    <w:p w14:paraId="0FB13482" w14:textId="77777777" w:rsidR="00486078" w:rsidRDefault="00000000" w:rsidP="00D92A7A">
      <w:pPr>
        <w:pStyle w:val="TOCHeadChapterTitle"/>
      </w:pPr>
      <w:hyperlink w:anchor="CBML_ch14_ch_001" w:tooltip="Autonomous Shipping: Some Reflections on Navigational Rights and Rescue at Sea">
        <w:r w:rsidR="00486078">
          <w:rPr>
            <w:rStyle w:val="Hyperlink"/>
          </w:rPr>
          <w:t>Autonomous Shipping</w:t>
        </w:r>
        <w:r w:rsidR="00486078">
          <w:rPr>
            <w:rStyle w:val="Hyperlink"/>
          </w:rPr>
          <w:br/>
        </w:r>
        <w:r w:rsidR="00486078" w:rsidRPr="00041D23">
          <w:rPr>
            <w:rStyle w:val="Hyperlink"/>
            <w:i/>
          </w:rPr>
          <w:t>Some Reflections on Navigational Rights and Rescue at Sea</w:t>
        </w:r>
      </w:hyperlink>
    </w:p>
    <w:p w14:paraId="1C380BBD" w14:textId="77777777" w:rsidR="00486078" w:rsidRDefault="00486078" w:rsidP="00D92A7A">
      <w:pPr>
        <w:pStyle w:val="TOCHeadChapterAuthor"/>
      </w:pPr>
      <w:r w:rsidRPr="0070108C">
        <w:rPr>
          <w:rStyle w:val="fmauGivenName"/>
        </w:rPr>
        <w:t>Martin R.</w:t>
      </w:r>
      <w:r>
        <w:t xml:space="preserve"> </w:t>
      </w:r>
      <w:r w:rsidRPr="0070108C">
        <w:rPr>
          <w:rStyle w:val="fmauSurname"/>
        </w:rPr>
        <w:t>Leopardi</w:t>
      </w:r>
    </w:p>
    <w:p w14:paraId="2D270117" w14:textId="77777777" w:rsidR="00486078" w:rsidRDefault="00000000" w:rsidP="00D92A7A">
      <w:pPr>
        <w:pStyle w:val="TOCHeadChapterTitle"/>
      </w:pPr>
      <w:hyperlink w:anchor="CBML_ch15_ch_001" w:tooltip="Maritime and Aviation Law: A Relational Retrospect and Prospect on Unmanned Ships and Aircraft">
        <w:r w:rsidR="00486078">
          <w:rPr>
            <w:rStyle w:val="Hyperlink"/>
          </w:rPr>
          <w:t>Maritime and Aviation Law</w:t>
        </w:r>
        <w:r w:rsidR="00486078">
          <w:rPr>
            <w:rStyle w:val="Hyperlink"/>
          </w:rPr>
          <w:br/>
        </w:r>
        <w:r w:rsidR="00486078" w:rsidRPr="00F205B4">
          <w:rPr>
            <w:rStyle w:val="Hyperlink"/>
            <w:i/>
          </w:rPr>
          <w:t>A Relational Retrospect and Prospect on Unmanned Ships and Aircraft</w:t>
        </w:r>
      </w:hyperlink>
    </w:p>
    <w:p w14:paraId="4C61A85F" w14:textId="77777777" w:rsidR="00486078" w:rsidRDefault="00486078" w:rsidP="00D92A7A">
      <w:pPr>
        <w:pStyle w:val="TOCHeadChapterAuthor"/>
        <w:adjustRightInd w:val="0"/>
        <w:snapToGrid w:val="0"/>
      </w:pPr>
      <w:proofErr w:type="spellStart"/>
      <w:r w:rsidRPr="00437D0C">
        <w:rPr>
          <w:rStyle w:val="fmauGivenName"/>
        </w:rPr>
        <w:t>Huiru</w:t>
      </w:r>
      <w:proofErr w:type="spellEnd"/>
      <w:r>
        <w:t xml:space="preserve"> </w:t>
      </w:r>
      <w:r w:rsidRPr="00437D0C">
        <w:rPr>
          <w:rStyle w:val="fmauSurname"/>
        </w:rPr>
        <w:t>Liu</w:t>
      </w:r>
    </w:p>
    <w:p w14:paraId="59851642" w14:textId="37AD002A" w:rsidR="00486078" w:rsidRPr="00E16630" w:rsidRDefault="00000000" w:rsidP="00D92A7A">
      <w:pPr>
        <w:pStyle w:val="TOCHeadChapterTitle"/>
      </w:pPr>
      <w:hyperlink w:anchor="CBML_ch16_ch_001" w:tooltip="Some Perils of Turning Small Ships into Big Boats" w:history="1">
        <w:r w:rsidR="00486078" w:rsidRPr="00E16630">
          <w:rPr>
            <w:rStyle w:val="Hyperlink"/>
          </w:rPr>
          <w:t>Some Perils of Turning Small Ships into Big Boats</w:t>
        </w:r>
        <w:r w:rsidR="001F5458" w:rsidRPr="00E16630">
          <w:rPr>
            <w:rStyle w:val="Hyperlink"/>
          </w:rPr>
          <w:br/>
          <w:t>On the Relevance of Addressing the Real Issues in Law</w:t>
        </w:r>
      </w:hyperlink>
    </w:p>
    <w:p w14:paraId="61B3C255" w14:textId="77777777" w:rsidR="00486078" w:rsidRDefault="00486078" w:rsidP="00D92A7A">
      <w:pPr>
        <w:pStyle w:val="TOCHeadChapterAuthor"/>
      </w:pPr>
      <w:r w:rsidRPr="006B4652">
        <w:rPr>
          <w:rStyle w:val="fmauGivenName"/>
        </w:rPr>
        <w:t>Claes</w:t>
      </w:r>
      <w:r w:rsidRPr="005B493A">
        <w:rPr>
          <w:rPrChange w:id="37" w:author="Gabriela Arguello" w:date="2022-07-29T13:28:00Z">
            <w:rPr>
              <w:lang w:val="sv-SE"/>
            </w:rPr>
          </w:rPrChange>
        </w:rPr>
        <w:t xml:space="preserve"> </w:t>
      </w:r>
      <w:r w:rsidRPr="006B4652">
        <w:rPr>
          <w:rStyle w:val="fmauSurname"/>
        </w:rPr>
        <w:t>Martinson</w:t>
      </w:r>
    </w:p>
    <w:p w14:paraId="48332759" w14:textId="77777777" w:rsidR="00486078" w:rsidRDefault="00000000" w:rsidP="00D92A7A">
      <w:pPr>
        <w:pStyle w:val="TOCHeadChapterTitle"/>
      </w:pPr>
      <w:hyperlink w:anchor="CBML_ch17_ch_001" w:tooltip="The International Regulatory Framework of mass Disruption">
        <w:r w:rsidR="00486078">
          <w:rPr>
            <w:rStyle w:val="Hyperlink"/>
          </w:rPr>
          <w:t xml:space="preserve">The International Regulatory Framework of </w:t>
        </w:r>
        <w:r w:rsidR="00486078" w:rsidRPr="002A257B">
          <w:rPr>
            <w:rStyle w:val="Hyperlink"/>
            <w:smallCaps/>
          </w:rPr>
          <w:t>mass</w:t>
        </w:r>
        <w:r w:rsidR="00486078">
          <w:rPr>
            <w:rStyle w:val="Hyperlink"/>
          </w:rPr>
          <w:t xml:space="preserve"> Disruption</w:t>
        </w:r>
      </w:hyperlink>
    </w:p>
    <w:p w14:paraId="6D794D75" w14:textId="77777777" w:rsidR="00486078" w:rsidRDefault="00486078" w:rsidP="00D92A7A">
      <w:pPr>
        <w:pStyle w:val="TOCHeadChapterAuthor"/>
        <w:pBdr>
          <w:top w:val="nil"/>
          <w:left w:val="nil"/>
          <w:bottom w:val="nil"/>
          <w:right w:val="nil"/>
          <w:between w:val="nil"/>
        </w:pBdr>
      </w:pPr>
      <w:r w:rsidRPr="00FC26DC">
        <w:rPr>
          <w:rStyle w:val="fmauGivenName"/>
        </w:rPr>
        <w:t>Maximo Q.</w:t>
      </w:r>
      <w:r w:rsidRPr="005B493A">
        <w:rPr>
          <w:rPrChange w:id="38" w:author="Gabriela Arguello" w:date="2022-07-29T13:28:00Z">
            <w:rPr>
              <w:lang w:val="es-ES"/>
            </w:rPr>
          </w:rPrChange>
        </w:rPr>
        <w:t xml:space="preserve"> </w:t>
      </w:r>
      <w:r w:rsidRPr="00FC26DC">
        <w:rPr>
          <w:rStyle w:val="fmauSurname"/>
        </w:rPr>
        <w:t>Mejia Jr</w:t>
      </w:r>
      <w:r w:rsidRPr="005B493A">
        <w:rPr>
          <w:rPrChange w:id="39" w:author="Gabriela Arguello" w:date="2022-07-29T13:28:00Z">
            <w:rPr>
              <w:lang w:val="es-ES"/>
            </w:rPr>
          </w:rPrChange>
        </w:rPr>
        <w:t>.</w:t>
      </w:r>
    </w:p>
    <w:p w14:paraId="619D7052" w14:textId="77777777" w:rsidR="00486078" w:rsidRDefault="00000000" w:rsidP="00D92A7A">
      <w:pPr>
        <w:pStyle w:val="TOCHeadChapterTitle"/>
      </w:pPr>
      <w:hyperlink w:anchor="CBML_ch18_ch_001" w:tooltip="Salvage Agreement and Contract Salvage: Risk Dynamics in Salvage Law">
        <w:r w:rsidR="00486078">
          <w:rPr>
            <w:rStyle w:val="Hyperlink"/>
          </w:rPr>
          <w:t>Salvage Agreement and Contract Salvage</w:t>
        </w:r>
        <w:r w:rsidR="00486078">
          <w:rPr>
            <w:rStyle w:val="Hyperlink"/>
          </w:rPr>
          <w:br/>
        </w:r>
        <w:r w:rsidR="00486078" w:rsidRPr="003A337B">
          <w:rPr>
            <w:rStyle w:val="Hyperlink"/>
            <w:i/>
          </w:rPr>
          <w:t>Risk Dynamics in Salvage Law</w:t>
        </w:r>
      </w:hyperlink>
    </w:p>
    <w:p w14:paraId="6FEAEC80" w14:textId="77777777" w:rsidR="00486078" w:rsidRDefault="00486078" w:rsidP="00D92A7A">
      <w:pPr>
        <w:pStyle w:val="TOCHeadChapterAuthor"/>
        <w:tabs>
          <w:tab w:val="left" w:pos="1440"/>
        </w:tabs>
      </w:pPr>
      <w:proofErr w:type="spellStart"/>
      <w:r w:rsidRPr="00EF1FD5">
        <w:rPr>
          <w:rStyle w:val="fmauGivenName"/>
        </w:rPr>
        <w:t>Proshanto</w:t>
      </w:r>
      <w:proofErr w:type="spellEnd"/>
      <w:r w:rsidRPr="00EF1FD5">
        <w:rPr>
          <w:rStyle w:val="fmauGivenName"/>
        </w:rPr>
        <w:t xml:space="preserve"> K.</w:t>
      </w:r>
      <w:r w:rsidRPr="005B493A">
        <w:rPr>
          <w:rPrChange w:id="40" w:author="Gabriela Arguello" w:date="2022-07-29T13:28:00Z">
            <w:rPr>
              <w:lang w:val="es-ES"/>
            </w:rPr>
          </w:rPrChange>
        </w:rPr>
        <w:t xml:space="preserve"> </w:t>
      </w:r>
      <w:r w:rsidRPr="00EF1FD5">
        <w:rPr>
          <w:rStyle w:val="fmauSurname"/>
        </w:rPr>
        <w:t>Mukherjee</w:t>
      </w:r>
    </w:p>
    <w:p w14:paraId="227FEE3A" w14:textId="77777777" w:rsidR="00486078" w:rsidRDefault="00000000" w:rsidP="00D92A7A">
      <w:pPr>
        <w:pStyle w:val="TOCHeadChapterTitle"/>
      </w:pPr>
      <w:hyperlink w:anchor="CBML_ch19_ch_001" w:tooltip="(Smart) Contractual Networks in the Carriage of Goods by Sea">
        <w:r w:rsidR="00486078">
          <w:rPr>
            <w:rStyle w:val="Hyperlink"/>
          </w:rPr>
          <w:t xml:space="preserve">(Smart) Contractual Networks </w:t>
        </w:r>
        <w:r w:rsidR="00486078">
          <w:rPr>
            <w:rStyle w:val="Hyperlink"/>
            <w:shd w:val="clear" w:color="auto" w:fill="FFFFFF"/>
          </w:rPr>
          <w:t>in the Carriage of Goods by Sea</w:t>
        </w:r>
      </w:hyperlink>
    </w:p>
    <w:p w14:paraId="20E2E723" w14:textId="77777777" w:rsidR="00486078" w:rsidRDefault="00486078" w:rsidP="00D92A7A">
      <w:pPr>
        <w:pStyle w:val="TOCHeadChapterAuthor"/>
      </w:pPr>
      <w:proofErr w:type="spellStart"/>
      <w:r w:rsidRPr="002D1F2A">
        <w:rPr>
          <w:rStyle w:val="fmauGivenName"/>
        </w:rPr>
        <w:t>Livashnee</w:t>
      </w:r>
      <w:proofErr w:type="spellEnd"/>
      <w:r>
        <w:t xml:space="preserve"> </w:t>
      </w:r>
      <w:r w:rsidRPr="002D1F2A">
        <w:rPr>
          <w:rStyle w:val="fmauSurname"/>
        </w:rPr>
        <w:t>Naidoo</w:t>
      </w:r>
    </w:p>
    <w:p w14:paraId="3BC9E8CE" w14:textId="223205EF" w:rsidR="00486078" w:rsidRPr="00032FAC" w:rsidRDefault="00000000" w:rsidP="00D92A7A">
      <w:pPr>
        <w:pStyle w:val="TOCHeadChapterTitle"/>
      </w:pPr>
      <w:hyperlink w:anchor="CBML_ch20_ch_001" w:tooltip="Restricting International Trade Through Export Control Laws:" w:history="1">
        <w:r w:rsidR="00486078" w:rsidRPr="00032FAC">
          <w:rPr>
            <w:rStyle w:val="Hyperlink"/>
          </w:rPr>
          <w:t xml:space="preserve">Restricting International Trade </w:t>
        </w:r>
        <w:r w:rsidR="00072EAC" w:rsidRPr="00032FAC">
          <w:rPr>
            <w:rStyle w:val="Hyperlink"/>
          </w:rPr>
          <w:t>t</w:t>
        </w:r>
        <w:r w:rsidR="00486078" w:rsidRPr="00032FAC">
          <w:rPr>
            <w:rStyle w:val="Hyperlink"/>
          </w:rPr>
          <w:t>hrough Export Control Laws</w:t>
        </w:r>
        <w:r w:rsidR="00032FAC" w:rsidRPr="00032FAC">
          <w:rPr>
            <w:rStyle w:val="Hyperlink"/>
          </w:rPr>
          <w:t xml:space="preserve">: </w:t>
        </w:r>
        <w:r w:rsidR="007C439B" w:rsidRPr="00032FAC">
          <w:rPr>
            <w:rStyle w:val="Hyperlink"/>
          </w:rPr>
          <w:t>National Security in Perspective</w:t>
        </w:r>
      </w:hyperlink>
    </w:p>
    <w:p w14:paraId="4BF4FE6D" w14:textId="77777777" w:rsidR="00486078" w:rsidRDefault="00486078" w:rsidP="00D92A7A">
      <w:pPr>
        <w:pStyle w:val="TOCHeadChapterAuthor"/>
      </w:pPr>
      <w:r w:rsidRPr="007B3FC2">
        <w:rPr>
          <w:rStyle w:val="fmauGivenName"/>
        </w:rPr>
        <w:t>Trisha</w:t>
      </w:r>
      <w:r>
        <w:t xml:space="preserve"> </w:t>
      </w:r>
      <w:r w:rsidRPr="007B3FC2">
        <w:rPr>
          <w:rStyle w:val="fmauSurname"/>
        </w:rPr>
        <w:t>Rajput</w:t>
      </w:r>
    </w:p>
    <w:p w14:paraId="10D18267" w14:textId="77777777" w:rsidR="00486078" w:rsidRDefault="00000000" w:rsidP="00D92A7A">
      <w:pPr>
        <w:pStyle w:val="TOCHeadChapterTitle"/>
      </w:pPr>
      <w:hyperlink w:anchor="CBML_ch21_ch_001" w:tooltip="Legal Tools for Overcoming Perceived Risks in Green Shipping">
        <w:r w:rsidR="00486078">
          <w:rPr>
            <w:rStyle w:val="Hyperlink"/>
            <w:lang w:val="en-ZA"/>
          </w:rPr>
          <w:t>Legal Tools for Overcoming Perceived Risks in Green Shipping</w:t>
        </w:r>
      </w:hyperlink>
    </w:p>
    <w:p w14:paraId="508464FC" w14:textId="77777777" w:rsidR="00486078" w:rsidRDefault="00486078" w:rsidP="00D92A7A">
      <w:pPr>
        <w:pStyle w:val="TOCHeadChapterAuthor"/>
      </w:pPr>
      <w:r w:rsidRPr="00D54A4B">
        <w:rPr>
          <w:rStyle w:val="fmauGivenName"/>
        </w:rPr>
        <w:t>Pia</w:t>
      </w:r>
      <w:r>
        <w:rPr>
          <w:lang w:val="en-ZA"/>
        </w:rPr>
        <w:t xml:space="preserve"> </w:t>
      </w:r>
      <w:proofErr w:type="spellStart"/>
      <w:r w:rsidRPr="00D54A4B">
        <w:rPr>
          <w:rStyle w:val="fmauSurname"/>
        </w:rPr>
        <w:t>Rebelo</w:t>
      </w:r>
      <w:proofErr w:type="spellEnd"/>
    </w:p>
    <w:p w14:paraId="022300E6" w14:textId="77777777" w:rsidR="00486078" w:rsidRDefault="00000000" w:rsidP="00D92A7A">
      <w:pPr>
        <w:pStyle w:val="TOCHeadChapterTitle"/>
      </w:pPr>
      <w:hyperlink w:anchor="CBML_ch22_ch_001" w:tooltip="Third Party Direct Rights of Action against Insurers under UK Law and International Maritime Liability Conventions">
        <w:r w:rsidR="00486078">
          <w:rPr>
            <w:rStyle w:val="Hyperlink"/>
          </w:rPr>
          <w:t>Third Party Direct Rights of Action against Insurers under UK Law and International Maritime Liability Conventions</w:t>
        </w:r>
      </w:hyperlink>
    </w:p>
    <w:p w14:paraId="13E639DF" w14:textId="77777777" w:rsidR="00486078" w:rsidRDefault="00486078" w:rsidP="00D92A7A">
      <w:pPr>
        <w:pStyle w:val="TOCHeadChapterAuthor"/>
      </w:pPr>
      <w:proofErr w:type="spellStart"/>
      <w:r w:rsidRPr="00723722">
        <w:rPr>
          <w:rStyle w:val="fmauGivenName"/>
        </w:rPr>
        <w:t>Rhidian</w:t>
      </w:r>
      <w:proofErr w:type="spellEnd"/>
      <w:r w:rsidRPr="005B493A">
        <w:rPr>
          <w:rPrChange w:id="41" w:author="Gabriela Arguello" w:date="2022-07-29T13:28:00Z">
            <w:rPr>
              <w:lang w:val="es-ES"/>
            </w:rPr>
          </w:rPrChange>
        </w:rPr>
        <w:t xml:space="preserve"> </w:t>
      </w:r>
      <w:r w:rsidRPr="00723722">
        <w:rPr>
          <w:rStyle w:val="fmauSurname"/>
        </w:rPr>
        <w:t>Thomas</w:t>
      </w:r>
    </w:p>
    <w:p w14:paraId="4F41BD13" w14:textId="6934D9F8" w:rsidR="0012640E" w:rsidRDefault="0012640E" w:rsidP="003228EB">
      <w:pPr>
        <w:pStyle w:val="PrelimendmatterTitle"/>
      </w:pPr>
      <w:bookmarkStart w:id="42" w:name="CBML_fm01_pet_002"/>
      <w:r>
        <w:t>Figures and Tables</w:t>
      </w:r>
      <w:bookmarkEnd w:id="42"/>
    </w:p>
    <w:p w14:paraId="546AAF83" w14:textId="00D1FD86" w:rsidR="007D1D0C" w:rsidRPr="00927068" w:rsidRDefault="007D1D0C" w:rsidP="007D1D0C">
      <w:pPr>
        <w:pStyle w:val="RunningHeadRecto"/>
      </w:pPr>
      <w:r>
        <w:t>Figures and Tables</w:t>
      </w:r>
    </w:p>
    <w:p w14:paraId="1BDC1DDE" w14:textId="41BBEF92" w:rsidR="007D1D0C" w:rsidRPr="001A2D54" w:rsidRDefault="007D1D0C" w:rsidP="007D1D0C">
      <w:pPr>
        <w:pStyle w:val="RunningHeadVerso"/>
      </w:pPr>
      <w:r>
        <w:t>Figures and Tables</w:t>
      </w:r>
    </w:p>
    <w:p w14:paraId="27FF51DA" w14:textId="77777777" w:rsidR="0012640E" w:rsidRDefault="0012640E" w:rsidP="00BC0FC0">
      <w:pPr>
        <w:pStyle w:val="FMListOfIllustrationsHead"/>
      </w:pPr>
      <w:r>
        <w:t>Figures</w:t>
      </w:r>
    </w:p>
    <w:p w14:paraId="015EF450" w14:textId="05B38115" w:rsidR="00597E64" w:rsidRDefault="00000000" w:rsidP="00D92A7A">
      <w:pPr>
        <w:pStyle w:val="FMListOfIllustrationsEntry"/>
      </w:pPr>
      <w:hyperlink w:anchor="CBML_fm02_fig_001" w:tooltip="Figure i.1 irgc and the Governance of Systemic Risks">
        <w:r w:rsidR="00597E64" w:rsidRPr="006974D3">
          <w:rPr>
            <w:rStyle w:val="Hyperlink"/>
          </w:rPr>
          <w:t>i.1</w:t>
        </w:r>
      </w:hyperlink>
      <w:r w:rsidR="00597E64" w:rsidRPr="00E00312">
        <w:tab/>
      </w:r>
      <w:proofErr w:type="spellStart"/>
      <w:r w:rsidR="00597E64" w:rsidRPr="00247749">
        <w:rPr>
          <w:smallCaps/>
        </w:rPr>
        <w:t>irgc</w:t>
      </w:r>
      <w:proofErr w:type="spellEnd"/>
      <w:r w:rsidR="00597E64" w:rsidRPr="00745D54">
        <w:t xml:space="preserve"> and the Governance of Systemic Risks</w:t>
      </w:r>
    </w:p>
    <w:p w14:paraId="32CF457B" w14:textId="526BB2A8" w:rsidR="00597E64" w:rsidRDefault="00000000" w:rsidP="00D92A7A">
      <w:pPr>
        <w:pStyle w:val="FMListOfIllustrationsEntry"/>
        <w:widowControl w:val="0"/>
        <w:rPr>
          <w:bCs/>
          <w:lang w:eastAsia="en-GB"/>
        </w:rPr>
      </w:pPr>
      <w:hyperlink w:anchor="CBML_ch02_fig_001" w:tooltip="Figure 2.1 Arctic boundaries">
        <w:r w:rsidR="00597E64" w:rsidRPr="000D6D76">
          <w:rPr>
            <w:rStyle w:val="Hyperlink"/>
          </w:rPr>
          <w:t>2.1</w:t>
        </w:r>
      </w:hyperlink>
      <w:r w:rsidR="00597E64" w:rsidRPr="00E00312">
        <w:tab/>
      </w:r>
      <w:r w:rsidR="00597E64" w:rsidRPr="000D6D76">
        <w:rPr>
          <w:bCs/>
          <w:lang w:eastAsia="en-GB"/>
        </w:rPr>
        <w:t>Arctic boundaries</w:t>
      </w:r>
    </w:p>
    <w:p w14:paraId="54A93DCD" w14:textId="08B1C16F" w:rsidR="00597E64" w:rsidRDefault="00000000" w:rsidP="00D92A7A">
      <w:pPr>
        <w:pStyle w:val="FMListOfIllustrationsEntry"/>
      </w:pPr>
      <w:hyperlink w:anchor="CBML_ch03_fig_001" w:tooltip="Figure 3.1 Fragmented Legal and Regulatory Regimes on Railway and Customs in Eurasia">
        <w:r w:rsidR="00597E64" w:rsidRPr="002776A0">
          <w:rPr>
            <w:rStyle w:val="Hyperlink"/>
          </w:rPr>
          <w:t>3.1</w:t>
        </w:r>
      </w:hyperlink>
      <w:r w:rsidR="00597E64" w:rsidRPr="00E00312">
        <w:tab/>
      </w:r>
      <w:r w:rsidR="00597E64">
        <w:rPr>
          <w:lang w:val="en-GB"/>
        </w:rPr>
        <w:t>Fragmented Legal and Regulatory Regimes on Railway and Customs in Eurasia</w:t>
      </w:r>
    </w:p>
    <w:p w14:paraId="5ED1F5A6" w14:textId="421002E7" w:rsidR="00597E64" w:rsidRDefault="00000000" w:rsidP="00D92A7A">
      <w:pPr>
        <w:pStyle w:val="FMListOfIllustrationsEntry"/>
      </w:pPr>
      <w:hyperlink w:anchor="CBML_ch09_fig_001" w:tooltip="Figure 9.1 Map of RoRo and RoPax shipping lines from Southern Sweden.">
        <w:r w:rsidR="00597E64" w:rsidRPr="001504DE">
          <w:rPr>
            <w:rStyle w:val="Hyperlink"/>
          </w:rPr>
          <w:t>9.1</w:t>
        </w:r>
      </w:hyperlink>
      <w:r w:rsidR="00597E64" w:rsidRPr="00E00312">
        <w:tab/>
      </w:r>
      <w:r w:rsidR="00597E64">
        <w:t xml:space="preserve">Map of </w:t>
      </w:r>
      <w:proofErr w:type="spellStart"/>
      <w:r w:rsidR="00597E64">
        <w:t>RoRo</w:t>
      </w:r>
      <w:proofErr w:type="spellEnd"/>
      <w:r w:rsidR="00597E64">
        <w:t xml:space="preserve"> and </w:t>
      </w:r>
      <w:proofErr w:type="spellStart"/>
      <w:r w:rsidR="00597E64">
        <w:t>RoPax</w:t>
      </w:r>
      <w:proofErr w:type="spellEnd"/>
      <w:r w:rsidR="00597E64">
        <w:t xml:space="preserve"> shipping lines from Southern Sweden</w:t>
      </w:r>
    </w:p>
    <w:p w14:paraId="37C9CEA0" w14:textId="53BF773C" w:rsidR="00597E64" w:rsidRDefault="00597E64" w:rsidP="00D92A7A">
      <w:pPr>
        <w:pStyle w:val="FMListOfIllustrationsEntry"/>
      </w:pPr>
      <w:r w:rsidRPr="00063C98">
        <w:rPr>
          <w:rStyle w:val="Hyperlink"/>
        </w:rPr>
        <w:t>9.2</w:t>
      </w:r>
      <w:r w:rsidR="00C6452C" w:rsidRPr="00E00312">
        <w:tab/>
      </w:r>
      <w:r>
        <w:t>T</w:t>
      </w:r>
      <w:r>
        <w:rPr>
          <w:lang w:eastAsia="sv-SE"/>
        </w:rPr>
        <w:t xml:space="preserve">ransport chains with a semi-trailer full load of </w:t>
      </w:r>
      <w:r w:rsidRPr="00510CB5">
        <w:rPr>
          <w:smallCaps/>
          <w:lang w:eastAsia="sv-SE"/>
        </w:rPr>
        <w:t>dg</w:t>
      </w:r>
      <w:r>
        <w:rPr>
          <w:lang w:eastAsia="sv-SE"/>
        </w:rPr>
        <w:t xml:space="preserve"> and one with a part load of </w:t>
      </w:r>
      <w:r w:rsidRPr="00510CB5">
        <w:rPr>
          <w:smallCaps/>
          <w:lang w:eastAsia="sv-SE"/>
        </w:rPr>
        <w:t>dg</w:t>
      </w:r>
      <w:r>
        <w:rPr>
          <w:lang w:eastAsia="sv-SE"/>
        </w:rPr>
        <w:t xml:space="preserve"> transported by semi-trailer tractors and a </w:t>
      </w:r>
      <w:proofErr w:type="spellStart"/>
      <w:r>
        <w:rPr>
          <w:lang w:eastAsia="sv-SE"/>
        </w:rPr>
        <w:t>RoRo</w:t>
      </w:r>
      <w:proofErr w:type="spellEnd"/>
      <w:r>
        <w:rPr>
          <w:lang w:eastAsia="sv-SE"/>
        </w:rPr>
        <w:t xml:space="preserve"> vessel. Note how </w:t>
      </w:r>
      <w:r w:rsidRPr="00510CB5">
        <w:rPr>
          <w:smallCaps/>
          <w:lang w:eastAsia="sv-SE"/>
        </w:rPr>
        <w:t>dg</w:t>
      </w:r>
      <w:r>
        <w:rPr>
          <w:lang w:eastAsia="sv-SE"/>
        </w:rPr>
        <w:t xml:space="preserve"> are mixed with non-</w:t>
      </w:r>
      <w:r w:rsidRPr="00510CB5">
        <w:rPr>
          <w:smallCaps/>
          <w:lang w:eastAsia="sv-SE"/>
        </w:rPr>
        <w:t>dg</w:t>
      </w:r>
      <w:r>
        <w:rPr>
          <w:lang w:eastAsia="sv-SE"/>
        </w:rPr>
        <w:t xml:space="preserve"> in semi-trailers and on board</w:t>
      </w:r>
    </w:p>
    <w:p w14:paraId="5408AA7D" w14:textId="15840503" w:rsidR="00597E64" w:rsidRDefault="00597E64" w:rsidP="00D92A7A">
      <w:pPr>
        <w:pStyle w:val="FMListOfIllustrationsEntry"/>
      </w:pPr>
      <w:r w:rsidRPr="00B73604">
        <w:rPr>
          <w:rStyle w:val="Hyperlink"/>
        </w:rPr>
        <w:t>9.3</w:t>
      </w:r>
      <w:r w:rsidR="00C6452C" w:rsidRPr="00E00312">
        <w:tab/>
      </w:r>
      <w:r>
        <w:rPr>
          <w:lang w:eastAsia="sv-SE"/>
        </w:rPr>
        <w:t xml:space="preserve">Transport chains with general cargo handled at consolidation terminals and transported by truck and a </w:t>
      </w:r>
      <w:proofErr w:type="spellStart"/>
      <w:r>
        <w:rPr>
          <w:lang w:eastAsia="sv-SE"/>
        </w:rPr>
        <w:t>RoPax</w:t>
      </w:r>
      <w:proofErr w:type="spellEnd"/>
      <w:r>
        <w:rPr>
          <w:lang w:eastAsia="sv-SE"/>
        </w:rPr>
        <w:t xml:space="preserve"> vessel. Note how </w:t>
      </w:r>
      <w:r w:rsidRPr="00510CB5">
        <w:rPr>
          <w:smallCaps/>
          <w:lang w:eastAsia="sv-SE"/>
        </w:rPr>
        <w:t>dg</w:t>
      </w:r>
      <w:r>
        <w:rPr>
          <w:lang w:eastAsia="sv-SE"/>
        </w:rPr>
        <w:t xml:space="preserve"> are mixed with non-</w:t>
      </w:r>
      <w:r w:rsidRPr="00510CB5">
        <w:rPr>
          <w:smallCaps/>
          <w:lang w:eastAsia="sv-SE"/>
        </w:rPr>
        <w:t>dg</w:t>
      </w:r>
      <w:r>
        <w:rPr>
          <w:lang w:eastAsia="sv-SE"/>
        </w:rPr>
        <w:t xml:space="preserve"> on the trucks and with the passengers on board</w:t>
      </w:r>
    </w:p>
    <w:p w14:paraId="6B81597F" w14:textId="788D56DD" w:rsidR="00597E64" w:rsidRDefault="00597E64" w:rsidP="00D92A7A">
      <w:pPr>
        <w:pStyle w:val="FMListOfIllustrationsEntry"/>
      </w:pPr>
      <w:r w:rsidRPr="00BD63DA">
        <w:rPr>
          <w:rStyle w:val="Hyperlink"/>
        </w:rPr>
        <w:lastRenderedPageBreak/>
        <w:t>9.4</w:t>
      </w:r>
      <w:r w:rsidR="00C6452C" w:rsidRPr="00E00312">
        <w:tab/>
      </w:r>
      <w:r>
        <w:t xml:space="preserve">Six approaches to handling </w:t>
      </w:r>
      <w:r w:rsidRPr="00510CB5">
        <w:rPr>
          <w:smallCaps/>
        </w:rPr>
        <w:t>dg</w:t>
      </w:r>
      <w:r>
        <w:t xml:space="preserve"> in transport chains </w:t>
      </w:r>
      <w:r>
        <w:rPr>
          <w:noProof/>
        </w:rPr>
        <w:t>(Woxenius and others, 2001)</w:t>
      </w:r>
      <w:r>
        <w:t xml:space="preserve">. In each approach, the white cylinder represents normal goods, whereas the white cube represents </w:t>
      </w:r>
      <w:r w:rsidRPr="00510CB5">
        <w:rPr>
          <w:smallCaps/>
        </w:rPr>
        <w:t>dg</w:t>
      </w:r>
    </w:p>
    <w:p w14:paraId="5C53400A" w14:textId="7C18C12C" w:rsidR="00597E64" w:rsidRDefault="00597E64" w:rsidP="00D92A7A">
      <w:pPr>
        <w:pStyle w:val="FMListOfIllustrationsEntry"/>
      </w:pPr>
      <w:r w:rsidRPr="004461F8">
        <w:rPr>
          <w:rStyle w:val="Hyperlink"/>
        </w:rPr>
        <w:t>9.5</w:t>
      </w:r>
      <w:r w:rsidR="00C6452C" w:rsidRPr="00E00312">
        <w:tab/>
      </w:r>
      <w:proofErr w:type="spellStart"/>
      <w:r>
        <w:t>Behaviour</w:t>
      </w:r>
      <w:proofErr w:type="spellEnd"/>
      <w:r>
        <w:t xml:space="preserve"> drifting towards becoming unsafe. Adapted from </w:t>
      </w:r>
      <w:r>
        <w:rPr>
          <w:noProof/>
        </w:rPr>
        <w:t>Rasmussen (1997)</w:t>
      </w:r>
    </w:p>
    <w:p w14:paraId="00CCB6D9" w14:textId="0DB4AF5D" w:rsidR="00597E64" w:rsidRDefault="00597E64" w:rsidP="00D92A7A">
      <w:pPr>
        <w:pStyle w:val="FMListOfIllustrationsEntry"/>
      </w:pPr>
      <w:r w:rsidRPr="004D5987">
        <w:rPr>
          <w:rStyle w:val="Hyperlink"/>
        </w:rPr>
        <w:t>9.6</w:t>
      </w:r>
      <w:r w:rsidR="00C6452C" w:rsidRPr="00E00312">
        <w:tab/>
      </w:r>
      <w:r>
        <w:t xml:space="preserve">The Swiss cheese model of accident prevention </w:t>
      </w:r>
      <w:r>
        <w:rPr>
          <w:noProof/>
        </w:rPr>
        <w:t>(Wikimedia Commons, 2014)</w:t>
      </w:r>
    </w:p>
    <w:p w14:paraId="488F55EF" w14:textId="67B84312" w:rsidR="00597E64" w:rsidRDefault="00000000" w:rsidP="00D92A7A">
      <w:pPr>
        <w:pStyle w:val="FMListOfIllustrationsEntry"/>
        <w:tabs>
          <w:tab w:val="left" w:pos="8505"/>
        </w:tabs>
      </w:pPr>
      <w:hyperlink w:anchor="CBML_ch10_fig_001" w:tooltip="Figure 10.1. Redistribution of pollutants in ship exhausts through the use of scrubber technology. While the emissions to air and subsequent indirect deposition on the sea surface is reduced, the direct discharge to the sea is increased. The three major types ">
        <w:r w:rsidR="00597E64" w:rsidRPr="00AA2FC3">
          <w:rPr>
            <w:rStyle w:val="Hyperlink"/>
          </w:rPr>
          <w:t>10.1</w:t>
        </w:r>
      </w:hyperlink>
      <w:r w:rsidR="00597E64" w:rsidRPr="00E00312">
        <w:tab/>
      </w:r>
      <w:r w:rsidR="00597E64">
        <w:t xml:space="preserve">Redistribution of pollutants in ship exhausts </w:t>
      </w:r>
      <w:proofErr w:type="gramStart"/>
      <w:r w:rsidR="00597E64">
        <w:t>through the use of</w:t>
      </w:r>
      <w:proofErr w:type="gramEnd"/>
      <w:r w:rsidR="00597E64">
        <w:t xml:space="preserve"> scrubber technology. While the emissions to air and subsequent indirect deposition on the sea surface is reduced, the direct discharge to the sea is increased. The three major types of effects in the marine environment are ecotoxicity and bioaccumulation, acidification, and eutrophication. Reprinted with permission from </w:t>
      </w:r>
      <w:proofErr w:type="spellStart"/>
      <w:r w:rsidR="00597E64">
        <w:t>Hassellöv</w:t>
      </w:r>
      <w:proofErr w:type="spellEnd"/>
      <w:r w:rsidR="00597E64">
        <w:t xml:space="preserve"> and others 2020</w:t>
      </w:r>
    </w:p>
    <w:p w14:paraId="3DE08705" w14:textId="2D59EB2C" w:rsidR="00597E64" w:rsidRDefault="00000000" w:rsidP="00D92A7A">
      <w:pPr>
        <w:pStyle w:val="FMListOfIllustrationsEntry"/>
      </w:pPr>
      <w:hyperlink w:anchor="CBML_ch10_fig_002" w:tooltip="Figure 10.2 Simplified overview of a scrubber system in hybrid setup that can be run in open loop mode (light and dark blue lines) and closed loop mode (yellow lines). Modified from egcsA (2012), www.egcsa.com/resources/technical_gallery/.">
        <w:r w:rsidR="00597E64" w:rsidRPr="00665AE8">
          <w:rPr>
            <w:rStyle w:val="Hyperlink"/>
          </w:rPr>
          <w:t>10.2</w:t>
        </w:r>
      </w:hyperlink>
      <w:r w:rsidR="00597E64" w:rsidRPr="00E00312">
        <w:tab/>
      </w:r>
      <w:r w:rsidR="00597E64">
        <w:t xml:space="preserve">Simplified overview of a scrubber system in hybrid setup that can be run in open loop mode (light and dark blue lines) and closed loop mode (yellow lines). Modified from </w:t>
      </w:r>
      <w:proofErr w:type="spellStart"/>
      <w:r w:rsidR="00597E64" w:rsidRPr="009A7D09">
        <w:rPr>
          <w:smallCaps/>
        </w:rPr>
        <w:t>egcs</w:t>
      </w:r>
      <w:r w:rsidR="00597E64">
        <w:t>A</w:t>
      </w:r>
      <w:proofErr w:type="spellEnd"/>
      <w:r w:rsidR="00597E64">
        <w:t xml:space="preserve"> (2012), </w:t>
      </w:r>
      <w:r w:rsidR="00597E64" w:rsidRPr="0086535E">
        <w:rPr>
          <w:rStyle w:val="URL"/>
        </w:rPr>
        <w:t>www.egcsa.com/resources/technical_gallery/</w:t>
      </w:r>
    </w:p>
    <w:p w14:paraId="69A89DE9" w14:textId="6D9FB2C6" w:rsidR="00597E64" w:rsidRDefault="00000000" w:rsidP="00D92A7A">
      <w:pPr>
        <w:pStyle w:val="FMListOfIllustrationsEntry"/>
      </w:pPr>
      <w:hyperlink w:anchor="CBML_ch15_fig_001" w:tooltip="Figure 15.1 uas Risks">
        <w:r w:rsidR="00597E64" w:rsidRPr="0035737D">
          <w:rPr>
            <w:rStyle w:val="Hyperlink"/>
          </w:rPr>
          <w:t>15.1</w:t>
        </w:r>
      </w:hyperlink>
      <w:r w:rsidR="00597E64" w:rsidRPr="00E00312">
        <w:tab/>
      </w:r>
      <w:proofErr w:type="spellStart"/>
      <w:r w:rsidR="00597E64" w:rsidRPr="00B905D7">
        <w:rPr>
          <w:smallCaps/>
        </w:rPr>
        <w:t>uas</w:t>
      </w:r>
      <w:proofErr w:type="spellEnd"/>
      <w:r w:rsidR="00597E64">
        <w:t xml:space="preserve"> </w:t>
      </w:r>
      <w:r w:rsidR="00B209E7">
        <w:t>r</w:t>
      </w:r>
      <w:r w:rsidR="00597E64">
        <w:t>isks</w:t>
      </w:r>
    </w:p>
    <w:p w14:paraId="08F3EAC5" w14:textId="77777777" w:rsidR="0012640E" w:rsidRDefault="0012640E" w:rsidP="00CB6C36">
      <w:pPr>
        <w:pStyle w:val="FMListOfIllustrationsHead"/>
      </w:pPr>
      <w:r>
        <w:t>Tables</w:t>
      </w:r>
    </w:p>
    <w:p w14:paraId="2964A29F" w14:textId="22F203E6" w:rsidR="00597E64" w:rsidRDefault="00597E64" w:rsidP="00597E64">
      <w:pPr>
        <w:pStyle w:val="FMListOfIllustrationsEntry"/>
      </w:pPr>
      <w:r w:rsidRPr="00004E81">
        <w:rPr>
          <w:rStyle w:val="Hyperlink"/>
        </w:rPr>
        <w:t>9.1</w:t>
      </w:r>
      <w:r w:rsidRPr="00E00312">
        <w:tab/>
      </w:r>
      <w:r>
        <w:t xml:space="preserve">Estimated shares of vehicles with </w:t>
      </w:r>
      <w:r w:rsidRPr="00510CB5">
        <w:rPr>
          <w:smallCaps/>
        </w:rPr>
        <w:t>dg</w:t>
      </w:r>
      <w:r>
        <w:t xml:space="preserve"> signage in bridge substitute ports or </w:t>
      </w:r>
      <w:proofErr w:type="spellStart"/>
      <w:r>
        <w:t>RoPax</w:t>
      </w:r>
      <w:proofErr w:type="spellEnd"/>
      <w:r>
        <w:t xml:space="preserve"> ports, in a freight-only port and over the </w:t>
      </w:r>
      <w:proofErr w:type="spellStart"/>
      <w:r>
        <w:t>Øresund</w:t>
      </w:r>
      <w:proofErr w:type="spellEnd"/>
      <w:r>
        <w:t xml:space="preserve"> Bridge in West and South Sweden</w:t>
      </w:r>
    </w:p>
    <w:p w14:paraId="67B5D91E" w14:textId="77777777" w:rsidR="007D1D0C" w:rsidRPr="007D1D0C" w:rsidRDefault="007D1D0C">
      <w:r w:rsidRPr="007D1D0C">
        <w:br w:type="page"/>
      </w:r>
    </w:p>
    <w:p w14:paraId="1082417D" w14:textId="3AA4C275" w:rsidR="0012640E" w:rsidRDefault="0012640E" w:rsidP="003228EB">
      <w:pPr>
        <w:pStyle w:val="PrelimendmatterTitle"/>
      </w:pPr>
      <w:r>
        <w:lastRenderedPageBreak/>
        <w:t>T</w:t>
      </w:r>
      <w:bookmarkStart w:id="43" w:name="CBML_fm01_pet_003"/>
      <w:r>
        <w:t>a</w:t>
      </w:r>
      <w:del w:id="44" w:author="Gabriela Arguello" w:date="2022-07-29T13:28:00Z">
        <w:r w:rsidR="009420E1" w:rsidDel="005B493A">
          <w:delText xml:space="preserve"> </w:delText>
        </w:r>
      </w:del>
      <w:r>
        <w:t>ble of Ca</w:t>
      </w:r>
      <w:del w:id="45" w:author="Gabriela Arguello" w:date="2022-07-29T13:28:00Z">
        <w:r w:rsidR="009420E1" w:rsidDel="005B493A">
          <w:delText xml:space="preserve"> </w:delText>
        </w:r>
      </w:del>
      <w:r>
        <w:t>se</w:t>
      </w:r>
      <w:bookmarkEnd w:id="43"/>
      <w:r>
        <w:t>s</w:t>
      </w:r>
    </w:p>
    <w:p w14:paraId="2CA08665" w14:textId="007CB97A" w:rsidR="007D1D0C" w:rsidRPr="00927068" w:rsidRDefault="007D1D0C" w:rsidP="007D1D0C">
      <w:pPr>
        <w:pStyle w:val="RunningHeadRecto"/>
      </w:pPr>
      <w:r>
        <w:t>Table of Cases</w:t>
      </w:r>
    </w:p>
    <w:p w14:paraId="25508A77" w14:textId="0BBDD8F5" w:rsidR="007D1D0C" w:rsidRPr="001A2D54" w:rsidRDefault="007D1D0C" w:rsidP="007D1D0C">
      <w:pPr>
        <w:pStyle w:val="RunningHeadVerso"/>
      </w:pPr>
      <w:r>
        <w:t>Table of Cases</w:t>
      </w:r>
    </w:p>
    <w:p w14:paraId="70171B8B" w14:textId="77777777" w:rsidR="0012640E" w:rsidRDefault="0012640E" w:rsidP="003228EB">
      <w:pPr>
        <w:pStyle w:val="PrelimendmatterHeadA"/>
      </w:pPr>
      <w:r>
        <w:t>International Case Law</w:t>
      </w:r>
    </w:p>
    <w:p w14:paraId="41889A1C" w14:textId="77777777" w:rsidR="0012640E" w:rsidRPr="00A57068" w:rsidRDefault="0012640E" w:rsidP="003228EB">
      <w:pPr>
        <w:pStyle w:val="UL1"/>
      </w:pPr>
      <w:r>
        <w:rPr>
          <w:i/>
          <w:iCs/>
        </w:rPr>
        <w:t xml:space="preserve">Lac </w:t>
      </w:r>
      <w:proofErr w:type="spellStart"/>
      <w:r>
        <w:rPr>
          <w:i/>
          <w:iCs/>
        </w:rPr>
        <w:t>Lanoux</w:t>
      </w:r>
      <w:proofErr w:type="spellEnd"/>
      <w:r>
        <w:rPr>
          <w:i/>
          <w:iCs/>
        </w:rPr>
        <w:t xml:space="preserve"> Arbitration (France v Spain)</w:t>
      </w:r>
      <w:r>
        <w:t xml:space="preserve">, 24 </w:t>
      </w:r>
      <w:proofErr w:type="spellStart"/>
      <w:r w:rsidRPr="00187E91">
        <w:rPr>
          <w:smallCaps/>
        </w:rPr>
        <w:t>ilr</w:t>
      </w:r>
      <w:proofErr w:type="spellEnd"/>
      <w:r>
        <w:t xml:space="preserve"> 101 (1957)</w:t>
      </w:r>
    </w:p>
    <w:p w14:paraId="308CEC54" w14:textId="77777777" w:rsidR="0012640E" w:rsidRPr="00A57068" w:rsidRDefault="0012640E" w:rsidP="003228EB">
      <w:pPr>
        <w:pStyle w:val="UL1"/>
      </w:pPr>
      <w:r>
        <w:rPr>
          <w:i/>
          <w:iCs/>
        </w:rPr>
        <w:t>Military and Paramilitary Activities in and against Nicaragua</w:t>
      </w:r>
      <w:r>
        <w:t xml:space="preserve"> </w:t>
      </w:r>
      <w:r>
        <w:rPr>
          <w:i/>
          <w:iCs/>
        </w:rPr>
        <w:t>(Nicaragua v United States of America)</w:t>
      </w:r>
      <w:r>
        <w:t xml:space="preserve"> (Merits) [1986] </w:t>
      </w:r>
      <w:proofErr w:type="spellStart"/>
      <w:r w:rsidRPr="00187E91">
        <w:rPr>
          <w:smallCaps/>
        </w:rPr>
        <w:t>icj</w:t>
      </w:r>
      <w:proofErr w:type="spellEnd"/>
      <w:r>
        <w:t xml:space="preserve"> Rep 14</w:t>
      </w:r>
    </w:p>
    <w:p w14:paraId="29532949" w14:textId="77777777" w:rsidR="0012640E" w:rsidRDefault="0012640E" w:rsidP="003228EB">
      <w:pPr>
        <w:pStyle w:val="UL1"/>
      </w:pPr>
      <w:r>
        <w:rPr>
          <w:i/>
          <w:iCs/>
        </w:rPr>
        <w:t>Trail Smelter (Canada v United States),</w:t>
      </w:r>
      <w:r>
        <w:t xml:space="preserve"> 3 </w:t>
      </w:r>
      <w:proofErr w:type="spellStart"/>
      <w:r w:rsidRPr="00187E91">
        <w:rPr>
          <w:smallCaps/>
        </w:rPr>
        <w:t>riaa</w:t>
      </w:r>
      <w:proofErr w:type="spellEnd"/>
      <w:r>
        <w:t xml:space="preserve"> 716 (1938 and 1941)</w:t>
      </w:r>
    </w:p>
    <w:p w14:paraId="76639608" w14:textId="77777777" w:rsidR="0012640E" w:rsidRDefault="0012640E" w:rsidP="003228EB">
      <w:pPr>
        <w:pStyle w:val="PrelimendmatterHeadA"/>
      </w:pPr>
      <w:proofErr w:type="spellStart"/>
      <w:r w:rsidRPr="00187E91">
        <w:rPr>
          <w:smallCaps/>
        </w:rPr>
        <w:t>wto</w:t>
      </w:r>
      <w:proofErr w:type="spellEnd"/>
      <w:r>
        <w:t xml:space="preserve"> </w:t>
      </w:r>
      <w:r w:rsidRPr="005B493A">
        <w:rPr>
          <w:rPrChange w:id="46" w:author="Gabriela Arguello" w:date="2022-07-29T13:28:00Z">
            <w:rPr>
              <w:lang w:val="es-ES_tradnl"/>
            </w:rPr>
          </w:rPrChange>
        </w:rPr>
        <w:t>Cases</w:t>
      </w:r>
    </w:p>
    <w:p w14:paraId="657F99CE" w14:textId="77777777" w:rsidR="0012640E" w:rsidRPr="00E97E99" w:rsidRDefault="0012640E" w:rsidP="003228EB">
      <w:pPr>
        <w:pStyle w:val="UL1"/>
      </w:pPr>
      <w:r w:rsidRPr="00187E91">
        <w:rPr>
          <w:smallCaps/>
        </w:rPr>
        <w:t>ds</w:t>
      </w:r>
      <w:r w:rsidRPr="00F15DA4">
        <w:t>222</w:t>
      </w:r>
      <w:r>
        <w:t>: Canada-Export Credits and Loan Guarantees for Regional Aircraft</w:t>
      </w:r>
    </w:p>
    <w:p w14:paraId="6B3C5910" w14:textId="77777777" w:rsidR="0012640E" w:rsidRPr="00E97E99" w:rsidRDefault="0012640E" w:rsidP="003228EB">
      <w:pPr>
        <w:pStyle w:val="UL1"/>
      </w:pPr>
      <w:r w:rsidRPr="00187E91">
        <w:rPr>
          <w:smallCaps/>
        </w:rPr>
        <w:t>ds</w:t>
      </w:r>
      <w:r w:rsidRPr="00F15DA4">
        <w:t>522</w:t>
      </w:r>
      <w:r>
        <w:t>: Canada Measures Concerning Trade in Commercial Aircraft</w:t>
      </w:r>
    </w:p>
    <w:p w14:paraId="0531A3DE" w14:textId="77777777" w:rsidR="0012640E" w:rsidRPr="00E97E99" w:rsidRDefault="0012640E" w:rsidP="003228EB">
      <w:pPr>
        <w:pStyle w:val="UL1"/>
      </w:pPr>
      <w:r w:rsidRPr="00187E91">
        <w:rPr>
          <w:smallCaps/>
        </w:rPr>
        <w:t>ds</w:t>
      </w:r>
      <w:r w:rsidRPr="00F15DA4">
        <w:t>71</w:t>
      </w:r>
      <w:r>
        <w:t>: Canada-Measures Affecting the Export of Civilian Aircraft</w:t>
      </w:r>
    </w:p>
    <w:p w14:paraId="5C68223C" w14:textId="77777777" w:rsidR="0012640E" w:rsidRPr="00E97E99" w:rsidRDefault="0012640E" w:rsidP="003228EB">
      <w:pPr>
        <w:pStyle w:val="UL1"/>
      </w:pPr>
      <w:r>
        <w:t xml:space="preserve">Appellate Body Report, Japan- Taxes on Alcoholic Beverages, page 16, </w:t>
      </w:r>
      <w:proofErr w:type="spellStart"/>
      <w:r w:rsidRPr="00187E91">
        <w:rPr>
          <w:smallCaps/>
        </w:rPr>
        <w:t>wt</w:t>
      </w:r>
      <w:proofErr w:type="spellEnd"/>
      <w:r w:rsidRPr="00187E91">
        <w:rPr>
          <w:smallCaps/>
        </w:rPr>
        <w:t>/ds</w:t>
      </w:r>
      <w:r w:rsidRPr="00F26621">
        <w:t>8/</w:t>
      </w:r>
      <w:r w:rsidRPr="00187E91">
        <w:rPr>
          <w:smallCaps/>
        </w:rPr>
        <w:t>ab/r</w:t>
      </w:r>
      <w:r>
        <w:t>, adopted 4 October 1996</w:t>
      </w:r>
    </w:p>
    <w:p w14:paraId="21F6468B" w14:textId="28DE10B4" w:rsidR="0012640E" w:rsidRPr="00E97E99" w:rsidRDefault="0012640E" w:rsidP="003228EB">
      <w:pPr>
        <w:pStyle w:val="UL1"/>
      </w:pPr>
      <w:r>
        <w:lastRenderedPageBreak/>
        <w:t>Appellate Body Report, China</w:t>
      </w:r>
      <w:r w:rsidR="00F26A70">
        <w:t xml:space="preserve"> — </w:t>
      </w:r>
      <w:r>
        <w:t>Measures Affecting Trading Rights and Distribution Services for Certain Publications and Audiovisual Entertainment Products</w:t>
      </w:r>
      <w:r w:rsidR="00F26A70">
        <w:t xml:space="preserve"> — </w:t>
      </w:r>
      <w:r>
        <w:t xml:space="preserve">Joint communication from China and the United States, </w:t>
      </w:r>
      <w:proofErr w:type="spellStart"/>
      <w:r w:rsidRPr="00187E91">
        <w:rPr>
          <w:smallCaps/>
        </w:rPr>
        <w:t>wt</w:t>
      </w:r>
      <w:proofErr w:type="spellEnd"/>
      <w:r w:rsidRPr="00187E91">
        <w:rPr>
          <w:smallCaps/>
        </w:rPr>
        <w:t>/ds</w:t>
      </w:r>
      <w:r w:rsidRPr="00F26621">
        <w:t>363/19</w:t>
      </w:r>
      <w:r>
        <w:t>, 21 December 2009</w:t>
      </w:r>
    </w:p>
    <w:p w14:paraId="7FFD07CD" w14:textId="77777777" w:rsidR="0012640E" w:rsidRPr="00E97E99" w:rsidRDefault="0012640E" w:rsidP="003228EB">
      <w:pPr>
        <w:pStyle w:val="UL1"/>
      </w:pPr>
      <w:r>
        <w:t xml:space="preserve">Appellate Body Report, China — Measures Related to the Exportation of Various Raw Materials, </w:t>
      </w:r>
      <w:proofErr w:type="spellStart"/>
      <w:r w:rsidRPr="00187E91">
        <w:rPr>
          <w:smallCaps/>
        </w:rPr>
        <w:t>wt</w:t>
      </w:r>
      <w:proofErr w:type="spellEnd"/>
      <w:r w:rsidRPr="00187E91">
        <w:rPr>
          <w:smallCaps/>
        </w:rPr>
        <w:t>/ds</w:t>
      </w:r>
      <w:r w:rsidRPr="00F26621">
        <w:t>394/20</w:t>
      </w:r>
      <w:r>
        <w:t>, 30 January 2012</w:t>
      </w:r>
    </w:p>
    <w:p w14:paraId="2921445A" w14:textId="77777777" w:rsidR="0012640E" w:rsidRPr="00E97E99" w:rsidRDefault="0012640E" w:rsidP="003228EB">
      <w:pPr>
        <w:pStyle w:val="UL1"/>
      </w:pPr>
      <w:r>
        <w:t xml:space="preserve">Appellate Body Report, China — Measures Related to the Exportation of Rare Earths, Tungsten and Molybdenum, </w:t>
      </w:r>
      <w:proofErr w:type="spellStart"/>
      <w:r w:rsidRPr="00187E91">
        <w:rPr>
          <w:smallCaps/>
        </w:rPr>
        <w:t>wt</w:t>
      </w:r>
      <w:proofErr w:type="spellEnd"/>
      <w:r w:rsidRPr="00187E91">
        <w:rPr>
          <w:smallCaps/>
        </w:rPr>
        <w:t>/ds</w:t>
      </w:r>
      <w:r w:rsidRPr="00F26621">
        <w:t>431/17</w:t>
      </w:r>
      <w:r>
        <w:t>, 7 August 2014</w:t>
      </w:r>
    </w:p>
    <w:p w14:paraId="7C47F45A" w14:textId="77777777" w:rsidR="0012640E" w:rsidRPr="00E97E99" w:rsidRDefault="0012640E" w:rsidP="003228EB">
      <w:pPr>
        <w:pStyle w:val="UL1"/>
      </w:pPr>
      <w:r>
        <w:t xml:space="preserve">Panel Report, Canada-Measures Affecting the Export of Civilian Aircrafts, </w:t>
      </w:r>
      <w:proofErr w:type="spellStart"/>
      <w:r w:rsidRPr="00187E91">
        <w:rPr>
          <w:smallCaps/>
        </w:rPr>
        <w:t>wt</w:t>
      </w:r>
      <w:proofErr w:type="spellEnd"/>
      <w:r w:rsidRPr="00187E91">
        <w:rPr>
          <w:smallCaps/>
        </w:rPr>
        <w:t>/ds</w:t>
      </w:r>
      <w:r w:rsidRPr="00F26621">
        <w:t>70/</w:t>
      </w:r>
      <w:r w:rsidRPr="00187E91">
        <w:rPr>
          <w:smallCaps/>
        </w:rPr>
        <w:t>r</w:t>
      </w:r>
      <w:r>
        <w:t>, (adopted 14 April 1999) para. 10.1</w:t>
      </w:r>
    </w:p>
    <w:p w14:paraId="6F7621B8" w14:textId="578E9CAF" w:rsidR="0012640E" w:rsidRPr="00E97E99" w:rsidRDefault="0012640E" w:rsidP="003228EB">
      <w:pPr>
        <w:pStyle w:val="UL1"/>
      </w:pPr>
      <w:r>
        <w:t>Panel Report, Korea</w:t>
      </w:r>
      <w:r w:rsidR="00F26A70">
        <w:t xml:space="preserve"> — </w:t>
      </w:r>
      <w:r>
        <w:t xml:space="preserve">Measures Affecting Government Procurement, </w:t>
      </w:r>
      <w:proofErr w:type="spellStart"/>
      <w:r w:rsidRPr="00187E91">
        <w:rPr>
          <w:smallCaps/>
        </w:rPr>
        <w:t>wt</w:t>
      </w:r>
      <w:proofErr w:type="spellEnd"/>
      <w:r w:rsidRPr="00187E91">
        <w:rPr>
          <w:smallCaps/>
        </w:rPr>
        <w:t>/ds</w:t>
      </w:r>
      <w:r w:rsidRPr="00F26621">
        <w:t>163/7</w:t>
      </w:r>
      <w:r>
        <w:t>, 1 May 2000</w:t>
      </w:r>
    </w:p>
    <w:p w14:paraId="21F887F5" w14:textId="07DBA44E" w:rsidR="0012640E" w:rsidRPr="00E97E99" w:rsidRDefault="0012640E" w:rsidP="003228EB">
      <w:pPr>
        <w:pStyle w:val="UL1"/>
      </w:pPr>
      <w:r>
        <w:t>Panel Report, China</w:t>
      </w:r>
      <w:r w:rsidR="00F26A70">
        <w:t xml:space="preserve"> — </w:t>
      </w:r>
      <w:r>
        <w:t>Measures Affecting Trading Rights and Distribution Services for Certain Publications and Audiovisual Entertainment Products</w:t>
      </w:r>
      <w:r w:rsidR="00F26A70">
        <w:t xml:space="preserve"> — </w:t>
      </w:r>
      <w:r>
        <w:t xml:space="preserve">Joint communication from China and the United States, </w:t>
      </w:r>
      <w:proofErr w:type="spellStart"/>
      <w:r w:rsidRPr="00187E91">
        <w:rPr>
          <w:smallCaps/>
        </w:rPr>
        <w:t>wt</w:t>
      </w:r>
      <w:proofErr w:type="spellEnd"/>
      <w:r w:rsidRPr="00187E91">
        <w:rPr>
          <w:smallCaps/>
        </w:rPr>
        <w:t>/ds</w:t>
      </w:r>
      <w:r w:rsidRPr="00F26621">
        <w:t>363/19</w:t>
      </w:r>
      <w:r>
        <w:t>, 12 August 2009.</w:t>
      </w:r>
    </w:p>
    <w:p w14:paraId="56847C13" w14:textId="77777777" w:rsidR="0012640E" w:rsidRPr="00E97E99" w:rsidRDefault="0012640E" w:rsidP="003228EB">
      <w:pPr>
        <w:pStyle w:val="UL1"/>
      </w:pPr>
      <w:r>
        <w:lastRenderedPageBreak/>
        <w:t xml:space="preserve">Panel Report, China — Measures Related to the Exportation of Various Raw Materials, </w:t>
      </w:r>
      <w:proofErr w:type="spellStart"/>
      <w:r w:rsidRPr="00187E91">
        <w:rPr>
          <w:smallCaps/>
        </w:rPr>
        <w:t>wt</w:t>
      </w:r>
      <w:proofErr w:type="spellEnd"/>
      <w:r w:rsidRPr="00187E91">
        <w:rPr>
          <w:smallCaps/>
        </w:rPr>
        <w:t>/ds</w:t>
      </w:r>
      <w:r w:rsidRPr="00F26621">
        <w:t>394/20</w:t>
      </w:r>
      <w:r>
        <w:t>, 5 July 2011</w:t>
      </w:r>
    </w:p>
    <w:p w14:paraId="3398B5FA" w14:textId="77777777" w:rsidR="0012640E" w:rsidRPr="00E97E99" w:rsidRDefault="0012640E" w:rsidP="003228EB">
      <w:pPr>
        <w:pStyle w:val="UL1"/>
      </w:pPr>
      <w:r>
        <w:t xml:space="preserve">Panel Report, China — Measures Related to the Exportation of Rare Earths, Tungsten and Molybdenum, </w:t>
      </w:r>
      <w:proofErr w:type="spellStart"/>
      <w:r w:rsidRPr="00187E91">
        <w:rPr>
          <w:smallCaps/>
        </w:rPr>
        <w:t>wt</w:t>
      </w:r>
      <w:proofErr w:type="spellEnd"/>
      <w:r w:rsidRPr="00187E91">
        <w:rPr>
          <w:smallCaps/>
        </w:rPr>
        <w:t>/ds</w:t>
      </w:r>
      <w:r w:rsidRPr="00F26621">
        <w:t>431/17</w:t>
      </w:r>
      <w:r>
        <w:t>, 26 March 2014</w:t>
      </w:r>
    </w:p>
    <w:p w14:paraId="0489FFD5" w14:textId="1200EBAC" w:rsidR="0012640E" w:rsidRPr="00E97E99" w:rsidRDefault="0012640E" w:rsidP="003228EB">
      <w:pPr>
        <w:pStyle w:val="UL1"/>
      </w:pPr>
      <w:r>
        <w:t>Panel Report, Russia</w:t>
      </w:r>
      <w:r w:rsidR="00F26A70">
        <w:t xml:space="preserve"> — </w:t>
      </w:r>
      <w:r>
        <w:t>Measures Concerning Traffic in Transit</w:t>
      </w:r>
      <w:r w:rsidR="00F26A70">
        <w:t xml:space="preserve"> — </w:t>
      </w:r>
      <w:r>
        <w:t>Panel report</w:t>
      </w:r>
      <w:r w:rsidR="00F26A70">
        <w:t xml:space="preserve"> — </w:t>
      </w:r>
      <w:r>
        <w:t xml:space="preserve">Action by the Dispute Settlement Body, </w:t>
      </w:r>
      <w:proofErr w:type="spellStart"/>
      <w:r w:rsidRPr="00187E91">
        <w:rPr>
          <w:smallCaps/>
        </w:rPr>
        <w:t>wt</w:t>
      </w:r>
      <w:proofErr w:type="spellEnd"/>
      <w:r w:rsidRPr="00187E91">
        <w:rPr>
          <w:smallCaps/>
        </w:rPr>
        <w:t>/ds</w:t>
      </w:r>
      <w:r w:rsidRPr="00F26621">
        <w:t>512/7</w:t>
      </w:r>
      <w:r>
        <w:t xml:space="preserve"> | 29 April 2019</w:t>
      </w:r>
    </w:p>
    <w:p w14:paraId="3D2830D9" w14:textId="3B6C2D46" w:rsidR="0012640E" w:rsidRPr="00E97E99" w:rsidRDefault="0012640E" w:rsidP="003228EB">
      <w:pPr>
        <w:pStyle w:val="UL1"/>
      </w:pPr>
      <w:r>
        <w:t>Panel Report, Saudi Arabia</w:t>
      </w:r>
      <w:r w:rsidR="00F26A70">
        <w:t xml:space="preserve"> — </w:t>
      </w:r>
      <w:r>
        <w:t>Measures concerning the Protection of Intellectual Property Rights</w:t>
      </w:r>
      <w:r w:rsidR="00F26A70">
        <w:t xml:space="preserve"> — </w:t>
      </w:r>
      <w:r>
        <w:t xml:space="preserve">Communication from Qatar, </w:t>
      </w:r>
      <w:proofErr w:type="spellStart"/>
      <w:r w:rsidRPr="00187E91">
        <w:rPr>
          <w:smallCaps/>
        </w:rPr>
        <w:t>wt</w:t>
      </w:r>
      <w:proofErr w:type="spellEnd"/>
      <w:r w:rsidRPr="00187E91">
        <w:rPr>
          <w:smallCaps/>
        </w:rPr>
        <w:t>/ds</w:t>
      </w:r>
      <w:r w:rsidRPr="00F26621">
        <w:t>567/8</w:t>
      </w:r>
      <w:r>
        <w:t xml:space="preserve"> | 5 October 2020</w:t>
      </w:r>
    </w:p>
    <w:p w14:paraId="49E6BD96" w14:textId="77777777" w:rsidR="0012640E" w:rsidRDefault="0012640E" w:rsidP="003228EB">
      <w:pPr>
        <w:pStyle w:val="PrelimendmatterHeadA"/>
      </w:pPr>
      <w:r>
        <w:t>Cases of the Court of Justice of the European Union</w:t>
      </w:r>
    </w:p>
    <w:p w14:paraId="34040BA5" w14:textId="77777777" w:rsidR="0012640E" w:rsidRPr="00D14834" w:rsidRDefault="0012640E" w:rsidP="003228EB">
      <w:pPr>
        <w:pStyle w:val="UL1"/>
      </w:pPr>
      <w:r>
        <w:t xml:space="preserve">Case C-344/04, </w:t>
      </w:r>
      <w:proofErr w:type="spellStart"/>
      <w:r w:rsidRPr="00187E91">
        <w:rPr>
          <w:i/>
          <w:iCs/>
          <w:smallCaps/>
        </w:rPr>
        <w:t>iata</w:t>
      </w:r>
      <w:proofErr w:type="spellEnd"/>
      <w:r>
        <w:rPr>
          <w:i/>
          <w:iCs/>
        </w:rPr>
        <w:t xml:space="preserve"> and </w:t>
      </w:r>
      <w:proofErr w:type="spellStart"/>
      <w:r w:rsidRPr="00187E91">
        <w:rPr>
          <w:i/>
          <w:iCs/>
          <w:smallCaps/>
        </w:rPr>
        <w:t>elfaa</w:t>
      </w:r>
      <w:proofErr w:type="spellEnd"/>
      <w:r>
        <w:t xml:space="preserve"> [2006] </w:t>
      </w:r>
      <w:r w:rsidRPr="00187E91">
        <w:rPr>
          <w:smallCaps/>
        </w:rPr>
        <w:t>ecli:eu:c</w:t>
      </w:r>
      <w:r>
        <w:t>:2006:10</w:t>
      </w:r>
    </w:p>
    <w:p w14:paraId="1A3F7EDA" w14:textId="77777777" w:rsidR="0012640E" w:rsidRPr="00962D5A" w:rsidRDefault="0012640E" w:rsidP="003228EB">
      <w:pPr>
        <w:pStyle w:val="UL1"/>
      </w:pPr>
      <w:r>
        <w:t xml:space="preserve">Joined Cases C-402/07 and C-432/07 </w:t>
      </w:r>
      <w:r>
        <w:rPr>
          <w:i/>
          <w:iCs/>
        </w:rPr>
        <w:t>Christopher Sturgeon and Others</w:t>
      </w:r>
      <w:r>
        <w:t xml:space="preserve"> v. </w:t>
      </w:r>
      <w:r>
        <w:rPr>
          <w:i/>
          <w:iCs/>
        </w:rPr>
        <w:t xml:space="preserve">Condor </w:t>
      </w:r>
      <w:proofErr w:type="spellStart"/>
      <w:r>
        <w:rPr>
          <w:i/>
          <w:iCs/>
        </w:rPr>
        <w:t>Flugdienst</w:t>
      </w:r>
      <w:proofErr w:type="spellEnd"/>
      <w:r>
        <w:rPr>
          <w:i/>
          <w:iCs/>
        </w:rPr>
        <w:t xml:space="preserve"> GmbH </w:t>
      </w:r>
      <w:r>
        <w:t>and</w:t>
      </w:r>
      <w:r>
        <w:rPr>
          <w:i/>
          <w:iCs/>
        </w:rPr>
        <w:t xml:space="preserve"> Stefan </w:t>
      </w:r>
      <w:proofErr w:type="spellStart"/>
      <w:r>
        <w:rPr>
          <w:i/>
          <w:iCs/>
        </w:rPr>
        <w:t>B</w:t>
      </w:r>
      <w:r>
        <w:rPr>
          <w:rFonts w:ascii="Brill" w:eastAsia="Brill" w:hAnsi="Brill"/>
          <w:i/>
          <w:iCs/>
        </w:rPr>
        <w:t>ö</w:t>
      </w:r>
      <w:r>
        <w:rPr>
          <w:i/>
          <w:iCs/>
        </w:rPr>
        <w:t>ck</w:t>
      </w:r>
      <w:proofErr w:type="spellEnd"/>
      <w:r>
        <w:rPr>
          <w:i/>
          <w:iCs/>
        </w:rPr>
        <w:t xml:space="preserve"> and Cornelia </w:t>
      </w:r>
      <w:proofErr w:type="spellStart"/>
      <w:r>
        <w:rPr>
          <w:i/>
          <w:iCs/>
        </w:rPr>
        <w:t>Lepuschitz</w:t>
      </w:r>
      <w:proofErr w:type="spellEnd"/>
      <w:r>
        <w:t xml:space="preserve"> v. </w:t>
      </w:r>
      <w:r>
        <w:rPr>
          <w:i/>
          <w:iCs/>
        </w:rPr>
        <w:t xml:space="preserve">Air France </w:t>
      </w:r>
      <w:proofErr w:type="spellStart"/>
      <w:r w:rsidRPr="00187E91">
        <w:rPr>
          <w:i/>
          <w:iCs/>
          <w:smallCaps/>
        </w:rPr>
        <w:t>sa</w:t>
      </w:r>
      <w:proofErr w:type="spellEnd"/>
      <w:r>
        <w:rPr>
          <w:i/>
          <w:iCs/>
        </w:rPr>
        <w:t xml:space="preserve">, </w:t>
      </w:r>
      <w:r>
        <w:rPr>
          <w:iCs/>
        </w:rPr>
        <w:t xml:space="preserve">[2009] </w:t>
      </w:r>
      <w:r w:rsidRPr="00187E91">
        <w:rPr>
          <w:smallCaps/>
        </w:rPr>
        <w:t>ecli:eu:c</w:t>
      </w:r>
      <w:r>
        <w:t>:2009:716</w:t>
      </w:r>
      <w:r>
        <w:rPr>
          <w:iCs/>
        </w:rPr>
        <w:t xml:space="preserve"> </w:t>
      </w:r>
      <w:r>
        <w:t>(</w:t>
      </w:r>
      <w:r>
        <w:rPr>
          <w:i/>
          <w:iCs/>
        </w:rPr>
        <w:t>Sturgeon</w:t>
      </w:r>
      <w:r>
        <w:t>)</w:t>
      </w:r>
    </w:p>
    <w:p w14:paraId="10F236BB" w14:textId="77777777" w:rsidR="0012640E" w:rsidRPr="005B493A" w:rsidRDefault="0012640E" w:rsidP="003228EB">
      <w:pPr>
        <w:pStyle w:val="UL1"/>
        <w:rPr>
          <w:lang w:val="sv-SE"/>
          <w:rPrChange w:id="47" w:author="Gabriela Arguello" w:date="2022-07-29T13:28:00Z">
            <w:rPr/>
          </w:rPrChange>
        </w:rPr>
      </w:pPr>
      <w:r>
        <w:lastRenderedPageBreak/>
        <w:t xml:space="preserve">Joined Cases C-581/10 and Case C-629/10 </w:t>
      </w:r>
      <w:r>
        <w:rPr>
          <w:i/>
          <w:iCs/>
        </w:rPr>
        <w:t>Nelson</w:t>
      </w:r>
      <w:r>
        <w:t xml:space="preserve">, </w:t>
      </w:r>
      <w:r w:rsidRPr="00187E91">
        <w:rPr>
          <w:i/>
          <w:iCs/>
          <w:smallCaps/>
        </w:rPr>
        <w:t>tui</w:t>
      </w:r>
      <w:r>
        <w:rPr>
          <w:i/>
          <w:iCs/>
        </w:rPr>
        <w:t xml:space="preserve"> Travel and Others </w:t>
      </w:r>
      <w:r>
        <w:t xml:space="preserve">[2012] </w:t>
      </w:r>
      <w:r w:rsidRPr="00187E91">
        <w:rPr>
          <w:smallCaps/>
          <w:shd w:val="clear" w:color="auto" w:fill="FFFFFF"/>
        </w:rPr>
        <w:t>ecli:eu:c</w:t>
      </w:r>
      <w:r>
        <w:rPr>
          <w:shd w:val="clear" w:color="auto" w:fill="FFFFFF"/>
        </w:rPr>
        <w:t>:2009:716</w:t>
      </w:r>
      <w:r>
        <w:t xml:space="preserve">. </w:t>
      </w:r>
      <w:r w:rsidRPr="005B493A">
        <w:rPr>
          <w:lang w:val="sv-SE"/>
          <w:rPrChange w:id="48" w:author="Gabriela Arguello" w:date="2022-07-29T13:28:00Z">
            <w:rPr/>
          </w:rPrChange>
        </w:rPr>
        <w:t>(</w:t>
      </w:r>
      <w:r w:rsidRPr="005B493A">
        <w:rPr>
          <w:i/>
          <w:iCs/>
          <w:lang w:val="sv-SE"/>
          <w:rPrChange w:id="49" w:author="Gabriela Arguello" w:date="2022-07-29T13:28:00Z">
            <w:rPr>
              <w:i/>
              <w:iCs/>
            </w:rPr>
          </w:rPrChange>
        </w:rPr>
        <w:t>Nelson</w:t>
      </w:r>
      <w:r w:rsidRPr="005B493A">
        <w:rPr>
          <w:lang w:val="sv-SE"/>
          <w:rPrChange w:id="50" w:author="Gabriela Arguello" w:date="2022-07-29T13:28:00Z">
            <w:rPr/>
          </w:rPrChange>
        </w:rPr>
        <w:t>)</w:t>
      </w:r>
    </w:p>
    <w:p w14:paraId="372A6CFD" w14:textId="77777777" w:rsidR="0012640E" w:rsidRPr="005B493A" w:rsidRDefault="0012640E" w:rsidP="003228EB">
      <w:pPr>
        <w:pStyle w:val="UL1"/>
        <w:rPr>
          <w:lang w:val="sv-SE"/>
          <w:rPrChange w:id="51" w:author="Gabriela Arguello" w:date="2022-07-29T13:28:00Z">
            <w:rPr/>
          </w:rPrChange>
        </w:rPr>
      </w:pPr>
      <w:r>
        <w:rPr>
          <w:lang w:val="sv-SE"/>
        </w:rPr>
        <w:t xml:space="preserve">Case C-532/18, </w:t>
      </w:r>
      <w:r>
        <w:rPr>
          <w:i/>
          <w:iCs/>
          <w:lang w:val="sv-SE"/>
        </w:rPr>
        <w:t xml:space="preserve">GN </w:t>
      </w:r>
      <w:r>
        <w:rPr>
          <w:lang w:val="sv-SE"/>
        </w:rPr>
        <w:t>v.</w:t>
      </w:r>
      <w:r>
        <w:rPr>
          <w:i/>
          <w:iCs/>
          <w:lang w:val="sv-SE"/>
        </w:rPr>
        <w:t xml:space="preserve"> ZU</w:t>
      </w:r>
      <w:r>
        <w:rPr>
          <w:shd w:val="clear" w:color="auto" w:fill="FFFFFF"/>
          <w:lang w:val="sv-SE"/>
        </w:rPr>
        <w:t xml:space="preserve">, </w:t>
      </w:r>
      <w:r>
        <w:rPr>
          <w:lang w:val="sv-SE"/>
        </w:rPr>
        <w:t xml:space="preserve">[2019] </w:t>
      </w:r>
      <w:r w:rsidRPr="00187E91">
        <w:rPr>
          <w:smallCaps/>
          <w:lang w:val="sv-SE"/>
        </w:rPr>
        <w:t>ecli:eu:c:</w:t>
      </w:r>
      <w:r>
        <w:rPr>
          <w:lang w:val="sv-SE"/>
        </w:rPr>
        <w:t xml:space="preserve">2019:1127 </w:t>
      </w:r>
      <w:r>
        <w:rPr>
          <w:i/>
          <w:iCs/>
          <w:lang w:val="sv-SE"/>
        </w:rPr>
        <w:t xml:space="preserve">(Niki </w:t>
      </w:r>
      <w:proofErr w:type="spellStart"/>
      <w:r>
        <w:rPr>
          <w:i/>
          <w:iCs/>
          <w:lang w:val="sv-SE"/>
        </w:rPr>
        <w:t>Luftfahrt</w:t>
      </w:r>
      <w:proofErr w:type="spellEnd"/>
      <w:r>
        <w:rPr>
          <w:i/>
          <w:iCs/>
          <w:lang w:val="sv-SE"/>
        </w:rPr>
        <w:t>)</w:t>
      </w:r>
    </w:p>
    <w:p w14:paraId="71A40391" w14:textId="77777777" w:rsidR="0012640E" w:rsidRPr="00962D5A" w:rsidRDefault="0012640E" w:rsidP="003228EB">
      <w:pPr>
        <w:pStyle w:val="UL1"/>
      </w:pPr>
      <w:r>
        <w:rPr>
          <w:noProof/>
        </w:rPr>
        <w:t xml:space="preserve">Case C-311/18 </w:t>
      </w:r>
      <w:r>
        <w:rPr>
          <w:i/>
          <w:iCs/>
          <w:noProof/>
        </w:rPr>
        <w:t>Data Protection Commissioner v. Facebook Ireland and Maximillian Schrems</w:t>
      </w:r>
      <w:r>
        <w:t xml:space="preserve"> </w:t>
      </w:r>
      <w:r>
        <w:rPr>
          <w:noProof/>
        </w:rPr>
        <w:t xml:space="preserve">[2020] </w:t>
      </w:r>
      <w:r w:rsidRPr="00187E91">
        <w:rPr>
          <w:smallCaps/>
        </w:rPr>
        <w:t>ecli:eu:</w:t>
      </w:r>
      <w:proofErr w:type="gramStart"/>
      <w:r w:rsidRPr="00187E91">
        <w:rPr>
          <w:smallCaps/>
        </w:rPr>
        <w:t>c</w:t>
      </w:r>
      <w:r>
        <w:t>:2020:559</w:t>
      </w:r>
      <w:proofErr w:type="gramEnd"/>
    </w:p>
    <w:p w14:paraId="3C29D3D4" w14:textId="77777777" w:rsidR="0012640E" w:rsidRPr="00962D5A" w:rsidRDefault="0012640E" w:rsidP="003228EB">
      <w:pPr>
        <w:pStyle w:val="UL1"/>
      </w:pPr>
      <w:r>
        <w:t xml:space="preserve">Case C-124/20, Bank </w:t>
      </w:r>
      <w:proofErr w:type="spellStart"/>
      <w:r>
        <w:t>Melli</w:t>
      </w:r>
      <w:proofErr w:type="spellEnd"/>
      <w:r>
        <w:t xml:space="preserve"> Iran, reference for a preliminary ruling [2021] </w:t>
      </w:r>
      <w:r w:rsidRPr="00187E91">
        <w:rPr>
          <w:smallCaps/>
        </w:rPr>
        <w:t>eu:c</w:t>
      </w:r>
      <w:r>
        <w:t>:2021:386</w:t>
      </w:r>
    </w:p>
    <w:p w14:paraId="2BB03320" w14:textId="77777777" w:rsidR="0012640E" w:rsidRPr="00962D5A" w:rsidRDefault="0012640E" w:rsidP="003228EB">
      <w:pPr>
        <w:pStyle w:val="UL1"/>
      </w:pPr>
      <w:r>
        <w:t>Case T-8/21 IFIC Holding v the Commission [2021] (2021/C 62/61)</w:t>
      </w:r>
    </w:p>
    <w:p w14:paraId="21A61490" w14:textId="77777777" w:rsidR="0012640E" w:rsidRPr="005B493A" w:rsidRDefault="0012640E" w:rsidP="003228EB">
      <w:pPr>
        <w:pStyle w:val="UL1"/>
        <w:rPr>
          <w:lang w:val="sv-SE"/>
          <w:rPrChange w:id="52" w:author="Gabriela Arguello" w:date="2022-07-29T13:28:00Z">
            <w:rPr/>
          </w:rPrChange>
        </w:rPr>
      </w:pPr>
      <w:r>
        <w:rPr>
          <w:lang w:val="sv-SE" w:eastAsia="en-GB"/>
        </w:rPr>
        <w:t xml:space="preserve">Case C-70/20 </w:t>
      </w:r>
      <w:r>
        <w:rPr>
          <w:i/>
          <w:iCs/>
          <w:lang w:val="sv-SE" w:eastAsia="en-GB"/>
        </w:rPr>
        <w:t>YL</w:t>
      </w:r>
      <w:r>
        <w:rPr>
          <w:lang w:val="sv-SE" w:eastAsia="en-GB"/>
        </w:rPr>
        <w:t xml:space="preserve"> v. </w:t>
      </w:r>
      <w:proofErr w:type="spellStart"/>
      <w:r>
        <w:rPr>
          <w:i/>
          <w:iCs/>
          <w:lang w:val="sv-SE" w:eastAsia="en-GB"/>
        </w:rPr>
        <w:t>Altenrhein</w:t>
      </w:r>
      <w:proofErr w:type="spellEnd"/>
      <w:r>
        <w:rPr>
          <w:i/>
          <w:iCs/>
          <w:lang w:val="sv-SE" w:eastAsia="en-GB"/>
        </w:rPr>
        <w:t xml:space="preserve"> </w:t>
      </w:r>
      <w:proofErr w:type="spellStart"/>
      <w:r>
        <w:rPr>
          <w:i/>
          <w:iCs/>
          <w:lang w:val="sv-SE" w:eastAsia="en-GB"/>
        </w:rPr>
        <w:t>Luftfahrt</w:t>
      </w:r>
      <w:proofErr w:type="spellEnd"/>
      <w:r>
        <w:rPr>
          <w:i/>
          <w:iCs/>
          <w:lang w:val="sv-SE" w:eastAsia="en-GB"/>
        </w:rPr>
        <w:t xml:space="preserve"> GmbH, </w:t>
      </w:r>
      <w:r>
        <w:rPr>
          <w:lang w:val="sv-SE"/>
        </w:rPr>
        <w:t xml:space="preserve">[2021] </w:t>
      </w:r>
      <w:r w:rsidRPr="00187E91">
        <w:rPr>
          <w:smallCaps/>
          <w:lang w:val="sv-SE"/>
        </w:rPr>
        <w:t>ecli:eu:c</w:t>
      </w:r>
      <w:r>
        <w:rPr>
          <w:lang w:val="sv-SE"/>
        </w:rPr>
        <w:t>:2021:379</w:t>
      </w:r>
    </w:p>
    <w:p w14:paraId="7B6FAC27" w14:textId="77777777" w:rsidR="0012640E" w:rsidRDefault="0012640E" w:rsidP="003228EB">
      <w:pPr>
        <w:pStyle w:val="PrelimendmatterHeadA"/>
      </w:pPr>
      <w:r>
        <w:t>National Cases</w:t>
      </w:r>
    </w:p>
    <w:p w14:paraId="062C5E31" w14:textId="77777777" w:rsidR="0012640E" w:rsidRDefault="0012640E" w:rsidP="003228EB">
      <w:pPr>
        <w:pStyle w:val="PrelimendmatterHeadB"/>
        <w:shd w:val="clear" w:color="auto" w:fill="FFFFFF" w:themeFill="background1"/>
      </w:pPr>
      <w:r>
        <w:rPr>
          <w:lang w:eastAsia="en-GB"/>
        </w:rPr>
        <w:t>Australia</w:t>
      </w:r>
    </w:p>
    <w:p w14:paraId="6F262164" w14:textId="77777777" w:rsidR="0012640E" w:rsidRPr="009E7EA5" w:rsidRDefault="0012640E" w:rsidP="003228EB">
      <w:pPr>
        <w:pStyle w:val="UL1"/>
        <w:autoSpaceDE w:val="0"/>
        <w:autoSpaceDN w:val="0"/>
        <w:adjustRightInd w:val="0"/>
      </w:pPr>
      <w:r>
        <w:rPr>
          <w:lang w:eastAsia="en-GB"/>
        </w:rPr>
        <w:t>A</w:t>
      </w:r>
      <w:r>
        <w:rPr>
          <w:noProof/>
        </w:rPr>
        <w:t xml:space="preserve">ir Link Pty Ltd v. Paterson [2009] </w:t>
      </w:r>
      <w:r w:rsidRPr="00187E91">
        <w:rPr>
          <w:smallCaps/>
          <w:noProof/>
        </w:rPr>
        <w:t>nswca</w:t>
      </w:r>
      <w:r>
        <w:rPr>
          <w:noProof/>
        </w:rPr>
        <w:t xml:space="preserve"> 251</w:t>
      </w:r>
    </w:p>
    <w:p w14:paraId="24DBDDE2" w14:textId="77777777" w:rsidR="0012640E" w:rsidRPr="009E7EA5" w:rsidRDefault="0012640E" w:rsidP="003228EB">
      <w:pPr>
        <w:pStyle w:val="UL1"/>
        <w:autoSpaceDE w:val="0"/>
        <w:autoSpaceDN w:val="0"/>
        <w:adjustRightInd w:val="0"/>
      </w:pPr>
      <w:r>
        <w:rPr>
          <w:noProof/>
        </w:rPr>
        <w:t xml:space="preserve">Australian National Airlines Commission v The Commonwealth (1975) 132 </w:t>
      </w:r>
      <w:r w:rsidRPr="00187E91">
        <w:rPr>
          <w:smallCaps/>
          <w:noProof/>
        </w:rPr>
        <w:t>clr</w:t>
      </w:r>
      <w:r>
        <w:rPr>
          <w:noProof/>
        </w:rPr>
        <w:t xml:space="preserve"> 582</w:t>
      </w:r>
    </w:p>
    <w:p w14:paraId="21DBF7F4" w14:textId="77777777" w:rsidR="0012640E" w:rsidRPr="009E7EA5" w:rsidRDefault="0012640E" w:rsidP="003228EB">
      <w:pPr>
        <w:pStyle w:val="UL1"/>
        <w:autoSpaceDE w:val="0"/>
        <w:autoSpaceDN w:val="0"/>
        <w:adjustRightInd w:val="0"/>
      </w:pPr>
      <w:r>
        <w:rPr>
          <w:noProof/>
        </w:rPr>
        <w:t xml:space="preserve">Cifuentes v Fugro Spatial Solutions Pty Ltd [2019] </w:t>
      </w:r>
      <w:r w:rsidRPr="00187E91">
        <w:rPr>
          <w:smallCaps/>
          <w:noProof/>
        </w:rPr>
        <w:t>wasc</w:t>
      </w:r>
      <w:r>
        <w:rPr>
          <w:noProof/>
        </w:rPr>
        <w:t xml:space="preserve"> 316</w:t>
      </w:r>
    </w:p>
    <w:p w14:paraId="0EC3FEBF" w14:textId="35135EE4" w:rsidR="0012640E" w:rsidRPr="009E7EA5" w:rsidRDefault="0012640E" w:rsidP="003228EB">
      <w:pPr>
        <w:pStyle w:val="UL1"/>
        <w:autoSpaceDE w:val="0"/>
        <w:autoSpaceDN w:val="0"/>
        <w:adjustRightInd w:val="0"/>
      </w:pPr>
      <w:r>
        <w:rPr>
          <w:noProof/>
        </w:rPr>
        <w:lastRenderedPageBreak/>
        <w:t xml:space="preserve">Elbe Shipping </w:t>
      </w:r>
      <w:r w:rsidR="009529E2" w:rsidRPr="009529E2">
        <w:rPr>
          <w:noProof/>
        </w:rPr>
        <w:t>SA</w:t>
      </w:r>
      <w:r>
        <w:rPr>
          <w:noProof/>
        </w:rPr>
        <w:t xml:space="preserve"> v Giant Marine Shipping </w:t>
      </w:r>
      <w:r w:rsidR="009529E2" w:rsidRPr="009529E2">
        <w:rPr>
          <w:smallCaps/>
          <w:noProof/>
        </w:rPr>
        <w:t>SA</w:t>
      </w:r>
      <w:r>
        <w:rPr>
          <w:noProof/>
        </w:rPr>
        <w:t xml:space="preserve"> [2007] </w:t>
      </w:r>
      <w:r w:rsidRPr="00187E91">
        <w:rPr>
          <w:smallCaps/>
          <w:noProof/>
        </w:rPr>
        <w:t>fca</w:t>
      </w:r>
      <w:r>
        <w:rPr>
          <w:noProof/>
        </w:rPr>
        <w:t xml:space="preserve"> 1000</w:t>
      </w:r>
    </w:p>
    <w:p w14:paraId="10109438" w14:textId="77777777" w:rsidR="0012640E" w:rsidRDefault="0012640E" w:rsidP="003228EB">
      <w:pPr>
        <w:pStyle w:val="UL1"/>
        <w:autoSpaceDE w:val="0"/>
        <w:autoSpaceDN w:val="0"/>
        <w:adjustRightInd w:val="0"/>
      </w:pPr>
      <w:r>
        <w:rPr>
          <w:noProof/>
        </w:rPr>
        <w:t xml:space="preserve">Povey v. Qantas Airways Limited [2005] </w:t>
      </w:r>
      <w:r w:rsidRPr="00187E91">
        <w:rPr>
          <w:smallCaps/>
          <w:noProof/>
        </w:rPr>
        <w:t>hca</w:t>
      </w:r>
      <w:r>
        <w:rPr>
          <w:noProof/>
        </w:rPr>
        <w:t xml:space="preserve"> 3, 23 June 2005 M167/200</w:t>
      </w:r>
      <w:r>
        <w:t>4</w:t>
      </w:r>
    </w:p>
    <w:p w14:paraId="6712EFF9" w14:textId="77777777" w:rsidR="0012640E" w:rsidRPr="005B493A" w:rsidRDefault="0012640E" w:rsidP="003228EB">
      <w:pPr>
        <w:pStyle w:val="PrelimendmatterHeadB"/>
        <w:rPr>
          <w:lang w:val="es-ES"/>
          <w:rPrChange w:id="53" w:author="Gabriela Arguello" w:date="2022-07-29T13:28:00Z">
            <w:rPr/>
          </w:rPrChange>
        </w:rPr>
      </w:pPr>
      <w:proofErr w:type="spellStart"/>
      <w:r>
        <w:rPr>
          <w:lang w:val="es-ES"/>
        </w:rPr>
        <w:t>Canada</w:t>
      </w:r>
      <w:proofErr w:type="spellEnd"/>
    </w:p>
    <w:p w14:paraId="5C8D162C" w14:textId="7B95981E" w:rsidR="0012640E" w:rsidRPr="005B493A" w:rsidRDefault="0012640E" w:rsidP="003228EB">
      <w:pPr>
        <w:pStyle w:val="UL1"/>
        <w:autoSpaceDE w:val="0"/>
        <w:autoSpaceDN w:val="0"/>
        <w:adjustRightInd w:val="0"/>
        <w:rPr>
          <w:lang w:val="es-ES"/>
          <w:rPrChange w:id="54" w:author="Gabriela Arguello" w:date="2022-07-29T13:28:00Z">
            <w:rPr/>
          </w:rPrChange>
        </w:rPr>
      </w:pPr>
      <w:r>
        <w:rPr>
          <w:lang w:val="es-ES" w:eastAsia="en-GB"/>
        </w:rPr>
        <w:t>B</w:t>
      </w:r>
      <w:r>
        <w:rPr>
          <w:noProof/>
          <w:lang w:val="es-ES"/>
        </w:rPr>
        <w:t xml:space="preserve">raun v. Zenair Ltd. (1993), 13 </w:t>
      </w:r>
      <w:r w:rsidR="000937F2" w:rsidRPr="000937F2">
        <w:rPr>
          <w:smallCaps/>
          <w:noProof/>
          <w:lang w:val="es-ES"/>
        </w:rPr>
        <w:t>o.r.</w:t>
      </w:r>
      <w:r>
        <w:rPr>
          <w:noProof/>
          <w:lang w:val="es-ES"/>
        </w:rPr>
        <w:t xml:space="preserve"> (3d) 319, [1993] </w:t>
      </w:r>
      <w:r w:rsidR="000937F2" w:rsidRPr="000937F2">
        <w:rPr>
          <w:smallCaps/>
          <w:noProof/>
          <w:lang w:val="es-ES"/>
        </w:rPr>
        <w:t>o.j.</w:t>
      </w:r>
      <w:r>
        <w:rPr>
          <w:noProof/>
          <w:lang w:val="es-ES"/>
        </w:rPr>
        <w:t xml:space="preserve"> No. 917 (Gen. Div.)</w:t>
      </w:r>
    </w:p>
    <w:p w14:paraId="2B987359" w14:textId="158D3DAB" w:rsidR="0012640E" w:rsidRPr="009E7EA5" w:rsidRDefault="0012640E" w:rsidP="003228EB">
      <w:pPr>
        <w:pStyle w:val="UL1"/>
        <w:autoSpaceDE w:val="0"/>
        <w:autoSpaceDN w:val="0"/>
        <w:adjustRightInd w:val="0"/>
      </w:pPr>
      <w:r>
        <w:rPr>
          <w:noProof/>
        </w:rPr>
        <w:t xml:space="preserve">Chernetz v. Eagle Copters Ltd., [2004] 9 </w:t>
      </w:r>
      <w:r w:rsidR="000937F2" w:rsidRPr="000937F2">
        <w:rPr>
          <w:smallCaps/>
          <w:noProof/>
        </w:rPr>
        <w:t>w.w.r.</w:t>
      </w:r>
      <w:r>
        <w:rPr>
          <w:noProof/>
        </w:rPr>
        <w:t xml:space="preserve"> 325, [2003] </w:t>
      </w:r>
      <w:r w:rsidR="000937F2" w:rsidRPr="000937F2">
        <w:rPr>
          <w:smallCaps/>
          <w:noProof/>
        </w:rPr>
        <w:t>a.j.</w:t>
      </w:r>
      <w:r>
        <w:rPr>
          <w:noProof/>
        </w:rPr>
        <w:t xml:space="preserve"> No. 521, (</w:t>
      </w:r>
      <w:r w:rsidR="000937F2" w:rsidRPr="000937F2">
        <w:rPr>
          <w:smallCaps/>
          <w:noProof/>
        </w:rPr>
        <w:t>q.b.</w:t>
      </w:r>
      <w:r>
        <w:rPr>
          <w:noProof/>
        </w:rPr>
        <w:t>)</w:t>
      </w:r>
    </w:p>
    <w:p w14:paraId="128DDD40" w14:textId="178E6D72" w:rsidR="0012640E" w:rsidRPr="009E7EA5" w:rsidRDefault="0012640E" w:rsidP="003228EB">
      <w:pPr>
        <w:pStyle w:val="UL1"/>
        <w:autoSpaceDE w:val="0"/>
        <w:autoSpaceDN w:val="0"/>
        <w:adjustRightInd w:val="0"/>
      </w:pPr>
      <w:r>
        <w:rPr>
          <w:noProof/>
        </w:rPr>
        <w:t xml:space="preserve">Desrochers Estate v. Simpson Air (1981) Ltd. (1995), 36 </w:t>
      </w:r>
      <w:r w:rsidR="000937F2" w:rsidRPr="000937F2">
        <w:rPr>
          <w:smallCaps/>
          <w:noProof/>
        </w:rPr>
        <w:t>c.p.c.</w:t>
      </w:r>
      <w:r>
        <w:rPr>
          <w:noProof/>
        </w:rPr>
        <w:t xml:space="preserve"> (3d) 150, [1995] </w:t>
      </w:r>
      <w:r w:rsidR="000937F2" w:rsidRPr="000937F2">
        <w:rPr>
          <w:smallCaps/>
          <w:noProof/>
        </w:rPr>
        <w:t>n.w.t. j.</w:t>
      </w:r>
      <w:r>
        <w:rPr>
          <w:noProof/>
        </w:rPr>
        <w:t xml:space="preserve"> No. 46 (</w:t>
      </w:r>
      <w:r w:rsidR="000937F2" w:rsidRPr="000937F2">
        <w:rPr>
          <w:smallCaps/>
          <w:noProof/>
        </w:rPr>
        <w:t>n.w.t. s.c.</w:t>
      </w:r>
      <w:r>
        <w:rPr>
          <w:noProof/>
        </w:rPr>
        <w:t>)</w:t>
      </w:r>
    </w:p>
    <w:p w14:paraId="676D9167" w14:textId="6EC72306" w:rsidR="0012640E" w:rsidRPr="009E7EA5" w:rsidRDefault="0012640E" w:rsidP="003228EB">
      <w:pPr>
        <w:pStyle w:val="UL1"/>
        <w:autoSpaceDE w:val="0"/>
        <w:autoSpaceDN w:val="0"/>
        <w:adjustRightInd w:val="0"/>
      </w:pPr>
      <w:r>
        <w:rPr>
          <w:noProof/>
        </w:rPr>
        <w:t xml:space="preserve">Gontcharov v. Canjet 111 </w:t>
      </w:r>
      <w:r w:rsidR="000937F2" w:rsidRPr="000937F2">
        <w:rPr>
          <w:smallCaps/>
          <w:noProof/>
        </w:rPr>
        <w:t>o.r.</w:t>
      </w:r>
      <w:r>
        <w:rPr>
          <w:noProof/>
        </w:rPr>
        <w:t xml:space="preserve"> (3d) 135 2012 </w:t>
      </w:r>
      <w:r w:rsidRPr="00187E91">
        <w:rPr>
          <w:smallCaps/>
          <w:noProof/>
        </w:rPr>
        <w:t>onsc</w:t>
      </w:r>
      <w:r>
        <w:rPr>
          <w:noProof/>
        </w:rPr>
        <w:t xml:space="preserve"> 2279 Ontario Superior Court of Justice, Wilson J. June 4, 2012</w:t>
      </w:r>
    </w:p>
    <w:p w14:paraId="716FFC40" w14:textId="77777777" w:rsidR="0012640E" w:rsidRPr="009E7EA5" w:rsidRDefault="0012640E" w:rsidP="003228EB">
      <w:pPr>
        <w:pStyle w:val="UL1"/>
        <w:autoSpaceDE w:val="0"/>
        <w:autoSpaceDN w:val="0"/>
        <w:adjustRightInd w:val="0"/>
      </w:pPr>
      <w:r>
        <w:rPr>
          <w:noProof/>
        </w:rPr>
        <w:t>Luk</w:t>
      </w:r>
      <w:r>
        <w:rPr>
          <w:rFonts w:ascii="Brill" w:eastAsia="Brill" w:hAnsi="Brill"/>
          <w:noProof/>
        </w:rPr>
        <w:t>á</w:t>
      </w:r>
      <w:r>
        <w:rPr>
          <w:noProof/>
        </w:rPr>
        <w:t xml:space="preserve">cs v. United Airlines Inc. et al., 2009 </w:t>
      </w:r>
      <w:r w:rsidRPr="00187E91">
        <w:rPr>
          <w:smallCaps/>
          <w:noProof/>
        </w:rPr>
        <w:t>mbca</w:t>
      </w:r>
      <w:r>
        <w:rPr>
          <w:noProof/>
        </w:rPr>
        <w:t xml:space="preserve"> 111</w:t>
      </w:r>
    </w:p>
    <w:p w14:paraId="702D094D" w14:textId="1B9439C5" w:rsidR="0012640E" w:rsidRPr="009E7EA5" w:rsidRDefault="0012640E" w:rsidP="003228EB">
      <w:pPr>
        <w:pStyle w:val="UL1"/>
        <w:autoSpaceDE w:val="0"/>
        <w:autoSpaceDN w:val="0"/>
        <w:adjustRightInd w:val="0"/>
      </w:pPr>
      <w:r>
        <w:rPr>
          <w:noProof/>
        </w:rPr>
        <w:t xml:space="preserve">Moore v. Reddy (1990), 44 </w:t>
      </w:r>
      <w:r w:rsidR="000937F2" w:rsidRPr="000937F2">
        <w:rPr>
          <w:smallCaps/>
          <w:noProof/>
        </w:rPr>
        <w:t>c.p.c.</w:t>
      </w:r>
      <w:r>
        <w:rPr>
          <w:noProof/>
        </w:rPr>
        <w:t xml:space="preserve"> (2d) 61, [1990] </w:t>
      </w:r>
      <w:r w:rsidR="000937F2" w:rsidRPr="000937F2">
        <w:rPr>
          <w:smallCaps/>
          <w:noProof/>
        </w:rPr>
        <w:t>o.j.</w:t>
      </w:r>
      <w:r>
        <w:rPr>
          <w:noProof/>
        </w:rPr>
        <w:t xml:space="preserve"> No. 308</w:t>
      </w:r>
    </w:p>
    <w:p w14:paraId="0ACAB81A" w14:textId="77777777" w:rsidR="0012640E" w:rsidRPr="005B493A" w:rsidRDefault="0012640E" w:rsidP="003228EB">
      <w:pPr>
        <w:pStyle w:val="UL1"/>
        <w:autoSpaceDE w:val="0"/>
        <w:autoSpaceDN w:val="0"/>
        <w:adjustRightInd w:val="0"/>
        <w:rPr>
          <w:lang w:val="es-ES"/>
          <w:rPrChange w:id="55" w:author="Gabriela Arguello" w:date="2022-07-29T13:28:00Z">
            <w:rPr/>
          </w:rPrChange>
        </w:rPr>
      </w:pPr>
      <w:r>
        <w:rPr>
          <w:noProof/>
          <w:lang w:val="es-ES"/>
        </w:rPr>
        <w:t xml:space="preserve">O’Mara v. Air Canada 2013 </w:t>
      </w:r>
      <w:r w:rsidRPr="00187E91">
        <w:rPr>
          <w:smallCaps/>
          <w:noProof/>
          <w:lang w:val="es-ES"/>
        </w:rPr>
        <w:t>onsc</w:t>
      </w:r>
      <w:r>
        <w:rPr>
          <w:noProof/>
          <w:lang w:val="es-ES"/>
        </w:rPr>
        <w:t xml:space="preserve"> 2931 (Perell, J.)</w:t>
      </w:r>
    </w:p>
    <w:p w14:paraId="1E056AEE" w14:textId="77777777" w:rsidR="0012640E" w:rsidRPr="009E7EA5" w:rsidRDefault="0012640E" w:rsidP="003228EB">
      <w:pPr>
        <w:pStyle w:val="UL1"/>
        <w:autoSpaceDE w:val="0"/>
        <w:autoSpaceDN w:val="0"/>
        <w:adjustRightInd w:val="0"/>
      </w:pPr>
      <w:r>
        <w:rPr>
          <w:noProof/>
        </w:rPr>
        <w:t>Plourde v. Service a</w:t>
      </w:r>
      <w:r>
        <w:rPr>
          <w:rFonts w:ascii="Brill" w:eastAsia="Brill" w:hAnsi="Brill"/>
          <w:noProof/>
        </w:rPr>
        <w:t>é</w:t>
      </w:r>
      <w:r>
        <w:rPr>
          <w:noProof/>
        </w:rPr>
        <w:t xml:space="preserve">rien </w:t>
      </w:r>
      <w:r w:rsidRPr="00187E91">
        <w:rPr>
          <w:smallCaps/>
          <w:noProof/>
        </w:rPr>
        <w:t>fbo</w:t>
      </w:r>
      <w:r>
        <w:rPr>
          <w:noProof/>
        </w:rPr>
        <w:t xml:space="preserve"> inc. (Skyservice) 2007 </w:t>
      </w:r>
      <w:r w:rsidRPr="00187E91">
        <w:rPr>
          <w:smallCaps/>
          <w:noProof/>
        </w:rPr>
        <w:t>qcca</w:t>
      </w:r>
      <w:r>
        <w:rPr>
          <w:noProof/>
        </w:rPr>
        <w:t xml:space="preserve"> 739</w:t>
      </w:r>
    </w:p>
    <w:p w14:paraId="50E3E9C0" w14:textId="4CC1240C" w:rsidR="0012640E" w:rsidRPr="009E7EA5" w:rsidRDefault="0012640E" w:rsidP="003228EB">
      <w:pPr>
        <w:pStyle w:val="UL1"/>
        <w:autoSpaceDE w:val="0"/>
        <w:autoSpaceDN w:val="0"/>
        <w:adjustRightInd w:val="0"/>
      </w:pPr>
      <w:r>
        <w:rPr>
          <w:noProof/>
        </w:rPr>
        <w:lastRenderedPageBreak/>
        <w:t xml:space="preserve">Propair Inc. et a. v. Goodrich Corporation [2003] </w:t>
      </w:r>
      <w:r w:rsidR="000937F2" w:rsidRPr="000937F2">
        <w:rPr>
          <w:smallCaps/>
          <w:noProof/>
        </w:rPr>
        <w:t>j.q.</w:t>
      </w:r>
      <w:r>
        <w:rPr>
          <w:noProof/>
        </w:rPr>
        <w:t xml:space="preserve"> No. 243, </w:t>
      </w:r>
      <w:r w:rsidR="000937F2" w:rsidRPr="000937F2">
        <w:rPr>
          <w:smallCaps/>
          <w:noProof/>
        </w:rPr>
        <w:t>j.e.</w:t>
      </w:r>
      <w:r>
        <w:rPr>
          <w:noProof/>
        </w:rPr>
        <w:t xml:space="preserve"> 200</w:t>
      </w:r>
      <w:r w:rsidR="00071390">
        <w:rPr>
          <w:noProof/>
        </w:rPr>
        <w:t>3–6</w:t>
      </w:r>
      <w:r>
        <w:rPr>
          <w:noProof/>
        </w:rPr>
        <w:t>7 (</w:t>
      </w:r>
      <w:r w:rsidR="000937F2" w:rsidRPr="000937F2">
        <w:rPr>
          <w:smallCaps/>
          <w:noProof/>
        </w:rPr>
        <w:t>s.c.</w:t>
      </w:r>
      <w:r>
        <w:rPr>
          <w:noProof/>
        </w:rPr>
        <w:t>)</w:t>
      </w:r>
    </w:p>
    <w:p w14:paraId="528B5AEB" w14:textId="645809B9" w:rsidR="0012640E" w:rsidRPr="009E7EA5" w:rsidRDefault="0012640E" w:rsidP="003228EB">
      <w:pPr>
        <w:pStyle w:val="UL1"/>
        <w:autoSpaceDE w:val="0"/>
        <w:autoSpaceDN w:val="0"/>
        <w:adjustRightInd w:val="0"/>
      </w:pPr>
      <w:r>
        <w:rPr>
          <w:noProof/>
        </w:rPr>
        <w:t xml:space="preserve">R v. C.W.W. (2002), 204 </w:t>
      </w:r>
      <w:r w:rsidR="000937F2" w:rsidRPr="000937F2">
        <w:rPr>
          <w:smallCaps/>
          <w:noProof/>
        </w:rPr>
        <w:t>n.s.r.</w:t>
      </w:r>
      <w:r>
        <w:rPr>
          <w:noProof/>
        </w:rPr>
        <w:t xml:space="preserve"> (2d) 144, [2002] </w:t>
      </w:r>
      <w:r w:rsidR="000937F2" w:rsidRPr="000937F2">
        <w:rPr>
          <w:smallCaps/>
          <w:noProof/>
        </w:rPr>
        <w:t>n.s.j.</w:t>
      </w:r>
      <w:r>
        <w:rPr>
          <w:noProof/>
        </w:rPr>
        <w:t xml:space="preserve"> No. 191 (</w:t>
      </w:r>
      <w:r w:rsidR="000937F2" w:rsidRPr="000937F2">
        <w:rPr>
          <w:smallCaps/>
          <w:noProof/>
        </w:rPr>
        <w:t>n.s.</w:t>
      </w:r>
      <w:r>
        <w:rPr>
          <w:noProof/>
        </w:rPr>
        <w:t xml:space="preserve"> Youth Ct.)</w:t>
      </w:r>
    </w:p>
    <w:p w14:paraId="472BBFFD" w14:textId="77777777" w:rsidR="0012640E" w:rsidRPr="009E7EA5" w:rsidRDefault="0012640E" w:rsidP="003228EB">
      <w:pPr>
        <w:pStyle w:val="UL1"/>
        <w:autoSpaceDE w:val="0"/>
        <w:autoSpaceDN w:val="0"/>
        <w:adjustRightInd w:val="0"/>
      </w:pPr>
      <w:r>
        <w:rPr>
          <w:noProof/>
        </w:rPr>
        <w:t xml:space="preserve">Thibodeau v. Air Canada, 2014 </w:t>
      </w:r>
      <w:r w:rsidRPr="00187E91">
        <w:rPr>
          <w:smallCaps/>
          <w:noProof/>
        </w:rPr>
        <w:t>scc</w:t>
      </w:r>
      <w:r>
        <w:rPr>
          <w:noProof/>
        </w:rPr>
        <w:t xml:space="preserve"> 67</w:t>
      </w:r>
    </w:p>
    <w:p w14:paraId="747125D9" w14:textId="1279BD2A" w:rsidR="0012640E" w:rsidRPr="009E7EA5" w:rsidRDefault="0012640E" w:rsidP="003228EB">
      <w:pPr>
        <w:pStyle w:val="UL1"/>
        <w:autoSpaceDE w:val="0"/>
        <w:autoSpaceDN w:val="0"/>
        <w:adjustRightInd w:val="0"/>
      </w:pPr>
      <w:r>
        <w:rPr>
          <w:noProof/>
        </w:rPr>
        <w:t>Soci</w:t>
      </w:r>
      <w:r>
        <w:rPr>
          <w:rFonts w:ascii="Brill" w:eastAsia="Brill" w:hAnsi="Brill"/>
          <w:noProof/>
        </w:rPr>
        <w:t>é</w:t>
      </w:r>
      <w:r>
        <w:rPr>
          <w:noProof/>
        </w:rPr>
        <w:t>t</w:t>
      </w:r>
      <w:r>
        <w:rPr>
          <w:rFonts w:ascii="Brill" w:eastAsia="Brill" w:hAnsi="Brill"/>
          <w:noProof/>
        </w:rPr>
        <w:t>é</w:t>
      </w:r>
      <w:r>
        <w:rPr>
          <w:noProof/>
        </w:rPr>
        <w:t xml:space="preserve"> Air France v </w:t>
      </w:r>
      <w:r w:rsidR="009529E2" w:rsidRPr="009529E2">
        <w:rPr>
          <w:smallCaps/>
          <w:noProof/>
        </w:rPr>
        <w:t>NAV</w:t>
      </w:r>
      <w:r>
        <w:rPr>
          <w:noProof/>
        </w:rPr>
        <w:t xml:space="preserve"> Canada; Greater Toronto Airports Authority &amp; Ors (2009) CanLII 69321 (</w:t>
      </w:r>
      <w:r w:rsidRPr="00187E91">
        <w:rPr>
          <w:smallCaps/>
          <w:noProof/>
        </w:rPr>
        <w:t>on s.c.</w:t>
      </w:r>
      <w:r>
        <w:rPr>
          <w:noProof/>
        </w:rPr>
        <w:t xml:space="preserve">); decision affirmed on appeal, (2010) </w:t>
      </w:r>
      <w:r w:rsidRPr="00187E91">
        <w:rPr>
          <w:smallCaps/>
          <w:noProof/>
        </w:rPr>
        <w:t>onca</w:t>
      </w:r>
      <w:r>
        <w:rPr>
          <w:noProof/>
        </w:rPr>
        <w:t xml:space="preserve"> 598</w:t>
      </w:r>
    </w:p>
    <w:p w14:paraId="33C5E6FA" w14:textId="7E76099D" w:rsidR="0012640E" w:rsidRPr="009E7EA5" w:rsidRDefault="0012640E" w:rsidP="003228EB">
      <w:pPr>
        <w:pStyle w:val="UL1"/>
        <w:autoSpaceDE w:val="0"/>
        <w:autoSpaceDN w:val="0"/>
        <w:adjustRightInd w:val="0"/>
      </w:pPr>
      <w:r>
        <w:rPr>
          <w:noProof/>
        </w:rPr>
        <w:t xml:space="preserve">Wappen-Reederei GmbH &amp; Co. K.G. v Hyde Park (The), [2006] 4 </w:t>
      </w:r>
      <w:r w:rsidRPr="00187E91">
        <w:rPr>
          <w:smallCaps/>
          <w:noProof/>
        </w:rPr>
        <w:t>f.c.r.</w:t>
      </w:r>
      <w:r>
        <w:rPr>
          <w:noProof/>
        </w:rPr>
        <w:t xml:space="preserve"> 272, [2006] </w:t>
      </w:r>
      <w:r w:rsidR="000937F2" w:rsidRPr="000937F2">
        <w:rPr>
          <w:smallCaps/>
          <w:noProof/>
        </w:rPr>
        <w:t>f.c.j.</w:t>
      </w:r>
      <w:r>
        <w:rPr>
          <w:noProof/>
        </w:rPr>
        <w:t xml:space="preserve"> No. 193</w:t>
      </w:r>
    </w:p>
    <w:p w14:paraId="4A3AC316" w14:textId="77777777" w:rsidR="0012640E" w:rsidRPr="009E7EA5" w:rsidRDefault="0012640E" w:rsidP="003228EB">
      <w:pPr>
        <w:pStyle w:val="UL1"/>
        <w:autoSpaceDE w:val="0"/>
        <w:autoSpaceDN w:val="0"/>
        <w:adjustRightInd w:val="0"/>
      </w:pPr>
      <w:r>
        <w:rPr>
          <w:noProof/>
        </w:rPr>
        <w:t xml:space="preserve">Wipranik v. Air Canada, and Others (2007 </w:t>
      </w:r>
      <w:r w:rsidRPr="00187E91">
        <w:rPr>
          <w:smallCaps/>
          <w:noProof/>
        </w:rPr>
        <w:t>wl</w:t>
      </w:r>
      <w:r>
        <w:rPr>
          <w:noProof/>
        </w:rPr>
        <w:t xml:space="preserve"> 2441066)</w:t>
      </w:r>
    </w:p>
    <w:p w14:paraId="4B5AFAA8" w14:textId="61994905" w:rsidR="0012640E" w:rsidRPr="009E7EA5" w:rsidRDefault="0012640E" w:rsidP="003228EB">
      <w:pPr>
        <w:pStyle w:val="UL1"/>
        <w:autoSpaceDE w:val="0"/>
        <w:autoSpaceDN w:val="0"/>
        <w:adjustRightInd w:val="0"/>
      </w:pPr>
      <w:r>
        <w:rPr>
          <w:noProof/>
        </w:rPr>
        <w:t xml:space="preserve">Webber v. Canadian Aviation Insurance Managers. Ltd., 2002 </w:t>
      </w:r>
      <w:r w:rsidRPr="00187E91">
        <w:rPr>
          <w:smallCaps/>
          <w:noProof/>
        </w:rPr>
        <w:t>bcsc</w:t>
      </w:r>
      <w:r>
        <w:rPr>
          <w:noProof/>
        </w:rPr>
        <w:t xml:space="preserve"> 1414, [2002] </w:t>
      </w:r>
      <w:r w:rsidR="000937F2" w:rsidRPr="000937F2">
        <w:rPr>
          <w:smallCaps/>
          <w:noProof/>
        </w:rPr>
        <w:t>b.c.j.</w:t>
      </w:r>
      <w:r>
        <w:rPr>
          <w:noProof/>
        </w:rPr>
        <w:t xml:space="preserve"> No. 2270 (</w:t>
      </w:r>
      <w:r w:rsidR="000937F2" w:rsidRPr="000937F2">
        <w:rPr>
          <w:smallCaps/>
          <w:noProof/>
        </w:rPr>
        <w:t>b.c.s.c.</w:t>
      </w:r>
      <w:r>
        <w:rPr>
          <w:noProof/>
        </w:rPr>
        <w:t>)</w:t>
      </w:r>
    </w:p>
    <w:p w14:paraId="7C4EECCC" w14:textId="4CE96054" w:rsidR="0012640E" w:rsidRPr="009E7EA5" w:rsidRDefault="0012640E" w:rsidP="003228EB">
      <w:pPr>
        <w:pStyle w:val="UL1"/>
        <w:autoSpaceDE w:val="0"/>
        <w:autoSpaceDN w:val="0"/>
        <w:adjustRightInd w:val="0"/>
      </w:pPr>
      <w:r>
        <w:rPr>
          <w:noProof/>
        </w:rPr>
        <w:t xml:space="preserve">White Estate v. E &amp; B Helicopters Ltd. (2008), 78 </w:t>
      </w:r>
      <w:r w:rsidR="000937F2" w:rsidRPr="000937F2">
        <w:rPr>
          <w:smallCaps/>
          <w:noProof/>
        </w:rPr>
        <w:t>b.c.l.r.</w:t>
      </w:r>
      <w:r>
        <w:rPr>
          <w:noProof/>
        </w:rPr>
        <w:t xml:space="preserve"> (4</w:t>
      </w:r>
      <w:r w:rsidRPr="004761D4">
        <w:rPr>
          <w:noProof/>
        </w:rPr>
        <w:t>th</w:t>
      </w:r>
      <w:r>
        <w:rPr>
          <w:noProof/>
        </w:rPr>
        <w:t xml:space="preserve">) 131, [2008] </w:t>
      </w:r>
      <w:r w:rsidR="000937F2" w:rsidRPr="000937F2">
        <w:rPr>
          <w:smallCaps/>
          <w:noProof/>
        </w:rPr>
        <w:t>b.c.j.</w:t>
      </w:r>
      <w:r>
        <w:rPr>
          <w:noProof/>
        </w:rPr>
        <w:t xml:space="preserve"> No. 31 (Sup. Ct.)</w:t>
      </w:r>
    </w:p>
    <w:p w14:paraId="7ADF5248" w14:textId="77777777" w:rsidR="0012640E" w:rsidRDefault="0012640E" w:rsidP="003228EB">
      <w:pPr>
        <w:pStyle w:val="PrelimendmatterHeadB"/>
      </w:pPr>
      <w:r w:rsidRPr="00735C3C">
        <w:rPr>
          <w:lang w:eastAsia="en-GB"/>
        </w:rPr>
        <w:t>Republic of Ireland</w:t>
      </w:r>
    </w:p>
    <w:p w14:paraId="64647DE1" w14:textId="77777777" w:rsidR="0012640E" w:rsidRDefault="0012640E" w:rsidP="003228EB">
      <w:pPr>
        <w:pStyle w:val="UL1"/>
        <w:autoSpaceDE w:val="0"/>
        <w:autoSpaceDN w:val="0"/>
        <w:adjustRightInd w:val="0"/>
      </w:pPr>
      <w:r>
        <w:rPr>
          <w:noProof/>
        </w:rPr>
        <w:t xml:space="preserve">Stokes v. Minister for Public Enterprise [2000] </w:t>
      </w:r>
      <w:r w:rsidRPr="00187E91">
        <w:rPr>
          <w:smallCaps/>
          <w:noProof/>
        </w:rPr>
        <w:t>iehc</w:t>
      </w:r>
      <w:r>
        <w:rPr>
          <w:noProof/>
        </w:rPr>
        <w:t xml:space="preserve"> 191</w:t>
      </w:r>
    </w:p>
    <w:p w14:paraId="7E3E05F7" w14:textId="77777777" w:rsidR="0012640E" w:rsidRPr="009E7EA5" w:rsidRDefault="0012640E" w:rsidP="003228EB">
      <w:pPr>
        <w:pStyle w:val="PrelimendmatterHeadB"/>
      </w:pPr>
      <w:r>
        <w:rPr>
          <w:rFonts w:eastAsia="Brill"/>
        </w:rPr>
        <w:t>United Kingdom</w:t>
      </w:r>
    </w:p>
    <w:p w14:paraId="2C77BDC8" w14:textId="77777777" w:rsidR="0012640E" w:rsidRPr="000B5C3E" w:rsidRDefault="0012640E" w:rsidP="003228EB">
      <w:pPr>
        <w:pStyle w:val="UL1"/>
      </w:pPr>
      <w:r>
        <w:t xml:space="preserve">A v B [2019] </w:t>
      </w:r>
      <w:proofErr w:type="spellStart"/>
      <w:r w:rsidRPr="00187E91">
        <w:rPr>
          <w:smallCaps/>
        </w:rPr>
        <w:t>ewhc</w:t>
      </w:r>
      <w:proofErr w:type="spellEnd"/>
      <w:r>
        <w:t xml:space="preserve"> 275 (Comm)</w:t>
      </w:r>
    </w:p>
    <w:p w14:paraId="08B86E9C" w14:textId="211FDFE0" w:rsidR="0012640E" w:rsidRPr="000B5C3E" w:rsidRDefault="0012640E" w:rsidP="003228EB">
      <w:pPr>
        <w:pStyle w:val="UL1"/>
      </w:pPr>
      <w:proofErr w:type="spellStart"/>
      <w:r>
        <w:lastRenderedPageBreak/>
        <w:t>Abnett</w:t>
      </w:r>
      <w:proofErr w:type="spellEnd"/>
      <w:r>
        <w:t xml:space="preserve"> (Known as Sykes) v. British Airways Plc Sidhu and Others v. Same (</w:t>
      </w:r>
      <w:r w:rsidR="009529E2" w:rsidRPr="009529E2">
        <w:rPr>
          <w:smallCaps/>
        </w:rPr>
        <w:t>HL</w:t>
      </w:r>
      <w:r>
        <w:t>) [1997] 2 Lloyd’s Rep 76 (Sidhu)</w:t>
      </w:r>
    </w:p>
    <w:p w14:paraId="26781F0E" w14:textId="77777777" w:rsidR="0012640E" w:rsidRPr="000B5C3E" w:rsidRDefault="0012640E" w:rsidP="003228EB">
      <w:pPr>
        <w:pStyle w:val="UL1"/>
      </w:pPr>
      <w:r>
        <w:t>Adler v Dickson (The Himalaya) [1954] 2 Lloyd’s Rep 267 (</w:t>
      </w:r>
      <w:r w:rsidRPr="00187E91">
        <w:rPr>
          <w:smallCaps/>
        </w:rPr>
        <w:t>ca</w:t>
      </w:r>
      <w:r>
        <w:t>)</w:t>
      </w:r>
    </w:p>
    <w:p w14:paraId="694C2164" w14:textId="0A6A9558" w:rsidR="0012640E" w:rsidRPr="000B5C3E" w:rsidRDefault="0012640E" w:rsidP="003228EB">
      <w:pPr>
        <w:pStyle w:val="UL1"/>
      </w:pPr>
      <w:r>
        <w:t xml:space="preserve">Admiralty Commissioners v. </w:t>
      </w:r>
      <w:proofErr w:type="spellStart"/>
      <w:r>
        <w:t>Valverda</w:t>
      </w:r>
      <w:proofErr w:type="spellEnd"/>
      <w:r>
        <w:t xml:space="preserve"> (owners) [1938] </w:t>
      </w:r>
      <w:proofErr w:type="spellStart"/>
      <w:r w:rsidR="000937F2" w:rsidRPr="000937F2">
        <w:rPr>
          <w:smallCaps/>
        </w:rPr>
        <w:t>a.c.</w:t>
      </w:r>
      <w:proofErr w:type="spellEnd"/>
      <w:r>
        <w:t xml:space="preserve"> 1173</w:t>
      </w:r>
    </w:p>
    <w:p w14:paraId="28A9FA35" w14:textId="77777777" w:rsidR="0012640E" w:rsidRPr="000B5C3E" w:rsidRDefault="0012640E" w:rsidP="003228EB">
      <w:pPr>
        <w:pStyle w:val="UL1"/>
      </w:pPr>
      <w:r>
        <w:t xml:space="preserve">Arnold v Britton [2015] </w:t>
      </w:r>
      <w:proofErr w:type="spellStart"/>
      <w:r w:rsidRPr="00187E91">
        <w:rPr>
          <w:smallCaps/>
        </w:rPr>
        <w:t>uksc</w:t>
      </w:r>
      <w:proofErr w:type="spellEnd"/>
      <w:r>
        <w:t xml:space="preserve"> 36</w:t>
      </w:r>
    </w:p>
    <w:p w14:paraId="1BF086EB" w14:textId="77777777" w:rsidR="0012640E" w:rsidRPr="000B5C3E" w:rsidRDefault="0012640E" w:rsidP="003228EB">
      <w:pPr>
        <w:pStyle w:val="UL1"/>
      </w:pPr>
      <w:r>
        <w:t xml:space="preserve">Barclay v. British Airways Plc [2008] </w:t>
      </w:r>
      <w:proofErr w:type="spellStart"/>
      <w:r w:rsidRPr="00187E91">
        <w:rPr>
          <w:smallCaps/>
        </w:rPr>
        <w:t>ewca</w:t>
      </w:r>
      <w:proofErr w:type="spellEnd"/>
      <w:r>
        <w:t xml:space="preserve"> Civ 1419</w:t>
      </w:r>
    </w:p>
    <w:p w14:paraId="757499AB" w14:textId="1B90E518" w:rsidR="0012640E" w:rsidRPr="000B5C3E" w:rsidRDefault="0012640E" w:rsidP="003228EB">
      <w:pPr>
        <w:pStyle w:val="UL1"/>
      </w:pPr>
      <w:r>
        <w:t xml:space="preserve">Bermuda International Ltd v </w:t>
      </w:r>
      <w:r w:rsidR="009529E2" w:rsidRPr="009529E2">
        <w:rPr>
          <w:smallCaps/>
        </w:rPr>
        <w:t>KPMG</w:t>
      </w:r>
      <w:r>
        <w:t xml:space="preserve"> (a Firm) (27 February 2001) The Times [14 March 2001] (</w:t>
      </w:r>
      <w:r w:rsidRPr="00187E91">
        <w:rPr>
          <w:smallCaps/>
        </w:rPr>
        <w:t>ca</w:t>
      </w:r>
      <w:r>
        <w:t>)</w:t>
      </w:r>
    </w:p>
    <w:p w14:paraId="15382D16" w14:textId="77777777" w:rsidR="0012640E" w:rsidRPr="000B5C3E" w:rsidRDefault="0012640E" w:rsidP="003228EB">
      <w:pPr>
        <w:pStyle w:val="UL1"/>
      </w:pPr>
      <w:r>
        <w:t>Bradley v Eagle Star Insurance Co Ltd (</w:t>
      </w:r>
      <w:r w:rsidRPr="00187E91">
        <w:rPr>
          <w:smallCaps/>
        </w:rPr>
        <w:t>hl</w:t>
      </w:r>
      <w:r>
        <w:t xml:space="preserve">) 1989 </w:t>
      </w:r>
      <w:r w:rsidRPr="00187E91">
        <w:rPr>
          <w:smallCaps/>
        </w:rPr>
        <w:t>ac</w:t>
      </w:r>
      <w:r>
        <w:t xml:space="preserve"> 957; [1989] (</w:t>
      </w:r>
      <w:proofErr w:type="spellStart"/>
      <w:r w:rsidRPr="00187E91">
        <w:rPr>
          <w:smallCaps/>
        </w:rPr>
        <w:t>ukhl</w:t>
      </w:r>
      <w:proofErr w:type="spellEnd"/>
      <w:r>
        <w:t>)</w:t>
      </w:r>
    </w:p>
    <w:p w14:paraId="27265120" w14:textId="77777777" w:rsidR="0012640E" w:rsidRPr="000B5C3E" w:rsidRDefault="0012640E" w:rsidP="003228EB">
      <w:pPr>
        <w:pStyle w:val="UL1"/>
      </w:pPr>
      <w:r>
        <w:t xml:space="preserve">Bristow Helicopters Ltd &amp; Anor v Sikorsky Aircraft Corporation &amp; </w:t>
      </w:r>
      <w:proofErr w:type="spellStart"/>
      <w:r>
        <w:t>Ors</w:t>
      </w:r>
      <w:proofErr w:type="spellEnd"/>
      <w:r>
        <w:t xml:space="preserve"> [2004] </w:t>
      </w:r>
      <w:proofErr w:type="spellStart"/>
      <w:r w:rsidRPr="00187E91">
        <w:rPr>
          <w:smallCaps/>
        </w:rPr>
        <w:t>ewhc</w:t>
      </w:r>
      <w:proofErr w:type="spellEnd"/>
      <w:r>
        <w:t xml:space="preserve"> 401 (Comm)</w:t>
      </w:r>
    </w:p>
    <w:p w14:paraId="040311F2" w14:textId="77777777" w:rsidR="0012640E" w:rsidRPr="000B5C3E" w:rsidRDefault="0012640E" w:rsidP="003228EB">
      <w:pPr>
        <w:pStyle w:val="UL1"/>
      </w:pPr>
      <w:r>
        <w:t>Buckley v. Monarch Airlines [2013] 2 Lloyds Rep 235</w:t>
      </w:r>
    </w:p>
    <w:p w14:paraId="04D411D0" w14:textId="77777777" w:rsidR="0012640E" w:rsidRPr="000B5C3E" w:rsidRDefault="0012640E" w:rsidP="003228EB">
      <w:pPr>
        <w:pStyle w:val="UL1"/>
      </w:pPr>
      <w:r>
        <w:t xml:space="preserve">Burns v </w:t>
      </w:r>
      <w:proofErr w:type="spellStart"/>
      <w:r>
        <w:t>Shuttlehurst</w:t>
      </w:r>
      <w:proofErr w:type="spellEnd"/>
      <w:r>
        <w:t xml:space="preserve"> Ltd [1999] (</w:t>
      </w:r>
      <w:r w:rsidRPr="00187E91">
        <w:rPr>
          <w:smallCaps/>
        </w:rPr>
        <w:t>ca</w:t>
      </w:r>
      <w:r>
        <w:t xml:space="preserve">) Times [12 January 1991] </w:t>
      </w:r>
      <w:proofErr w:type="spellStart"/>
      <w:r w:rsidRPr="00187E91">
        <w:rPr>
          <w:smallCaps/>
        </w:rPr>
        <w:t>wlr</w:t>
      </w:r>
      <w:proofErr w:type="spellEnd"/>
      <w:r>
        <w:t xml:space="preserve"> 1449 (</w:t>
      </w:r>
      <w:r w:rsidRPr="00187E91">
        <w:rPr>
          <w:smallCaps/>
        </w:rPr>
        <w:t>ca</w:t>
      </w:r>
      <w:r>
        <w:t>)</w:t>
      </w:r>
    </w:p>
    <w:p w14:paraId="56BC0212" w14:textId="77777777" w:rsidR="0012640E" w:rsidRPr="000B5C3E" w:rsidRDefault="0012640E" w:rsidP="003228EB">
      <w:pPr>
        <w:pStyle w:val="UL1"/>
      </w:pPr>
      <w:r>
        <w:t>Centre Reinsurance International Co v Curzon Insurance Ltd [2004] 2 All E R 28 (Comm)</w:t>
      </w:r>
    </w:p>
    <w:p w14:paraId="05A85E82" w14:textId="77777777" w:rsidR="0012640E" w:rsidRPr="000B5C3E" w:rsidRDefault="0012640E" w:rsidP="003228EB">
      <w:pPr>
        <w:pStyle w:val="UL1"/>
      </w:pPr>
      <w:proofErr w:type="spellStart"/>
      <w:r>
        <w:t>Chartbrook</w:t>
      </w:r>
      <w:proofErr w:type="spellEnd"/>
      <w:r>
        <w:t xml:space="preserve"> Ltd v Persimmon Homes [2009] </w:t>
      </w:r>
      <w:proofErr w:type="spellStart"/>
      <w:r w:rsidRPr="00187E91">
        <w:rPr>
          <w:smallCaps/>
        </w:rPr>
        <w:t>ukhl</w:t>
      </w:r>
      <w:proofErr w:type="spellEnd"/>
      <w:r>
        <w:t xml:space="preserve"> 38</w:t>
      </w:r>
    </w:p>
    <w:p w14:paraId="273E5F45" w14:textId="77777777" w:rsidR="0012640E" w:rsidRPr="000B5C3E" w:rsidRDefault="0012640E" w:rsidP="003228EB">
      <w:pPr>
        <w:pStyle w:val="UL1"/>
      </w:pPr>
      <w:r>
        <w:lastRenderedPageBreak/>
        <w:t xml:space="preserve">Conway v. </w:t>
      </w:r>
      <w:proofErr w:type="spellStart"/>
      <w:r>
        <w:t>Rimmer</w:t>
      </w:r>
      <w:proofErr w:type="spellEnd"/>
      <w:r>
        <w:t xml:space="preserve"> [1968] </w:t>
      </w:r>
      <w:proofErr w:type="spellStart"/>
      <w:r w:rsidRPr="00187E91">
        <w:rPr>
          <w:smallCaps/>
        </w:rPr>
        <w:t>ukhl</w:t>
      </w:r>
      <w:proofErr w:type="spellEnd"/>
      <w:r>
        <w:t xml:space="preserve"> 2; (1968) </w:t>
      </w:r>
      <w:r w:rsidRPr="00187E91">
        <w:rPr>
          <w:smallCaps/>
        </w:rPr>
        <w:t>ac</w:t>
      </w:r>
      <w:r>
        <w:t xml:space="preserve"> 910</w:t>
      </w:r>
    </w:p>
    <w:p w14:paraId="1ED99CD4" w14:textId="77777777" w:rsidR="0012640E" w:rsidRPr="000B5C3E" w:rsidRDefault="0012640E" w:rsidP="003228EB">
      <w:pPr>
        <w:pStyle w:val="UL1"/>
      </w:pPr>
      <w:r>
        <w:t xml:space="preserve">Cunningham v Anglian Insurance Co Ltd 1934, </w:t>
      </w:r>
      <w:proofErr w:type="spellStart"/>
      <w:r w:rsidRPr="00187E91">
        <w:rPr>
          <w:smallCaps/>
        </w:rPr>
        <w:t>slt</w:t>
      </w:r>
      <w:proofErr w:type="spellEnd"/>
      <w:r>
        <w:t xml:space="preserve"> 273 (</w:t>
      </w:r>
      <w:r w:rsidRPr="00187E91">
        <w:rPr>
          <w:smallCaps/>
        </w:rPr>
        <w:t>oh</w:t>
      </w:r>
      <w:r>
        <w:t>)</w:t>
      </w:r>
    </w:p>
    <w:p w14:paraId="1D6244CA" w14:textId="77777777" w:rsidR="0012640E" w:rsidRPr="000B5C3E" w:rsidRDefault="0012640E" w:rsidP="003228EB">
      <w:pPr>
        <w:pStyle w:val="UL1"/>
      </w:pPr>
      <w:r>
        <w:t xml:space="preserve">Cowden v. British Airways [2009] 2 Lloyd’s Rep 653, </w:t>
      </w:r>
      <w:proofErr w:type="spellStart"/>
      <w:r w:rsidRPr="00187E91">
        <w:rPr>
          <w:smallCaps/>
        </w:rPr>
        <w:t>hh</w:t>
      </w:r>
      <w:proofErr w:type="spellEnd"/>
      <w:r>
        <w:t xml:space="preserve"> Judge </w:t>
      </w:r>
      <w:proofErr w:type="spellStart"/>
      <w:r>
        <w:t>Orrell</w:t>
      </w:r>
      <w:proofErr w:type="spellEnd"/>
      <w:r>
        <w:t xml:space="preserve"> </w:t>
      </w:r>
      <w:r w:rsidRPr="00187E91">
        <w:rPr>
          <w:smallCaps/>
        </w:rPr>
        <w:t>qc</w:t>
      </w:r>
    </w:p>
    <w:p w14:paraId="5DF5AFB4" w14:textId="77777777" w:rsidR="0012640E" w:rsidRPr="000B5C3E" w:rsidRDefault="0012640E" w:rsidP="003228EB">
      <w:pPr>
        <w:pStyle w:val="UL1"/>
      </w:pPr>
      <w:r>
        <w:t>D G Finance Ltd v Scott [1999] Lloyd’s Rep I R 387 (</w:t>
      </w:r>
      <w:r w:rsidRPr="00187E91">
        <w:rPr>
          <w:smallCaps/>
        </w:rPr>
        <w:t>ca</w:t>
      </w:r>
      <w:r>
        <w:t>)</w:t>
      </w:r>
    </w:p>
    <w:p w14:paraId="356280AE" w14:textId="77777777" w:rsidR="0012640E" w:rsidRPr="000B5C3E" w:rsidRDefault="0012640E" w:rsidP="003228EB">
      <w:pPr>
        <w:pStyle w:val="UL1"/>
      </w:pPr>
      <w:r>
        <w:t xml:space="preserve">Davis v Stena Line Ltd [2005] </w:t>
      </w:r>
      <w:proofErr w:type="spellStart"/>
      <w:r w:rsidRPr="00187E91">
        <w:rPr>
          <w:smallCaps/>
        </w:rPr>
        <w:t>ewhc</w:t>
      </w:r>
      <w:proofErr w:type="spellEnd"/>
      <w:r>
        <w:t xml:space="preserve"> 420 (</w:t>
      </w:r>
      <w:proofErr w:type="spellStart"/>
      <w:r w:rsidRPr="00187E91">
        <w:rPr>
          <w:smallCaps/>
        </w:rPr>
        <w:t>qb</w:t>
      </w:r>
      <w:proofErr w:type="spellEnd"/>
      <w:r>
        <w:t>)</w:t>
      </w:r>
    </w:p>
    <w:p w14:paraId="1EEF6975" w14:textId="77777777" w:rsidR="0012640E" w:rsidRPr="000B5C3E" w:rsidRDefault="0012640E" w:rsidP="003228EB">
      <w:pPr>
        <w:pStyle w:val="UL1"/>
      </w:pPr>
      <w:r>
        <w:t xml:space="preserve">Dawson v. Thomson Airways Ltd [2014] </w:t>
      </w:r>
      <w:proofErr w:type="spellStart"/>
      <w:r w:rsidRPr="00187E91">
        <w:rPr>
          <w:smallCaps/>
        </w:rPr>
        <w:t>ewca</w:t>
      </w:r>
      <w:proofErr w:type="spellEnd"/>
      <w:r>
        <w:t xml:space="preserve"> Civ 845</w:t>
      </w:r>
    </w:p>
    <w:p w14:paraId="61AD639A" w14:textId="77777777" w:rsidR="0012640E" w:rsidRPr="000B5C3E" w:rsidRDefault="0012640E" w:rsidP="003228EB">
      <w:pPr>
        <w:pStyle w:val="UL1"/>
      </w:pPr>
      <w:r>
        <w:t xml:space="preserve">Deep Vein Thrombosis and Air Travel Group Litigation [2005] </w:t>
      </w:r>
      <w:proofErr w:type="spellStart"/>
      <w:r w:rsidRPr="00187E91">
        <w:rPr>
          <w:smallCaps/>
        </w:rPr>
        <w:t>ukhl</w:t>
      </w:r>
      <w:proofErr w:type="spellEnd"/>
      <w:r>
        <w:t xml:space="preserve"> 72</w:t>
      </w:r>
    </w:p>
    <w:p w14:paraId="53D2EA54" w14:textId="77777777" w:rsidR="0012640E" w:rsidRPr="000B5C3E" w:rsidRDefault="0012640E" w:rsidP="003228EB">
      <w:pPr>
        <w:pStyle w:val="UL1"/>
      </w:pPr>
      <w:r>
        <w:t xml:space="preserve">Doe ex dem. Gertrude Baroness </w:t>
      </w:r>
      <w:proofErr w:type="spellStart"/>
      <w:r>
        <w:t>Dacre</w:t>
      </w:r>
      <w:proofErr w:type="spellEnd"/>
      <w:r>
        <w:t xml:space="preserve"> v Mary Jane Roper Dowager Lady </w:t>
      </w:r>
      <w:proofErr w:type="spellStart"/>
      <w:r>
        <w:t>Dacre</w:t>
      </w:r>
      <w:proofErr w:type="spellEnd"/>
      <w:r>
        <w:t xml:space="preserve"> 126 </w:t>
      </w:r>
      <w:r w:rsidRPr="00187E91">
        <w:rPr>
          <w:smallCaps/>
        </w:rPr>
        <w:t>er</w:t>
      </w:r>
      <w:r>
        <w:t xml:space="preserve"> 887 (</w:t>
      </w:r>
      <w:proofErr w:type="spellStart"/>
      <w:r w:rsidRPr="00187E91">
        <w:rPr>
          <w:smallCaps/>
        </w:rPr>
        <w:t>ccp</w:t>
      </w:r>
      <w:proofErr w:type="spellEnd"/>
      <w:r>
        <w:t>), (1798) 1 Bos &amp; P 250</w:t>
      </w:r>
    </w:p>
    <w:p w14:paraId="5D747B1F" w14:textId="77777777" w:rsidR="0012640E" w:rsidRPr="000B5C3E" w:rsidRDefault="0012640E" w:rsidP="003228EB">
      <w:pPr>
        <w:pStyle w:val="UL1"/>
      </w:pPr>
      <w:r>
        <w:t xml:space="preserve">Duncan v. </w:t>
      </w:r>
      <w:proofErr w:type="spellStart"/>
      <w:r>
        <w:t>Cammell</w:t>
      </w:r>
      <w:proofErr w:type="spellEnd"/>
      <w:r>
        <w:t xml:space="preserve">, Laird &amp; Co. Ltd. [1942] </w:t>
      </w:r>
      <w:proofErr w:type="spellStart"/>
      <w:r w:rsidRPr="00187E91">
        <w:rPr>
          <w:smallCaps/>
        </w:rPr>
        <w:t>ukhl</w:t>
      </w:r>
      <w:proofErr w:type="spellEnd"/>
      <w:r>
        <w:t xml:space="preserve"> 3; (1942) </w:t>
      </w:r>
      <w:r w:rsidRPr="00187E91">
        <w:rPr>
          <w:smallCaps/>
        </w:rPr>
        <w:t>ac</w:t>
      </w:r>
      <w:r>
        <w:t xml:space="preserve"> 624</w:t>
      </w:r>
    </w:p>
    <w:p w14:paraId="58A42F99" w14:textId="77777777" w:rsidR="0012640E" w:rsidRPr="000B5C3E" w:rsidRDefault="0012640E" w:rsidP="003228EB">
      <w:pPr>
        <w:pStyle w:val="UL1"/>
      </w:pPr>
      <w:r>
        <w:t xml:space="preserve">Dunlop Pneumatic </w:t>
      </w:r>
      <w:proofErr w:type="spellStart"/>
      <w:r>
        <w:t>Tyre</w:t>
      </w:r>
      <w:proofErr w:type="spellEnd"/>
      <w:r>
        <w:t xml:space="preserve"> Co Ltd v Selfridge and Co Ltd [1915] </w:t>
      </w:r>
      <w:r w:rsidRPr="00187E91">
        <w:rPr>
          <w:smallCaps/>
        </w:rPr>
        <w:t>ac</w:t>
      </w:r>
      <w:r>
        <w:t xml:space="preserve"> 847 (</w:t>
      </w:r>
      <w:r w:rsidRPr="00187E91">
        <w:rPr>
          <w:smallCaps/>
        </w:rPr>
        <w:t>hl</w:t>
      </w:r>
      <w:r>
        <w:t>)</w:t>
      </w:r>
    </w:p>
    <w:p w14:paraId="2DC2EA88" w14:textId="55152D81" w:rsidR="0012640E" w:rsidRPr="000B5C3E" w:rsidRDefault="0012640E" w:rsidP="003228EB">
      <w:pPr>
        <w:pStyle w:val="UL1"/>
      </w:pPr>
      <w:r>
        <w:t xml:space="preserve">Duchess of Kingston’s case (1776) 2 </w:t>
      </w:r>
      <w:proofErr w:type="spellStart"/>
      <w:r>
        <w:t>Sm</w:t>
      </w:r>
      <w:proofErr w:type="spellEnd"/>
      <w:r>
        <w:t xml:space="preserve"> </w:t>
      </w:r>
      <w:r w:rsidR="000937F2" w:rsidRPr="000937F2">
        <w:rPr>
          <w:smallCaps/>
        </w:rPr>
        <w:t>l.c.</w:t>
      </w:r>
    </w:p>
    <w:p w14:paraId="29AC371A" w14:textId="4399471E" w:rsidR="0012640E" w:rsidRPr="005B493A" w:rsidRDefault="0012640E" w:rsidP="003228EB">
      <w:pPr>
        <w:pStyle w:val="UL1"/>
        <w:rPr>
          <w:lang w:val="sv-SE"/>
          <w:rPrChange w:id="56" w:author="Gabriela Arguello" w:date="2022-07-29T13:28:00Z">
            <w:rPr/>
          </w:rPrChange>
        </w:rPr>
      </w:pPr>
      <w:r>
        <w:rPr>
          <w:lang w:val="sv-SE"/>
        </w:rPr>
        <w:t xml:space="preserve">E </w:t>
      </w:r>
      <w:proofErr w:type="spellStart"/>
      <w:r>
        <w:rPr>
          <w:lang w:val="sv-SE"/>
        </w:rPr>
        <w:t>Dibbens</w:t>
      </w:r>
      <w:proofErr w:type="spellEnd"/>
      <w:r>
        <w:rPr>
          <w:lang w:val="sv-SE"/>
        </w:rPr>
        <w:t xml:space="preserve"> &amp; Sons Ltd [1990] </w:t>
      </w:r>
      <w:proofErr w:type="spellStart"/>
      <w:r w:rsidR="000937F2" w:rsidRPr="000937F2">
        <w:rPr>
          <w:smallCaps/>
          <w:lang w:val="sv-SE"/>
        </w:rPr>
        <w:t>b.c.l.c</w:t>
      </w:r>
      <w:proofErr w:type="spellEnd"/>
      <w:r w:rsidR="000937F2" w:rsidRPr="000937F2">
        <w:rPr>
          <w:smallCaps/>
          <w:lang w:val="sv-SE"/>
        </w:rPr>
        <w:t>.</w:t>
      </w:r>
      <w:r>
        <w:rPr>
          <w:lang w:val="sv-SE"/>
        </w:rPr>
        <w:t xml:space="preserve"> 577</w:t>
      </w:r>
    </w:p>
    <w:p w14:paraId="4ECAB62A" w14:textId="77777777" w:rsidR="0012640E" w:rsidRPr="000B5C3E" w:rsidRDefault="0012640E" w:rsidP="003228EB">
      <w:pPr>
        <w:pStyle w:val="UL1"/>
      </w:pPr>
      <w:proofErr w:type="spellStart"/>
      <w:r>
        <w:t>Falcke</w:t>
      </w:r>
      <w:proofErr w:type="spellEnd"/>
      <w:r>
        <w:t xml:space="preserve"> v. Scottish Imperial Co (1886), 34 Ch. D. 234</w:t>
      </w:r>
    </w:p>
    <w:p w14:paraId="51BB3B4E" w14:textId="77777777" w:rsidR="0012640E" w:rsidRPr="000B5C3E" w:rsidRDefault="0012640E" w:rsidP="003228EB">
      <w:pPr>
        <w:pStyle w:val="UL1"/>
      </w:pPr>
      <w:r>
        <w:t xml:space="preserve">Fenton v. J. Thorley and Co Ltd [1903] </w:t>
      </w:r>
      <w:r w:rsidRPr="00187E91">
        <w:rPr>
          <w:smallCaps/>
        </w:rPr>
        <w:t>ac</w:t>
      </w:r>
      <w:r>
        <w:t xml:space="preserve"> 443</w:t>
      </w:r>
    </w:p>
    <w:p w14:paraId="16DEF535" w14:textId="39413BB9" w:rsidR="0012640E" w:rsidRPr="000B5C3E" w:rsidRDefault="0012640E" w:rsidP="003228EB">
      <w:pPr>
        <w:pStyle w:val="UL1"/>
      </w:pPr>
      <w:r>
        <w:lastRenderedPageBreak/>
        <w:t xml:space="preserve">Five steel barges (1890) 15 </w:t>
      </w:r>
      <w:proofErr w:type="spellStart"/>
      <w:r w:rsidR="000937F2" w:rsidRPr="000937F2">
        <w:rPr>
          <w:smallCaps/>
        </w:rPr>
        <w:t>p.d.</w:t>
      </w:r>
      <w:proofErr w:type="spellEnd"/>
      <w:r>
        <w:t xml:space="preserve"> 142, 146</w:t>
      </w:r>
    </w:p>
    <w:p w14:paraId="0271ABE1" w14:textId="77777777" w:rsidR="0012640E" w:rsidRPr="000B5C3E" w:rsidRDefault="0012640E" w:rsidP="003228EB">
      <w:pPr>
        <w:pStyle w:val="UL1"/>
      </w:pPr>
      <w:proofErr w:type="spellStart"/>
      <w:r>
        <w:t>Fothergill</w:t>
      </w:r>
      <w:proofErr w:type="spellEnd"/>
      <w:r>
        <w:t xml:space="preserve"> v. Monarch Airlines Ltd [1980] 2 Lloyd’s Rep. 295</w:t>
      </w:r>
    </w:p>
    <w:p w14:paraId="5DDB7E00" w14:textId="77777777" w:rsidR="0012640E" w:rsidRPr="000B5C3E" w:rsidRDefault="0012640E" w:rsidP="003228EB">
      <w:pPr>
        <w:pStyle w:val="UL1"/>
      </w:pPr>
      <w:r>
        <w:t>Freshwater v Western Australia Assurance Co Ltd [1933] 1,515 (</w:t>
      </w:r>
      <w:r w:rsidRPr="00187E91">
        <w:rPr>
          <w:smallCaps/>
        </w:rPr>
        <w:t>kb</w:t>
      </w:r>
      <w:r>
        <w:t>)</w:t>
      </w:r>
    </w:p>
    <w:p w14:paraId="487DA6BC" w14:textId="77777777" w:rsidR="0012640E" w:rsidRPr="000B5C3E" w:rsidRDefault="0012640E" w:rsidP="003228EB">
      <w:pPr>
        <w:pStyle w:val="UL1"/>
      </w:pPr>
      <w:r>
        <w:t xml:space="preserve">Gard Marine and Energy Limited (Appellant) v China National Chartering Company Limited and another [2017] </w:t>
      </w:r>
      <w:proofErr w:type="spellStart"/>
      <w:r w:rsidRPr="00187E91">
        <w:rPr>
          <w:smallCaps/>
        </w:rPr>
        <w:t>uksc</w:t>
      </w:r>
      <w:proofErr w:type="spellEnd"/>
      <w:r>
        <w:t xml:space="preserve"> 35</w:t>
      </w:r>
    </w:p>
    <w:p w14:paraId="177257E3" w14:textId="77777777" w:rsidR="0012640E" w:rsidRPr="000B5C3E" w:rsidRDefault="0012640E" w:rsidP="003228EB">
      <w:pPr>
        <w:pStyle w:val="UL1"/>
      </w:pPr>
      <w:proofErr w:type="spellStart"/>
      <w:r w:rsidRPr="00187E91">
        <w:rPr>
          <w:smallCaps/>
        </w:rPr>
        <w:t>gkn</w:t>
      </w:r>
      <w:proofErr w:type="spellEnd"/>
      <w:r>
        <w:t xml:space="preserve"> Westland Helicopters Ltd &amp; Anor v Korean Air [2003] </w:t>
      </w:r>
      <w:proofErr w:type="spellStart"/>
      <w:r w:rsidRPr="00187E91">
        <w:rPr>
          <w:smallCaps/>
        </w:rPr>
        <w:t>ewhc</w:t>
      </w:r>
      <w:proofErr w:type="spellEnd"/>
      <w:r>
        <w:t xml:space="preserve"> 1120 (Comm)</w:t>
      </w:r>
    </w:p>
    <w:p w14:paraId="18A24DEC" w14:textId="77777777" w:rsidR="0012640E" w:rsidRPr="000B5C3E" w:rsidRDefault="0012640E" w:rsidP="003228EB">
      <w:pPr>
        <w:pStyle w:val="UL1"/>
      </w:pPr>
      <w:r>
        <w:t xml:space="preserve">Halcyon SS Co v Continental Grain Co [1943] </w:t>
      </w:r>
      <w:r w:rsidRPr="00187E91">
        <w:rPr>
          <w:smallCaps/>
        </w:rPr>
        <w:t>kb</w:t>
      </w:r>
      <w:r>
        <w:t xml:space="preserve"> 355</w:t>
      </w:r>
    </w:p>
    <w:p w14:paraId="259421E4" w14:textId="77777777" w:rsidR="0012640E" w:rsidRPr="000B5C3E" w:rsidRDefault="0012640E" w:rsidP="003228EB">
      <w:pPr>
        <w:pStyle w:val="UL1"/>
      </w:pPr>
      <w:r>
        <w:t>Hong Kong Fir Shipping Co. Ltd. v Kawasaki Kisen Kaisha Ltd., [1961] 2 Lloyd’s Rep 478 (</w:t>
      </w:r>
      <w:r w:rsidRPr="00187E91">
        <w:rPr>
          <w:smallCaps/>
        </w:rPr>
        <w:t>ca</w:t>
      </w:r>
      <w:r>
        <w:t>)</w:t>
      </w:r>
    </w:p>
    <w:p w14:paraId="3EE4E26C" w14:textId="77777777" w:rsidR="0012640E" w:rsidRPr="000B5C3E" w:rsidRDefault="0012640E" w:rsidP="003228EB">
      <w:pPr>
        <w:pStyle w:val="UL1"/>
      </w:pPr>
      <w:r>
        <w:t>Hood’s Trustees v Southern Union General Insurance Co of Australia [1928] (</w:t>
      </w:r>
      <w:r w:rsidRPr="00187E91">
        <w:rPr>
          <w:smallCaps/>
        </w:rPr>
        <w:t>ca</w:t>
      </w:r>
      <w:r>
        <w:t>)</w:t>
      </w:r>
    </w:p>
    <w:p w14:paraId="6DCF24B8" w14:textId="77777777" w:rsidR="0012640E" w:rsidRPr="000B5C3E" w:rsidRDefault="0012640E" w:rsidP="003228EB">
      <w:pPr>
        <w:pStyle w:val="UL1"/>
      </w:pPr>
      <w:r>
        <w:t>Horry v Tate &amp; Lyle Refineries Ltd [1982] 2 Lloyd’s Rep 416 (</w:t>
      </w:r>
      <w:proofErr w:type="spellStart"/>
      <w:r w:rsidRPr="00187E91">
        <w:rPr>
          <w:smallCaps/>
        </w:rPr>
        <w:t>qbd</w:t>
      </w:r>
      <w:proofErr w:type="spellEnd"/>
      <w:r>
        <w:t>)</w:t>
      </w:r>
    </w:p>
    <w:p w14:paraId="3EC09EBB" w14:textId="77777777" w:rsidR="0012640E" w:rsidRPr="005B493A" w:rsidRDefault="0012640E" w:rsidP="003228EB">
      <w:pPr>
        <w:pStyle w:val="UL1"/>
        <w:rPr>
          <w:lang w:val="es-ES"/>
          <w:rPrChange w:id="57" w:author="Gabriela Arguello" w:date="2022-07-29T13:28:00Z">
            <w:rPr/>
          </w:rPrChange>
        </w:rPr>
      </w:pPr>
      <w:r>
        <w:rPr>
          <w:lang w:val="es-ES"/>
        </w:rPr>
        <w:t xml:space="preserve">Hutchinson v Mapfre </w:t>
      </w:r>
      <w:proofErr w:type="spellStart"/>
      <w:r>
        <w:rPr>
          <w:lang w:val="es-ES"/>
        </w:rPr>
        <w:t>Espana</w:t>
      </w:r>
      <w:proofErr w:type="spellEnd"/>
      <w:r>
        <w:rPr>
          <w:lang w:val="es-ES"/>
        </w:rPr>
        <w:t xml:space="preserve"> </w:t>
      </w:r>
      <w:proofErr w:type="spellStart"/>
      <w:r>
        <w:rPr>
          <w:lang w:val="es-ES"/>
        </w:rPr>
        <w:t>Compania</w:t>
      </w:r>
      <w:proofErr w:type="spellEnd"/>
      <w:r>
        <w:rPr>
          <w:lang w:val="es-ES"/>
        </w:rPr>
        <w:t xml:space="preserve"> De Seguros Y Reaseguros </w:t>
      </w:r>
      <w:proofErr w:type="spellStart"/>
      <w:r w:rsidRPr="00187E91">
        <w:rPr>
          <w:smallCaps/>
          <w:lang w:val="es-ES"/>
        </w:rPr>
        <w:t>sa</w:t>
      </w:r>
      <w:proofErr w:type="spellEnd"/>
      <w:r>
        <w:rPr>
          <w:lang w:val="es-ES"/>
        </w:rPr>
        <w:t xml:space="preserve"> and </w:t>
      </w:r>
      <w:proofErr w:type="spellStart"/>
      <w:r>
        <w:rPr>
          <w:lang w:val="es-ES"/>
        </w:rPr>
        <w:t>Another</w:t>
      </w:r>
      <w:proofErr w:type="spellEnd"/>
      <w:r>
        <w:rPr>
          <w:lang w:val="es-ES"/>
        </w:rPr>
        <w:t xml:space="preserve"> (2020) </w:t>
      </w:r>
      <w:proofErr w:type="spellStart"/>
      <w:r w:rsidRPr="00187E91">
        <w:rPr>
          <w:smallCaps/>
          <w:lang w:val="es-ES"/>
        </w:rPr>
        <w:t>ewhc</w:t>
      </w:r>
      <w:proofErr w:type="spellEnd"/>
      <w:r>
        <w:rPr>
          <w:lang w:val="es-ES"/>
        </w:rPr>
        <w:t xml:space="preserve"> 178 (</w:t>
      </w:r>
      <w:proofErr w:type="spellStart"/>
      <w:r w:rsidRPr="00187E91">
        <w:rPr>
          <w:smallCaps/>
          <w:lang w:val="es-ES"/>
        </w:rPr>
        <w:t>qbd</w:t>
      </w:r>
      <w:proofErr w:type="spellEnd"/>
      <w:r>
        <w:rPr>
          <w:lang w:val="es-ES"/>
        </w:rPr>
        <w:t xml:space="preserve">), [2020] </w:t>
      </w:r>
      <w:proofErr w:type="spellStart"/>
      <w:r>
        <w:rPr>
          <w:lang w:val="es-ES"/>
        </w:rPr>
        <w:t>Lloyd’s</w:t>
      </w:r>
      <w:proofErr w:type="spellEnd"/>
      <w:r>
        <w:rPr>
          <w:lang w:val="es-ES"/>
        </w:rPr>
        <w:t xml:space="preserve"> </w:t>
      </w:r>
      <w:proofErr w:type="spellStart"/>
      <w:r>
        <w:rPr>
          <w:lang w:val="es-ES"/>
        </w:rPr>
        <w:t>Rep</w:t>
      </w:r>
      <w:proofErr w:type="spellEnd"/>
      <w:r>
        <w:rPr>
          <w:lang w:val="es-ES"/>
        </w:rPr>
        <w:t xml:space="preserve"> </w:t>
      </w:r>
      <w:r w:rsidRPr="00187E91">
        <w:rPr>
          <w:smallCaps/>
          <w:lang w:val="es-ES"/>
        </w:rPr>
        <w:t>ir</w:t>
      </w:r>
      <w:r>
        <w:rPr>
          <w:lang w:val="es-ES"/>
        </w:rPr>
        <w:t xml:space="preserve"> 333</w:t>
      </w:r>
    </w:p>
    <w:p w14:paraId="7E963762" w14:textId="77777777" w:rsidR="0012640E" w:rsidRPr="000B5C3E" w:rsidRDefault="0012640E" w:rsidP="003228EB">
      <w:pPr>
        <w:pStyle w:val="UL1"/>
      </w:pPr>
      <w:r>
        <w:lastRenderedPageBreak/>
        <w:t xml:space="preserve">Investors Compensation Scheme Ltd v West Bromwich Building Society [1997] </w:t>
      </w:r>
      <w:proofErr w:type="spellStart"/>
      <w:r w:rsidRPr="00187E91">
        <w:rPr>
          <w:smallCaps/>
        </w:rPr>
        <w:t>ukhl</w:t>
      </w:r>
      <w:proofErr w:type="spellEnd"/>
      <w:r>
        <w:t xml:space="preserve"> 28, [1998] 1 All </w:t>
      </w:r>
      <w:r w:rsidRPr="00187E91">
        <w:rPr>
          <w:smallCaps/>
        </w:rPr>
        <w:t>er</w:t>
      </w:r>
      <w:r>
        <w:t xml:space="preserve"> 98, [1998] 1 </w:t>
      </w:r>
      <w:proofErr w:type="spellStart"/>
      <w:r w:rsidRPr="00187E91">
        <w:rPr>
          <w:smallCaps/>
        </w:rPr>
        <w:t>wlr</w:t>
      </w:r>
      <w:proofErr w:type="spellEnd"/>
      <w:r>
        <w:t xml:space="preserve"> 896, [1998] </w:t>
      </w:r>
      <w:r w:rsidRPr="00187E91">
        <w:rPr>
          <w:smallCaps/>
        </w:rPr>
        <w:t>ac</w:t>
      </w:r>
      <w:r>
        <w:t xml:space="preserve"> 896</w:t>
      </w:r>
    </w:p>
    <w:p w14:paraId="63D7A76E" w14:textId="1C6DA5B0" w:rsidR="0012640E" w:rsidRPr="000B5C3E" w:rsidRDefault="0012640E" w:rsidP="003228EB">
      <w:pPr>
        <w:pStyle w:val="UL1"/>
      </w:pPr>
      <w:r>
        <w:t xml:space="preserve">Iraqi Ministry of </w:t>
      </w:r>
      <w:proofErr w:type="spellStart"/>
      <w:r>
        <w:t>defence</w:t>
      </w:r>
      <w:proofErr w:type="spellEnd"/>
      <w:r>
        <w:t xml:space="preserve"> v </w:t>
      </w:r>
      <w:proofErr w:type="spellStart"/>
      <w:r>
        <w:t>Avcepey</w:t>
      </w:r>
      <w:proofErr w:type="spellEnd"/>
      <w:r>
        <w:t xml:space="preserve"> </w:t>
      </w:r>
      <w:proofErr w:type="spellStart"/>
      <w:r>
        <w:t>Shippng</w:t>
      </w:r>
      <w:proofErr w:type="spellEnd"/>
      <w:r>
        <w:t xml:space="preserve"> Co </w:t>
      </w:r>
      <w:proofErr w:type="spellStart"/>
      <w:r w:rsidR="000937F2" w:rsidRPr="000937F2">
        <w:rPr>
          <w:smallCaps/>
        </w:rPr>
        <w:t>s.a.</w:t>
      </w:r>
      <w:proofErr w:type="spellEnd"/>
      <w:r>
        <w:t xml:space="preserve"> [1979], 2 Lloyd’s Rep 491, 497 </w:t>
      </w:r>
      <w:proofErr w:type="spellStart"/>
      <w:r w:rsidRPr="00187E91">
        <w:rPr>
          <w:smallCaps/>
        </w:rPr>
        <w:t>ewhc</w:t>
      </w:r>
      <w:proofErr w:type="spellEnd"/>
      <w:r>
        <w:t xml:space="preserve"> (comm)</w:t>
      </w:r>
    </w:p>
    <w:p w14:paraId="633F187A" w14:textId="77777777" w:rsidR="0012640E" w:rsidRPr="000B5C3E" w:rsidRDefault="0012640E" w:rsidP="003228EB">
      <w:pPr>
        <w:pStyle w:val="UL1"/>
      </w:pPr>
      <w:r>
        <w:t xml:space="preserve">Jackson v Greenfield [1998] </w:t>
      </w:r>
      <w:proofErr w:type="spellStart"/>
      <w:r w:rsidRPr="00187E91">
        <w:rPr>
          <w:smallCaps/>
        </w:rPr>
        <w:t>bpir</w:t>
      </w:r>
      <w:proofErr w:type="spellEnd"/>
      <w:r>
        <w:t xml:space="preserve"> 699, 709.The London Steam-Ship Owners’ Mutual Insurance v The Kingdom of Spain (The Prestige) (No 3) (2020) </w:t>
      </w:r>
      <w:proofErr w:type="spellStart"/>
      <w:r w:rsidRPr="00187E91">
        <w:rPr>
          <w:smallCaps/>
        </w:rPr>
        <w:t>ewhc</w:t>
      </w:r>
      <w:proofErr w:type="spellEnd"/>
      <w:r>
        <w:t xml:space="preserve"> 1582 (Comm), [2020] Lloyd’s Rep </w:t>
      </w:r>
      <w:proofErr w:type="spellStart"/>
      <w:r w:rsidRPr="00187E91">
        <w:rPr>
          <w:smallCaps/>
        </w:rPr>
        <w:t>ir</w:t>
      </w:r>
      <w:proofErr w:type="spellEnd"/>
      <w:r>
        <w:t xml:space="preserve"> 413</w:t>
      </w:r>
    </w:p>
    <w:p w14:paraId="069AE148" w14:textId="77777777" w:rsidR="0012640E" w:rsidRPr="000B5C3E" w:rsidRDefault="0012640E" w:rsidP="003228EB">
      <w:pPr>
        <w:pStyle w:val="UL1"/>
      </w:pPr>
      <w:proofErr w:type="spellStart"/>
      <w:r>
        <w:t>Keynvor</w:t>
      </w:r>
      <w:proofErr w:type="spellEnd"/>
      <w:r>
        <w:t xml:space="preserve"> </w:t>
      </w:r>
      <w:proofErr w:type="spellStart"/>
      <w:r>
        <w:t>Morlift</w:t>
      </w:r>
      <w:proofErr w:type="spellEnd"/>
      <w:r>
        <w:t xml:space="preserve"> Ltd v The Vessel “Kuzma Minin” [2019] </w:t>
      </w:r>
      <w:proofErr w:type="spellStart"/>
      <w:r w:rsidRPr="00187E91">
        <w:rPr>
          <w:smallCaps/>
        </w:rPr>
        <w:t>ewhc</w:t>
      </w:r>
      <w:proofErr w:type="spellEnd"/>
      <w:r>
        <w:t xml:space="preserve"> 3557 (</w:t>
      </w:r>
      <w:proofErr w:type="spellStart"/>
      <w:r>
        <w:t>Admlty</w:t>
      </w:r>
      <w:proofErr w:type="spellEnd"/>
      <w:r>
        <w:t>)</w:t>
      </w:r>
    </w:p>
    <w:p w14:paraId="7EC13C47" w14:textId="7438A209" w:rsidR="0012640E" w:rsidRPr="000B5C3E" w:rsidRDefault="0012640E" w:rsidP="003228EB">
      <w:pPr>
        <w:pStyle w:val="UL1"/>
      </w:pPr>
      <w:r>
        <w:t>King v. Bristow Helicopters </w:t>
      </w:r>
      <w:r w:rsidRPr="00187E91">
        <w:rPr>
          <w:smallCaps/>
        </w:rPr>
        <w:t>ltd</w:t>
      </w:r>
      <w:r>
        <w:t xml:space="preserve">.; Morris v. </w:t>
      </w:r>
      <w:r w:rsidR="009529E2" w:rsidRPr="009529E2">
        <w:rPr>
          <w:smallCaps/>
        </w:rPr>
        <w:t>KLM</w:t>
      </w:r>
      <w:r>
        <w:t xml:space="preserve"> [2002] </w:t>
      </w:r>
      <w:proofErr w:type="spellStart"/>
      <w:r w:rsidRPr="00187E91">
        <w:rPr>
          <w:smallCaps/>
        </w:rPr>
        <w:t>ukhl</w:t>
      </w:r>
      <w:proofErr w:type="spellEnd"/>
      <w:r>
        <w:t xml:space="preserve"> 7</w:t>
      </w:r>
    </w:p>
    <w:p w14:paraId="563267AD" w14:textId="77777777" w:rsidR="0012640E" w:rsidRPr="005B493A" w:rsidRDefault="0012640E" w:rsidP="003228EB">
      <w:pPr>
        <w:pStyle w:val="UL1"/>
        <w:rPr>
          <w:lang w:val="es-ES"/>
          <w:rPrChange w:id="58" w:author="Gabriela Arguello" w:date="2022-07-29T13:28:00Z">
            <w:rPr/>
          </w:rPrChange>
        </w:rPr>
      </w:pPr>
      <w:proofErr w:type="spellStart"/>
      <w:r>
        <w:rPr>
          <w:lang w:val="es-ES"/>
        </w:rPr>
        <w:t>Labbadia</w:t>
      </w:r>
      <w:proofErr w:type="spellEnd"/>
      <w:r>
        <w:rPr>
          <w:lang w:val="es-ES"/>
        </w:rPr>
        <w:t xml:space="preserve"> v. </w:t>
      </w:r>
      <w:proofErr w:type="spellStart"/>
      <w:r>
        <w:rPr>
          <w:lang w:val="es-ES"/>
        </w:rPr>
        <w:t>Alitalia</w:t>
      </w:r>
      <w:proofErr w:type="spellEnd"/>
      <w:r>
        <w:rPr>
          <w:lang w:val="es-ES"/>
        </w:rPr>
        <w:t xml:space="preserve"> [2019] 2 </w:t>
      </w:r>
      <w:proofErr w:type="spellStart"/>
      <w:r>
        <w:rPr>
          <w:lang w:val="es-ES"/>
        </w:rPr>
        <w:t>Lloyd’s</w:t>
      </w:r>
      <w:proofErr w:type="spellEnd"/>
      <w:r>
        <w:rPr>
          <w:lang w:val="es-ES"/>
        </w:rPr>
        <w:t xml:space="preserve"> </w:t>
      </w:r>
      <w:proofErr w:type="spellStart"/>
      <w:r>
        <w:rPr>
          <w:lang w:val="es-ES"/>
        </w:rPr>
        <w:t>Rep</w:t>
      </w:r>
      <w:proofErr w:type="spellEnd"/>
      <w:r>
        <w:rPr>
          <w:lang w:val="es-ES"/>
        </w:rPr>
        <w:t xml:space="preserve"> 273</w:t>
      </w:r>
    </w:p>
    <w:p w14:paraId="66C049A9" w14:textId="77777777" w:rsidR="0012640E" w:rsidRPr="000B5C3E" w:rsidRDefault="0012640E" w:rsidP="003228EB">
      <w:pPr>
        <w:pStyle w:val="UL1"/>
      </w:pPr>
      <w:r>
        <w:t xml:space="preserve">Lacey v Palmer Marine Services Ltd &amp; Anor [2019] </w:t>
      </w:r>
      <w:proofErr w:type="spellStart"/>
      <w:r w:rsidRPr="00187E91">
        <w:rPr>
          <w:smallCaps/>
        </w:rPr>
        <w:t>ewhc</w:t>
      </w:r>
      <w:proofErr w:type="spellEnd"/>
      <w:r>
        <w:t xml:space="preserve"> 112 (</w:t>
      </w:r>
      <w:proofErr w:type="spellStart"/>
      <w:r>
        <w:t>Admlty</w:t>
      </w:r>
      <w:proofErr w:type="spellEnd"/>
      <w:r>
        <w:t>)</w:t>
      </w:r>
    </w:p>
    <w:p w14:paraId="79D6D539" w14:textId="77777777" w:rsidR="0012640E" w:rsidRPr="000B5C3E" w:rsidRDefault="0012640E" w:rsidP="003228EB">
      <w:pPr>
        <w:pStyle w:val="UL1"/>
      </w:pPr>
      <w:proofErr w:type="spellStart"/>
      <w:r>
        <w:t>Margolle</w:t>
      </w:r>
      <w:proofErr w:type="spellEnd"/>
      <w:r>
        <w:t xml:space="preserve"> &amp; Anor v Delta Maritime Company Ltd. &amp; </w:t>
      </w:r>
      <w:proofErr w:type="spellStart"/>
      <w:r>
        <w:t>Ors</w:t>
      </w:r>
      <w:proofErr w:type="spellEnd"/>
      <w:r>
        <w:t xml:space="preserve"> [2002] </w:t>
      </w:r>
      <w:proofErr w:type="spellStart"/>
      <w:r w:rsidRPr="00187E91">
        <w:rPr>
          <w:smallCaps/>
        </w:rPr>
        <w:t>ewhc</w:t>
      </w:r>
      <w:proofErr w:type="spellEnd"/>
      <w:r>
        <w:t xml:space="preserve"> 2452 (</w:t>
      </w:r>
      <w:proofErr w:type="spellStart"/>
      <w:r>
        <w:t>Admlty</w:t>
      </w:r>
      <w:proofErr w:type="spellEnd"/>
      <w:r>
        <w:t>)</w:t>
      </w:r>
    </w:p>
    <w:p w14:paraId="41BEDD13" w14:textId="4AC126B5" w:rsidR="0012640E" w:rsidRPr="000B5C3E" w:rsidRDefault="0012640E" w:rsidP="003228EB">
      <w:pPr>
        <w:pStyle w:val="UL1"/>
      </w:pPr>
      <w:r>
        <w:t xml:space="preserve">Marks and Spencer plc v </w:t>
      </w:r>
      <w:r w:rsidR="009529E2" w:rsidRPr="009529E2">
        <w:rPr>
          <w:smallCaps/>
        </w:rPr>
        <w:t>BNP</w:t>
      </w:r>
      <w:r>
        <w:t xml:space="preserve"> Paribas Services Trust Company (Jersey) Limited [2015] </w:t>
      </w:r>
      <w:proofErr w:type="spellStart"/>
      <w:r w:rsidRPr="00187E91">
        <w:rPr>
          <w:smallCaps/>
        </w:rPr>
        <w:t>uksc</w:t>
      </w:r>
      <w:proofErr w:type="spellEnd"/>
      <w:r>
        <w:t xml:space="preserve"> 72</w:t>
      </w:r>
    </w:p>
    <w:p w14:paraId="5233F4FF" w14:textId="77777777" w:rsidR="0012640E" w:rsidRPr="000B5C3E" w:rsidRDefault="0012640E" w:rsidP="003228EB">
      <w:pPr>
        <w:pStyle w:val="UL1"/>
      </w:pPr>
      <w:r>
        <w:t xml:space="preserve">Mason v. The </w:t>
      </w:r>
      <w:proofErr w:type="spellStart"/>
      <w:r>
        <w:t>Blaireau</w:t>
      </w:r>
      <w:proofErr w:type="spellEnd"/>
      <w:r>
        <w:t xml:space="preserve"> (1804) 2 </w:t>
      </w:r>
      <w:proofErr w:type="spellStart"/>
      <w:r>
        <w:t>Cranch</w:t>
      </w:r>
      <w:proofErr w:type="spellEnd"/>
      <w:r>
        <w:t xml:space="preserve"> 239 265</w:t>
      </w:r>
    </w:p>
    <w:p w14:paraId="2E4AC556" w14:textId="77777777" w:rsidR="0012640E" w:rsidRPr="000B5C3E" w:rsidRDefault="0012640E" w:rsidP="003228EB">
      <w:pPr>
        <w:pStyle w:val="UL1"/>
      </w:pPr>
      <w:r>
        <w:lastRenderedPageBreak/>
        <w:t xml:space="preserve">Medical </w:t>
      </w:r>
      <w:proofErr w:type="spellStart"/>
      <w:r>
        <w:t>Defence</w:t>
      </w:r>
      <w:proofErr w:type="spellEnd"/>
      <w:r>
        <w:t xml:space="preserve"> Union Ltd v Dept of Trade [1980], </w:t>
      </w:r>
      <w:proofErr w:type="spellStart"/>
      <w:r w:rsidRPr="00187E91">
        <w:rPr>
          <w:smallCaps/>
        </w:rPr>
        <w:t>ewhc</w:t>
      </w:r>
      <w:proofErr w:type="spellEnd"/>
      <w:r>
        <w:t xml:space="preserve"> (</w:t>
      </w:r>
      <w:proofErr w:type="spellStart"/>
      <w:r>
        <w:t>ChD</w:t>
      </w:r>
      <w:proofErr w:type="spellEnd"/>
      <w:r>
        <w:t>)</w:t>
      </w:r>
    </w:p>
    <w:p w14:paraId="058140E6" w14:textId="77777777" w:rsidR="0012640E" w:rsidRPr="000B5C3E" w:rsidRDefault="0012640E" w:rsidP="003228EB">
      <w:pPr>
        <w:pStyle w:val="UL1"/>
      </w:pPr>
      <w:r>
        <w:t xml:space="preserve">Morris-Garner and another v One Step (Support) Ltd [2018] </w:t>
      </w:r>
      <w:proofErr w:type="spellStart"/>
      <w:r w:rsidRPr="00187E91">
        <w:rPr>
          <w:smallCaps/>
        </w:rPr>
        <w:t>uksc</w:t>
      </w:r>
      <w:proofErr w:type="spellEnd"/>
      <w:r>
        <w:t xml:space="preserve"> 20</w:t>
      </w:r>
    </w:p>
    <w:p w14:paraId="4AA36410" w14:textId="3C7F9E95" w:rsidR="0012640E" w:rsidRPr="000B5C3E" w:rsidRDefault="0012640E" w:rsidP="003228EB">
      <w:pPr>
        <w:pStyle w:val="UL1"/>
      </w:pPr>
      <w:proofErr w:type="spellStart"/>
      <w:r>
        <w:t>Nanhai</w:t>
      </w:r>
      <w:proofErr w:type="spellEnd"/>
      <w:r>
        <w:t xml:space="preserve"> Rescue Bureau of the Ministry of Transport of </w:t>
      </w:r>
      <w:r w:rsidR="009529E2" w:rsidRPr="009529E2">
        <w:rPr>
          <w:smallCaps/>
        </w:rPr>
        <w:t>PRC</w:t>
      </w:r>
      <w:r>
        <w:t xml:space="preserve"> (Appellants) v. </w:t>
      </w:r>
      <w:proofErr w:type="spellStart"/>
      <w:r>
        <w:t>Archangelos</w:t>
      </w:r>
      <w:proofErr w:type="spellEnd"/>
      <w:r>
        <w:t xml:space="preserve"> Investments </w:t>
      </w:r>
      <w:proofErr w:type="spellStart"/>
      <w:r w:rsidR="000937F2" w:rsidRPr="000937F2">
        <w:rPr>
          <w:smallCaps/>
        </w:rPr>
        <w:t>e.n.e.</w:t>
      </w:r>
      <w:proofErr w:type="spellEnd"/>
      <w:r>
        <w:t xml:space="preserve"> (Respondents), (The </w:t>
      </w:r>
      <w:proofErr w:type="spellStart"/>
      <w:r>
        <w:t>Archangelos</w:t>
      </w:r>
      <w:proofErr w:type="spellEnd"/>
      <w:r>
        <w:t xml:space="preserve"> Gabriel). Final Appeal Supreme People’s Court of </w:t>
      </w:r>
      <w:proofErr w:type="spellStart"/>
      <w:r w:rsidRPr="00187E91">
        <w:rPr>
          <w:smallCaps/>
        </w:rPr>
        <w:t>prc</w:t>
      </w:r>
      <w:proofErr w:type="spellEnd"/>
      <w:r>
        <w:t>, decision rendered per Vice-President, Madame Justice He Rong</w:t>
      </w:r>
    </w:p>
    <w:p w14:paraId="79428F9A" w14:textId="77777777" w:rsidR="0012640E" w:rsidRPr="000B5C3E" w:rsidRDefault="0012640E" w:rsidP="003228EB">
      <w:pPr>
        <w:pStyle w:val="UL1"/>
      </w:pPr>
      <w:r>
        <w:t xml:space="preserve">Nautical Challenge Ltd v Evergreen Marine (UK) Ltd [2017] </w:t>
      </w:r>
      <w:proofErr w:type="spellStart"/>
      <w:r w:rsidRPr="00187E91">
        <w:rPr>
          <w:smallCaps/>
        </w:rPr>
        <w:t>ewhc</w:t>
      </w:r>
      <w:proofErr w:type="spellEnd"/>
      <w:r>
        <w:t xml:space="preserve"> 453 (</w:t>
      </w:r>
      <w:proofErr w:type="spellStart"/>
      <w:r>
        <w:t>Admlty</w:t>
      </w:r>
      <w:proofErr w:type="spellEnd"/>
      <w:r>
        <w:t>)</w:t>
      </w:r>
    </w:p>
    <w:p w14:paraId="098C0654" w14:textId="77777777" w:rsidR="0012640E" w:rsidRPr="000B5C3E" w:rsidRDefault="0012640E" w:rsidP="003228EB">
      <w:pPr>
        <w:pStyle w:val="UL1"/>
      </w:pPr>
      <w:r>
        <w:t>New Zealand Forest Products Ltd v New Zealand Insurance Co [1996] (</w:t>
      </w:r>
      <w:r w:rsidRPr="00187E91">
        <w:rPr>
          <w:smallCaps/>
        </w:rPr>
        <w:t>plc</w:t>
      </w:r>
      <w:r>
        <w:t>)</w:t>
      </w:r>
    </w:p>
    <w:p w14:paraId="5BDB6FE6" w14:textId="77777777" w:rsidR="0012640E" w:rsidRPr="000B5C3E" w:rsidRDefault="0012640E" w:rsidP="003228EB">
      <w:pPr>
        <w:pStyle w:val="UL1"/>
      </w:pPr>
      <w:r>
        <w:t xml:space="preserve">New Zealand Shipping Company Ltd v A.M. Satterthwaite &amp; Co Ltd: The </w:t>
      </w:r>
      <w:proofErr w:type="spellStart"/>
      <w:r>
        <w:t>Eurymedon</w:t>
      </w:r>
      <w:proofErr w:type="spellEnd"/>
      <w:r>
        <w:t xml:space="preserve"> [1975] </w:t>
      </w:r>
      <w:r w:rsidRPr="00187E91">
        <w:rPr>
          <w:smallCaps/>
        </w:rPr>
        <w:t>ac</w:t>
      </w:r>
    </w:p>
    <w:p w14:paraId="0C60AAEA" w14:textId="77777777" w:rsidR="0012640E" w:rsidRPr="000B5C3E" w:rsidRDefault="0012640E" w:rsidP="003228EB">
      <w:pPr>
        <w:pStyle w:val="UL1"/>
      </w:pPr>
      <w:r>
        <w:t xml:space="preserve">Nigel Upchurch Associate v Aldridge Estates Investment Co Ltd [1993] 1 Lloyd’s Rep 535. </w:t>
      </w:r>
      <w:proofErr w:type="spellStart"/>
      <w:r w:rsidRPr="00187E91">
        <w:rPr>
          <w:smallCaps/>
        </w:rPr>
        <w:t>ewhc</w:t>
      </w:r>
      <w:proofErr w:type="spellEnd"/>
      <w:r>
        <w:t xml:space="preserve"> (</w:t>
      </w:r>
      <w:proofErr w:type="spellStart"/>
      <w:r w:rsidRPr="00187E91">
        <w:rPr>
          <w:smallCaps/>
        </w:rPr>
        <w:t>qbd</w:t>
      </w:r>
      <w:proofErr w:type="spellEnd"/>
      <w:r>
        <w:t>)</w:t>
      </w:r>
    </w:p>
    <w:p w14:paraId="73899D1C" w14:textId="77777777" w:rsidR="0012640E" w:rsidRPr="000B5C3E" w:rsidRDefault="0012640E" w:rsidP="003228EB">
      <w:pPr>
        <w:pStyle w:val="UL1"/>
      </w:pPr>
      <w:r>
        <w:t xml:space="preserve">North Star Marine Salvage Ltd. v. </w:t>
      </w:r>
      <w:proofErr w:type="spellStart"/>
      <w:r>
        <w:t>Muren</w:t>
      </w:r>
      <w:proofErr w:type="spellEnd"/>
      <w:r>
        <w:t xml:space="preserve"> et al. (1973), 36 </w:t>
      </w:r>
      <w:proofErr w:type="spellStart"/>
      <w:r w:rsidRPr="00187E91">
        <w:rPr>
          <w:smallCaps/>
        </w:rPr>
        <w:t>dlr</w:t>
      </w:r>
      <w:proofErr w:type="spellEnd"/>
      <w:r>
        <w:t xml:space="preserve"> (3rd) 136</w:t>
      </w:r>
    </w:p>
    <w:p w14:paraId="015D2DAB" w14:textId="77777777" w:rsidR="0012640E" w:rsidRPr="000B5C3E" w:rsidRDefault="0012640E" w:rsidP="003228EB">
      <w:pPr>
        <w:pStyle w:val="UL1"/>
      </w:pPr>
      <w:r>
        <w:lastRenderedPageBreak/>
        <w:t xml:space="preserve">Ocean Prefect Shipping v </w:t>
      </w:r>
      <w:proofErr w:type="spellStart"/>
      <w:r>
        <w:t>Dampskibsselskabet</w:t>
      </w:r>
      <w:proofErr w:type="spellEnd"/>
      <w:r>
        <w:t xml:space="preserve"> Norden </w:t>
      </w:r>
      <w:r w:rsidRPr="00187E91">
        <w:rPr>
          <w:smallCaps/>
        </w:rPr>
        <w:t>as</w:t>
      </w:r>
      <w:r>
        <w:t xml:space="preserve"> [2019] </w:t>
      </w:r>
      <w:proofErr w:type="spellStart"/>
      <w:r w:rsidRPr="00187E91">
        <w:rPr>
          <w:smallCaps/>
        </w:rPr>
        <w:t>ewhc</w:t>
      </w:r>
      <w:proofErr w:type="spellEnd"/>
      <w:r>
        <w:t xml:space="preserve"> 3368 (Comm)</w:t>
      </w:r>
    </w:p>
    <w:p w14:paraId="6EAD9B36" w14:textId="77777777" w:rsidR="0012640E" w:rsidRPr="00F87F74" w:rsidRDefault="0012640E" w:rsidP="003228EB">
      <w:pPr>
        <w:pStyle w:val="UL1"/>
      </w:pPr>
      <w:r>
        <w:t>Peel Port Shareholder Finance Co Ltd v Dornoch Ltd [2017] (</w:t>
      </w:r>
      <w:proofErr w:type="spellStart"/>
      <w:r w:rsidRPr="00187E91">
        <w:rPr>
          <w:smallCaps/>
        </w:rPr>
        <w:t>ewhc</w:t>
      </w:r>
      <w:proofErr w:type="spellEnd"/>
      <w:r>
        <w:t>) 876 (</w:t>
      </w:r>
      <w:proofErr w:type="spellStart"/>
      <w:r w:rsidRPr="00187E91">
        <w:rPr>
          <w:smallCaps/>
        </w:rPr>
        <w:t>tcc</w:t>
      </w:r>
      <w:proofErr w:type="spellEnd"/>
      <w:r>
        <w:t xml:space="preserve">); [2017] Lloyd’s Rep </w:t>
      </w:r>
      <w:proofErr w:type="spellStart"/>
      <w:r w:rsidRPr="00187E91">
        <w:rPr>
          <w:smallCaps/>
        </w:rPr>
        <w:t>ir</w:t>
      </w:r>
      <w:proofErr w:type="spellEnd"/>
      <w:r>
        <w:t xml:space="preserve"> 374</w:t>
      </w:r>
    </w:p>
    <w:p w14:paraId="15285943" w14:textId="77777777" w:rsidR="0012640E" w:rsidRDefault="0012640E" w:rsidP="003228EB">
      <w:pPr>
        <w:pStyle w:val="UL1"/>
      </w:pPr>
      <w:r>
        <w:t xml:space="preserve">Port Jackson Stevedoring Pry Ltd v Salmond and </w:t>
      </w:r>
      <w:proofErr w:type="spellStart"/>
      <w:r>
        <w:t>Spraggon</w:t>
      </w:r>
      <w:proofErr w:type="spellEnd"/>
      <w:r>
        <w:t xml:space="preserve"> (Australia) Pry Ltd (‘The New York Star’) [1980] 3 All </w:t>
      </w:r>
      <w:r w:rsidRPr="00187E91">
        <w:rPr>
          <w:smallCaps/>
        </w:rPr>
        <w:t>er</w:t>
      </w:r>
      <w:r>
        <w:t xml:space="preserve"> 257</w:t>
      </w:r>
    </w:p>
    <w:p w14:paraId="47F51AE8" w14:textId="77777777" w:rsidR="0012640E" w:rsidRPr="00F87F74" w:rsidRDefault="0012640E" w:rsidP="003228EB">
      <w:pPr>
        <w:pStyle w:val="UL1"/>
      </w:pPr>
      <w:r>
        <w:t>Post Office v Norwich Union Fire Insurance Society Ltd [1967] 2, 363, 374; [1962] 1 Lloyd’s Rep 216, 219 (</w:t>
      </w:r>
      <w:proofErr w:type="spellStart"/>
      <w:r w:rsidRPr="00187E91">
        <w:rPr>
          <w:smallCaps/>
        </w:rPr>
        <w:t>qbd</w:t>
      </w:r>
      <w:proofErr w:type="spellEnd"/>
      <w:r>
        <w:t>)</w:t>
      </w:r>
    </w:p>
    <w:p w14:paraId="21161FA2" w14:textId="77777777" w:rsidR="0012640E" w:rsidRPr="000B5C3E" w:rsidRDefault="0012640E" w:rsidP="003228EB">
      <w:pPr>
        <w:pStyle w:val="UL1"/>
      </w:pPr>
      <w:proofErr w:type="spellStart"/>
      <w:r>
        <w:t>Poussard</w:t>
      </w:r>
      <w:proofErr w:type="spellEnd"/>
      <w:r>
        <w:t xml:space="preserve"> v Spiers and Pond (1876) 1 </w:t>
      </w:r>
      <w:proofErr w:type="spellStart"/>
      <w:r w:rsidRPr="00187E91">
        <w:rPr>
          <w:smallCaps/>
        </w:rPr>
        <w:t>qbd</w:t>
      </w:r>
      <w:proofErr w:type="spellEnd"/>
      <w:r>
        <w:t xml:space="preserve"> 410</w:t>
      </w:r>
    </w:p>
    <w:p w14:paraId="68C84C29" w14:textId="77777777" w:rsidR="0012640E" w:rsidRPr="000B5C3E" w:rsidRDefault="0012640E" w:rsidP="003228EB">
      <w:pPr>
        <w:pStyle w:val="UL1"/>
      </w:pPr>
      <w:r>
        <w:t xml:space="preserve">Priyanka Shipping Limited v Glory Bulk Carriers Pte Limited (“The Lory”) [2019] </w:t>
      </w:r>
      <w:proofErr w:type="spellStart"/>
      <w:r w:rsidRPr="00187E91">
        <w:rPr>
          <w:smallCaps/>
        </w:rPr>
        <w:t>ewhc</w:t>
      </w:r>
      <w:proofErr w:type="spellEnd"/>
      <w:r>
        <w:t xml:space="preserve"> 2804 (Comm)</w:t>
      </w:r>
    </w:p>
    <w:p w14:paraId="671EB794" w14:textId="77777777" w:rsidR="0012640E" w:rsidRPr="000B5C3E" w:rsidRDefault="0012640E" w:rsidP="003228EB">
      <w:pPr>
        <w:pStyle w:val="UL1"/>
      </w:pPr>
      <w:r>
        <w:t xml:space="preserve">Re </w:t>
      </w:r>
      <w:proofErr w:type="spellStart"/>
      <w:r w:rsidRPr="00187E91">
        <w:rPr>
          <w:smallCaps/>
        </w:rPr>
        <w:t>ccg</w:t>
      </w:r>
      <w:proofErr w:type="spellEnd"/>
      <w:r>
        <w:t xml:space="preserve"> International Enterprises Lt [1993] 1 </w:t>
      </w:r>
      <w:proofErr w:type="spellStart"/>
      <w:r w:rsidRPr="00187E91">
        <w:rPr>
          <w:smallCaps/>
        </w:rPr>
        <w:t>bclc</w:t>
      </w:r>
      <w:proofErr w:type="spellEnd"/>
      <w:r>
        <w:t xml:space="preserve"> 1428 (</w:t>
      </w:r>
      <w:r w:rsidRPr="00187E91">
        <w:rPr>
          <w:smallCaps/>
        </w:rPr>
        <w:t>bcc</w:t>
      </w:r>
      <w:r>
        <w:t>)</w:t>
      </w:r>
    </w:p>
    <w:p w14:paraId="20759E2E" w14:textId="77777777" w:rsidR="0012640E" w:rsidRPr="000B5C3E" w:rsidRDefault="0012640E" w:rsidP="003228EB">
      <w:pPr>
        <w:pStyle w:val="UL1"/>
      </w:pPr>
      <w:r>
        <w:t>Re Charge Card Services [1989] Ch 497 (</w:t>
      </w:r>
      <w:r w:rsidRPr="00187E91">
        <w:rPr>
          <w:smallCaps/>
        </w:rPr>
        <w:t>ca</w:t>
      </w:r>
      <w:r>
        <w:t>)</w:t>
      </w:r>
    </w:p>
    <w:p w14:paraId="5B421663" w14:textId="77777777" w:rsidR="0012640E" w:rsidRPr="000B5C3E" w:rsidRDefault="0012640E" w:rsidP="003228EB">
      <w:pPr>
        <w:pStyle w:val="UL1"/>
      </w:pPr>
      <w:r>
        <w:t xml:space="preserve">Re Harrington Motor Co Ltd ex </w:t>
      </w:r>
      <w:proofErr w:type="spellStart"/>
      <w:r>
        <w:t>parte</w:t>
      </w:r>
      <w:proofErr w:type="spellEnd"/>
      <w:r>
        <w:t xml:space="preserve"> Chaplin [1928] (</w:t>
      </w:r>
      <w:r w:rsidRPr="00187E91">
        <w:rPr>
          <w:smallCaps/>
        </w:rPr>
        <w:t>ca</w:t>
      </w:r>
      <w:r>
        <w:t>)</w:t>
      </w:r>
    </w:p>
    <w:p w14:paraId="1161BF57" w14:textId="77777777" w:rsidR="0012640E" w:rsidRPr="000B5C3E" w:rsidRDefault="0012640E" w:rsidP="003228EB">
      <w:pPr>
        <w:pStyle w:val="UL1"/>
      </w:pPr>
      <w:r>
        <w:t xml:space="preserve">Rogers v Home Secretary (1973) </w:t>
      </w:r>
      <w:r w:rsidRPr="00187E91">
        <w:rPr>
          <w:smallCaps/>
        </w:rPr>
        <w:t>ac</w:t>
      </w:r>
      <w:r>
        <w:t xml:space="preserve"> 388</w:t>
      </w:r>
    </w:p>
    <w:p w14:paraId="6DF62B3E" w14:textId="77777777" w:rsidR="0012640E" w:rsidRPr="000B5C3E" w:rsidRDefault="0012640E" w:rsidP="003228EB">
      <w:pPr>
        <w:pStyle w:val="UL1"/>
      </w:pPr>
      <w:r>
        <w:t xml:space="preserve">Rogers v Hoyle [2014] </w:t>
      </w:r>
      <w:proofErr w:type="spellStart"/>
      <w:r w:rsidRPr="00187E91">
        <w:rPr>
          <w:smallCaps/>
        </w:rPr>
        <w:t>ewca</w:t>
      </w:r>
      <w:proofErr w:type="spellEnd"/>
      <w:r>
        <w:t xml:space="preserve"> Civ 257</w:t>
      </w:r>
    </w:p>
    <w:p w14:paraId="17E5E409" w14:textId="77777777" w:rsidR="0012640E" w:rsidRPr="000B5C3E" w:rsidRDefault="0012640E" w:rsidP="003228EB">
      <w:pPr>
        <w:pStyle w:val="UL1"/>
      </w:pPr>
      <w:r>
        <w:lastRenderedPageBreak/>
        <w:t>Saunders v Ford Motor Co Ltd [1970] 2 Lloyd’s Rep 379 (6</w:t>
      </w:r>
      <w:r w:rsidRPr="004761D4">
        <w:t>th</w:t>
      </w:r>
      <w:r>
        <w:t xml:space="preserve"> </w:t>
      </w:r>
      <w:proofErr w:type="spellStart"/>
      <w:r>
        <w:t>cir</w:t>
      </w:r>
      <w:proofErr w:type="spellEnd"/>
      <w:r>
        <w:t>)</w:t>
      </w:r>
    </w:p>
    <w:p w14:paraId="6969E025" w14:textId="77777777" w:rsidR="0012640E" w:rsidRPr="000B5C3E" w:rsidRDefault="0012640E" w:rsidP="003228EB">
      <w:pPr>
        <w:pStyle w:val="UL1"/>
      </w:pPr>
      <w:proofErr w:type="spellStart"/>
      <w:r>
        <w:t>Scruttons</w:t>
      </w:r>
      <w:proofErr w:type="spellEnd"/>
      <w:r>
        <w:t xml:space="preserve"> Ltd v Midland Silicones Ltd [1962] </w:t>
      </w:r>
      <w:r w:rsidRPr="00187E91">
        <w:rPr>
          <w:smallCaps/>
        </w:rPr>
        <w:t>ac</w:t>
      </w:r>
      <w:r>
        <w:t xml:space="preserve"> 446 (</w:t>
      </w:r>
      <w:r w:rsidRPr="00187E91">
        <w:rPr>
          <w:smallCaps/>
        </w:rPr>
        <w:t>hl</w:t>
      </w:r>
      <w:r>
        <w:t>)</w:t>
      </w:r>
    </w:p>
    <w:p w14:paraId="1DC8D218" w14:textId="77777777" w:rsidR="0012640E" w:rsidRPr="000B5C3E" w:rsidRDefault="0012640E" w:rsidP="003228EB">
      <w:pPr>
        <w:pStyle w:val="UL1"/>
      </w:pPr>
      <w:proofErr w:type="spellStart"/>
      <w:r>
        <w:t>Siebe</w:t>
      </w:r>
      <w:proofErr w:type="spellEnd"/>
      <w:r>
        <w:t xml:space="preserve"> Gorman v Barclays Bank [1979] 2 Lloyd’s Rep 142 (</w:t>
      </w:r>
      <w:proofErr w:type="spellStart"/>
      <w:r w:rsidRPr="00187E91">
        <w:rPr>
          <w:smallCaps/>
        </w:rPr>
        <w:t>ewhc</w:t>
      </w:r>
      <w:proofErr w:type="spellEnd"/>
      <w:r>
        <w:t>)</w:t>
      </w:r>
    </w:p>
    <w:p w14:paraId="3C30B6B7" w14:textId="77777777" w:rsidR="0012640E" w:rsidRPr="005B493A" w:rsidRDefault="0012640E" w:rsidP="003228EB">
      <w:pPr>
        <w:pStyle w:val="UL1"/>
        <w:rPr>
          <w:lang w:val="es-ES"/>
          <w:rPrChange w:id="59" w:author="Gabriela Arguello" w:date="2022-07-29T13:28:00Z">
            <w:rPr/>
          </w:rPrChange>
        </w:rPr>
      </w:pPr>
      <w:r>
        <w:rPr>
          <w:lang w:val="es-ES"/>
        </w:rPr>
        <w:t xml:space="preserve">Sea Voyager v </w:t>
      </w:r>
      <w:proofErr w:type="spellStart"/>
      <w:r>
        <w:rPr>
          <w:lang w:val="es-ES"/>
        </w:rPr>
        <w:t>Bielecki</w:t>
      </w:r>
      <w:proofErr w:type="spellEnd"/>
      <w:r>
        <w:rPr>
          <w:lang w:val="es-ES"/>
        </w:rPr>
        <w:t xml:space="preserve"> [1999] 1 </w:t>
      </w:r>
      <w:proofErr w:type="spellStart"/>
      <w:r>
        <w:rPr>
          <w:lang w:val="es-ES"/>
        </w:rPr>
        <w:t>All</w:t>
      </w:r>
      <w:proofErr w:type="spellEnd"/>
      <w:r>
        <w:rPr>
          <w:lang w:val="es-ES"/>
        </w:rPr>
        <w:t xml:space="preserve"> E R, 628, 645 (</w:t>
      </w:r>
      <w:proofErr w:type="spellStart"/>
      <w:r w:rsidRPr="00187E91">
        <w:rPr>
          <w:smallCaps/>
          <w:lang w:val="es-ES"/>
        </w:rPr>
        <w:t>bcc</w:t>
      </w:r>
      <w:proofErr w:type="spellEnd"/>
      <w:r>
        <w:rPr>
          <w:lang w:val="es-ES"/>
        </w:rPr>
        <w:t>)</w:t>
      </w:r>
    </w:p>
    <w:p w14:paraId="33DE55B6" w14:textId="77777777" w:rsidR="0012640E" w:rsidRPr="005B493A" w:rsidRDefault="0012640E" w:rsidP="003228EB">
      <w:pPr>
        <w:pStyle w:val="UL1"/>
        <w:rPr>
          <w:lang w:val="es-ES"/>
          <w:rPrChange w:id="60" w:author="Gabriela Arguello" w:date="2022-07-29T13:28:00Z">
            <w:rPr/>
          </w:rPrChange>
        </w:rPr>
      </w:pPr>
      <w:r>
        <w:rPr>
          <w:lang w:val="es-ES"/>
        </w:rPr>
        <w:t xml:space="preserve">Sea Voyager </w:t>
      </w:r>
      <w:proofErr w:type="spellStart"/>
      <w:r>
        <w:rPr>
          <w:lang w:val="es-ES"/>
        </w:rPr>
        <w:t>Maritime</w:t>
      </w:r>
      <w:proofErr w:type="spellEnd"/>
      <w:r>
        <w:rPr>
          <w:lang w:val="es-ES"/>
        </w:rPr>
        <w:t xml:space="preserve"> Inc. v </w:t>
      </w:r>
      <w:proofErr w:type="spellStart"/>
      <w:r>
        <w:rPr>
          <w:lang w:val="es-ES"/>
        </w:rPr>
        <w:t>Bielecki</w:t>
      </w:r>
      <w:proofErr w:type="spellEnd"/>
      <w:r>
        <w:rPr>
          <w:lang w:val="es-ES"/>
        </w:rPr>
        <w:t xml:space="preserve"> [1999] </w:t>
      </w:r>
      <w:proofErr w:type="spellStart"/>
      <w:r>
        <w:rPr>
          <w:lang w:val="es-ES"/>
        </w:rPr>
        <w:t>Lloyd’s</w:t>
      </w:r>
      <w:proofErr w:type="spellEnd"/>
      <w:r>
        <w:rPr>
          <w:lang w:val="es-ES"/>
        </w:rPr>
        <w:t xml:space="preserve"> </w:t>
      </w:r>
      <w:proofErr w:type="spellStart"/>
      <w:r>
        <w:rPr>
          <w:lang w:val="es-ES"/>
        </w:rPr>
        <w:t>Rep</w:t>
      </w:r>
      <w:proofErr w:type="spellEnd"/>
      <w:r>
        <w:rPr>
          <w:lang w:val="es-ES"/>
        </w:rPr>
        <w:t xml:space="preserve"> </w:t>
      </w:r>
      <w:r w:rsidRPr="00187E91">
        <w:rPr>
          <w:smallCaps/>
          <w:lang w:val="es-ES"/>
        </w:rPr>
        <w:t>ir</w:t>
      </w:r>
      <w:r>
        <w:rPr>
          <w:lang w:val="es-ES"/>
        </w:rPr>
        <w:t xml:space="preserve"> 356 (</w:t>
      </w:r>
      <w:proofErr w:type="spellStart"/>
      <w:r w:rsidRPr="00187E91">
        <w:rPr>
          <w:smallCaps/>
          <w:lang w:val="es-ES"/>
        </w:rPr>
        <w:t>qbd</w:t>
      </w:r>
      <w:proofErr w:type="spellEnd"/>
      <w:r>
        <w:rPr>
          <w:lang w:val="es-ES"/>
        </w:rPr>
        <w:t>)</w:t>
      </w:r>
    </w:p>
    <w:p w14:paraId="738AE8AD" w14:textId="19D59A8A" w:rsidR="0012640E" w:rsidRPr="000B5C3E" w:rsidRDefault="0012640E" w:rsidP="003228EB">
      <w:pPr>
        <w:pStyle w:val="UL1"/>
      </w:pPr>
      <w:r>
        <w:t>Semco Salvage &amp; Marine Pte Ltd. v. Lancer Navigation Co. Ltd., The Nagasaki Spirit [1995] 2 Lloyd’s Rep. 44; [1996] 1 Lloyd’s Rep. 449 (</w:t>
      </w:r>
      <w:r w:rsidR="000937F2" w:rsidRPr="000937F2">
        <w:rPr>
          <w:smallCaps/>
        </w:rPr>
        <w:t>c.a.</w:t>
      </w:r>
      <w:r>
        <w:t>); [1997] 1 Lloyd’s Rep. 323 (</w:t>
      </w:r>
      <w:r w:rsidR="000937F2" w:rsidRPr="000937F2">
        <w:rPr>
          <w:smallCaps/>
        </w:rPr>
        <w:t>h.l.</w:t>
      </w:r>
      <w:r>
        <w:t>)</w:t>
      </w:r>
    </w:p>
    <w:p w14:paraId="330D3294" w14:textId="77777777" w:rsidR="0012640E" w:rsidRPr="000B5C3E" w:rsidRDefault="0012640E" w:rsidP="003228EB">
      <w:pPr>
        <w:pStyle w:val="UL1"/>
      </w:pPr>
      <w:r>
        <w:t>Sewell v Burdick (1884) 10 App. Cas. 74</w:t>
      </w:r>
    </w:p>
    <w:p w14:paraId="1C5A29D1" w14:textId="2C8A764A" w:rsidR="0012640E" w:rsidRPr="000B5C3E" w:rsidRDefault="0012640E" w:rsidP="003228EB">
      <w:pPr>
        <w:pStyle w:val="UL1"/>
      </w:pPr>
      <w:r>
        <w:t xml:space="preserve">Spar Shipping </w:t>
      </w:r>
      <w:r w:rsidR="0026437A" w:rsidRPr="0026437A">
        <w:rPr>
          <w:smallCaps/>
        </w:rPr>
        <w:t>AS</w:t>
      </w:r>
      <w:r>
        <w:t xml:space="preserve"> v Grand China Logistics Holding (Group) Co Ltd [2016] </w:t>
      </w:r>
      <w:proofErr w:type="spellStart"/>
      <w:r w:rsidRPr="00187E91">
        <w:rPr>
          <w:smallCaps/>
        </w:rPr>
        <w:t>ewca</w:t>
      </w:r>
      <w:proofErr w:type="spellEnd"/>
      <w:r>
        <w:t xml:space="preserve"> civ 982, [2016] 2 Lloyd’s Rep</w:t>
      </w:r>
    </w:p>
    <w:p w14:paraId="4A02E66E" w14:textId="77777777" w:rsidR="0012640E" w:rsidRPr="000B5C3E" w:rsidRDefault="0012640E" w:rsidP="003228EB">
      <w:pPr>
        <w:pStyle w:val="UL1"/>
      </w:pPr>
      <w:r>
        <w:t>Stott v. Thomas Cook Tour Operators Ltd (</w:t>
      </w:r>
      <w:proofErr w:type="spellStart"/>
      <w:r w:rsidRPr="00187E91">
        <w:rPr>
          <w:smallCaps/>
        </w:rPr>
        <w:t>sc</w:t>
      </w:r>
      <w:proofErr w:type="spellEnd"/>
      <w:r>
        <w:t xml:space="preserve">) [2014] </w:t>
      </w:r>
      <w:proofErr w:type="spellStart"/>
      <w:r w:rsidRPr="00187E91">
        <w:rPr>
          <w:smallCaps/>
        </w:rPr>
        <w:t>uksc</w:t>
      </w:r>
      <w:proofErr w:type="spellEnd"/>
      <w:r>
        <w:t xml:space="preserve"> 15 (Stott)</w:t>
      </w:r>
    </w:p>
    <w:p w14:paraId="6C4EE9F1" w14:textId="77777777" w:rsidR="0012640E" w:rsidRPr="000B5C3E" w:rsidRDefault="0012640E" w:rsidP="003228EB">
      <w:pPr>
        <w:pStyle w:val="UL1"/>
      </w:pPr>
      <w:r>
        <w:t>Tarbuck v Avon Insurance plc [2001] 2 All E R 503 (</w:t>
      </w:r>
      <w:r w:rsidRPr="00187E91">
        <w:rPr>
          <w:smallCaps/>
        </w:rPr>
        <w:t>plc</w:t>
      </w:r>
      <w:r>
        <w:t>)</w:t>
      </w:r>
    </w:p>
    <w:p w14:paraId="2A71B68B" w14:textId="4B6E80B7" w:rsidR="0012640E" w:rsidRPr="000B5C3E" w:rsidRDefault="0012640E" w:rsidP="003228EB">
      <w:pPr>
        <w:pStyle w:val="UL1"/>
      </w:pPr>
      <w:r>
        <w:t xml:space="preserve">The </w:t>
      </w:r>
      <w:proofErr w:type="spellStart"/>
      <w:r>
        <w:t>Beaverford</w:t>
      </w:r>
      <w:proofErr w:type="spellEnd"/>
      <w:r>
        <w:t xml:space="preserve"> v The Kafiristan [1938] </w:t>
      </w:r>
      <w:proofErr w:type="spellStart"/>
      <w:r w:rsidR="000937F2" w:rsidRPr="000937F2">
        <w:rPr>
          <w:smallCaps/>
        </w:rPr>
        <w:t>a.c.</w:t>
      </w:r>
      <w:proofErr w:type="spellEnd"/>
      <w:r>
        <w:t xml:space="preserve"> 136, 147</w:t>
      </w:r>
    </w:p>
    <w:p w14:paraId="6774ACDD" w14:textId="45D06D73" w:rsidR="0012640E" w:rsidRPr="000B5C3E" w:rsidRDefault="0012640E" w:rsidP="003228EB">
      <w:pPr>
        <w:pStyle w:val="UL1"/>
      </w:pPr>
      <w:r>
        <w:lastRenderedPageBreak/>
        <w:t>The Calypso (1828) 2 Hag. Adm. 209 at 21</w:t>
      </w:r>
      <w:r w:rsidR="00071390">
        <w:t>7–2</w:t>
      </w:r>
      <w:r>
        <w:t>18; 116 E. R. 221, 224</w:t>
      </w:r>
    </w:p>
    <w:p w14:paraId="0218873C" w14:textId="7010003D" w:rsidR="0012640E" w:rsidRPr="000B5C3E" w:rsidRDefault="0012640E" w:rsidP="003228EB">
      <w:pPr>
        <w:pStyle w:val="UL1"/>
      </w:pPr>
      <w:r>
        <w:t xml:space="preserve">The Fanti and The Padre Island (1989) 1 Lloyd’s Rep 239, 247 per Bingham </w:t>
      </w:r>
      <w:proofErr w:type="spellStart"/>
      <w:r w:rsidR="00BC4827" w:rsidRPr="00D431DF">
        <w:rPr>
          <w:smallCaps/>
        </w:rPr>
        <w:t>lj</w:t>
      </w:r>
      <w:proofErr w:type="spellEnd"/>
      <w:r>
        <w:t xml:space="preserve">. Approved on appeal by Lord Goff of </w:t>
      </w:r>
      <w:proofErr w:type="spellStart"/>
      <w:r>
        <w:t>Chievley</w:t>
      </w:r>
      <w:proofErr w:type="spellEnd"/>
      <w:r>
        <w:t xml:space="preserve"> [1991] 2 A (</w:t>
      </w:r>
      <w:r w:rsidRPr="00187E91">
        <w:rPr>
          <w:smallCaps/>
        </w:rPr>
        <w:t>ca</w:t>
      </w:r>
      <w:r>
        <w:t>)</w:t>
      </w:r>
    </w:p>
    <w:p w14:paraId="0208C053" w14:textId="77777777" w:rsidR="0012640E" w:rsidRPr="000B5C3E" w:rsidRDefault="0012640E" w:rsidP="003228EB">
      <w:pPr>
        <w:pStyle w:val="UL1"/>
      </w:pPr>
      <w:r>
        <w:t>The Fanti and The Padre Island [1991] 2, 1 (</w:t>
      </w:r>
      <w:r w:rsidRPr="00187E91">
        <w:rPr>
          <w:smallCaps/>
        </w:rPr>
        <w:t>ca</w:t>
      </w:r>
      <w:r>
        <w:t>)</w:t>
      </w:r>
    </w:p>
    <w:p w14:paraId="24C6D41F" w14:textId="77777777" w:rsidR="0012640E" w:rsidRPr="000B5C3E" w:rsidRDefault="0012640E" w:rsidP="003228EB">
      <w:pPr>
        <w:pStyle w:val="UL1"/>
      </w:pPr>
      <w:r>
        <w:t>The Gladys [1994] 2 Lloyd’s Rep. 402</w:t>
      </w:r>
    </w:p>
    <w:p w14:paraId="7AC47AED" w14:textId="77777777" w:rsidR="0012640E" w:rsidRPr="000B5C3E" w:rsidRDefault="0012640E" w:rsidP="003228EB">
      <w:pPr>
        <w:pStyle w:val="UL1"/>
      </w:pPr>
      <w:r>
        <w:t xml:space="preserve">The </w:t>
      </w:r>
      <w:proofErr w:type="spellStart"/>
      <w:r>
        <w:t>Gorliz</w:t>
      </w:r>
      <w:proofErr w:type="spellEnd"/>
      <w:r>
        <w:t xml:space="preserve"> [1917] P.233</w:t>
      </w:r>
    </w:p>
    <w:p w14:paraId="5EACCE35" w14:textId="77777777" w:rsidR="0012640E" w:rsidRPr="000B5C3E" w:rsidRDefault="0012640E" w:rsidP="003228EB">
      <w:pPr>
        <w:pStyle w:val="UL1"/>
      </w:pPr>
      <w:r>
        <w:t xml:space="preserve">The </w:t>
      </w:r>
      <w:proofErr w:type="spellStart"/>
      <w:r>
        <w:t>Goulandris</w:t>
      </w:r>
      <w:proofErr w:type="spellEnd"/>
      <w:r>
        <w:t>, [1927] P.127; Ll. L. R. 120</w:t>
      </w:r>
    </w:p>
    <w:p w14:paraId="266FA7B0" w14:textId="77777777" w:rsidR="0012640E" w:rsidRPr="000B5C3E" w:rsidRDefault="0012640E" w:rsidP="003228EB">
      <w:pPr>
        <w:pStyle w:val="UL1"/>
      </w:pPr>
      <w:r>
        <w:t>The Hestia, (1875) P. 193</w:t>
      </w:r>
    </w:p>
    <w:p w14:paraId="2480DC03" w14:textId="77777777" w:rsidR="0012640E" w:rsidRPr="000B5C3E" w:rsidRDefault="0012640E" w:rsidP="003228EB">
      <w:pPr>
        <w:pStyle w:val="UL1"/>
      </w:pPr>
      <w:r>
        <w:t>The Holder Borden 12 Fed Cas. 331 No. 6600, D. Mass 1847</w:t>
      </w:r>
    </w:p>
    <w:p w14:paraId="7E852718" w14:textId="77777777" w:rsidR="0012640E" w:rsidRPr="000B5C3E" w:rsidRDefault="0012640E" w:rsidP="003228EB">
      <w:pPr>
        <w:pStyle w:val="UL1"/>
      </w:pPr>
      <w:r>
        <w:t xml:space="preserve">The </w:t>
      </w:r>
      <w:proofErr w:type="spellStart"/>
      <w:r>
        <w:t>Lomonosoff</w:t>
      </w:r>
      <w:proofErr w:type="spellEnd"/>
      <w:r>
        <w:t xml:space="preserve"> (1921) P. 97</w:t>
      </w:r>
    </w:p>
    <w:p w14:paraId="5539B2E9" w14:textId="77777777" w:rsidR="0012640E" w:rsidRPr="000B5C3E" w:rsidRDefault="0012640E" w:rsidP="003228EB">
      <w:pPr>
        <w:pStyle w:val="UL1"/>
      </w:pPr>
      <w:r>
        <w:t xml:space="preserve">The </w:t>
      </w:r>
      <w:proofErr w:type="spellStart"/>
      <w:r>
        <w:t>Mahkutai</w:t>
      </w:r>
      <w:proofErr w:type="spellEnd"/>
      <w:r>
        <w:t xml:space="preserve"> [1996] 2 Lloyd’s Rep. 1</w:t>
      </w:r>
    </w:p>
    <w:p w14:paraId="219183C4" w14:textId="77777777" w:rsidR="0012640E" w:rsidRPr="000B5C3E" w:rsidRDefault="0012640E" w:rsidP="003228EB">
      <w:pPr>
        <w:pStyle w:val="UL1"/>
      </w:pPr>
      <w:r>
        <w:t>The Neptune, (1824), 1 Hagg. 227</w:t>
      </w:r>
    </w:p>
    <w:p w14:paraId="6678B7FD" w14:textId="77777777" w:rsidR="0012640E" w:rsidRPr="000B5C3E" w:rsidRDefault="0012640E" w:rsidP="003228EB">
      <w:pPr>
        <w:pStyle w:val="UL1"/>
      </w:pPr>
      <w:r>
        <w:t xml:space="preserve">The Pioneer Container [1994] 2 </w:t>
      </w:r>
      <w:r w:rsidRPr="00187E91">
        <w:rPr>
          <w:smallCaps/>
        </w:rPr>
        <w:t>ac</w:t>
      </w:r>
      <w:r>
        <w:t xml:space="preserve"> 324</w:t>
      </w:r>
    </w:p>
    <w:p w14:paraId="4037512F" w14:textId="4204E217" w:rsidR="0012640E" w:rsidRPr="000B5C3E" w:rsidRDefault="0012640E" w:rsidP="003228EB">
      <w:pPr>
        <w:pStyle w:val="UL1"/>
      </w:pPr>
      <w:r>
        <w:t xml:space="preserve">The </w:t>
      </w:r>
      <w:proofErr w:type="spellStart"/>
      <w:r>
        <w:t>Raisby</w:t>
      </w:r>
      <w:proofErr w:type="spellEnd"/>
      <w:r>
        <w:t xml:space="preserve">, (1885),10 </w:t>
      </w:r>
      <w:proofErr w:type="spellStart"/>
      <w:r w:rsidR="000937F2" w:rsidRPr="000937F2">
        <w:rPr>
          <w:smallCaps/>
        </w:rPr>
        <w:t>p.d.</w:t>
      </w:r>
      <w:proofErr w:type="spellEnd"/>
      <w:r>
        <w:t xml:space="preserve"> 114</w:t>
      </w:r>
    </w:p>
    <w:p w14:paraId="25323D9C" w14:textId="693106C2" w:rsidR="0012640E" w:rsidRPr="000B5C3E" w:rsidRDefault="0012640E" w:rsidP="003228EB">
      <w:pPr>
        <w:pStyle w:val="UL1"/>
      </w:pPr>
      <w:r>
        <w:t xml:space="preserve">The </w:t>
      </w:r>
      <w:proofErr w:type="spellStart"/>
      <w:r>
        <w:t>Renpor</w:t>
      </w:r>
      <w:proofErr w:type="spellEnd"/>
      <w:r>
        <w:t xml:space="preserve">, (1883), 8 </w:t>
      </w:r>
      <w:proofErr w:type="spellStart"/>
      <w:r w:rsidR="000937F2" w:rsidRPr="000937F2">
        <w:rPr>
          <w:smallCaps/>
        </w:rPr>
        <w:t>p.d.</w:t>
      </w:r>
      <w:proofErr w:type="spellEnd"/>
      <w:r>
        <w:t xml:space="preserve"> 115, 118</w:t>
      </w:r>
    </w:p>
    <w:p w14:paraId="137252BB" w14:textId="7794AC95" w:rsidR="0012640E" w:rsidRPr="000B5C3E" w:rsidRDefault="0012640E" w:rsidP="003228EB">
      <w:pPr>
        <w:pStyle w:val="UL1"/>
      </w:pPr>
      <w:r>
        <w:t xml:space="preserve">The San Demetrio, (1941), 69 </w:t>
      </w:r>
      <w:proofErr w:type="spellStart"/>
      <w:r>
        <w:t>Ll.</w:t>
      </w:r>
      <w:r w:rsidR="000937F2" w:rsidRPr="000937F2">
        <w:rPr>
          <w:smallCaps/>
        </w:rPr>
        <w:t>l.r</w:t>
      </w:r>
      <w:proofErr w:type="spellEnd"/>
      <w:r w:rsidR="000937F2" w:rsidRPr="000937F2">
        <w:rPr>
          <w:smallCaps/>
        </w:rPr>
        <w:t>.</w:t>
      </w:r>
      <w:r>
        <w:t xml:space="preserve"> 5</w:t>
      </w:r>
    </w:p>
    <w:p w14:paraId="23DC873C" w14:textId="2FED40E7" w:rsidR="0012640E" w:rsidRPr="000B5C3E" w:rsidRDefault="0012640E" w:rsidP="003228EB">
      <w:pPr>
        <w:pStyle w:val="UL1"/>
      </w:pPr>
      <w:r>
        <w:t xml:space="preserve">The </w:t>
      </w:r>
      <w:proofErr w:type="spellStart"/>
      <w:r>
        <w:t>Starsin</w:t>
      </w:r>
      <w:proofErr w:type="spellEnd"/>
      <w:r>
        <w:t xml:space="preserve"> [2001] 1 Lloyd’s Rep. 437 at p. 462 (</w:t>
      </w:r>
      <w:r w:rsidR="000937F2" w:rsidRPr="000937F2">
        <w:rPr>
          <w:smallCaps/>
        </w:rPr>
        <w:t>c.a.</w:t>
      </w:r>
      <w:r>
        <w:t>)</w:t>
      </w:r>
    </w:p>
    <w:p w14:paraId="5E3CBE38" w14:textId="77777777" w:rsidR="0012640E" w:rsidRPr="000B5C3E" w:rsidRDefault="0012640E" w:rsidP="003228EB">
      <w:pPr>
        <w:pStyle w:val="UL1"/>
      </w:pPr>
      <w:r>
        <w:t xml:space="preserve">The </w:t>
      </w:r>
      <w:proofErr w:type="spellStart"/>
      <w:r>
        <w:t>Teh</w:t>
      </w:r>
      <w:proofErr w:type="spellEnd"/>
      <w:r>
        <w:t xml:space="preserve"> Hu [1970] P. 106, 124</w:t>
      </w:r>
    </w:p>
    <w:p w14:paraId="5B5A57BD" w14:textId="77777777" w:rsidR="0012640E" w:rsidRPr="000B5C3E" w:rsidRDefault="0012640E" w:rsidP="003228EB">
      <w:pPr>
        <w:pStyle w:val="UL1"/>
      </w:pPr>
      <w:r>
        <w:lastRenderedPageBreak/>
        <w:t xml:space="preserve">The </w:t>
      </w:r>
      <w:proofErr w:type="spellStart"/>
      <w:r>
        <w:t>Vainqueur</w:t>
      </w:r>
      <w:proofErr w:type="spellEnd"/>
      <w:r>
        <w:t xml:space="preserve"> Jose [1979], </w:t>
      </w:r>
      <w:proofErr w:type="spellStart"/>
      <w:r w:rsidRPr="00187E91">
        <w:rPr>
          <w:smallCaps/>
        </w:rPr>
        <w:t>ewhc</w:t>
      </w:r>
      <w:proofErr w:type="spellEnd"/>
      <w:r>
        <w:t>, 1 Lloyd’s Rep 580 (comm)</w:t>
      </w:r>
    </w:p>
    <w:p w14:paraId="33E4CEFE" w14:textId="298D4859" w:rsidR="0012640E" w:rsidRPr="000B5C3E" w:rsidRDefault="0012640E" w:rsidP="003228EB">
      <w:pPr>
        <w:pStyle w:val="UL1"/>
      </w:pPr>
      <w:r>
        <w:t xml:space="preserve">Thornton Springer v </w:t>
      </w:r>
      <w:r w:rsidR="0026437A" w:rsidRPr="0026437A">
        <w:rPr>
          <w:smallCaps/>
        </w:rPr>
        <w:t>NEM</w:t>
      </w:r>
      <w:r>
        <w:t xml:space="preserve"> Insurance Co Ltd and others [2000] 2 All </w:t>
      </w:r>
      <w:r w:rsidRPr="00187E91">
        <w:rPr>
          <w:smallCaps/>
        </w:rPr>
        <w:t>er</w:t>
      </w:r>
      <w:r>
        <w:t xml:space="preserve"> 489 (</w:t>
      </w:r>
      <w:proofErr w:type="spellStart"/>
      <w:r w:rsidRPr="00187E91">
        <w:rPr>
          <w:smallCaps/>
        </w:rPr>
        <w:t>qbd</w:t>
      </w:r>
      <w:proofErr w:type="spellEnd"/>
      <w:r>
        <w:t>)</w:t>
      </w:r>
    </w:p>
    <w:p w14:paraId="6BE5BE3D" w14:textId="46DC0381" w:rsidR="0012640E" w:rsidRPr="000B5C3E" w:rsidRDefault="0012640E" w:rsidP="003228EB">
      <w:pPr>
        <w:pStyle w:val="UL1"/>
      </w:pPr>
      <w:r>
        <w:t xml:space="preserve">Travelers Insurance Co Ltd v </w:t>
      </w:r>
      <w:r w:rsidR="0026437A" w:rsidRPr="0026437A">
        <w:rPr>
          <w:smallCaps/>
        </w:rPr>
        <w:t>XYZ</w:t>
      </w:r>
      <w:r>
        <w:t xml:space="preserve"> (2019) </w:t>
      </w:r>
      <w:proofErr w:type="spellStart"/>
      <w:r w:rsidRPr="00187E91">
        <w:rPr>
          <w:smallCaps/>
        </w:rPr>
        <w:t>uksc</w:t>
      </w:r>
      <w:proofErr w:type="spellEnd"/>
      <w:r>
        <w:t xml:space="preserve"> 48 [2019] Lloyd’s Rep </w:t>
      </w:r>
      <w:proofErr w:type="spellStart"/>
      <w:r w:rsidRPr="00187E91">
        <w:rPr>
          <w:smallCaps/>
        </w:rPr>
        <w:t>ir</w:t>
      </w:r>
      <w:proofErr w:type="spellEnd"/>
      <w:r>
        <w:t xml:space="preserve"> 683</w:t>
      </w:r>
    </w:p>
    <w:p w14:paraId="67C00D70" w14:textId="77777777" w:rsidR="0012640E" w:rsidRPr="000B5C3E" w:rsidRDefault="0012640E" w:rsidP="003228EB">
      <w:pPr>
        <w:pStyle w:val="UL1"/>
      </w:pPr>
      <w:r>
        <w:t xml:space="preserve">United Scientific Holdings Ltd v Burnley Borough Council [1978] </w:t>
      </w:r>
      <w:r w:rsidRPr="00187E91">
        <w:rPr>
          <w:smallCaps/>
        </w:rPr>
        <w:t>ac</w:t>
      </w:r>
      <w:r>
        <w:t xml:space="preserve"> 904 (</w:t>
      </w:r>
      <w:r w:rsidRPr="00187E91">
        <w:rPr>
          <w:smallCaps/>
        </w:rPr>
        <w:t>hl</w:t>
      </w:r>
      <w:r>
        <w:t>)</w:t>
      </w:r>
    </w:p>
    <w:p w14:paraId="4DD07574" w14:textId="77777777" w:rsidR="0012640E" w:rsidRPr="00F87F74" w:rsidRDefault="0012640E" w:rsidP="003228EB">
      <w:pPr>
        <w:pStyle w:val="UL1"/>
      </w:pPr>
      <w:proofErr w:type="spellStart"/>
      <w:r>
        <w:t>Vandepitte</w:t>
      </w:r>
      <w:proofErr w:type="spellEnd"/>
      <w:r>
        <w:t xml:space="preserve"> v Preferred Accident Insurance Corp of New York [1933], case </w:t>
      </w:r>
      <w:r w:rsidRPr="00187E91">
        <w:rPr>
          <w:smallCaps/>
        </w:rPr>
        <w:t>ac</w:t>
      </w:r>
      <w:r>
        <w:t xml:space="preserve"> 70 (</w:t>
      </w:r>
      <w:proofErr w:type="spellStart"/>
      <w:r w:rsidRPr="00187E91">
        <w:rPr>
          <w:smallCaps/>
        </w:rPr>
        <w:t>jspc</w:t>
      </w:r>
      <w:proofErr w:type="spellEnd"/>
      <w:r>
        <w:t>)</w:t>
      </w:r>
    </w:p>
    <w:p w14:paraId="5136AEF8" w14:textId="0BDF3599" w:rsidR="0012640E" w:rsidRPr="000B5C3E" w:rsidRDefault="0012640E" w:rsidP="003228EB">
      <w:pPr>
        <w:pStyle w:val="UL1"/>
      </w:pPr>
      <w:r>
        <w:t xml:space="preserve">Walford v Miles, [1992] 2 </w:t>
      </w:r>
      <w:proofErr w:type="spellStart"/>
      <w:r w:rsidR="000937F2" w:rsidRPr="000937F2">
        <w:rPr>
          <w:smallCaps/>
        </w:rPr>
        <w:t>a.c.</w:t>
      </w:r>
      <w:proofErr w:type="spellEnd"/>
      <w:r>
        <w:t xml:space="preserve"> 128, 138</w:t>
      </w:r>
    </w:p>
    <w:p w14:paraId="39E3330A" w14:textId="77777777" w:rsidR="0012640E" w:rsidRPr="000B5C3E" w:rsidRDefault="0012640E" w:rsidP="003228EB">
      <w:pPr>
        <w:pStyle w:val="UL1"/>
      </w:pPr>
      <w:r>
        <w:t xml:space="preserve">Watson v Hemingway Design Ltd [2020], Lloyd’s Rep </w:t>
      </w:r>
      <w:proofErr w:type="spellStart"/>
      <w:r w:rsidRPr="00187E91">
        <w:rPr>
          <w:smallCaps/>
        </w:rPr>
        <w:t>ir</w:t>
      </w:r>
      <w:proofErr w:type="spellEnd"/>
      <w:r>
        <w:t xml:space="preserve"> 194 (</w:t>
      </w:r>
      <w:proofErr w:type="spellStart"/>
      <w:r w:rsidRPr="00187E91">
        <w:rPr>
          <w:smallCaps/>
        </w:rPr>
        <w:t>ukeat</w:t>
      </w:r>
      <w:proofErr w:type="spellEnd"/>
      <w:r>
        <w:t>)</w:t>
      </w:r>
    </w:p>
    <w:p w14:paraId="5C29E365" w14:textId="77777777" w:rsidR="0012640E" w:rsidRPr="000B5C3E" w:rsidRDefault="0012640E" w:rsidP="003228EB">
      <w:pPr>
        <w:pStyle w:val="UL1"/>
      </w:pPr>
      <w:r>
        <w:t xml:space="preserve">Warner v Scapa Flow Charters [2016] </w:t>
      </w:r>
      <w:proofErr w:type="spellStart"/>
      <w:r>
        <w:t>ScotCS</w:t>
      </w:r>
      <w:proofErr w:type="spellEnd"/>
      <w:r>
        <w:t xml:space="preserve"> </w:t>
      </w:r>
      <w:r w:rsidRPr="00187E91">
        <w:rPr>
          <w:smallCaps/>
        </w:rPr>
        <w:t>csoh</w:t>
      </w:r>
      <w:r w:rsidRPr="00F15DA4">
        <w:t>101</w:t>
      </w:r>
    </w:p>
    <w:p w14:paraId="4E056E96" w14:textId="77777777" w:rsidR="0012640E" w:rsidRPr="000B5C3E" w:rsidRDefault="0012640E" w:rsidP="003228EB">
      <w:pPr>
        <w:pStyle w:val="UL1"/>
      </w:pPr>
      <w:r>
        <w:t xml:space="preserve">Warren v Warren [1997] </w:t>
      </w:r>
      <w:proofErr w:type="spellStart"/>
      <w:r w:rsidRPr="00187E91">
        <w:rPr>
          <w:smallCaps/>
        </w:rPr>
        <w:t>qb</w:t>
      </w:r>
      <w:proofErr w:type="spellEnd"/>
      <w:r>
        <w:t xml:space="preserve"> 488</w:t>
      </w:r>
    </w:p>
    <w:p w14:paraId="4170429D" w14:textId="2E1B83FF" w:rsidR="0012640E" w:rsidRPr="000B5C3E" w:rsidRDefault="0012640E" w:rsidP="003228EB">
      <w:pPr>
        <w:pStyle w:val="UL1"/>
      </w:pPr>
      <w:r>
        <w:t>Wells v. The Owners of the Gas Float Whitton No. 2 [1896] P. 42 (</w:t>
      </w:r>
      <w:r w:rsidR="000937F2" w:rsidRPr="000937F2">
        <w:rPr>
          <w:smallCaps/>
        </w:rPr>
        <w:t>c.a.</w:t>
      </w:r>
      <w:r>
        <w:t xml:space="preserve">) affirmed unanimously by the House of Lords in [1897] </w:t>
      </w:r>
      <w:proofErr w:type="spellStart"/>
      <w:r w:rsidR="000937F2" w:rsidRPr="000937F2">
        <w:rPr>
          <w:smallCaps/>
        </w:rPr>
        <w:t>a.c.</w:t>
      </w:r>
      <w:proofErr w:type="spellEnd"/>
      <w:r>
        <w:t xml:space="preserve"> 337</w:t>
      </w:r>
    </w:p>
    <w:p w14:paraId="0AB85DE0" w14:textId="77777777" w:rsidR="0012640E" w:rsidRPr="000B5C3E" w:rsidRDefault="0012640E" w:rsidP="003228EB">
      <w:pPr>
        <w:pStyle w:val="UL1"/>
      </w:pPr>
      <w:r>
        <w:t xml:space="preserve">William McIlroy (Swindon) Ltd v Quinn Insurance Ltd [2012] 1 All </w:t>
      </w:r>
      <w:r w:rsidRPr="00187E91">
        <w:rPr>
          <w:smallCaps/>
        </w:rPr>
        <w:t>er</w:t>
      </w:r>
      <w:r>
        <w:t xml:space="preserve"> 241 (Comm)</w:t>
      </w:r>
    </w:p>
    <w:p w14:paraId="5DF60FDF" w14:textId="77777777" w:rsidR="0012640E" w:rsidRPr="000B5C3E" w:rsidRDefault="0012640E" w:rsidP="003228EB">
      <w:pPr>
        <w:pStyle w:val="UL1"/>
      </w:pPr>
      <w:r>
        <w:t xml:space="preserve">Wood v Capita Insurance Services [2017] </w:t>
      </w:r>
      <w:proofErr w:type="spellStart"/>
      <w:r w:rsidRPr="00187E91">
        <w:rPr>
          <w:smallCaps/>
        </w:rPr>
        <w:t>uksc</w:t>
      </w:r>
      <w:proofErr w:type="spellEnd"/>
      <w:r>
        <w:t xml:space="preserve"> 24</w:t>
      </w:r>
    </w:p>
    <w:p w14:paraId="43CBD260" w14:textId="77777777" w:rsidR="0012640E" w:rsidRPr="000B5C3E" w:rsidRDefault="0012640E" w:rsidP="003228EB">
      <w:pPr>
        <w:pStyle w:val="UL1"/>
      </w:pPr>
      <w:r>
        <w:lastRenderedPageBreak/>
        <w:t xml:space="preserve">Wooding v </w:t>
      </w:r>
      <w:proofErr w:type="spellStart"/>
      <w:r>
        <w:t>Monmouthshire</w:t>
      </w:r>
      <w:proofErr w:type="spellEnd"/>
      <w:r>
        <w:t xml:space="preserve"> &amp; South Wales Mutual Indemnity Society Ltd [1939], (</w:t>
      </w:r>
      <w:proofErr w:type="spellStart"/>
      <w:r w:rsidRPr="00187E91">
        <w:rPr>
          <w:smallCaps/>
        </w:rPr>
        <w:t>ukhl</w:t>
      </w:r>
      <w:proofErr w:type="spellEnd"/>
      <w:r>
        <w:t>)</w:t>
      </w:r>
    </w:p>
    <w:p w14:paraId="7D528A15" w14:textId="77777777" w:rsidR="0012640E" w:rsidRDefault="0012640E" w:rsidP="003228EB">
      <w:pPr>
        <w:pStyle w:val="UL1"/>
      </w:pPr>
      <w:r>
        <w:t xml:space="preserve">Woolwich Building Society v Taylor [1995] Times 17-May-1994, 1 </w:t>
      </w:r>
      <w:proofErr w:type="spellStart"/>
      <w:r w:rsidRPr="00187E91">
        <w:rPr>
          <w:smallCaps/>
        </w:rPr>
        <w:t>bclc</w:t>
      </w:r>
      <w:proofErr w:type="spellEnd"/>
      <w:r>
        <w:t xml:space="preserve"> 132 (</w:t>
      </w:r>
      <w:proofErr w:type="spellStart"/>
      <w:r>
        <w:t>ChD</w:t>
      </w:r>
      <w:proofErr w:type="spellEnd"/>
      <w:r>
        <w:t>)</w:t>
      </w:r>
    </w:p>
    <w:p w14:paraId="62884655" w14:textId="77777777" w:rsidR="0012640E" w:rsidRPr="009E7EA5" w:rsidRDefault="0012640E" w:rsidP="003228EB">
      <w:pPr>
        <w:pStyle w:val="PrelimendmatterHeadB"/>
      </w:pPr>
      <w:r>
        <w:rPr>
          <w:rFonts w:eastAsia="Brill"/>
        </w:rPr>
        <w:t>United States of America</w:t>
      </w:r>
    </w:p>
    <w:p w14:paraId="20FF0AB7" w14:textId="77777777" w:rsidR="0012640E" w:rsidRDefault="0012640E" w:rsidP="003228EB">
      <w:pPr>
        <w:pStyle w:val="UL1"/>
        <w:autoSpaceDE w:val="0"/>
        <w:autoSpaceDN w:val="0"/>
        <w:adjustRightInd w:val="0"/>
      </w:pPr>
      <w:r>
        <w:rPr>
          <w:noProof/>
        </w:rPr>
        <w:t>Air France v. Saks 470 US 392 (1985)</w:t>
      </w:r>
    </w:p>
    <w:p w14:paraId="734ACE2B" w14:textId="4F37BDB1" w:rsidR="0012640E" w:rsidRPr="000E59BB" w:rsidRDefault="000937F2" w:rsidP="003228EB">
      <w:pPr>
        <w:pStyle w:val="UL1"/>
      </w:pPr>
      <w:proofErr w:type="spellStart"/>
      <w:r w:rsidRPr="000937F2">
        <w:rPr>
          <w:smallCaps/>
        </w:rPr>
        <w:t>b.v.</w:t>
      </w:r>
      <w:proofErr w:type="spellEnd"/>
      <w:r w:rsidR="0012640E">
        <w:t xml:space="preserve"> Bureau </w:t>
      </w:r>
      <w:proofErr w:type="spellStart"/>
      <w:r w:rsidR="0012640E">
        <w:t>Wijsmuller</w:t>
      </w:r>
      <w:proofErr w:type="spellEnd"/>
      <w:r w:rsidR="0012640E">
        <w:t xml:space="preserve"> v. United States, 702 F.,2d 333; 1983 </w:t>
      </w:r>
      <w:proofErr w:type="spellStart"/>
      <w:r w:rsidR="0012640E" w:rsidRPr="00187E91">
        <w:rPr>
          <w:smallCaps/>
        </w:rPr>
        <w:t>amc</w:t>
      </w:r>
      <w:proofErr w:type="spellEnd"/>
      <w:r w:rsidR="0012640E">
        <w:t xml:space="preserve"> 1471 (2</w:t>
      </w:r>
      <w:r w:rsidR="0012640E" w:rsidRPr="00493836">
        <w:t>nd</w:t>
      </w:r>
      <w:r w:rsidR="0012640E">
        <w:t xml:space="preserve"> Cir. 1983)</w:t>
      </w:r>
    </w:p>
    <w:p w14:paraId="17D43099" w14:textId="77777777" w:rsidR="0012640E" w:rsidRPr="009E7EA5" w:rsidRDefault="0012640E" w:rsidP="003228EB">
      <w:pPr>
        <w:pStyle w:val="UL1"/>
        <w:autoSpaceDE w:val="0"/>
        <w:autoSpaceDN w:val="0"/>
        <w:adjustRightInd w:val="0"/>
      </w:pPr>
      <w:r>
        <w:rPr>
          <w:noProof/>
        </w:rPr>
        <w:t>Eastern Airlines Inc. v. Floyd (1991) 499 US 530</w:t>
      </w:r>
    </w:p>
    <w:p w14:paraId="4259237E" w14:textId="77777777" w:rsidR="0012640E" w:rsidRPr="00F26A66" w:rsidRDefault="0012640E" w:rsidP="003228EB">
      <w:pPr>
        <w:pStyle w:val="UL1"/>
        <w:autoSpaceDE w:val="0"/>
        <w:autoSpaceDN w:val="0"/>
        <w:adjustRightInd w:val="0"/>
        <w:rPr>
          <w:lang w:val="es-ES"/>
          <w:rPrChange w:id="61" w:author="Gabriela Arguello" w:date="2022-07-29T20:11:00Z">
            <w:rPr/>
          </w:rPrChange>
        </w:rPr>
      </w:pPr>
      <w:r>
        <w:rPr>
          <w:noProof/>
        </w:rPr>
        <w:t xml:space="preserve">Ehrlich v. American Eagle Airlines inc. </w:t>
      </w:r>
      <w:r>
        <w:rPr>
          <w:noProof/>
          <w:lang w:val="es-ES"/>
        </w:rPr>
        <w:t>(2004) 360 F. 2d (2nd Cir.)</w:t>
      </w:r>
    </w:p>
    <w:p w14:paraId="70B35E4E" w14:textId="77777777" w:rsidR="0012640E" w:rsidRPr="005B493A" w:rsidRDefault="0012640E" w:rsidP="003228EB">
      <w:pPr>
        <w:pStyle w:val="UL1"/>
        <w:autoSpaceDE w:val="0"/>
        <w:autoSpaceDN w:val="0"/>
        <w:adjustRightInd w:val="0"/>
        <w:rPr>
          <w:lang w:val="es-ES"/>
          <w:rPrChange w:id="62" w:author="Gabriela Arguello" w:date="2022-07-29T13:28:00Z">
            <w:rPr/>
          </w:rPrChange>
        </w:rPr>
      </w:pPr>
      <w:r>
        <w:rPr>
          <w:noProof/>
          <w:lang w:val="es-ES"/>
        </w:rPr>
        <w:t>El Al Israel Airlines Ltd v. Tseng (1999) 525 US 155 (Tseng)</w:t>
      </w:r>
    </w:p>
    <w:p w14:paraId="2C35C5C1" w14:textId="77777777" w:rsidR="0012640E" w:rsidRPr="009E7EA5" w:rsidRDefault="0012640E" w:rsidP="003228EB">
      <w:pPr>
        <w:pStyle w:val="UL1"/>
        <w:autoSpaceDE w:val="0"/>
        <w:autoSpaceDN w:val="0"/>
        <w:adjustRightInd w:val="0"/>
      </w:pPr>
      <w:r>
        <w:rPr>
          <w:noProof/>
        </w:rPr>
        <w:t>Lee v. American Airlines Inc., 355 F. 3d 386 (5th Cir. 2004)</w:t>
      </w:r>
    </w:p>
    <w:p w14:paraId="25F05ADA" w14:textId="77777777" w:rsidR="0012640E" w:rsidRPr="009E7EA5" w:rsidRDefault="0012640E" w:rsidP="003228EB">
      <w:pPr>
        <w:pStyle w:val="UL1"/>
        <w:autoSpaceDE w:val="0"/>
        <w:autoSpaceDN w:val="0"/>
        <w:adjustRightInd w:val="0"/>
      </w:pPr>
      <w:r>
        <w:rPr>
          <w:noProof/>
        </w:rPr>
        <w:t>Lugo v. American Airlines 686 F. Supp. 373 (</w:t>
      </w:r>
      <w:r w:rsidRPr="00187E91">
        <w:rPr>
          <w:smallCaps/>
          <w:noProof/>
        </w:rPr>
        <w:t>d.p.r.</w:t>
      </w:r>
      <w:r>
        <w:rPr>
          <w:noProof/>
        </w:rPr>
        <w:t xml:space="preserve"> 1988)</w:t>
      </w:r>
    </w:p>
    <w:p w14:paraId="10DA1997" w14:textId="77777777" w:rsidR="0012640E" w:rsidRPr="009E7EA5" w:rsidRDefault="0012640E" w:rsidP="003228EB">
      <w:pPr>
        <w:pStyle w:val="UL1"/>
        <w:autoSpaceDE w:val="0"/>
        <w:autoSpaceDN w:val="0"/>
        <w:adjustRightInd w:val="0"/>
      </w:pPr>
      <w:r>
        <w:rPr>
          <w:noProof/>
        </w:rPr>
        <w:t>Medina v. American Airlines, US District Court, Southern District of Florida, Case No. 02-22133-</w:t>
      </w:r>
      <w:r w:rsidRPr="00187E91">
        <w:rPr>
          <w:smallCaps/>
          <w:noProof/>
        </w:rPr>
        <w:t>civ-cooke/brown</w:t>
      </w:r>
    </w:p>
    <w:p w14:paraId="1A1478C5" w14:textId="77777777" w:rsidR="0012640E" w:rsidRPr="009E7EA5" w:rsidRDefault="0012640E" w:rsidP="003228EB">
      <w:pPr>
        <w:pStyle w:val="UL1"/>
        <w:autoSpaceDE w:val="0"/>
        <w:autoSpaceDN w:val="0"/>
        <w:adjustRightInd w:val="0"/>
      </w:pPr>
      <w:r>
        <w:rPr>
          <w:noProof/>
        </w:rPr>
        <w:t>Olympic Airways v. Husain (2004) 540 US 644, 124 S Ct 1221</w:t>
      </w:r>
    </w:p>
    <w:p w14:paraId="19E9F8AE" w14:textId="77777777" w:rsidR="007D1D0C" w:rsidRPr="007D1D0C" w:rsidRDefault="007D1D0C">
      <w:r w:rsidRPr="007D1D0C">
        <w:lastRenderedPageBreak/>
        <w:br w:type="page"/>
      </w:r>
    </w:p>
    <w:p w14:paraId="1E69D8E9" w14:textId="144A83DA" w:rsidR="0012640E" w:rsidRDefault="0012640E" w:rsidP="003228EB">
      <w:pPr>
        <w:pStyle w:val="PrelimendmatterTitle"/>
      </w:pPr>
      <w:r>
        <w:lastRenderedPageBreak/>
        <w:t>T</w:t>
      </w:r>
      <w:bookmarkStart w:id="63" w:name="CBML_fm01_pet_004"/>
      <w:r>
        <w:t>a</w:t>
      </w:r>
      <w:del w:id="64" w:author="Gabriela Arguello" w:date="2022-07-29T20:11:00Z">
        <w:r w:rsidR="008D5AC6" w:rsidDel="00F26A66">
          <w:delText xml:space="preserve"> </w:delText>
        </w:r>
      </w:del>
      <w:r>
        <w:t>ble of Legislatio</w:t>
      </w:r>
      <w:bookmarkEnd w:id="63"/>
      <w:r>
        <w:t>n</w:t>
      </w:r>
    </w:p>
    <w:p w14:paraId="76F3E51E" w14:textId="031FC0C5" w:rsidR="007D1D0C" w:rsidRPr="00927068" w:rsidRDefault="007D1D0C" w:rsidP="007D1D0C">
      <w:pPr>
        <w:pStyle w:val="RunningHeadRecto"/>
      </w:pPr>
      <w:r>
        <w:t>Table of Legislation</w:t>
      </w:r>
    </w:p>
    <w:p w14:paraId="05A9B9FF" w14:textId="5FCE6C18" w:rsidR="007D1D0C" w:rsidRPr="001A2D54" w:rsidRDefault="007D1D0C" w:rsidP="007D1D0C">
      <w:pPr>
        <w:pStyle w:val="RunningHeadVerso"/>
      </w:pPr>
      <w:r>
        <w:t>Table of Legislation</w:t>
      </w:r>
    </w:p>
    <w:p w14:paraId="5DB33716" w14:textId="77777777" w:rsidR="0012640E" w:rsidRDefault="0012640E" w:rsidP="003228EB">
      <w:pPr>
        <w:pStyle w:val="PrelimendmatterHeadA"/>
      </w:pPr>
      <w:r>
        <w:t>International Law</w:t>
      </w:r>
    </w:p>
    <w:p w14:paraId="3F553C08" w14:textId="4BBF8127" w:rsidR="0012640E" w:rsidRPr="00E42E52" w:rsidRDefault="0012640E" w:rsidP="003228EB">
      <w:pPr>
        <w:pStyle w:val="UL1"/>
        <w:autoSpaceDE w:val="0"/>
        <w:autoSpaceDN w:val="0"/>
        <w:adjustRightInd w:val="0"/>
      </w:pPr>
      <w:r>
        <w:rPr>
          <w:noProof/>
        </w:rPr>
        <w:t xml:space="preserve">Brussels Convention for the Unification of Certain Rules of Law Respecting Assistance and Salvage at Sea (adopted 23 September 1910, entered into force 1 March 1913) 1913 </w:t>
      </w:r>
      <w:r w:rsidRPr="00187E91">
        <w:rPr>
          <w:smallCaps/>
          <w:noProof/>
        </w:rPr>
        <w:t>ukts</w:t>
      </w:r>
      <w:r>
        <w:rPr>
          <w:noProof/>
        </w:rPr>
        <w:t xml:space="preserve"> 4 Cd.6677.</w:t>
      </w:r>
    </w:p>
    <w:p w14:paraId="43ECCE1B" w14:textId="59D95F77" w:rsidR="0012640E" w:rsidRPr="00E42E52" w:rsidRDefault="0012640E" w:rsidP="003228EB">
      <w:pPr>
        <w:pStyle w:val="UL1"/>
        <w:autoSpaceDE w:val="0"/>
        <w:autoSpaceDN w:val="0"/>
        <w:adjustRightInd w:val="0"/>
      </w:pPr>
      <w:r>
        <w:t>Covenant of the League of Nations (adopted 28 June 1919, entered into force 10 January 1920), League of Nations Treaty Series, Vol. 108, p. 188</w:t>
      </w:r>
      <w:r w:rsidR="00667899">
        <w:t>.</w:t>
      </w:r>
    </w:p>
    <w:p w14:paraId="6EABBB6C" w14:textId="0CCA8EB6" w:rsidR="0012640E" w:rsidRPr="00E42E52" w:rsidRDefault="0012640E" w:rsidP="003228EB">
      <w:pPr>
        <w:pStyle w:val="UL1"/>
      </w:pPr>
      <w:r>
        <w:t xml:space="preserve">International Convention for the Regulation of Aerial Navigation (Paris </w:t>
      </w:r>
      <w:proofErr w:type="gramStart"/>
      <w:r>
        <w:t>Convention)(</w:t>
      </w:r>
      <w:proofErr w:type="gramEnd"/>
      <w:r>
        <w:t xml:space="preserve">adopted 15 October 1919, entered into force 1 June 1922) 11 </w:t>
      </w:r>
      <w:proofErr w:type="spellStart"/>
      <w:r w:rsidRPr="00187E91">
        <w:rPr>
          <w:smallCaps/>
        </w:rPr>
        <w:t>lnts</w:t>
      </w:r>
      <w:proofErr w:type="spellEnd"/>
      <w:r>
        <w:t xml:space="preserve"> 173.</w:t>
      </w:r>
    </w:p>
    <w:p w14:paraId="4D42015D" w14:textId="51D191EA" w:rsidR="0012640E" w:rsidRPr="00E42E52" w:rsidRDefault="0012640E" w:rsidP="003228EB">
      <w:pPr>
        <w:pStyle w:val="UL1"/>
        <w:autoSpaceDE w:val="0"/>
        <w:autoSpaceDN w:val="0"/>
        <w:adjustRightInd w:val="0"/>
      </w:pPr>
      <w:r>
        <w:rPr>
          <w:noProof/>
        </w:rPr>
        <w:t xml:space="preserve">International Convention for the Unification of Certain Rules of Law Relating to Bills of Lading (The Hague Rules) (Adopted 25 Aug 1924, entered into force June 2, 1931) 120 </w:t>
      </w:r>
      <w:r w:rsidRPr="00187E91">
        <w:rPr>
          <w:smallCaps/>
          <w:noProof/>
        </w:rPr>
        <w:t>lnts</w:t>
      </w:r>
      <w:r>
        <w:rPr>
          <w:noProof/>
        </w:rPr>
        <w:t xml:space="preserve"> 155.</w:t>
      </w:r>
    </w:p>
    <w:p w14:paraId="783B329C" w14:textId="6FD7A7E1" w:rsidR="0012640E" w:rsidRPr="00E42E52" w:rsidRDefault="0012640E" w:rsidP="003228EB">
      <w:pPr>
        <w:pStyle w:val="UL1"/>
        <w:autoSpaceDE w:val="0"/>
        <w:autoSpaceDN w:val="0"/>
        <w:adjustRightInd w:val="0"/>
      </w:pPr>
      <w:r>
        <w:rPr>
          <w:noProof/>
        </w:rPr>
        <w:lastRenderedPageBreak/>
        <w:t xml:space="preserve">Seamen’s Articles of Agreement Convention (adopted 24 June 1926, entered into force 4 April 1928) </w:t>
      </w:r>
      <w:r w:rsidRPr="00187E91">
        <w:rPr>
          <w:smallCaps/>
          <w:noProof/>
        </w:rPr>
        <w:t>ilo</w:t>
      </w:r>
      <w:r>
        <w:rPr>
          <w:noProof/>
        </w:rPr>
        <w:t xml:space="preserve"> C022.</w:t>
      </w:r>
    </w:p>
    <w:p w14:paraId="1211851C" w14:textId="3F5055D4" w:rsidR="0012640E" w:rsidRPr="00E42E52" w:rsidRDefault="0012640E" w:rsidP="003228EB">
      <w:pPr>
        <w:pStyle w:val="UL1"/>
        <w:autoSpaceDE w:val="0"/>
        <w:autoSpaceDN w:val="0"/>
        <w:adjustRightInd w:val="0"/>
      </w:pPr>
      <w:r>
        <w:rPr>
          <w:noProof/>
        </w:rPr>
        <w:t xml:space="preserve">Convention for the Unification of Certain Rules Relating to International Carriage by Air (Warsaw Convention) (adopted 12 October 1929, entered into force 13 February 1933) 137 </w:t>
      </w:r>
      <w:r w:rsidRPr="00187E91">
        <w:rPr>
          <w:smallCaps/>
          <w:noProof/>
        </w:rPr>
        <w:t>lnts</w:t>
      </w:r>
      <w:r>
        <w:rPr>
          <w:noProof/>
        </w:rPr>
        <w:t xml:space="preserve"> 11.</w:t>
      </w:r>
    </w:p>
    <w:p w14:paraId="452C2F28" w14:textId="77777777" w:rsidR="0012640E" w:rsidRPr="00E42E52" w:rsidRDefault="0012640E" w:rsidP="003228EB">
      <w:pPr>
        <w:pStyle w:val="UL1"/>
        <w:autoSpaceDE w:val="0"/>
        <w:autoSpaceDN w:val="0"/>
        <w:adjustRightInd w:val="0"/>
      </w:pPr>
      <w:r>
        <w:rPr>
          <w:noProof/>
        </w:rPr>
        <w:t>International Civil Aviation Organization (</w:t>
      </w:r>
      <w:r w:rsidRPr="00187E91">
        <w:rPr>
          <w:smallCaps/>
          <w:noProof/>
        </w:rPr>
        <w:t>icao</w:t>
      </w:r>
      <w:r>
        <w:rPr>
          <w:noProof/>
        </w:rPr>
        <w:t xml:space="preserve">), Convention on Civil Aviation, (adopted 7 December 1944, entered into force 4 April 1947) 15 </w:t>
      </w:r>
      <w:r w:rsidRPr="002B4157">
        <w:rPr>
          <w:smallCaps/>
          <w:noProof/>
        </w:rPr>
        <w:t>unts</w:t>
      </w:r>
      <w:r>
        <w:rPr>
          <w:noProof/>
        </w:rPr>
        <w:t xml:space="preserve"> 295.</w:t>
      </w:r>
    </w:p>
    <w:p w14:paraId="4B19DCE9" w14:textId="77777777" w:rsidR="0012640E" w:rsidRPr="00E42E52" w:rsidRDefault="0012640E" w:rsidP="003228EB">
      <w:pPr>
        <w:pStyle w:val="UL1"/>
      </w:pPr>
      <w:r>
        <w:t xml:space="preserve">The United Nations, Charter of the United Nations (adopted 26 June 1945, entered into force 24 October 1945) 1 </w:t>
      </w:r>
      <w:proofErr w:type="spellStart"/>
      <w:r w:rsidRPr="002B4157">
        <w:rPr>
          <w:smallCaps/>
        </w:rPr>
        <w:t>unts</w:t>
      </w:r>
      <w:proofErr w:type="spellEnd"/>
      <w:r>
        <w:t xml:space="preserve"> </w:t>
      </w:r>
      <w:r w:rsidRPr="002B4157">
        <w:rPr>
          <w:smallCaps/>
        </w:rPr>
        <w:t>xvi</w:t>
      </w:r>
      <w:r>
        <w:t>.</w:t>
      </w:r>
    </w:p>
    <w:p w14:paraId="3A3CA625" w14:textId="2FD7DA20" w:rsidR="0012640E" w:rsidRPr="00E42E52" w:rsidRDefault="0012640E" w:rsidP="003228EB">
      <w:pPr>
        <w:pStyle w:val="UL1"/>
      </w:pPr>
      <w:r>
        <w:t xml:space="preserve">Statute of the International Court of Justice (adopted 26 June 1945, </w:t>
      </w:r>
      <w:proofErr w:type="gramStart"/>
      <w:r>
        <w:t>entered into</w:t>
      </w:r>
      <w:proofErr w:type="gramEnd"/>
      <w:r>
        <w:t xml:space="preserve"> 24 October 1945) 3 Bevans 1179; 59 Stat. 1031; </w:t>
      </w:r>
      <w:proofErr w:type="spellStart"/>
      <w:r w:rsidR="000937F2" w:rsidRPr="000937F2">
        <w:rPr>
          <w:smallCaps/>
        </w:rPr>
        <w:t>t.s.</w:t>
      </w:r>
      <w:proofErr w:type="spellEnd"/>
      <w:r>
        <w:t xml:space="preserve"> 993; 39 </w:t>
      </w:r>
      <w:proofErr w:type="spellStart"/>
      <w:r w:rsidRPr="002B4157">
        <w:rPr>
          <w:smallCaps/>
        </w:rPr>
        <w:t>ajil</w:t>
      </w:r>
      <w:proofErr w:type="spellEnd"/>
      <w:r>
        <w:t xml:space="preserve"> Supp. 215.</w:t>
      </w:r>
    </w:p>
    <w:p w14:paraId="43BEA891" w14:textId="77777777" w:rsidR="0012640E" w:rsidRPr="00E42E52" w:rsidRDefault="0012640E" w:rsidP="003228EB">
      <w:pPr>
        <w:pStyle w:val="UL1"/>
      </w:pPr>
      <w:r>
        <w:t xml:space="preserve">International Convention for the Regulation of Whaling (adopted 2 December 1946, entered into force 10 November 1948) 161 </w:t>
      </w:r>
      <w:proofErr w:type="spellStart"/>
      <w:r w:rsidRPr="002B4157">
        <w:rPr>
          <w:smallCaps/>
        </w:rPr>
        <w:t>unts</w:t>
      </w:r>
      <w:proofErr w:type="spellEnd"/>
      <w:r>
        <w:t xml:space="preserve"> 72.</w:t>
      </w:r>
    </w:p>
    <w:p w14:paraId="04559553" w14:textId="77777777" w:rsidR="0012640E" w:rsidRPr="00E42E52" w:rsidRDefault="0012640E" w:rsidP="003228EB">
      <w:pPr>
        <w:pStyle w:val="UL1"/>
        <w:autoSpaceDE w:val="0"/>
        <w:autoSpaceDN w:val="0"/>
        <w:adjustRightInd w:val="0"/>
      </w:pPr>
      <w:r>
        <w:rPr>
          <w:noProof/>
        </w:rPr>
        <w:lastRenderedPageBreak/>
        <w:t>Convention on the International Maritime Organization as amended (</w:t>
      </w:r>
      <w:r w:rsidRPr="002B4157">
        <w:rPr>
          <w:smallCaps/>
          <w:noProof/>
        </w:rPr>
        <w:t>imo</w:t>
      </w:r>
      <w:r>
        <w:rPr>
          <w:noProof/>
        </w:rPr>
        <w:t xml:space="preserve"> Convention) (adopted 6 March 1948, entered into force 17 March 1958) 9 </w:t>
      </w:r>
      <w:r w:rsidRPr="002B4157">
        <w:rPr>
          <w:smallCaps/>
          <w:noProof/>
        </w:rPr>
        <w:t>ust</w:t>
      </w:r>
      <w:r>
        <w:rPr>
          <w:noProof/>
        </w:rPr>
        <w:t xml:space="preserve"> 621, 289 </w:t>
      </w:r>
      <w:r w:rsidRPr="002B4157">
        <w:rPr>
          <w:smallCaps/>
          <w:noProof/>
        </w:rPr>
        <w:t>unts</w:t>
      </w:r>
      <w:r>
        <w:rPr>
          <w:noProof/>
        </w:rPr>
        <w:t xml:space="preserve"> 48.</w:t>
      </w:r>
    </w:p>
    <w:p w14:paraId="624E520A" w14:textId="77777777" w:rsidR="0012640E" w:rsidRPr="00E42E52" w:rsidRDefault="0012640E" w:rsidP="003228EB">
      <w:pPr>
        <w:pStyle w:val="UL1"/>
      </w:pPr>
      <w:r>
        <w:t xml:space="preserve">Convention on the Prevention and Punishment of the Crime of Genocide (adopted 9 December 1948, entered into force 12 January 1951) </w:t>
      </w:r>
      <w:proofErr w:type="spellStart"/>
      <w:r w:rsidRPr="002B4157">
        <w:rPr>
          <w:smallCaps/>
        </w:rPr>
        <w:t>unts</w:t>
      </w:r>
      <w:proofErr w:type="spellEnd"/>
      <w:r>
        <w:t xml:space="preserve"> 78, 277.</w:t>
      </w:r>
    </w:p>
    <w:p w14:paraId="71AE2F02" w14:textId="77777777" w:rsidR="0012640E" w:rsidRPr="00E42E52" w:rsidRDefault="0012640E" w:rsidP="003228EB">
      <w:pPr>
        <w:pStyle w:val="UL1"/>
      </w:pPr>
      <w:r>
        <w:rPr>
          <w:lang w:eastAsia="en-GB"/>
        </w:rPr>
        <w:t xml:space="preserve">International Convention to Facilitate the Crossing of Frontiers for Goods Carried by Rail (adopted on 10 January 1952, entered into force on 1 April 1953) 163 </w:t>
      </w:r>
      <w:proofErr w:type="spellStart"/>
      <w:r w:rsidRPr="002B4157">
        <w:rPr>
          <w:smallCaps/>
          <w:lang w:eastAsia="en-GB"/>
        </w:rPr>
        <w:t>unts</w:t>
      </w:r>
      <w:proofErr w:type="spellEnd"/>
      <w:r>
        <w:rPr>
          <w:lang w:eastAsia="en-GB"/>
        </w:rPr>
        <w:t xml:space="preserve"> 3.</w:t>
      </w:r>
    </w:p>
    <w:p w14:paraId="424E56B6" w14:textId="77777777" w:rsidR="0012640E" w:rsidRPr="00E42E52" w:rsidRDefault="0012640E" w:rsidP="003228EB">
      <w:pPr>
        <w:pStyle w:val="UL1"/>
        <w:autoSpaceDE w:val="0"/>
        <w:autoSpaceDN w:val="0"/>
        <w:adjustRightInd w:val="0"/>
      </w:pPr>
      <w:r>
        <w:rPr>
          <w:noProof/>
        </w:rPr>
        <w:t>European Agreement Concerning the International Carriage of Dangerous Goods by Road or Rail (</w:t>
      </w:r>
      <w:r w:rsidRPr="002B4157">
        <w:rPr>
          <w:smallCaps/>
          <w:noProof/>
        </w:rPr>
        <w:t>adr</w:t>
      </w:r>
      <w:r>
        <w:rPr>
          <w:noProof/>
        </w:rPr>
        <w:t>) (adopted 30 September 1957, entered into force 29 January 1968).</w:t>
      </w:r>
    </w:p>
    <w:p w14:paraId="52616F0A" w14:textId="77777777" w:rsidR="0012640E" w:rsidRPr="00E42E52" w:rsidRDefault="0012640E" w:rsidP="003228EB">
      <w:pPr>
        <w:pStyle w:val="UL1"/>
      </w:pPr>
      <w:r>
        <w:t xml:space="preserve">Convention on the Territorial Sea and the Contiguous Zone (adopted 29 April 1958, entered into force 10 September 1964) 516 </w:t>
      </w:r>
      <w:proofErr w:type="spellStart"/>
      <w:r w:rsidRPr="002B4157">
        <w:rPr>
          <w:smallCaps/>
        </w:rPr>
        <w:t>unts</w:t>
      </w:r>
      <w:proofErr w:type="spellEnd"/>
      <w:r>
        <w:t xml:space="preserve"> 205.</w:t>
      </w:r>
    </w:p>
    <w:p w14:paraId="7EEDB430" w14:textId="77777777" w:rsidR="0012640E" w:rsidRPr="00E42E52" w:rsidRDefault="0012640E" w:rsidP="003228EB">
      <w:pPr>
        <w:pStyle w:val="UL1"/>
      </w:pPr>
      <w:r>
        <w:t xml:space="preserve">Convention on the High Seas (adopted 29 April 1958, entered into force 30 September 1962) 450 </w:t>
      </w:r>
      <w:proofErr w:type="spellStart"/>
      <w:r w:rsidRPr="002B4157">
        <w:rPr>
          <w:smallCaps/>
        </w:rPr>
        <w:t>unts</w:t>
      </w:r>
      <w:proofErr w:type="spellEnd"/>
      <w:r>
        <w:t xml:space="preserve"> 11.</w:t>
      </w:r>
    </w:p>
    <w:p w14:paraId="00268250" w14:textId="77777777" w:rsidR="0012640E" w:rsidRPr="00E42E52" w:rsidRDefault="0012640E" w:rsidP="003228EB">
      <w:pPr>
        <w:pStyle w:val="UL1"/>
        <w:autoSpaceDE w:val="0"/>
        <w:autoSpaceDN w:val="0"/>
        <w:adjustRightInd w:val="0"/>
      </w:pPr>
      <w:r>
        <w:rPr>
          <w:noProof/>
        </w:rPr>
        <w:lastRenderedPageBreak/>
        <w:t xml:space="preserve">Facilitation of International Maritime Traffic (adopted 9 April 1965, entered into force 5 March 1967) 591 </w:t>
      </w:r>
      <w:r w:rsidRPr="002B4157">
        <w:rPr>
          <w:smallCaps/>
          <w:noProof/>
        </w:rPr>
        <w:t>unts</w:t>
      </w:r>
      <w:r>
        <w:rPr>
          <w:noProof/>
        </w:rPr>
        <w:t>, 265.</w:t>
      </w:r>
    </w:p>
    <w:p w14:paraId="6061E7B0" w14:textId="77777777" w:rsidR="0012640E" w:rsidRPr="00E42E52" w:rsidRDefault="0012640E" w:rsidP="003228EB">
      <w:pPr>
        <w:pStyle w:val="UL1"/>
        <w:autoSpaceDE w:val="0"/>
        <w:autoSpaceDN w:val="0"/>
        <w:adjustRightInd w:val="0"/>
      </w:pPr>
      <w:r>
        <w:t xml:space="preserve">International Convention on Load Lines (adopted 5 April 1966, entered into force 21 July 1968) 640 </w:t>
      </w:r>
      <w:proofErr w:type="spellStart"/>
      <w:r w:rsidRPr="002B4157">
        <w:rPr>
          <w:smallCaps/>
        </w:rPr>
        <w:t>unts</w:t>
      </w:r>
      <w:proofErr w:type="spellEnd"/>
      <w:r>
        <w:t xml:space="preserve"> 133 (</w:t>
      </w:r>
      <w:proofErr w:type="spellStart"/>
      <w:r w:rsidRPr="002B4157">
        <w:rPr>
          <w:smallCaps/>
        </w:rPr>
        <w:t>cll</w:t>
      </w:r>
      <w:proofErr w:type="spellEnd"/>
      <w:r>
        <w:t xml:space="preserve"> 66/88), as amended in 1971, 1975, 1987 and 1989).</w:t>
      </w:r>
    </w:p>
    <w:p w14:paraId="270246B9" w14:textId="03303CDD" w:rsidR="0012640E" w:rsidRPr="00E42E52" w:rsidRDefault="0012640E" w:rsidP="003228EB">
      <w:pPr>
        <w:pStyle w:val="UL1"/>
        <w:autoSpaceDE w:val="0"/>
        <w:autoSpaceDN w:val="0"/>
        <w:adjustRightInd w:val="0"/>
      </w:pPr>
      <w:r>
        <w:t xml:space="preserve">International Convention for the Unification of Certain Rules relating to Bills of Lading at Brussels, August 1924 as amended by the Protocol to amend the International Convention for the Unification of Certain Rules Relating to Bills of Lading (Hague-Visby Rules) </w:t>
      </w:r>
      <w:r>
        <w:rPr>
          <w:noProof/>
        </w:rPr>
        <w:t xml:space="preserve">(adopted 23 February 1968, entered into force 23 June 1977) 1412 </w:t>
      </w:r>
      <w:r w:rsidRPr="002B4157">
        <w:rPr>
          <w:smallCaps/>
          <w:noProof/>
        </w:rPr>
        <w:t>unts</w:t>
      </w:r>
      <w:r>
        <w:rPr>
          <w:noProof/>
        </w:rPr>
        <w:t xml:space="preserve"> 127</w:t>
      </w:r>
      <w:r w:rsidR="00667899">
        <w:rPr>
          <w:noProof/>
        </w:rPr>
        <w:t>.</w:t>
      </w:r>
    </w:p>
    <w:p w14:paraId="1D5FEBC5" w14:textId="6C9B9B96" w:rsidR="0012640E" w:rsidRPr="00E42E52" w:rsidRDefault="0012640E" w:rsidP="003228EB">
      <w:pPr>
        <w:pStyle w:val="UL1"/>
      </w:pPr>
      <w:r>
        <w:rPr>
          <w:iCs/>
          <w:noProof/>
        </w:rPr>
        <w:t xml:space="preserve">Vienna Convention on the Law of Treaties (adopted 23 May 1969, entered into force 27 January 1980) U.N. Doc.A/Conf.39/27, 1155, </w:t>
      </w:r>
      <w:r w:rsidRPr="002B4157">
        <w:rPr>
          <w:iCs/>
          <w:smallCaps/>
          <w:noProof/>
        </w:rPr>
        <w:t>unts</w:t>
      </w:r>
      <w:r>
        <w:rPr>
          <w:iCs/>
          <w:noProof/>
        </w:rPr>
        <w:t xml:space="preserve"> 331, 8 </w:t>
      </w:r>
      <w:r w:rsidRPr="002B4157">
        <w:rPr>
          <w:iCs/>
          <w:smallCaps/>
          <w:noProof/>
        </w:rPr>
        <w:t>ilm</w:t>
      </w:r>
      <w:r>
        <w:rPr>
          <w:iCs/>
          <w:noProof/>
        </w:rPr>
        <w:t xml:space="preserve"> 679</w:t>
      </w:r>
      <w:r w:rsidR="00667899">
        <w:rPr>
          <w:iCs/>
          <w:noProof/>
        </w:rPr>
        <w:t>.</w:t>
      </w:r>
    </w:p>
    <w:p w14:paraId="03E49FC4" w14:textId="28ACB744" w:rsidR="0012640E" w:rsidRPr="00E42E52" w:rsidRDefault="0012640E" w:rsidP="003228EB">
      <w:pPr>
        <w:pStyle w:val="UL1"/>
      </w:pPr>
      <w:r>
        <w:t>Convention on the International Regulations for Preventing Collisions at Sea (</w:t>
      </w:r>
      <w:proofErr w:type="spellStart"/>
      <w:r w:rsidRPr="002B4157">
        <w:rPr>
          <w:smallCaps/>
        </w:rPr>
        <w:t>colregs</w:t>
      </w:r>
      <w:proofErr w:type="spellEnd"/>
      <w:r>
        <w:t xml:space="preserve">), (adopted 20 October </w:t>
      </w:r>
      <w:r>
        <w:lastRenderedPageBreak/>
        <w:t xml:space="preserve">1972, entered into force 15 July 1977) 1050 </w:t>
      </w:r>
      <w:proofErr w:type="spellStart"/>
      <w:r w:rsidRPr="002B4157">
        <w:rPr>
          <w:smallCaps/>
        </w:rPr>
        <w:t>unts</w:t>
      </w:r>
      <w:proofErr w:type="spellEnd"/>
      <w:r>
        <w:t xml:space="preserve"> 16</w:t>
      </w:r>
      <w:r w:rsidR="00667899">
        <w:t>.</w:t>
      </w:r>
    </w:p>
    <w:p w14:paraId="74D1C258" w14:textId="77777777" w:rsidR="0012640E" w:rsidRPr="00E42E52" w:rsidRDefault="0012640E" w:rsidP="003228EB">
      <w:pPr>
        <w:pStyle w:val="UL1"/>
      </w:pPr>
      <w:r>
        <w:t xml:space="preserve">Convention on the Prevention of Marine Pollution by Dumping of Wastes and Other Matter, (adopted 29 December 1972, entered into force 30 August 1975) 1046 </w:t>
      </w:r>
      <w:proofErr w:type="spellStart"/>
      <w:r w:rsidRPr="002B4157">
        <w:rPr>
          <w:smallCaps/>
        </w:rPr>
        <w:t>unts</w:t>
      </w:r>
      <w:proofErr w:type="spellEnd"/>
      <w:r>
        <w:t xml:space="preserve"> 120 (London Convention).</w:t>
      </w:r>
    </w:p>
    <w:p w14:paraId="2E19A740" w14:textId="77777777" w:rsidR="0012640E" w:rsidRPr="00E42E52" w:rsidRDefault="0012640E" w:rsidP="003228EB">
      <w:pPr>
        <w:pStyle w:val="UL1"/>
      </w:pPr>
      <w:r>
        <w:rPr>
          <w:lang w:eastAsia="en-GB"/>
        </w:rPr>
        <w:t xml:space="preserve">The International Convention on the Simplification and Harmonization of Customs procedures (Kyoto Convention) (originally adopted on 19 May 1973, entered into force on 25 September 1974) (subsequently amended on 26 June 1999, entered into force on 3 February 2006) 950 </w:t>
      </w:r>
      <w:proofErr w:type="spellStart"/>
      <w:r w:rsidRPr="002B4157">
        <w:rPr>
          <w:smallCaps/>
          <w:lang w:eastAsia="en-GB"/>
        </w:rPr>
        <w:t>unts</w:t>
      </w:r>
      <w:proofErr w:type="spellEnd"/>
      <w:r>
        <w:rPr>
          <w:lang w:eastAsia="en-GB"/>
        </w:rPr>
        <w:t xml:space="preserve"> 269.</w:t>
      </w:r>
    </w:p>
    <w:p w14:paraId="293210B4" w14:textId="77777777" w:rsidR="0012640E" w:rsidRPr="00E42E52" w:rsidRDefault="0012640E" w:rsidP="003228EB">
      <w:pPr>
        <w:pStyle w:val="UL1"/>
        <w:autoSpaceDE w:val="0"/>
        <w:autoSpaceDN w:val="0"/>
        <w:adjustRightInd w:val="0"/>
      </w:pPr>
      <w:r>
        <w:rPr>
          <w:noProof/>
        </w:rPr>
        <w:t xml:space="preserve">International Convention for the Safety of Life at Sea (adopted 1 November 1974, entered into force 25 May 1980) 32 </w:t>
      </w:r>
      <w:r w:rsidRPr="002B4157">
        <w:rPr>
          <w:smallCaps/>
          <w:noProof/>
        </w:rPr>
        <w:t>ust</w:t>
      </w:r>
      <w:r>
        <w:rPr>
          <w:noProof/>
        </w:rPr>
        <w:t xml:space="preserve"> 47; 1184 </w:t>
      </w:r>
      <w:r w:rsidRPr="002B4157">
        <w:rPr>
          <w:smallCaps/>
          <w:noProof/>
        </w:rPr>
        <w:t>unts</w:t>
      </w:r>
      <w:r>
        <w:rPr>
          <w:noProof/>
        </w:rPr>
        <w:t xml:space="preserve"> 278.</w:t>
      </w:r>
    </w:p>
    <w:p w14:paraId="00B783B0" w14:textId="77777777" w:rsidR="0012640E" w:rsidRPr="00E42E52" w:rsidRDefault="0012640E" w:rsidP="003228EB">
      <w:pPr>
        <w:pStyle w:val="UL1"/>
      </w:pPr>
      <w:r>
        <w:t>Athens Convention relating to the Carriage of Passengers and their Luggage by the Sea, as amended (</w:t>
      </w:r>
      <w:r w:rsidRPr="004C5594">
        <w:rPr>
          <w:smallCaps/>
        </w:rPr>
        <w:t>pal</w:t>
      </w:r>
      <w:r>
        <w:t xml:space="preserve">), (adopted 13 December 1974, entered into force 23 April 1987) 1463 </w:t>
      </w:r>
      <w:proofErr w:type="spellStart"/>
      <w:r w:rsidRPr="004C5594">
        <w:rPr>
          <w:smallCaps/>
        </w:rPr>
        <w:t>unts</w:t>
      </w:r>
      <w:proofErr w:type="spellEnd"/>
      <w:r>
        <w:t xml:space="preserve"> 19.</w:t>
      </w:r>
    </w:p>
    <w:p w14:paraId="1B43B68E" w14:textId="77777777" w:rsidR="0012640E" w:rsidRPr="00E42E52" w:rsidRDefault="0012640E" w:rsidP="003228EB">
      <w:pPr>
        <w:pStyle w:val="UL1"/>
      </w:pPr>
      <w:r>
        <w:lastRenderedPageBreak/>
        <w:t xml:space="preserve">Convention for the Protection of the Mediterranean Sea against Pollution (adopted 6 February 1976, entered into force 12 February 1978) 1102 </w:t>
      </w:r>
      <w:proofErr w:type="spellStart"/>
      <w:r w:rsidRPr="004C5594">
        <w:rPr>
          <w:smallCaps/>
        </w:rPr>
        <w:t>unts</w:t>
      </w:r>
      <w:proofErr w:type="spellEnd"/>
      <w:r>
        <w:t xml:space="preserve"> 27.</w:t>
      </w:r>
    </w:p>
    <w:p w14:paraId="0FBF213C" w14:textId="77777777" w:rsidR="0012640E" w:rsidRPr="00E42E52" w:rsidRDefault="0012640E" w:rsidP="003228EB">
      <w:pPr>
        <w:pStyle w:val="UL1"/>
      </w:pPr>
      <w:proofErr w:type="spellStart"/>
      <w:r w:rsidRPr="004C5594">
        <w:rPr>
          <w:smallCaps/>
        </w:rPr>
        <w:t>oecd</w:t>
      </w:r>
      <w:proofErr w:type="spellEnd"/>
      <w:r>
        <w:t xml:space="preserve"> Declaration on International Investment and Multinational Enterprises (adopted 21 June 1976, amended on: 25 May 2011).</w:t>
      </w:r>
    </w:p>
    <w:p w14:paraId="326AA9E4" w14:textId="77777777" w:rsidR="0012640E" w:rsidRPr="00E42E52" w:rsidRDefault="0012640E" w:rsidP="003228EB">
      <w:pPr>
        <w:pStyle w:val="UL1"/>
      </w:pPr>
      <w:r>
        <w:t xml:space="preserve">Convention on Limitation of Liability for Maritime Claims (adopted 19 November 1976, entered into force 13 December 2004), 1456 </w:t>
      </w:r>
      <w:r w:rsidRPr="004C5594">
        <w:rPr>
          <w:smallCaps/>
        </w:rPr>
        <w:t>unts</w:t>
      </w:r>
      <w:r>
        <w:t>.221 (</w:t>
      </w:r>
      <w:proofErr w:type="spellStart"/>
      <w:r w:rsidRPr="004C5594">
        <w:rPr>
          <w:smallCaps/>
        </w:rPr>
        <w:t>llmc</w:t>
      </w:r>
      <w:proofErr w:type="spellEnd"/>
      <w:r>
        <w:t>).</w:t>
      </w:r>
    </w:p>
    <w:p w14:paraId="41045CAB" w14:textId="77777777" w:rsidR="0012640E" w:rsidRPr="00E42E52" w:rsidRDefault="0012640E" w:rsidP="003228EB">
      <w:pPr>
        <w:pStyle w:val="UL1"/>
        <w:autoSpaceDE w:val="0"/>
        <w:autoSpaceDN w:val="0"/>
        <w:adjustRightInd w:val="0"/>
      </w:pPr>
      <w:r>
        <w:rPr>
          <w:noProof/>
        </w:rPr>
        <w:t>International Convention for the Prevention of Pollution from Ships as amended by Protocol of 1978 (</w:t>
      </w:r>
      <w:r w:rsidRPr="004C5594">
        <w:rPr>
          <w:smallCaps/>
          <w:noProof/>
        </w:rPr>
        <w:t>marpol</w:t>
      </w:r>
      <w:r>
        <w:rPr>
          <w:noProof/>
        </w:rPr>
        <w:t xml:space="preserve"> 73/78),(adopted 17 February 1978, entered into force 2 October 1983) 1340 </w:t>
      </w:r>
      <w:r w:rsidRPr="004C5594">
        <w:rPr>
          <w:smallCaps/>
          <w:noProof/>
        </w:rPr>
        <w:t>unts</w:t>
      </w:r>
      <w:r>
        <w:rPr>
          <w:noProof/>
        </w:rPr>
        <w:t xml:space="preserve"> 184.</w:t>
      </w:r>
    </w:p>
    <w:p w14:paraId="5F63DD3B" w14:textId="77777777" w:rsidR="0012640E" w:rsidRPr="00E42E52" w:rsidRDefault="0012640E" w:rsidP="003228EB">
      <w:pPr>
        <w:pStyle w:val="UL1"/>
      </w:pPr>
      <w:r>
        <w:t xml:space="preserve">United Nations Convention on the Carriage of Goods by Sea (The Hamburg Rules), (adopted 31 March 1978, entered into force 1 November 1992) 1695 </w:t>
      </w:r>
      <w:proofErr w:type="spellStart"/>
      <w:r w:rsidRPr="004C5594">
        <w:rPr>
          <w:smallCaps/>
        </w:rPr>
        <w:t>unts</w:t>
      </w:r>
      <w:proofErr w:type="spellEnd"/>
      <w:r>
        <w:t xml:space="preserve"> 3.</w:t>
      </w:r>
    </w:p>
    <w:p w14:paraId="152AFF25" w14:textId="77777777" w:rsidR="0012640E" w:rsidRPr="00E42E52" w:rsidRDefault="0012640E" w:rsidP="003228EB">
      <w:pPr>
        <w:pStyle w:val="UL1"/>
        <w:autoSpaceDE w:val="0"/>
        <w:autoSpaceDN w:val="0"/>
        <w:adjustRightInd w:val="0"/>
      </w:pPr>
      <w:r>
        <w:t xml:space="preserve">International Convention on Standards of Training, Certification and Watchkeeping for Seafarers (adopted 7 July 1978, entered into force 28 April </w:t>
      </w:r>
      <w:r>
        <w:lastRenderedPageBreak/>
        <w:t>1984) (</w:t>
      </w:r>
      <w:r w:rsidRPr="004C5594">
        <w:rPr>
          <w:smallCaps/>
        </w:rPr>
        <w:t>stcw</w:t>
      </w:r>
      <w:r w:rsidRPr="00F15DA4">
        <w:t>95</w:t>
      </w:r>
      <w:r>
        <w:t xml:space="preserve">, as amended in 1994, 1995, 1997, 1998, 2010, 2014, 2015 and 2016) 1361 </w:t>
      </w:r>
      <w:proofErr w:type="spellStart"/>
      <w:r w:rsidRPr="004C5594">
        <w:rPr>
          <w:smallCaps/>
        </w:rPr>
        <w:t>unts</w:t>
      </w:r>
      <w:proofErr w:type="spellEnd"/>
      <w:r>
        <w:t xml:space="preserve"> 190.</w:t>
      </w:r>
    </w:p>
    <w:p w14:paraId="2D8AF8B2" w14:textId="77777777" w:rsidR="0012640E" w:rsidRPr="00E42E52" w:rsidRDefault="0012640E" w:rsidP="003228EB">
      <w:pPr>
        <w:pStyle w:val="UL1"/>
        <w:autoSpaceDE w:val="0"/>
        <w:autoSpaceDN w:val="0"/>
        <w:adjustRightInd w:val="0"/>
      </w:pPr>
      <w:r>
        <w:t>International Convention on Maritime Search and Rescue (</w:t>
      </w:r>
      <w:proofErr w:type="spellStart"/>
      <w:r w:rsidRPr="004C5594">
        <w:rPr>
          <w:smallCaps/>
        </w:rPr>
        <w:t>sar</w:t>
      </w:r>
      <w:proofErr w:type="spellEnd"/>
      <w:r>
        <w:t xml:space="preserve"> Convention) (adopted 27 April 1979, entered into force 22 June 1985) 1405 </w:t>
      </w:r>
      <w:proofErr w:type="spellStart"/>
      <w:r w:rsidRPr="004C5594">
        <w:rPr>
          <w:smallCaps/>
        </w:rPr>
        <w:t>unts</w:t>
      </w:r>
      <w:proofErr w:type="spellEnd"/>
      <w:r>
        <w:t xml:space="preserve"> 97.</w:t>
      </w:r>
    </w:p>
    <w:p w14:paraId="47739EBA" w14:textId="04FF7A28" w:rsidR="0012640E" w:rsidRPr="00E42E52" w:rsidRDefault="0012640E" w:rsidP="003228EB">
      <w:pPr>
        <w:pStyle w:val="UL1"/>
        <w:autoSpaceDE w:val="0"/>
        <w:autoSpaceDN w:val="0"/>
        <w:adjustRightInd w:val="0"/>
      </w:pPr>
      <w:r>
        <w:t xml:space="preserve">Convention on Long-Range Transboundary Air Pollution (adopted 13 November 1979, entered into force 16 March 1983) 1302 </w:t>
      </w:r>
      <w:proofErr w:type="spellStart"/>
      <w:r w:rsidRPr="004C5594">
        <w:rPr>
          <w:smallCaps/>
        </w:rPr>
        <w:t>unts</w:t>
      </w:r>
      <w:proofErr w:type="spellEnd"/>
      <w:r>
        <w:t xml:space="preserve"> 217</w:t>
      </w:r>
      <w:r w:rsidR="00667899">
        <w:t>.</w:t>
      </w:r>
    </w:p>
    <w:p w14:paraId="399D2C26" w14:textId="57FE0AD3" w:rsidR="0012640E" w:rsidRPr="00E42E52" w:rsidRDefault="0012640E" w:rsidP="003228EB">
      <w:pPr>
        <w:pStyle w:val="UL1"/>
        <w:autoSpaceDE w:val="0"/>
        <w:autoSpaceDN w:val="0"/>
        <w:adjustRightInd w:val="0"/>
      </w:pPr>
      <w:r>
        <w:rPr>
          <w:noProof/>
        </w:rPr>
        <w:t>Convention Concerning International Carriage by Rail (</w:t>
      </w:r>
      <w:r w:rsidRPr="004C5594">
        <w:rPr>
          <w:smallCaps/>
          <w:noProof/>
        </w:rPr>
        <w:t>cotif</w:t>
      </w:r>
      <w:r>
        <w:rPr>
          <w:noProof/>
        </w:rPr>
        <w:t xml:space="preserve">) (adopted 9 may 1980, entered into force on 1 May 1985) 1397 </w:t>
      </w:r>
      <w:r w:rsidRPr="004C5594">
        <w:rPr>
          <w:smallCaps/>
          <w:noProof/>
        </w:rPr>
        <w:t>unts</w:t>
      </w:r>
      <w:r>
        <w:rPr>
          <w:noProof/>
        </w:rPr>
        <w:t xml:space="preserve"> 76</w:t>
      </w:r>
      <w:r w:rsidR="00667899">
        <w:rPr>
          <w:noProof/>
        </w:rPr>
        <w:t>.</w:t>
      </w:r>
    </w:p>
    <w:p w14:paraId="5DB37AD4" w14:textId="77777777" w:rsidR="0012640E" w:rsidRPr="00E42E52" w:rsidRDefault="0012640E" w:rsidP="003228EB">
      <w:pPr>
        <w:pStyle w:val="UL1"/>
      </w:pPr>
      <w:r>
        <w:t xml:space="preserve">Convention on the Conservation of Antarctic Marine Living Resources, (adopted 20 May 1980, entered into force 7 April 1982) (1982)19 </w:t>
      </w:r>
      <w:r w:rsidRPr="004C5594">
        <w:rPr>
          <w:smallCaps/>
        </w:rPr>
        <w:t>ilm</w:t>
      </w:r>
      <w:r w:rsidRPr="00F15DA4">
        <w:t>841</w:t>
      </w:r>
      <w:r>
        <w:t>.</w:t>
      </w:r>
    </w:p>
    <w:p w14:paraId="497C0CBA" w14:textId="77777777" w:rsidR="0012640E" w:rsidRPr="00E42E52" w:rsidRDefault="0012640E" w:rsidP="003228EB">
      <w:pPr>
        <w:pStyle w:val="UL1"/>
      </w:pPr>
      <w:r>
        <w:t>Convention on Future Multilateral Cooperation in North-East Atlantic Fisheries (</w:t>
      </w:r>
      <w:proofErr w:type="spellStart"/>
      <w:r w:rsidRPr="009F73B0">
        <w:rPr>
          <w:smallCaps/>
        </w:rPr>
        <w:t>neafc</w:t>
      </w:r>
      <w:proofErr w:type="spellEnd"/>
      <w:r>
        <w:t xml:space="preserve"> Convention) (adopted 18 November 1980, entered into force 17 March 1982) 1285 </w:t>
      </w:r>
      <w:proofErr w:type="spellStart"/>
      <w:r w:rsidRPr="009F73B0">
        <w:rPr>
          <w:smallCaps/>
        </w:rPr>
        <w:t>unts</w:t>
      </w:r>
      <w:proofErr w:type="spellEnd"/>
      <w:r>
        <w:t xml:space="preserve"> 129.</w:t>
      </w:r>
    </w:p>
    <w:p w14:paraId="3701231F" w14:textId="77777777" w:rsidR="0012640E" w:rsidRPr="00E42E52" w:rsidRDefault="0012640E" w:rsidP="003228EB">
      <w:pPr>
        <w:pStyle w:val="UL1"/>
      </w:pPr>
      <w:r>
        <w:rPr>
          <w:lang w:eastAsia="en-GB"/>
        </w:rPr>
        <w:t xml:space="preserve">The International Convention on the Harmonization of Frontier Controls of Goods (adopted on 21 October </w:t>
      </w:r>
      <w:r>
        <w:rPr>
          <w:lang w:eastAsia="en-GB"/>
        </w:rPr>
        <w:lastRenderedPageBreak/>
        <w:t xml:space="preserve">1982, entered into force on 15 October 1985) 1409 </w:t>
      </w:r>
      <w:proofErr w:type="spellStart"/>
      <w:r w:rsidRPr="009F73B0">
        <w:rPr>
          <w:smallCaps/>
          <w:lang w:eastAsia="en-GB"/>
        </w:rPr>
        <w:t>unts</w:t>
      </w:r>
      <w:proofErr w:type="spellEnd"/>
      <w:r>
        <w:rPr>
          <w:lang w:eastAsia="en-GB"/>
        </w:rPr>
        <w:t xml:space="preserve"> 3.</w:t>
      </w:r>
    </w:p>
    <w:p w14:paraId="41AD3726" w14:textId="77777777" w:rsidR="0012640E" w:rsidRPr="00E42E52" w:rsidRDefault="0012640E" w:rsidP="003228EB">
      <w:pPr>
        <w:pStyle w:val="UL1"/>
      </w:pPr>
      <w:r>
        <w:t xml:space="preserve">United Nations Convention on the Law of the Sea (adopted 10 December 1982, entered into force 16 November 1994) 1833 </w:t>
      </w:r>
      <w:proofErr w:type="spellStart"/>
      <w:r w:rsidRPr="009F73B0">
        <w:rPr>
          <w:smallCaps/>
        </w:rPr>
        <w:t>unts</w:t>
      </w:r>
      <w:proofErr w:type="spellEnd"/>
      <w:r>
        <w:t xml:space="preserve"> 397.</w:t>
      </w:r>
    </w:p>
    <w:p w14:paraId="2D29934F" w14:textId="77777777" w:rsidR="0012640E" w:rsidRPr="00E42E52" w:rsidRDefault="0012640E" w:rsidP="003228EB">
      <w:pPr>
        <w:pStyle w:val="UL1"/>
      </w:pPr>
      <w:r>
        <w:t xml:space="preserve">Vienna Convention for the Protection of the Ozone Layer (adopted 22 March 1985, entered into force 22 September 1988) 1513 </w:t>
      </w:r>
      <w:proofErr w:type="spellStart"/>
      <w:r w:rsidRPr="009F73B0">
        <w:rPr>
          <w:smallCaps/>
        </w:rPr>
        <w:t>unts</w:t>
      </w:r>
      <w:proofErr w:type="spellEnd"/>
      <w:r>
        <w:t xml:space="preserve"> 293.</w:t>
      </w:r>
    </w:p>
    <w:p w14:paraId="2F0503C2" w14:textId="77777777" w:rsidR="0012640E" w:rsidRPr="00E42E52" w:rsidRDefault="0012640E" w:rsidP="003228EB">
      <w:pPr>
        <w:pStyle w:val="UL1"/>
      </w:pPr>
      <w:r>
        <w:t xml:space="preserve">United Nations Convention on Conditions for Registration of Ships (adopted 7 February 1986, not yet in force) 26 </w:t>
      </w:r>
      <w:proofErr w:type="spellStart"/>
      <w:r w:rsidRPr="009F73B0">
        <w:rPr>
          <w:smallCaps/>
        </w:rPr>
        <w:t>ilm</w:t>
      </w:r>
      <w:proofErr w:type="spellEnd"/>
      <w:r>
        <w:t xml:space="preserve"> 1229.</w:t>
      </w:r>
    </w:p>
    <w:p w14:paraId="6E6DFCF2" w14:textId="77777777" w:rsidR="0012640E" w:rsidRPr="00E42E52" w:rsidRDefault="0012640E" w:rsidP="003228EB">
      <w:pPr>
        <w:pStyle w:val="UL1"/>
      </w:pPr>
      <w:r>
        <w:t xml:space="preserve">Montreal Protocol on Substances that Deplete the Ozone Layer (adopted 16 September 1987, entered into force 1 January 1989) 1522 </w:t>
      </w:r>
      <w:proofErr w:type="spellStart"/>
      <w:r w:rsidRPr="009F73B0">
        <w:rPr>
          <w:smallCaps/>
        </w:rPr>
        <w:t>unts</w:t>
      </w:r>
      <w:proofErr w:type="spellEnd"/>
      <w:r>
        <w:t xml:space="preserve"> 3.</w:t>
      </w:r>
    </w:p>
    <w:p w14:paraId="0C8DB718" w14:textId="77777777" w:rsidR="0012640E" w:rsidRPr="00E42E52" w:rsidRDefault="0012640E" w:rsidP="003228EB">
      <w:pPr>
        <w:pStyle w:val="UL1"/>
        <w:autoSpaceDE w:val="0"/>
        <w:autoSpaceDN w:val="0"/>
        <w:adjustRightInd w:val="0"/>
      </w:pPr>
      <w:r>
        <w:t xml:space="preserve">International Convention on Salvage (Salvage Convention) (adopted 28 April 1989, entered into force 14 July 1996) 1953 </w:t>
      </w:r>
      <w:proofErr w:type="spellStart"/>
      <w:r w:rsidRPr="009F73B0">
        <w:rPr>
          <w:smallCaps/>
        </w:rPr>
        <w:t>unts</w:t>
      </w:r>
      <w:proofErr w:type="spellEnd"/>
      <w:r>
        <w:t xml:space="preserve"> 165.</w:t>
      </w:r>
    </w:p>
    <w:p w14:paraId="33B5CBD7" w14:textId="77777777" w:rsidR="0012640E" w:rsidRPr="00E42E52" w:rsidRDefault="0012640E" w:rsidP="003228EB">
      <w:pPr>
        <w:pStyle w:val="UL1"/>
      </w:pPr>
      <w:r>
        <w:rPr>
          <w:lang w:eastAsia="en-GB"/>
        </w:rPr>
        <w:t>The Convention on Temporary Admission (Istanbul Convention) (adopted on 26 June 1990, entered into force on 27 November 1993).</w:t>
      </w:r>
    </w:p>
    <w:p w14:paraId="6059D2D1" w14:textId="77777777" w:rsidR="0012640E" w:rsidRPr="00E42E52" w:rsidRDefault="0012640E" w:rsidP="003228EB">
      <w:pPr>
        <w:pStyle w:val="UL1"/>
      </w:pPr>
      <w:r>
        <w:lastRenderedPageBreak/>
        <w:t xml:space="preserve">Argentina- US </w:t>
      </w:r>
      <w:r w:rsidRPr="009F73B0">
        <w:rPr>
          <w:smallCaps/>
        </w:rPr>
        <w:t>bit</w:t>
      </w:r>
      <w:r>
        <w:t>, Treaty between United States of America and the Argentine Republic Concerning the Reciprocal Encouragement and Protection of Investment, (adopted 14 November 1991, entered into force 20 October 1994).</w:t>
      </w:r>
    </w:p>
    <w:p w14:paraId="70F9825A" w14:textId="77777777" w:rsidR="0012640E" w:rsidRPr="00E42E52" w:rsidRDefault="0012640E" w:rsidP="003228EB">
      <w:pPr>
        <w:pStyle w:val="UL1"/>
      </w:pPr>
      <w:r>
        <w:t xml:space="preserve">Convention on the Protection of the Marine Environment of the Baltic Sea Area (adopted 9 April 1992, entered into force 17 January 2000) 2099 </w:t>
      </w:r>
      <w:proofErr w:type="spellStart"/>
      <w:r w:rsidRPr="009F73B0">
        <w:rPr>
          <w:smallCaps/>
        </w:rPr>
        <w:t>unts</w:t>
      </w:r>
      <w:proofErr w:type="spellEnd"/>
      <w:r>
        <w:t xml:space="preserve"> 195.</w:t>
      </w:r>
    </w:p>
    <w:p w14:paraId="2F0A9C26" w14:textId="77777777" w:rsidR="0012640E" w:rsidRPr="00E42E52" w:rsidRDefault="0012640E" w:rsidP="003228EB">
      <w:pPr>
        <w:pStyle w:val="UL1"/>
      </w:pPr>
      <w:r>
        <w:t xml:space="preserve">Convention on the Protection of the Black Sea against Pollution (adopted 21 April 1992, entered into force 15 January 1994) 1764 </w:t>
      </w:r>
      <w:proofErr w:type="spellStart"/>
      <w:r w:rsidRPr="009F73B0">
        <w:rPr>
          <w:smallCaps/>
        </w:rPr>
        <w:t>unts</w:t>
      </w:r>
      <w:proofErr w:type="spellEnd"/>
      <w:r>
        <w:t xml:space="preserve"> 3.</w:t>
      </w:r>
    </w:p>
    <w:p w14:paraId="4515358C" w14:textId="77777777" w:rsidR="0012640E" w:rsidRPr="00E42E52" w:rsidRDefault="0012640E" w:rsidP="003228EB">
      <w:pPr>
        <w:pStyle w:val="UL1"/>
        <w:autoSpaceDE w:val="0"/>
        <w:autoSpaceDN w:val="0"/>
        <w:adjustRightInd w:val="0"/>
      </w:pPr>
      <w:r>
        <w:rPr>
          <w:noProof/>
        </w:rPr>
        <w:t>United Nations Framework Convention on Climate Change (</w:t>
      </w:r>
      <w:r w:rsidRPr="009F73B0">
        <w:rPr>
          <w:smallCaps/>
          <w:noProof/>
        </w:rPr>
        <w:t>unfccc</w:t>
      </w:r>
      <w:r>
        <w:rPr>
          <w:noProof/>
        </w:rPr>
        <w:t xml:space="preserve">) (adopted 9 May 1992, entered into force 21 March 1994) 1771 </w:t>
      </w:r>
      <w:r w:rsidRPr="009F73B0">
        <w:rPr>
          <w:smallCaps/>
          <w:noProof/>
        </w:rPr>
        <w:t>unts</w:t>
      </w:r>
      <w:r>
        <w:rPr>
          <w:noProof/>
        </w:rPr>
        <w:t xml:space="preserve"> 107, 31 </w:t>
      </w:r>
      <w:r w:rsidRPr="009F73B0">
        <w:rPr>
          <w:smallCaps/>
          <w:noProof/>
        </w:rPr>
        <w:t>ilm</w:t>
      </w:r>
      <w:r>
        <w:rPr>
          <w:noProof/>
        </w:rPr>
        <w:t>.</w:t>
      </w:r>
    </w:p>
    <w:p w14:paraId="59B40A3C" w14:textId="77777777" w:rsidR="0012640E" w:rsidRPr="00E42E52" w:rsidRDefault="0012640E" w:rsidP="003228EB">
      <w:pPr>
        <w:pStyle w:val="UL1"/>
      </w:pPr>
      <w:r>
        <w:t xml:space="preserve">Convention on Biological Diversity (adopted 5 June 1992, entered into force 29 December 1993) 1760 </w:t>
      </w:r>
      <w:proofErr w:type="spellStart"/>
      <w:r w:rsidRPr="009F73B0">
        <w:rPr>
          <w:smallCaps/>
        </w:rPr>
        <w:t>unts</w:t>
      </w:r>
      <w:proofErr w:type="spellEnd"/>
      <w:r>
        <w:t xml:space="preserve"> 79.</w:t>
      </w:r>
    </w:p>
    <w:p w14:paraId="6AF9797C" w14:textId="77777777" w:rsidR="0012640E" w:rsidRPr="00E42E52" w:rsidRDefault="0012640E" w:rsidP="003228EB">
      <w:pPr>
        <w:pStyle w:val="UL1"/>
      </w:pPr>
      <w:r>
        <w:t xml:space="preserve">Convention for the Protection of the Marine Environment of the North-East Atlantic (adopted 22 September 1992, entered into force 25 March 1998) 2354 </w:t>
      </w:r>
      <w:proofErr w:type="spellStart"/>
      <w:r w:rsidRPr="009F73B0">
        <w:rPr>
          <w:smallCaps/>
        </w:rPr>
        <w:t>unts</w:t>
      </w:r>
      <w:proofErr w:type="spellEnd"/>
      <w:r>
        <w:t xml:space="preserve"> 67.</w:t>
      </w:r>
    </w:p>
    <w:p w14:paraId="7FB67424" w14:textId="77777777" w:rsidR="0012640E" w:rsidRPr="00E42E52" w:rsidRDefault="0012640E" w:rsidP="003228EB">
      <w:pPr>
        <w:pStyle w:val="UL1"/>
      </w:pPr>
      <w:r>
        <w:lastRenderedPageBreak/>
        <w:t xml:space="preserve">Agreement Establishing the World Trade Organization (adopted 15 April 1994, entered into force 1 January 1995) 1867 </w:t>
      </w:r>
      <w:proofErr w:type="spellStart"/>
      <w:r w:rsidRPr="009F73B0">
        <w:rPr>
          <w:smallCaps/>
        </w:rPr>
        <w:t>unts</w:t>
      </w:r>
      <w:proofErr w:type="spellEnd"/>
      <w:r>
        <w:t xml:space="preserve"> 154.</w:t>
      </w:r>
    </w:p>
    <w:p w14:paraId="15929113" w14:textId="77777777" w:rsidR="0012640E" w:rsidRPr="00E42E52" w:rsidRDefault="0012640E" w:rsidP="003228EB">
      <w:pPr>
        <w:pStyle w:val="UL1"/>
      </w:pPr>
      <w:r>
        <w:t xml:space="preserve">General Agreement on Trade-Related Aspects of Intellectual Property (adopted 15 April 1994, entered into force 1 January 1995) 1869 </w:t>
      </w:r>
      <w:proofErr w:type="spellStart"/>
      <w:r w:rsidRPr="009F73B0">
        <w:rPr>
          <w:smallCaps/>
        </w:rPr>
        <w:t>unts</w:t>
      </w:r>
      <w:proofErr w:type="spellEnd"/>
      <w:r>
        <w:t xml:space="preserve"> 299.</w:t>
      </w:r>
    </w:p>
    <w:p w14:paraId="32D45374" w14:textId="77777777" w:rsidR="0012640E" w:rsidRPr="00E42E52" w:rsidRDefault="0012640E" w:rsidP="003228EB">
      <w:pPr>
        <w:pStyle w:val="UL1"/>
      </w:pPr>
      <w:r>
        <w:t xml:space="preserve">The General Agreement on Tariffs and Trade (adopted 15 April 1994, entered into force 1 January 1995) 1867 </w:t>
      </w:r>
      <w:proofErr w:type="spellStart"/>
      <w:r w:rsidRPr="009F73B0">
        <w:rPr>
          <w:smallCaps/>
        </w:rPr>
        <w:t>unts</w:t>
      </w:r>
      <w:proofErr w:type="spellEnd"/>
      <w:r>
        <w:t xml:space="preserve"> 190.</w:t>
      </w:r>
    </w:p>
    <w:p w14:paraId="169262E8" w14:textId="77777777" w:rsidR="0012640E" w:rsidRPr="00E42E52" w:rsidRDefault="0012640E" w:rsidP="003228EB">
      <w:pPr>
        <w:pStyle w:val="UL1"/>
        <w:autoSpaceDE w:val="0"/>
        <w:autoSpaceDN w:val="0"/>
        <w:adjustRightInd w:val="0"/>
      </w:pPr>
      <w:r>
        <w:t>International Convention on Standards of Training, Certification and Watchkeeping for Fishing Vessel Personnel (adopted 7 July 1995, entered into force 29 September 2012) (</w:t>
      </w:r>
      <w:proofErr w:type="spellStart"/>
      <w:r w:rsidRPr="009F73B0">
        <w:rPr>
          <w:smallCaps/>
        </w:rPr>
        <w:t>stcw</w:t>
      </w:r>
      <w:proofErr w:type="spellEnd"/>
      <w:r w:rsidRPr="009F73B0">
        <w:rPr>
          <w:smallCaps/>
        </w:rPr>
        <w:t>-f</w:t>
      </w:r>
      <w:r>
        <w:t>).</w:t>
      </w:r>
    </w:p>
    <w:p w14:paraId="08E928FD" w14:textId="77777777" w:rsidR="0012640E" w:rsidRPr="00E42E52" w:rsidRDefault="0012640E" w:rsidP="003228EB">
      <w:pPr>
        <w:pStyle w:val="UL1"/>
      </w:pPr>
      <w:r>
        <w:t xml:space="preserve">Agreement for the Implementation of the Provisions of the UN Convention on the Law of the Sea of 10 December 1982 relating to the Conservation and Management of Straddling Fish Stocks and Highly Migratory Fish Stocks, (adopted 4 August 1995, entered into force 11 December 2001) 2167 </w:t>
      </w:r>
      <w:proofErr w:type="spellStart"/>
      <w:r w:rsidRPr="009F73B0">
        <w:rPr>
          <w:smallCaps/>
        </w:rPr>
        <w:t>unts</w:t>
      </w:r>
      <w:proofErr w:type="spellEnd"/>
      <w:r>
        <w:t xml:space="preserve"> 3.</w:t>
      </w:r>
    </w:p>
    <w:p w14:paraId="73D6290E" w14:textId="21C7FE06" w:rsidR="0012640E" w:rsidRPr="00E42E52" w:rsidRDefault="0012640E" w:rsidP="003228EB">
      <w:pPr>
        <w:pStyle w:val="UL1"/>
      </w:pPr>
      <w:r>
        <w:t xml:space="preserve">Protocol to the Convention on the Prevention of Marine Pollution by Dumping of Wastes and Other Matter </w:t>
      </w:r>
      <w:r>
        <w:lastRenderedPageBreak/>
        <w:t xml:space="preserve">(adopted 7 November 1996, entered into force 24 March 2006) 36 </w:t>
      </w:r>
      <w:proofErr w:type="spellStart"/>
      <w:r w:rsidR="000937F2" w:rsidRPr="000937F2">
        <w:rPr>
          <w:smallCaps/>
        </w:rPr>
        <w:t>i.l.m</w:t>
      </w:r>
      <w:proofErr w:type="spellEnd"/>
      <w:r w:rsidR="000937F2" w:rsidRPr="000937F2">
        <w:rPr>
          <w:smallCaps/>
        </w:rPr>
        <w:t>.</w:t>
      </w:r>
      <w:r>
        <w:t xml:space="preserve"> 7 (1997).</w:t>
      </w:r>
    </w:p>
    <w:p w14:paraId="79F1F24C" w14:textId="77777777" w:rsidR="0012640E" w:rsidRPr="00E42E52" w:rsidRDefault="0012640E" w:rsidP="003228EB">
      <w:pPr>
        <w:pStyle w:val="UL1"/>
      </w:pPr>
      <w:r>
        <w:rPr>
          <w:noProof/>
        </w:rPr>
        <w:t xml:space="preserve">Basic </w:t>
      </w:r>
      <w:r>
        <w:t>Multilateral Agreement on International Transport for Development of the Europe-the Caucasus-Asia corridor of 1998.</w:t>
      </w:r>
    </w:p>
    <w:p w14:paraId="51E94352" w14:textId="77777777" w:rsidR="0012640E" w:rsidRPr="00E42E52" w:rsidRDefault="0012640E" w:rsidP="003228EB">
      <w:pPr>
        <w:pStyle w:val="UL1"/>
      </w:pPr>
      <w:r>
        <w:t xml:space="preserve">Kyoto Protocol to the United Nations Framework Convention on Climate Change (adopted 11 December </w:t>
      </w:r>
      <w:proofErr w:type="gramStart"/>
      <w:r>
        <w:t>1997,entered</w:t>
      </w:r>
      <w:proofErr w:type="gramEnd"/>
      <w:r>
        <w:t xml:space="preserve"> into force 16 February 2005) 2303 </w:t>
      </w:r>
      <w:proofErr w:type="spellStart"/>
      <w:r w:rsidRPr="009F73B0">
        <w:rPr>
          <w:smallCaps/>
        </w:rPr>
        <w:t>unts</w:t>
      </w:r>
      <w:proofErr w:type="spellEnd"/>
      <w:r>
        <w:t xml:space="preserve"> 148.</w:t>
      </w:r>
    </w:p>
    <w:p w14:paraId="7CC88869" w14:textId="77777777" w:rsidR="0012640E" w:rsidRPr="00E42E52" w:rsidRDefault="0012640E" w:rsidP="003228EB">
      <w:pPr>
        <w:pStyle w:val="UL1"/>
      </w:pPr>
      <w:r>
        <w:rPr>
          <w:lang w:eastAsia="en-GB"/>
        </w:rPr>
        <w:t>Basic Multilateral Agreement on International Transport for Development of the Europe-the Caucasus-Asia corridor (signed on 8 September 1998).</w:t>
      </w:r>
    </w:p>
    <w:p w14:paraId="34262C5D" w14:textId="77777777" w:rsidR="0012640E" w:rsidRPr="00E42E52" w:rsidRDefault="0012640E" w:rsidP="003228EB">
      <w:pPr>
        <w:pStyle w:val="UL1"/>
      </w:pPr>
      <w:r>
        <w:t>Convention for the Unification of Certain Rules for International Carriage by Air (Montreal Convention</w:t>
      </w:r>
      <w:r>
        <w:rPr>
          <w:noProof/>
        </w:rPr>
        <w:t xml:space="preserve">) (adopted 28 May 1999, entered into force 4 November 2003) 2242 </w:t>
      </w:r>
      <w:r w:rsidRPr="009F73B0">
        <w:rPr>
          <w:smallCaps/>
          <w:noProof/>
        </w:rPr>
        <w:t>unts</w:t>
      </w:r>
      <w:r>
        <w:rPr>
          <w:noProof/>
        </w:rPr>
        <w:t xml:space="preserve"> 309.</w:t>
      </w:r>
    </w:p>
    <w:p w14:paraId="3780CE51" w14:textId="77777777" w:rsidR="0012640E" w:rsidRPr="00E42E52" w:rsidRDefault="0012640E" w:rsidP="003228EB">
      <w:pPr>
        <w:pStyle w:val="UL1"/>
      </w:pPr>
      <w:r>
        <w:t>2000 Amendments (Limitation Amounts in the Protocol of 1992 to amend the International Liability Convention on Civil Liability for Oil Pollution Damage 1969 (</w:t>
      </w:r>
      <w:proofErr w:type="spellStart"/>
      <w:r w:rsidRPr="009F73B0">
        <w:rPr>
          <w:smallCaps/>
        </w:rPr>
        <w:t>clc</w:t>
      </w:r>
      <w:proofErr w:type="spellEnd"/>
      <w:r>
        <w:t xml:space="preserve">) (adopted 18 October 2000, </w:t>
      </w:r>
      <w:r>
        <w:lastRenderedPageBreak/>
        <w:t xml:space="preserve">entered into force 1 November 2003) </w:t>
      </w:r>
      <w:proofErr w:type="spellStart"/>
      <w:r w:rsidRPr="009F73B0">
        <w:rPr>
          <w:smallCaps/>
        </w:rPr>
        <w:t>imo</w:t>
      </w:r>
      <w:proofErr w:type="spellEnd"/>
      <w:r>
        <w:t xml:space="preserve"> Doc. Res. </w:t>
      </w:r>
      <w:r w:rsidRPr="009F73B0">
        <w:rPr>
          <w:smallCaps/>
        </w:rPr>
        <w:t>leg</w:t>
      </w:r>
      <w:r>
        <w:t>.1 (82).</w:t>
      </w:r>
    </w:p>
    <w:p w14:paraId="6377CDCB" w14:textId="77777777" w:rsidR="0012640E" w:rsidRPr="00E42E52" w:rsidRDefault="0012640E" w:rsidP="003228EB">
      <w:pPr>
        <w:pStyle w:val="UL1"/>
        <w:autoSpaceDE w:val="0"/>
        <w:autoSpaceDN w:val="0"/>
        <w:adjustRightInd w:val="0"/>
      </w:pPr>
      <w:r>
        <w:t>International Convention for the Control and Management of Ships’ Ballast Water and Sediments (</w:t>
      </w:r>
      <w:proofErr w:type="spellStart"/>
      <w:r w:rsidRPr="009F73B0">
        <w:rPr>
          <w:smallCaps/>
        </w:rPr>
        <w:t>bwm</w:t>
      </w:r>
      <w:proofErr w:type="spellEnd"/>
      <w:r>
        <w:t xml:space="preserve"> Convention) (adopted 13 February 2004; entered into force 8 September 2017) 30 </w:t>
      </w:r>
      <w:proofErr w:type="spellStart"/>
      <w:r w:rsidRPr="009F73B0">
        <w:rPr>
          <w:smallCaps/>
        </w:rPr>
        <w:t>ilm</w:t>
      </w:r>
      <w:proofErr w:type="spellEnd"/>
      <w:r>
        <w:t xml:space="preserve"> 1455.</w:t>
      </w:r>
    </w:p>
    <w:p w14:paraId="061ED2D2" w14:textId="77777777" w:rsidR="0012640E" w:rsidRPr="00E42E52" w:rsidRDefault="0012640E" w:rsidP="003228EB">
      <w:pPr>
        <w:pStyle w:val="UL1"/>
      </w:pPr>
      <w:r>
        <w:t xml:space="preserve">Consolidated text of the Maritime </w:t>
      </w:r>
      <w:proofErr w:type="spellStart"/>
      <w:r>
        <w:t>Labour</w:t>
      </w:r>
      <w:proofErr w:type="spellEnd"/>
      <w:r>
        <w:t xml:space="preserve"> Convention (</w:t>
      </w:r>
      <w:proofErr w:type="spellStart"/>
      <w:r w:rsidRPr="009F73B0">
        <w:rPr>
          <w:smallCaps/>
        </w:rPr>
        <w:t>mlc</w:t>
      </w:r>
      <w:proofErr w:type="spellEnd"/>
      <w:r>
        <w:t xml:space="preserve">) (adopted 26 February 2006, entered into force 20 August 2013) including the amendments of 2014 and 2016, 2952 </w:t>
      </w:r>
      <w:proofErr w:type="spellStart"/>
      <w:r w:rsidRPr="009F73B0">
        <w:rPr>
          <w:smallCaps/>
        </w:rPr>
        <w:t>unts</w:t>
      </w:r>
      <w:proofErr w:type="spellEnd"/>
      <w:r>
        <w:t> 3.</w:t>
      </w:r>
    </w:p>
    <w:p w14:paraId="678A6F3E" w14:textId="47F226A1" w:rsidR="0012640E" w:rsidRPr="00E42E52" w:rsidRDefault="0012640E" w:rsidP="003228EB">
      <w:pPr>
        <w:pStyle w:val="UL1"/>
      </w:pPr>
      <w:r>
        <w:rPr>
          <w:lang w:eastAsia="en-GB"/>
        </w:rPr>
        <w:t xml:space="preserve">The Intergovernmental Agreement on the Trans-Asian Railway Network (adopted on 12 April 2006, entered into force on 11 June 2009) 2597 </w:t>
      </w:r>
      <w:proofErr w:type="spellStart"/>
      <w:r w:rsidRPr="009F73B0">
        <w:rPr>
          <w:smallCaps/>
          <w:lang w:eastAsia="en-GB"/>
        </w:rPr>
        <w:t>unts</w:t>
      </w:r>
      <w:proofErr w:type="spellEnd"/>
      <w:r>
        <w:rPr>
          <w:lang w:eastAsia="en-GB"/>
        </w:rPr>
        <w:t xml:space="preserve"> 3</w:t>
      </w:r>
      <w:r w:rsidR="00667899">
        <w:rPr>
          <w:lang w:eastAsia="en-GB"/>
        </w:rPr>
        <w:t>.</w:t>
      </w:r>
    </w:p>
    <w:p w14:paraId="44DA9D20" w14:textId="77777777" w:rsidR="0012640E" w:rsidRPr="00E42E52" w:rsidRDefault="0012640E" w:rsidP="003228EB">
      <w:pPr>
        <w:pStyle w:val="UL1"/>
      </w:pPr>
      <w:r>
        <w:t>The Nairobi International Convention on the Removal of Wrecks (</w:t>
      </w:r>
      <w:proofErr w:type="spellStart"/>
      <w:r w:rsidRPr="009F73B0">
        <w:rPr>
          <w:smallCaps/>
        </w:rPr>
        <w:t>wrc</w:t>
      </w:r>
      <w:proofErr w:type="spellEnd"/>
      <w:r>
        <w:t xml:space="preserve">) (adopted 18 May 2007, entered into force 14 April 2015), </w:t>
      </w:r>
      <w:proofErr w:type="spellStart"/>
      <w:r w:rsidRPr="009F73B0">
        <w:rPr>
          <w:smallCaps/>
        </w:rPr>
        <w:t>imo</w:t>
      </w:r>
      <w:proofErr w:type="spellEnd"/>
      <w:r>
        <w:t xml:space="preserve"> Doc </w:t>
      </w:r>
      <w:r w:rsidRPr="009F73B0">
        <w:rPr>
          <w:smallCaps/>
        </w:rPr>
        <w:t>leg/conf</w:t>
      </w:r>
      <w:r>
        <w:t>.16/19.</w:t>
      </w:r>
    </w:p>
    <w:p w14:paraId="11CABB48" w14:textId="77777777" w:rsidR="0012640E" w:rsidRPr="00E42E52" w:rsidRDefault="0012640E" w:rsidP="003228EB">
      <w:pPr>
        <w:pStyle w:val="UL1"/>
      </w:pPr>
      <w:r>
        <w:t>International Convention on Civil Liability for Bunker Oil Pollution Damage (</w:t>
      </w:r>
      <w:r w:rsidRPr="009F73B0">
        <w:rPr>
          <w:smallCaps/>
        </w:rPr>
        <w:t>bunker</w:t>
      </w:r>
      <w:r>
        <w:t xml:space="preserve">), (adopted 23 March 2008, entered into force 21 November 2018) 973 </w:t>
      </w:r>
      <w:proofErr w:type="spellStart"/>
      <w:r w:rsidRPr="009F73B0">
        <w:rPr>
          <w:smallCaps/>
        </w:rPr>
        <w:t>unts</w:t>
      </w:r>
      <w:proofErr w:type="spellEnd"/>
      <w:r>
        <w:t xml:space="preserve"> 3.</w:t>
      </w:r>
    </w:p>
    <w:p w14:paraId="297F66CA" w14:textId="77777777" w:rsidR="0012640E" w:rsidRPr="00E42E52" w:rsidRDefault="0012640E" w:rsidP="003228EB">
      <w:pPr>
        <w:pStyle w:val="UL1"/>
      </w:pPr>
      <w:r>
        <w:lastRenderedPageBreak/>
        <w:t xml:space="preserve">UN Convention on Contracts for the International Carriage of Goods Wholly or Partly by Sea (Rotterdam Rules) (adopted 11 December 2008, not in force yet) UN.Doc. </w:t>
      </w:r>
      <w:r w:rsidRPr="009F73B0">
        <w:rPr>
          <w:smallCaps/>
        </w:rPr>
        <w:t>a/res</w:t>
      </w:r>
      <w:r w:rsidRPr="00F26621">
        <w:t>63/122</w:t>
      </w:r>
      <w:r>
        <w:t>.</w:t>
      </w:r>
    </w:p>
    <w:p w14:paraId="17971E9D" w14:textId="77777777" w:rsidR="0012640E" w:rsidRPr="00E42E52" w:rsidRDefault="0012640E" w:rsidP="003228EB">
      <w:pPr>
        <w:pStyle w:val="UL1"/>
      </w:pPr>
      <w:r>
        <w:t>The International Convention on Liability and Compensation for Damage in Connection with the Carriage of Hazardous and Noxious Substances by Sea 2010 (</w:t>
      </w:r>
      <w:proofErr w:type="spellStart"/>
      <w:r w:rsidRPr="009F73B0">
        <w:rPr>
          <w:smallCaps/>
        </w:rPr>
        <w:t>hns</w:t>
      </w:r>
      <w:proofErr w:type="spellEnd"/>
      <w:r>
        <w:t xml:space="preserve">), (30 April adopted 2010, not yet entered into force) </w:t>
      </w:r>
      <w:proofErr w:type="spellStart"/>
      <w:r w:rsidRPr="009F73B0">
        <w:rPr>
          <w:smallCaps/>
        </w:rPr>
        <w:t>imo</w:t>
      </w:r>
      <w:proofErr w:type="spellEnd"/>
      <w:r w:rsidRPr="009F73B0">
        <w:rPr>
          <w:smallCaps/>
        </w:rPr>
        <w:t xml:space="preserve"> leg-conf.</w:t>
      </w:r>
      <w:r w:rsidRPr="00F26621">
        <w:t>17/</w:t>
      </w:r>
      <w:r w:rsidRPr="009F73B0">
        <w:rPr>
          <w:smallCaps/>
        </w:rPr>
        <w:t>dc</w:t>
      </w:r>
      <w:r w:rsidRPr="00F26621">
        <w:t>/1</w:t>
      </w:r>
      <w:r>
        <w:t>.</w:t>
      </w:r>
    </w:p>
    <w:p w14:paraId="1B7E2E9A" w14:textId="77777777" w:rsidR="0012640E" w:rsidRPr="00E42E52" w:rsidRDefault="0012640E" w:rsidP="003228EB">
      <w:pPr>
        <w:pStyle w:val="UL1"/>
      </w:pPr>
      <w:r>
        <w:t xml:space="preserve">Arms Trade Treaty (adopted 2 April 2013, entered into force 24 December 2014) 3013 </w:t>
      </w:r>
      <w:proofErr w:type="spellStart"/>
      <w:r w:rsidRPr="009F73B0">
        <w:rPr>
          <w:smallCaps/>
        </w:rPr>
        <w:t>unts</w:t>
      </w:r>
      <w:proofErr w:type="spellEnd"/>
      <w:r>
        <w:t xml:space="preserve"> 3.</w:t>
      </w:r>
    </w:p>
    <w:p w14:paraId="52CE7AF3" w14:textId="77777777" w:rsidR="0012640E" w:rsidRPr="00E42E52" w:rsidRDefault="0012640E" w:rsidP="003228EB">
      <w:pPr>
        <w:pStyle w:val="UL1"/>
      </w:pPr>
      <w:r>
        <w:rPr>
          <w:lang w:eastAsia="en-GB"/>
        </w:rPr>
        <w:t>The Trade Facilitation Agreement (</w:t>
      </w:r>
      <w:proofErr w:type="spellStart"/>
      <w:r w:rsidRPr="009F73B0">
        <w:rPr>
          <w:smallCaps/>
          <w:lang w:eastAsia="en-GB"/>
        </w:rPr>
        <w:t>tfa</w:t>
      </w:r>
      <w:proofErr w:type="spellEnd"/>
      <w:r>
        <w:rPr>
          <w:lang w:eastAsia="en-GB"/>
        </w:rPr>
        <w:t>) (adopted on 27 November 2014, entered into force 22 February 2017).</w:t>
      </w:r>
    </w:p>
    <w:p w14:paraId="564F8E2C" w14:textId="77777777" w:rsidR="0012640E" w:rsidRPr="00E42E52" w:rsidRDefault="0012640E" w:rsidP="003228EB">
      <w:pPr>
        <w:pStyle w:val="UL1"/>
      </w:pPr>
      <w:r>
        <w:rPr>
          <w:noProof/>
        </w:rPr>
        <w:t>Agreement on Enhancing International Arctic Scientific Cooperation (adopted 11 May 2017, entered into force 23 May 2018) (</w:t>
      </w:r>
      <w:r>
        <w:rPr>
          <w:rStyle w:val="URL"/>
          <w:noProof/>
        </w:rPr>
        <w:t>https://oaarchive.arctic-council.org/handle/11374/1916</w:t>
      </w:r>
      <w:r>
        <w:rPr>
          <w:noProof/>
        </w:rPr>
        <w:t xml:space="preserve"> archive).</w:t>
      </w:r>
    </w:p>
    <w:p w14:paraId="450E1C47" w14:textId="77777777" w:rsidR="0012640E" w:rsidRDefault="0012640E" w:rsidP="003228EB">
      <w:pPr>
        <w:pStyle w:val="UL1"/>
      </w:pPr>
      <w:r>
        <w:rPr>
          <w:noProof/>
        </w:rPr>
        <w:t>The Agreement on Trade and Economic Cooperation between the Eurasian Economic Union (</w:t>
      </w:r>
      <w:r w:rsidRPr="009F73B0">
        <w:rPr>
          <w:smallCaps/>
          <w:noProof/>
        </w:rPr>
        <w:t>eaeu</w:t>
      </w:r>
      <w:r>
        <w:rPr>
          <w:noProof/>
        </w:rPr>
        <w:t xml:space="preserve">) and its Member States, on the one part, and the People’s </w:t>
      </w:r>
      <w:r>
        <w:rPr>
          <w:noProof/>
        </w:rPr>
        <w:lastRenderedPageBreak/>
        <w:t>Republic of China (</w:t>
      </w:r>
      <w:r w:rsidRPr="009F73B0">
        <w:rPr>
          <w:smallCaps/>
          <w:noProof/>
        </w:rPr>
        <w:t>prc</w:t>
      </w:r>
      <w:r>
        <w:rPr>
          <w:noProof/>
        </w:rPr>
        <w:t>) on the other part. (2018) entered into force 2019.</w:t>
      </w:r>
    </w:p>
    <w:p w14:paraId="495FB805" w14:textId="77777777" w:rsidR="0012640E" w:rsidRPr="00E2752D" w:rsidRDefault="0012640E" w:rsidP="003228EB">
      <w:pPr>
        <w:pStyle w:val="PrelimendmatterHeadA"/>
      </w:pPr>
      <w:r>
        <w:t>European Union Law</w:t>
      </w:r>
    </w:p>
    <w:p w14:paraId="782364B1" w14:textId="77777777" w:rsidR="0012640E" w:rsidRPr="00F202D5" w:rsidRDefault="0012640E" w:rsidP="003228EB">
      <w:pPr>
        <w:pStyle w:val="PrelimendmatterHeadB"/>
      </w:pPr>
      <w:r>
        <w:t>Treaties</w:t>
      </w:r>
    </w:p>
    <w:p w14:paraId="00DAC215" w14:textId="77777777" w:rsidR="0012640E" w:rsidRPr="00917CE5" w:rsidRDefault="0012640E" w:rsidP="003228EB">
      <w:pPr>
        <w:pStyle w:val="UL1"/>
        <w:autoSpaceDE w:val="0"/>
        <w:autoSpaceDN w:val="0"/>
        <w:adjustRightInd w:val="0"/>
      </w:pPr>
      <w:r>
        <w:rPr>
          <w:noProof/>
        </w:rPr>
        <w:t xml:space="preserve">Consolidated Version of the Treaty on European Union [2008] </w:t>
      </w:r>
      <w:r w:rsidRPr="009F73B0">
        <w:rPr>
          <w:smallCaps/>
          <w:noProof/>
        </w:rPr>
        <w:t>oj</w:t>
      </w:r>
      <w:r>
        <w:rPr>
          <w:noProof/>
        </w:rPr>
        <w:t xml:space="preserve"> C115/13.</w:t>
      </w:r>
    </w:p>
    <w:p w14:paraId="635442C5" w14:textId="77777777" w:rsidR="0012640E" w:rsidRPr="00917CE5" w:rsidRDefault="0012640E" w:rsidP="003228EB">
      <w:pPr>
        <w:pStyle w:val="UL1"/>
        <w:autoSpaceDE w:val="0"/>
        <w:autoSpaceDN w:val="0"/>
        <w:adjustRightInd w:val="0"/>
      </w:pPr>
      <w:r>
        <w:rPr>
          <w:noProof/>
        </w:rPr>
        <w:t xml:space="preserve">Charter of Fundamental Rights of the European Union 2012/C 326/02 [2012] </w:t>
      </w:r>
      <w:r w:rsidRPr="009F73B0">
        <w:rPr>
          <w:smallCaps/>
          <w:noProof/>
        </w:rPr>
        <w:t>ojc</w:t>
      </w:r>
      <w:r>
        <w:rPr>
          <w:noProof/>
        </w:rPr>
        <w:t xml:space="preserve"> 326/391.</w:t>
      </w:r>
    </w:p>
    <w:p w14:paraId="329260AD" w14:textId="77777777" w:rsidR="0012640E" w:rsidRDefault="0012640E" w:rsidP="003228EB">
      <w:pPr>
        <w:pStyle w:val="UL1"/>
      </w:pPr>
      <w:r>
        <w:t>Consolidated version of the Treaty on the Functioning of the European Union (</w:t>
      </w:r>
      <w:proofErr w:type="spellStart"/>
      <w:r w:rsidRPr="009F73B0">
        <w:rPr>
          <w:smallCaps/>
        </w:rPr>
        <w:t>tfeu</w:t>
      </w:r>
      <w:proofErr w:type="spellEnd"/>
      <w:r>
        <w:t xml:space="preserve">) [2016] </w:t>
      </w:r>
      <w:proofErr w:type="spellStart"/>
      <w:r w:rsidRPr="009F73B0">
        <w:rPr>
          <w:smallCaps/>
        </w:rPr>
        <w:t>oj</w:t>
      </w:r>
      <w:proofErr w:type="spellEnd"/>
      <w:r>
        <w:t xml:space="preserve"> C202/1.</w:t>
      </w:r>
    </w:p>
    <w:p w14:paraId="34939B60" w14:textId="77777777" w:rsidR="0012640E" w:rsidRDefault="0012640E" w:rsidP="003228EB">
      <w:pPr>
        <w:pStyle w:val="PrelimendmatterHeadB"/>
      </w:pPr>
      <w:r>
        <w:t>Directives</w:t>
      </w:r>
    </w:p>
    <w:p w14:paraId="1DBC7324" w14:textId="77777777" w:rsidR="0012640E" w:rsidRPr="00317427" w:rsidRDefault="0012640E" w:rsidP="003228EB">
      <w:pPr>
        <w:pStyle w:val="UL1"/>
        <w:autoSpaceDE w:val="0"/>
        <w:autoSpaceDN w:val="0"/>
        <w:adjustRightInd w:val="0"/>
      </w:pPr>
      <w:r>
        <w:t>Council Directive 89/391/</w:t>
      </w:r>
      <w:proofErr w:type="spellStart"/>
      <w:r w:rsidRPr="009F73B0">
        <w:rPr>
          <w:smallCaps/>
        </w:rPr>
        <w:t>eec</w:t>
      </w:r>
      <w:proofErr w:type="spellEnd"/>
      <w:r>
        <w:t xml:space="preserve"> on the introduction of measures to encourage improvements in the safety and health of workers at work [1989] </w:t>
      </w:r>
      <w:proofErr w:type="spellStart"/>
      <w:r w:rsidRPr="009F73B0">
        <w:rPr>
          <w:smallCaps/>
        </w:rPr>
        <w:t>oj</w:t>
      </w:r>
      <w:proofErr w:type="spellEnd"/>
      <w:r w:rsidRPr="009F73B0">
        <w:rPr>
          <w:smallCaps/>
        </w:rPr>
        <w:t xml:space="preserve"> l</w:t>
      </w:r>
      <w:r>
        <w:t xml:space="preserve"> 183/1.</w:t>
      </w:r>
    </w:p>
    <w:p w14:paraId="6199E792" w14:textId="77777777" w:rsidR="0012640E" w:rsidRPr="00317427" w:rsidRDefault="0012640E" w:rsidP="003228EB">
      <w:pPr>
        <w:pStyle w:val="UL1"/>
        <w:autoSpaceDE w:val="0"/>
        <w:autoSpaceDN w:val="0"/>
        <w:adjustRightInd w:val="0"/>
      </w:pPr>
      <w:r>
        <w:rPr>
          <w:noProof/>
        </w:rPr>
        <w:t>Council Directive 94/56/</w:t>
      </w:r>
      <w:r w:rsidRPr="009F73B0">
        <w:rPr>
          <w:smallCaps/>
          <w:noProof/>
        </w:rPr>
        <w:t>ec</w:t>
      </w:r>
      <w:r>
        <w:rPr>
          <w:noProof/>
        </w:rPr>
        <w:t xml:space="preserve"> of 21 November 1994 establishing the fundamental principles governing the investigation of civil aviation accidents and incidents [1994] </w:t>
      </w:r>
      <w:r w:rsidRPr="009F73B0">
        <w:rPr>
          <w:smallCaps/>
          <w:noProof/>
        </w:rPr>
        <w:t>oj</w:t>
      </w:r>
      <w:r>
        <w:rPr>
          <w:noProof/>
        </w:rPr>
        <w:t xml:space="preserve"> L319/14, repealed.</w:t>
      </w:r>
    </w:p>
    <w:p w14:paraId="6855AE6B" w14:textId="77777777" w:rsidR="0012640E" w:rsidRPr="00317427" w:rsidRDefault="0012640E" w:rsidP="003228EB">
      <w:pPr>
        <w:pStyle w:val="UL1"/>
      </w:pPr>
      <w:r>
        <w:t>Directive 2000/60/</w:t>
      </w:r>
      <w:proofErr w:type="spellStart"/>
      <w:r w:rsidRPr="009F73B0">
        <w:rPr>
          <w:smallCaps/>
        </w:rPr>
        <w:t>ec</w:t>
      </w:r>
      <w:proofErr w:type="spellEnd"/>
      <w:r>
        <w:t xml:space="preserve"> establishing a framework for the Community action in the field of water policy (EU Water Framework Directive) [2000] </w:t>
      </w:r>
      <w:proofErr w:type="spellStart"/>
      <w:r w:rsidRPr="009F73B0">
        <w:rPr>
          <w:smallCaps/>
        </w:rPr>
        <w:t>oj</w:t>
      </w:r>
      <w:proofErr w:type="spellEnd"/>
      <w:r w:rsidRPr="009F73B0">
        <w:rPr>
          <w:smallCaps/>
        </w:rPr>
        <w:t xml:space="preserve"> l</w:t>
      </w:r>
      <w:r>
        <w:t xml:space="preserve"> 327/1.</w:t>
      </w:r>
    </w:p>
    <w:p w14:paraId="3A112BAB" w14:textId="77777777" w:rsidR="0012640E" w:rsidRPr="00317427" w:rsidRDefault="0012640E" w:rsidP="003228EB">
      <w:pPr>
        <w:pStyle w:val="UL1"/>
      </w:pPr>
      <w:r>
        <w:lastRenderedPageBreak/>
        <w:t>Directive 2005/33/</w:t>
      </w:r>
      <w:proofErr w:type="spellStart"/>
      <w:r w:rsidRPr="009F73B0">
        <w:rPr>
          <w:smallCaps/>
        </w:rPr>
        <w:t>ec</w:t>
      </w:r>
      <w:proofErr w:type="spellEnd"/>
      <w:r>
        <w:t xml:space="preserve"> amending Directive 1999/32/</w:t>
      </w:r>
      <w:proofErr w:type="spellStart"/>
      <w:r w:rsidRPr="009F73B0">
        <w:rPr>
          <w:smallCaps/>
        </w:rPr>
        <w:t>ec</w:t>
      </w:r>
      <w:proofErr w:type="spellEnd"/>
      <w:r>
        <w:t xml:space="preserve"> (the European Sulphur Content of Marine Fuels Directive) [2005] </w:t>
      </w:r>
      <w:proofErr w:type="spellStart"/>
      <w:r w:rsidRPr="009F73B0">
        <w:rPr>
          <w:smallCaps/>
        </w:rPr>
        <w:t>oj</w:t>
      </w:r>
      <w:proofErr w:type="spellEnd"/>
      <w:r>
        <w:t xml:space="preserve"> L191/59.</w:t>
      </w:r>
    </w:p>
    <w:p w14:paraId="3FC50F12" w14:textId="77777777" w:rsidR="0012640E" w:rsidRPr="00317427" w:rsidRDefault="0012640E" w:rsidP="003228EB">
      <w:pPr>
        <w:pStyle w:val="UL1"/>
        <w:autoSpaceDE w:val="0"/>
        <w:autoSpaceDN w:val="0"/>
        <w:adjustRightInd w:val="0"/>
      </w:pPr>
      <w:r>
        <w:t>Council Directive 92/29/</w:t>
      </w:r>
      <w:proofErr w:type="spellStart"/>
      <w:r w:rsidRPr="009F73B0">
        <w:rPr>
          <w:smallCaps/>
        </w:rPr>
        <w:t>eec</w:t>
      </w:r>
      <w:proofErr w:type="spellEnd"/>
      <w:r>
        <w:t xml:space="preserve"> minimum safety and health requirements for improved medical treatment on board vessels [1992] </w:t>
      </w:r>
      <w:proofErr w:type="spellStart"/>
      <w:r w:rsidRPr="009F73B0">
        <w:rPr>
          <w:smallCaps/>
        </w:rPr>
        <w:t>oj</w:t>
      </w:r>
      <w:proofErr w:type="spellEnd"/>
      <w:r w:rsidRPr="009F73B0">
        <w:rPr>
          <w:smallCaps/>
        </w:rPr>
        <w:t xml:space="preserve"> l</w:t>
      </w:r>
      <w:r>
        <w:t xml:space="preserve"> 113, as amended by Directive 2007/30/</w:t>
      </w:r>
      <w:proofErr w:type="spellStart"/>
      <w:r w:rsidRPr="009F73B0">
        <w:rPr>
          <w:smallCaps/>
        </w:rPr>
        <w:t>ec</w:t>
      </w:r>
      <w:proofErr w:type="spellEnd"/>
      <w:r>
        <w:t xml:space="preserve"> of the European Parliament and of the Council of 20 June 2007 amending Council Directive 89/391/</w:t>
      </w:r>
      <w:proofErr w:type="spellStart"/>
      <w:r w:rsidRPr="009F73B0">
        <w:rPr>
          <w:smallCaps/>
        </w:rPr>
        <w:t>eec</w:t>
      </w:r>
      <w:proofErr w:type="spellEnd"/>
      <w:r>
        <w:t>, its individual Directives and Council Directives 83/477/</w:t>
      </w:r>
      <w:proofErr w:type="spellStart"/>
      <w:r w:rsidRPr="009F73B0">
        <w:rPr>
          <w:smallCaps/>
        </w:rPr>
        <w:t>eec</w:t>
      </w:r>
      <w:proofErr w:type="spellEnd"/>
      <w:r>
        <w:t>, 91/383/</w:t>
      </w:r>
      <w:proofErr w:type="spellStart"/>
      <w:r w:rsidRPr="009F73B0">
        <w:rPr>
          <w:smallCaps/>
        </w:rPr>
        <w:t>eec</w:t>
      </w:r>
      <w:proofErr w:type="spellEnd"/>
      <w:r>
        <w:t>, 92/29/</w:t>
      </w:r>
      <w:proofErr w:type="spellStart"/>
      <w:proofErr w:type="gramStart"/>
      <w:r w:rsidRPr="009F73B0">
        <w:rPr>
          <w:smallCaps/>
        </w:rPr>
        <w:t>eec</w:t>
      </w:r>
      <w:proofErr w:type="spellEnd"/>
      <w:proofErr w:type="gramEnd"/>
      <w:r>
        <w:t xml:space="preserve"> and 94/33/</w:t>
      </w:r>
      <w:proofErr w:type="spellStart"/>
      <w:r w:rsidRPr="009F73B0">
        <w:rPr>
          <w:smallCaps/>
        </w:rPr>
        <w:t>ec</w:t>
      </w:r>
      <w:proofErr w:type="spellEnd"/>
      <w:r>
        <w:t xml:space="preserve"> with a view to simplifying and </w:t>
      </w:r>
      <w:proofErr w:type="spellStart"/>
      <w:r>
        <w:t>rationalising</w:t>
      </w:r>
      <w:proofErr w:type="spellEnd"/>
      <w:r>
        <w:t xml:space="preserve"> the reports on practical implementation [2007] </w:t>
      </w:r>
      <w:proofErr w:type="spellStart"/>
      <w:r w:rsidRPr="009F73B0">
        <w:rPr>
          <w:smallCaps/>
        </w:rPr>
        <w:t>oj</w:t>
      </w:r>
      <w:proofErr w:type="spellEnd"/>
      <w:r w:rsidRPr="009F73B0">
        <w:rPr>
          <w:smallCaps/>
        </w:rPr>
        <w:t xml:space="preserve"> l</w:t>
      </w:r>
      <w:r>
        <w:t xml:space="preserve"> 165/21.</w:t>
      </w:r>
    </w:p>
    <w:p w14:paraId="05DFF81D" w14:textId="77777777" w:rsidR="0012640E" w:rsidRPr="00082ECE" w:rsidRDefault="0012640E" w:rsidP="003228EB">
      <w:pPr>
        <w:pStyle w:val="UL1"/>
      </w:pPr>
      <w:r>
        <w:t>Directive 2008/56/</w:t>
      </w:r>
      <w:proofErr w:type="spellStart"/>
      <w:r w:rsidRPr="009F73B0">
        <w:rPr>
          <w:smallCaps/>
        </w:rPr>
        <w:t>ec</w:t>
      </w:r>
      <w:proofErr w:type="spellEnd"/>
      <w:r>
        <w:t xml:space="preserve"> establishing a framework for community action in the field of marine environmental policy [2008] </w:t>
      </w:r>
      <w:proofErr w:type="spellStart"/>
      <w:r w:rsidRPr="009F73B0">
        <w:rPr>
          <w:smallCaps/>
        </w:rPr>
        <w:t>oj</w:t>
      </w:r>
      <w:proofErr w:type="spellEnd"/>
      <w:r>
        <w:t xml:space="preserve"> L164/19 (2008).</w:t>
      </w:r>
    </w:p>
    <w:p w14:paraId="7C3E2A74" w14:textId="77777777" w:rsidR="0012640E" w:rsidRPr="00082ECE" w:rsidRDefault="0012640E" w:rsidP="003228EB">
      <w:pPr>
        <w:pStyle w:val="UL1"/>
        <w:autoSpaceDE w:val="0"/>
        <w:autoSpaceDN w:val="0"/>
        <w:adjustRightInd w:val="0"/>
      </w:pPr>
      <w:r>
        <w:t>Council Directive 2009/13/</w:t>
      </w:r>
      <w:proofErr w:type="spellStart"/>
      <w:r w:rsidRPr="009F73B0">
        <w:rPr>
          <w:smallCaps/>
        </w:rPr>
        <w:t>ec</w:t>
      </w:r>
      <w:proofErr w:type="spellEnd"/>
      <w:r>
        <w:t xml:space="preserve"> implementing the Agreement concluded by the European Community Shipowners’ Associations (</w:t>
      </w:r>
      <w:proofErr w:type="spellStart"/>
      <w:r w:rsidRPr="009F73B0">
        <w:rPr>
          <w:smallCaps/>
        </w:rPr>
        <w:t>ecsa</w:t>
      </w:r>
      <w:proofErr w:type="spellEnd"/>
      <w:r>
        <w:t>) and the European Transport Workers’ Federation (</w:t>
      </w:r>
      <w:proofErr w:type="spellStart"/>
      <w:r w:rsidRPr="009F73B0">
        <w:rPr>
          <w:smallCaps/>
        </w:rPr>
        <w:t>etf</w:t>
      </w:r>
      <w:proofErr w:type="spellEnd"/>
      <w:r>
        <w:t xml:space="preserve">) on the </w:t>
      </w:r>
      <w:r>
        <w:lastRenderedPageBreak/>
        <w:t xml:space="preserve">Maritime </w:t>
      </w:r>
      <w:proofErr w:type="spellStart"/>
      <w:r>
        <w:t>Labour</w:t>
      </w:r>
      <w:proofErr w:type="spellEnd"/>
      <w:r>
        <w:t xml:space="preserve"> Convention, 2006, and amending Directive 1999/63/</w:t>
      </w:r>
      <w:proofErr w:type="spellStart"/>
      <w:r w:rsidRPr="009F73B0">
        <w:rPr>
          <w:smallCaps/>
        </w:rPr>
        <w:t>ec</w:t>
      </w:r>
      <w:proofErr w:type="spellEnd"/>
      <w:r>
        <w:t xml:space="preserve"> [2009] </w:t>
      </w:r>
      <w:proofErr w:type="spellStart"/>
      <w:r w:rsidRPr="009F73B0">
        <w:rPr>
          <w:smallCaps/>
        </w:rPr>
        <w:t>oj</w:t>
      </w:r>
      <w:proofErr w:type="spellEnd"/>
      <w:r w:rsidRPr="009F73B0">
        <w:rPr>
          <w:smallCaps/>
        </w:rPr>
        <w:t xml:space="preserve"> l</w:t>
      </w:r>
      <w:r>
        <w:t xml:space="preserve"> 124/30.</w:t>
      </w:r>
    </w:p>
    <w:p w14:paraId="77EF8DA3" w14:textId="77777777" w:rsidR="0012640E" w:rsidRPr="00082ECE" w:rsidRDefault="0012640E" w:rsidP="003228EB">
      <w:pPr>
        <w:pStyle w:val="UL1"/>
      </w:pPr>
      <w:r>
        <w:t>Commission and Parliament Directive 2009/20/</w:t>
      </w:r>
      <w:proofErr w:type="spellStart"/>
      <w:r w:rsidRPr="009F73B0">
        <w:rPr>
          <w:smallCaps/>
        </w:rPr>
        <w:t>ec</w:t>
      </w:r>
      <w:proofErr w:type="spellEnd"/>
      <w:r>
        <w:t xml:space="preserve"> of 23 April 2009 on the insurance of shipowners for maritime claims [2009] </w:t>
      </w:r>
      <w:proofErr w:type="spellStart"/>
      <w:r w:rsidRPr="009F73B0">
        <w:rPr>
          <w:smallCaps/>
        </w:rPr>
        <w:t>ojl</w:t>
      </w:r>
      <w:proofErr w:type="spellEnd"/>
      <w:r>
        <w:t xml:space="preserve"> 131/128.</w:t>
      </w:r>
    </w:p>
    <w:p w14:paraId="3C199CD4" w14:textId="77777777" w:rsidR="0012640E" w:rsidRPr="00082ECE" w:rsidRDefault="0012640E" w:rsidP="003228EB">
      <w:pPr>
        <w:pStyle w:val="UL1"/>
        <w:autoSpaceDE w:val="0"/>
        <w:autoSpaceDN w:val="0"/>
        <w:adjustRightInd w:val="0"/>
      </w:pPr>
      <w:r>
        <w:t xml:space="preserve">Directive 2011/24/EU of the European Parliament and of the Council on the application of patients’ rights in cross-border healthcare [2011] </w:t>
      </w:r>
      <w:proofErr w:type="spellStart"/>
      <w:r w:rsidRPr="009F73B0">
        <w:rPr>
          <w:smallCaps/>
        </w:rPr>
        <w:t>oj</w:t>
      </w:r>
      <w:proofErr w:type="spellEnd"/>
      <w:r w:rsidRPr="009F73B0">
        <w:rPr>
          <w:smallCaps/>
        </w:rPr>
        <w:t xml:space="preserve"> l</w:t>
      </w:r>
      <w:r>
        <w:t xml:space="preserve"> 88/45.</w:t>
      </w:r>
    </w:p>
    <w:p w14:paraId="3DA2392C" w14:textId="77777777" w:rsidR="0012640E" w:rsidRPr="00082ECE" w:rsidRDefault="0012640E" w:rsidP="003228EB">
      <w:pPr>
        <w:pStyle w:val="UL1"/>
      </w:pPr>
      <w:r>
        <w:t xml:space="preserve">Directive (EU) 2018/2001 of the European Parliament and of the Council of 11 December 2018 on the promotion of the use of energy from renewable sources. [2018] </w:t>
      </w:r>
      <w:proofErr w:type="spellStart"/>
      <w:r w:rsidRPr="009F73B0">
        <w:rPr>
          <w:smallCaps/>
        </w:rPr>
        <w:t>oj</w:t>
      </w:r>
      <w:proofErr w:type="spellEnd"/>
      <w:r w:rsidRPr="009F73B0">
        <w:rPr>
          <w:smallCaps/>
        </w:rPr>
        <w:t xml:space="preserve"> l</w:t>
      </w:r>
      <w:r>
        <w:t xml:space="preserve"> 328/82.</w:t>
      </w:r>
    </w:p>
    <w:p w14:paraId="137823C1" w14:textId="77777777" w:rsidR="0012640E" w:rsidRDefault="0012640E" w:rsidP="003228EB">
      <w:pPr>
        <w:pStyle w:val="PrelimendmatterHeadB"/>
      </w:pPr>
      <w:r>
        <w:t>Regulations</w:t>
      </w:r>
    </w:p>
    <w:p w14:paraId="030063A1" w14:textId="77777777" w:rsidR="0012640E" w:rsidRPr="00082ECE" w:rsidRDefault="0012640E" w:rsidP="003228EB">
      <w:pPr>
        <w:pStyle w:val="UL1"/>
      </w:pPr>
      <w:r>
        <w:t>Council Regulation (</w:t>
      </w:r>
      <w:proofErr w:type="spellStart"/>
      <w:r w:rsidRPr="009F73B0">
        <w:rPr>
          <w:smallCaps/>
        </w:rPr>
        <w:t>ec</w:t>
      </w:r>
      <w:proofErr w:type="spellEnd"/>
      <w:r>
        <w:t xml:space="preserve">) 2271/96 of 22 November 1996 protecting against the effects of the extra-territorial application of legislation adopted by a third country, and actions based thereon or resulting therefrom (the Blocking Statute) [1996] </w:t>
      </w:r>
      <w:proofErr w:type="spellStart"/>
      <w:r w:rsidRPr="009F73B0">
        <w:rPr>
          <w:smallCaps/>
        </w:rPr>
        <w:t>oj</w:t>
      </w:r>
      <w:proofErr w:type="spellEnd"/>
      <w:r>
        <w:t xml:space="preserve"> L309/1.</w:t>
      </w:r>
    </w:p>
    <w:p w14:paraId="40FADA06" w14:textId="77777777" w:rsidR="0012640E" w:rsidRPr="00082ECE" w:rsidRDefault="0012640E" w:rsidP="003228EB">
      <w:pPr>
        <w:pStyle w:val="UL1"/>
        <w:autoSpaceDE w:val="0"/>
        <w:autoSpaceDN w:val="0"/>
        <w:adjustRightInd w:val="0"/>
      </w:pPr>
      <w:r>
        <w:rPr>
          <w:noProof/>
        </w:rPr>
        <w:t>Regulation (</w:t>
      </w:r>
      <w:r w:rsidRPr="009F73B0">
        <w:rPr>
          <w:smallCaps/>
          <w:noProof/>
        </w:rPr>
        <w:t>ec</w:t>
      </w:r>
      <w:r>
        <w:rPr>
          <w:noProof/>
        </w:rPr>
        <w:t xml:space="preserve">) No 889/2002 of the European Parliament and of the Council of 13 May 2002 amending </w:t>
      </w:r>
      <w:r>
        <w:rPr>
          <w:noProof/>
        </w:rPr>
        <w:lastRenderedPageBreak/>
        <w:t>Council Regulation (</w:t>
      </w:r>
      <w:r w:rsidRPr="009F73B0">
        <w:rPr>
          <w:smallCaps/>
          <w:noProof/>
        </w:rPr>
        <w:t>ec</w:t>
      </w:r>
      <w:r>
        <w:rPr>
          <w:noProof/>
        </w:rPr>
        <w:t xml:space="preserve">) No 2027/97 on air carrier liability in the event of accidents, [2002] </w:t>
      </w:r>
      <w:r w:rsidRPr="009F73B0">
        <w:rPr>
          <w:smallCaps/>
          <w:noProof/>
        </w:rPr>
        <w:t>oj</w:t>
      </w:r>
      <w:r>
        <w:rPr>
          <w:noProof/>
        </w:rPr>
        <w:t xml:space="preserve"> L140/2.</w:t>
      </w:r>
    </w:p>
    <w:p w14:paraId="728AFD68" w14:textId="77777777" w:rsidR="0012640E" w:rsidRPr="00082ECE" w:rsidRDefault="0012640E" w:rsidP="003228EB">
      <w:pPr>
        <w:pStyle w:val="UL1"/>
        <w:autoSpaceDE w:val="0"/>
        <w:autoSpaceDN w:val="0"/>
        <w:adjustRightInd w:val="0"/>
      </w:pPr>
      <w:r>
        <w:rPr>
          <w:noProof/>
        </w:rPr>
        <w:t>Regulation (</w:t>
      </w:r>
      <w:r w:rsidRPr="009F73B0">
        <w:rPr>
          <w:smallCaps/>
          <w:noProof/>
        </w:rPr>
        <w:t>ec</w:t>
      </w:r>
      <w:r>
        <w:rPr>
          <w:noProof/>
        </w:rPr>
        <w:t>) No 261/2004 of the European Parliament and of the Council of 11 February 2004 establishing common rules on compensation and assistance to passengers in the event of denied boarding and of cancellation or long delay of flights, and repealing Regulation (</w:t>
      </w:r>
      <w:r w:rsidRPr="009F73B0">
        <w:rPr>
          <w:smallCaps/>
          <w:noProof/>
        </w:rPr>
        <w:t>eec</w:t>
      </w:r>
      <w:r>
        <w:rPr>
          <w:noProof/>
        </w:rPr>
        <w:t xml:space="preserve">) No 295/91, [2004] </w:t>
      </w:r>
      <w:r w:rsidRPr="009F73B0">
        <w:rPr>
          <w:smallCaps/>
          <w:noProof/>
        </w:rPr>
        <w:t>oj l</w:t>
      </w:r>
      <w:r>
        <w:rPr>
          <w:noProof/>
        </w:rPr>
        <w:t xml:space="preserve"> 46/1.</w:t>
      </w:r>
    </w:p>
    <w:p w14:paraId="59287ED5" w14:textId="77777777" w:rsidR="0012640E" w:rsidRPr="00082ECE" w:rsidRDefault="0012640E" w:rsidP="003228EB">
      <w:pPr>
        <w:pStyle w:val="UL1"/>
      </w:pPr>
      <w:r>
        <w:t xml:space="preserve">Commission and Parliament Regulation No 785/2004 of the European Parliament and of the Council of 21 April 2004 on insurance requirements for air carriers and aircraft operators [2004] </w:t>
      </w:r>
      <w:proofErr w:type="spellStart"/>
      <w:r w:rsidRPr="009F73B0">
        <w:rPr>
          <w:smallCaps/>
        </w:rPr>
        <w:t>ojl</w:t>
      </w:r>
      <w:proofErr w:type="spellEnd"/>
      <w:r>
        <w:t xml:space="preserve"> 138/1.</w:t>
      </w:r>
    </w:p>
    <w:p w14:paraId="01969B8E" w14:textId="77777777" w:rsidR="0012640E" w:rsidRPr="00082ECE" w:rsidRDefault="0012640E" w:rsidP="003228EB">
      <w:pPr>
        <w:pStyle w:val="UL1"/>
        <w:autoSpaceDE w:val="0"/>
        <w:autoSpaceDN w:val="0"/>
        <w:adjustRightInd w:val="0"/>
      </w:pPr>
      <w:r>
        <w:rPr>
          <w:noProof/>
        </w:rPr>
        <w:t>Regulation (</w:t>
      </w:r>
      <w:r w:rsidRPr="009F73B0">
        <w:rPr>
          <w:smallCaps/>
          <w:noProof/>
        </w:rPr>
        <w:t>ec</w:t>
      </w:r>
      <w:r>
        <w:rPr>
          <w:noProof/>
        </w:rPr>
        <w:t xml:space="preserve">) No 1107/2006 of the European Parliament and of the Council of 5 July 2006 concerning the rights of disabled persons and persons with reduced mobility when travelling by air, [2006] </w:t>
      </w:r>
      <w:r w:rsidRPr="009F73B0">
        <w:rPr>
          <w:smallCaps/>
          <w:noProof/>
        </w:rPr>
        <w:t>oj</w:t>
      </w:r>
      <w:r>
        <w:rPr>
          <w:noProof/>
        </w:rPr>
        <w:t xml:space="preserve"> L204/1.</w:t>
      </w:r>
    </w:p>
    <w:p w14:paraId="09DA58D4" w14:textId="77777777" w:rsidR="0012640E" w:rsidRPr="00082ECE" w:rsidRDefault="0012640E" w:rsidP="003228EB">
      <w:pPr>
        <w:pStyle w:val="UL1"/>
      </w:pPr>
      <w:r>
        <w:t xml:space="preserve">Commission Regulation 392/2009 of 23 April 2009 on the liability of carriers of passengers by sea in the event of accidents [2009] </w:t>
      </w:r>
      <w:proofErr w:type="spellStart"/>
      <w:r w:rsidRPr="009F73B0">
        <w:rPr>
          <w:smallCaps/>
        </w:rPr>
        <w:t>ojl</w:t>
      </w:r>
      <w:proofErr w:type="spellEnd"/>
      <w:r>
        <w:t xml:space="preserve"> 131/24.</w:t>
      </w:r>
    </w:p>
    <w:p w14:paraId="188E6003" w14:textId="77777777" w:rsidR="0012640E" w:rsidRPr="00082ECE" w:rsidRDefault="0012640E" w:rsidP="003228EB">
      <w:pPr>
        <w:pStyle w:val="UL1"/>
      </w:pPr>
      <w:r>
        <w:t xml:space="preserve">Council Regulation (EU) 359/2011 of 12 April 2011 concerning restrictive measures directed against </w:t>
      </w:r>
      <w:r>
        <w:lastRenderedPageBreak/>
        <w:t xml:space="preserve">certain persons, </w:t>
      </w:r>
      <w:proofErr w:type="gramStart"/>
      <w:r>
        <w:t>entities</w:t>
      </w:r>
      <w:proofErr w:type="gramEnd"/>
      <w:r>
        <w:t xml:space="preserve"> and bodies in view of the situation in Iran [2011] </w:t>
      </w:r>
      <w:proofErr w:type="spellStart"/>
      <w:r w:rsidRPr="009F73B0">
        <w:rPr>
          <w:smallCaps/>
        </w:rPr>
        <w:t>oj</w:t>
      </w:r>
      <w:proofErr w:type="spellEnd"/>
      <w:r>
        <w:t xml:space="preserve"> L100/1.</w:t>
      </w:r>
    </w:p>
    <w:p w14:paraId="29060B66" w14:textId="77777777" w:rsidR="0012640E" w:rsidRPr="00082ECE" w:rsidRDefault="0012640E" w:rsidP="003228EB">
      <w:pPr>
        <w:pStyle w:val="UL1"/>
      </w:pPr>
      <w:r>
        <w:t xml:space="preserve">Council Regulation (EU) 36/2012 of 18 January 2012 concerning restrictive measures in view of the situation in Syria and repealing Regulation (EU) 442/2011 [2012] </w:t>
      </w:r>
      <w:proofErr w:type="spellStart"/>
      <w:r w:rsidRPr="009F73B0">
        <w:rPr>
          <w:smallCaps/>
        </w:rPr>
        <w:t>oj</w:t>
      </w:r>
      <w:proofErr w:type="spellEnd"/>
      <w:r>
        <w:t xml:space="preserve"> L16/1.</w:t>
      </w:r>
    </w:p>
    <w:p w14:paraId="67F02201" w14:textId="77777777" w:rsidR="0012640E" w:rsidRPr="00082ECE" w:rsidRDefault="0012640E" w:rsidP="003228EB">
      <w:pPr>
        <w:pStyle w:val="UL1"/>
      </w:pPr>
      <w:r>
        <w:t xml:space="preserve">Council Regulation (EU) 267/2012 of 23 March 2012 concerning restrictive measures against Iran, (see </w:t>
      </w:r>
      <w:proofErr w:type="gramStart"/>
      <w:r>
        <w:t>in particular the</w:t>
      </w:r>
      <w:proofErr w:type="gramEnd"/>
      <w:r>
        <w:t xml:space="preserve"> version before April 2016) and repealing Regulation (EU) No 961/2010 [2012] </w:t>
      </w:r>
      <w:proofErr w:type="spellStart"/>
      <w:r w:rsidRPr="009F73B0">
        <w:rPr>
          <w:smallCaps/>
        </w:rPr>
        <w:t>oj</w:t>
      </w:r>
      <w:proofErr w:type="spellEnd"/>
      <w:r>
        <w:t xml:space="preserve"> L88/1.</w:t>
      </w:r>
    </w:p>
    <w:p w14:paraId="02556FAC" w14:textId="77777777" w:rsidR="0012640E" w:rsidRPr="00082ECE" w:rsidRDefault="0012640E" w:rsidP="003228EB">
      <w:pPr>
        <w:pStyle w:val="UL1"/>
      </w:pPr>
      <w:r>
        <w:t xml:space="preserve">Regulation (EU) No 1315/2013 Of the European Parliament and of the Council of 11 December 2013 on Union Guidelines for the Development of the trans-European transport network and repealing Decision No 661/2010/EU [2013] </w:t>
      </w:r>
      <w:proofErr w:type="spellStart"/>
      <w:r w:rsidRPr="009F73B0">
        <w:rPr>
          <w:smallCaps/>
        </w:rPr>
        <w:t>oj</w:t>
      </w:r>
      <w:proofErr w:type="spellEnd"/>
      <w:r w:rsidRPr="009F73B0">
        <w:rPr>
          <w:smallCaps/>
        </w:rPr>
        <w:t xml:space="preserve"> l</w:t>
      </w:r>
      <w:r>
        <w:t xml:space="preserve"> 348/1.</w:t>
      </w:r>
    </w:p>
    <w:p w14:paraId="22A9D97A" w14:textId="77777777" w:rsidR="0012640E" w:rsidRPr="00082ECE" w:rsidRDefault="0012640E" w:rsidP="003228EB">
      <w:pPr>
        <w:pStyle w:val="UL1"/>
        <w:autoSpaceDE w:val="0"/>
        <w:autoSpaceDN w:val="0"/>
        <w:adjustRightInd w:val="0"/>
      </w:pPr>
      <w:r>
        <w:rPr>
          <w:noProof/>
        </w:rPr>
        <w:t>Regulation (EU) 2015/757 of the European Parliament and of the Council of 29 April 2015 on the monitoring, reporting and verification of carbon dioxide emissions from maritime transport, and amending Directive 2009/16/</w:t>
      </w:r>
      <w:r w:rsidRPr="009F73B0">
        <w:rPr>
          <w:smallCaps/>
          <w:noProof/>
        </w:rPr>
        <w:t>ec</w:t>
      </w:r>
      <w:r>
        <w:rPr>
          <w:noProof/>
        </w:rPr>
        <w:t xml:space="preserve"> </w:t>
      </w:r>
      <w:r w:rsidRPr="009F73B0">
        <w:rPr>
          <w:smallCaps/>
          <w:noProof/>
        </w:rPr>
        <w:t>ojl</w:t>
      </w:r>
      <w:r>
        <w:rPr>
          <w:noProof/>
        </w:rPr>
        <w:t xml:space="preserve"> 123/55 as amended by </w:t>
      </w:r>
      <w:r>
        <w:rPr>
          <w:noProof/>
        </w:rPr>
        <w:lastRenderedPageBreak/>
        <w:t xml:space="preserve">Commission Delegated Regulation (EU) 2016/2071 of 22 September 2016 amending Regulation (EU) 2015/757 of the European Parliament and of the Council as regards the methods for monitoring carbon dioxide emissions and the rules for monitoring other relevant information [2015] </w:t>
      </w:r>
      <w:r w:rsidRPr="009F73B0">
        <w:rPr>
          <w:smallCaps/>
          <w:noProof/>
        </w:rPr>
        <w:t>oj</w:t>
      </w:r>
      <w:r>
        <w:rPr>
          <w:noProof/>
        </w:rPr>
        <w:t xml:space="preserve"> L320/1 (</w:t>
      </w:r>
      <w:r w:rsidRPr="009F73B0">
        <w:rPr>
          <w:smallCaps/>
          <w:noProof/>
        </w:rPr>
        <w:t>mrv</w:t>
      </w:r>
      <w:r>
        <w:rPr>
          <w:noProof/>
        </w:rPr>
        <w:t xml:space="preserve"> Shipping’ (2015) 58 [2015] </w:t>
      </w:r>
      <w:r w:rsidRPr="009F73B0">
        <w:rPr>
          <w:smallCaps/>
          <w:noProof/>
        </w:rPr>
        <w:t>oj</w:t>
      </w:r>
      <w:r>
        <w:rPr>
          <w:noProof/>
        </w:rPr>
        <w:t xml:space="preserve"> L123/55.</w:t>
      </w:r>
    </w:p>
    <w:p w14:paraId="6908D571" w14:textId="77777777" w:rsidR="0012640E" w:rsidRPr="00082ECE" w:rsidRDefault="0012640E" w:rsidP="003228EB">
      <w:pPr>
        <w:pStyle w:val="UL1"/>
      </w:pPr>
      <w:r>
        <w:t xml:space="preserve">Regulation (EU) 2016/679 of the European Parliament and of the Council of 27 April 2016 on the protection of natural persons </w:t>
      </w:r>
      <w:proofErr w:type="gramStart"/>
      <w:r>
        <w:t>with regard to</w:t>
      </w:r>
      <w:proofErr w:type="gramEnd"/>
      <w:r>
        <w:t xml:space="preserve"> the processing of personal data and on the free movement of such data, and repealing Directive 95/46/</w:t>
      </w:r>
      <w:proofErr w:type="spellStart"/>
      <w:r w:rsidRPr="009F73B0">
        <w:rPr>
          <w:smallCaps/>
        </w:rPr>
        <w:t>ec</w:t>
      </w:r>
      <w:proofErr w:type="spellEnd"/>
      <w:r>
        <w:t xml:space="preserve"> (General Data Protection Regulation), [2016] </w:t>
      </w:r>
      <w:proofErr w:type="spellStart"/>
      <w:r w:rsidRPr="000713DA">
        <w:rPr>
          <w:smallCaps/>
        </w:rPr>
        <w:t>oj</w:t>
      </w:r>
      <w:proofErr w:type="spellEnd"/>
      <w:r w:rsidRPr="000713DA">
        <w:rPr>
          <w:smallCaps/>
        </w:rPr>
        <w:t xml:space="preserve"> l</w:t>
      </w:r>
      <w:r>
        <w:t xml:space="preserve"> 119/1.</w:t>
      </w:r>
    </w:p>
    <w:p w14:paraId="12F142C5" w14:textId="77777777" w:rsidR="0012640E" w:rsidRPr="00082ECE" w:rsidRDefault="0012640E" w:rsidP="003228EB">
      <w:pPr>
        <w:pStyle w:val="UL1"/>
      </w:pPr>
      <w:r>
        <w:t>Council Regulation (EU) 2018/1542 of 15 October 2018 concerning restrictive measures against the proliferation and use of chemical weapons [2018] L259/12.</w:t>
      </w:r>
    </w:p>
    <w:p w14:paraId="4C9B3690" w14:textId="77777777" w:rsidR="0012640E" w:rsidRPr="00082ECE" w:rsidRDefault="0012640E" w:rsidP="003228EB">
      <w:pPr>
        <w:pStyle w:val="UL1"/>
      </w:pPr>
      <w:r>
        <w:t>Council Regulation (EU) 2019/796 of 17 May 2019 concerning restrictive measures against cyber-</w:t>
      </w:r>
      <w:r>
        <w:lastRenderedPageBreak/>
        <w:t xml:space="preserve">attacks threatening the Union or its Member States [2019] </w:t>
      </w:r>
      <w:proofErr w:type="spellStart"/>
      <w:r w:rsidRPr="000713DA">
        <w:rPr>
          <w:smallCaps/>
        </w:rPr>
        <w:t>oj</w:t>
      </w:r>
      <w:proofErr w:type="spellEnd"/>
      <w:r>
        <w:t xml:space="preserve"> L129 I/1.</w:t>
      </w:r>
    </w:p>
    <w:p w14:paraId="79891896" w14:textId="77777777" w:rsidR="0012640E" w:rsidRPr="00082ECE" w:rsidRDefault="0012640E" w:rsidP="003228EB">
      <w:pPr>
        <w:pStyle w:val="UL1"/>
      </w:pPr>
      <w:r>
        <w:t xml:space="preserve">Council Regulation (EU) 2019/1890 of 11 November 2019 concerning restrictive measures in view of Turkey’s </w:t>
      </w:r>
      <w:proofErr w:type="spellStart"/>
      <w:r>
        <w:t>unauthorised</w:t>
      </w:r>
      <w:proofErr w:type="spellEnd"/>
      <w:r>
        <w:t xml:space="preserve"> drilling activities in the Eastern Mediterranean [2019] </w:t>
      </w:r>
      <w:proofErr w:type="spellStart"/>
      <w:r w:rsidRPr="000713DA">
        <w:rPr>
          <w:smallCaps/>
        </w:rPr>
        <w:t>oj</w:t>
      </w:r>
      <w:proofErr w:type="spellEnd"/>
      <w:r>
        <w:t xml:space="preserve"> L291/3.</w:t>
      </w:r>
    </w:p>
    <w:p w14:paraId="1B813060" w14:textId="77777777" w:rsidR="0012640E" w:rsidRPr="00082ECE" w:rsidRDefault="0012640E" w:rsidP="003228EB">
      <w:pPr>
        <w:pStyle w:val="UL1"/>
      </w:pPr>
      <w:r>
        <w:rPr>
          <w:lang w:val="en-ZA"/>
        </w:rPr>
        <w:t>Regulation (EU) 2019/2089 of the European Parliament and of the Council of 27 November 2019</w:t>
      </w:r>
      <w:r>
        <w:t xml:space="preserve"> </w:t>
      </w:r>
      <w:r>
        <w:rPr>
          <w:lang w:val="en-ZA"/>
        </w:rPr>
        <w:t>ending Regulation (EU) 2016/1011 as regards EU Climate Transition Benchmarks, EU Paris-aligned Benchmarks and sustainability-related disclosures for benchmarks</w:t>
      </w:r>
      <w:r>
        <w:t xml:space="preserve">. [2019] </w:t>
      </w:r>
      <w:proofErr w:type="spellStart"/>
      <w:r w:rsidRPr="000713DA">
        <w:rPr>
          <w:smallCaps/>
        </w:rPr>
        <w:t>oj</w:t>
      </w:r>
      <w:proofErr w:type="spellEnd"/>
      <w:r w:rsidRPr="000713DA">
        <w:rPr>
          <w:smallCaps/>
        </w:rPr>
        <w:t xml:space="preserve"> l</w:t>
      </w:r>
      <w:r>
        <w:t xml:space="preserve"> 317/17.</w:t>
      </w:r>
    </w:p>
    <w:p w14:paraId="46298C58" w14:textId="77777777" w:rsidR="0012640E" w:rsidRPr="00082ECE" w:rsidRDefault="0012640E" w:rsidP="003228EB">
      <w:pPr>
        <w:pStyle w:val="UL1"/>
      </w:pPr>
      <w:r>
        <w:t xml:space="preserve">Council Regulation (EU) 2020/1998 of 7 December 2020 concerning restrictive measures against serious human rights violations and abuse [2020] </w:t>
      </w:r>
      <w:proofErr w:type="spellStart"/>
      <w:r w:rsidRPr="000713DA">
        <w:rPr>
          <w:smallCaps/>
        </w:rPr>
        <w:t>oj</w:t>
      </w:r>
      <w:proofErr w:type="spellEnd"/>
      <w:r w:rsidRPr="000713DA">
        <w:rPr>
          <w:smallCaps/>
        </w:rPr>
        <w:t xml:space="preserve"> l</w:t>
      </w:r>
      <w:r>
        <w:t xml:space="preserve"> 410I/1.</w:t>
      </w:r>
    </w:p>
    <w:p w14:paraId="42F9F205" w14:textId="77777777" w:rsidR="0012640E" w:rsidRDefault="0012640E" w:rsidP="003228EB">
      <w:pPr>
        <w:pStyle w:val="UL1"/>
        <w:autoSpaceDE w:val="0"/>
        <w:autoSpaceDN w:val="0"/>
        <w:adjustRightInd w:val="0"/>
      </w:pPr>
      <w:r>
        <w:rPr>
          <w:noProof/>
        </w:rPr>
        <w:t>Regulation (EU) 2021/1119 of the European Parliament and of the Council of 30 June 2021 establishing the framework for achieving climate neutrality and amending Regulations (</w:t>
      </w:r>
      <w:r w:rsidRPr="000713DA">
        <w:rPr>
          <w:smallCaps/>
          <w:noProof/>
        </w:rPr>
        <w:t>ec</w:t>
      </w:r>
      <w:r>
        <w:rPr>
          <w:noProof/>
        </w:rPr>
        <w:t xml:space="preserve">) No 401/2009 and (EU) </w:t>
      </w:r>
      <w:r>
        <w:rPr>
          <w:noProof/>
        </w:rPr>
        <w:lastRenderedPageBreak/>
        <w:t xml:space="preserve">2018/1999 (‘European Climate Law’) [2021] </w:t>
      </w:r>
      <w:r w:rsidRPr="000713DA">
        <w:rPr>
          <w:smallCaps/>
          <w:noProof/>
        </w:rPr>
        <w:t>oj l</w:t>
      </w:r>
      <w:r>
        <w:rPr>
          <w:noProof/>
        </w:rPr>
        <w:t xml:space="preserve"> 243/1.</w:t>
      </w:r>
    </w:p>
    <w:p w14:paraId="09C692CB" w14:textId="77777777" w:rsidR="0012640E" w:rsidRPr="0002482F" w:rsidRDefault="0012640E" w:rsidP="003228EB">
      <w:pPr>
        <w:pStyle w:val="PrelimendmatterHeadA"/>
      </w:pPr>
      <w:r w:rsidRPr="0002482F">
        <w:t>National Law</w:t>
      </w:r>
    </w:p>
    <w:p w14:paraId="21FA3B95" w14:textId="77777777" w:rsidR="0012640E" w:rsidRPr="00841B07" w:rsidRDefault="0012640E" w:rsidP="003228EB">
      <w:pPr>
        <w:pStyle w:val="PrelimendmatterHeadB"/>
      </w:pPr>
      <w:r>
        <w:rPr>
          <w:lang w:eastAsia="en-GB"/>
        </w:rPr>
        <w:t>Australia</w:t>
      </w:r>
    </w:p>
    <w:p w14:paraId="17CC81B2" w14:textId="77777777" w:rsidR="0012640E" w:rsidRPr="00841B07" w:rsidRDefault="0012640E" w:rsidP="003228EB">
      <w:pPr>
        <w:pStyle w:val="UL1"/>
        <w:autoSpaceDE w:val="0"/>
        <w:autoSpaceDN w:val="0"/>
        <w:adjustRightInd w:val="0"/>
      </w:pPr>
      <w:r>
        <w:rPr>
          <w:lang w:eastAsia="en-GB"/>
        </w:rPr>
        <w:t>C</w:t>
      </w:r>
      <w:r>
        <w:rPr>
          <w:noProof/>
        </w:rPr>
        <w:t>onstitution of Australia 1901.</w:t>
      </w:r>
    </w:p>
    <w:p w14:paraId="1B9856D8" w14:textId="77777777" w:rsidR="0012640E" w:rsidRPr="00841B07" w:rsidRDefault="0012640E" w:rsidP="003228EB">
      <w:pPr>
        <w:pStyle w:val="UL1"/>
        <w:autoSpaceDE w:val="0"/>
        <w:autoSpaceDN w:val="0"/>
        <w:adjustRightInd w:val="0"/>
      </w:pPr>
      <w:r>
        <w:rPr>
          <w:noProof/>
        </w:rPr>
        <w:t>Evidence Act 1995 (Cth).</w:t>
      </w:r>
    </w:p>
    <w:p w14:paraId="3E485364" w14:textId="77777777" w:rsidR="0012640E" w:rsidRDefault="0012640E" w:rsidP="003228EB">
      <w:pPr>
        <w:pStyle w:val="UL1"/>
        <w:autoSpaceDE w:val="0"/>
        <w:autoSpaceDN w:val="0"/>
        <w:adjustRightInd w:val="0"/>
      </w:pPr>
      <w:r>
        <w:rPr>
          <w:noProof/>
        </w:rPr>
        <w:t>Transport Safety Investigation Act 2003 (Cth).</w:t>
      </w:r>
    </w:p>
    <w:p w14:paraId="77B402A2" w14:textId="77777777" w:rsidR="0012640E" w:rsidRPr="00841B07" w:rsidRDefault="0012640E" w:rsidP="003228EB">
      <w:pPr>
        <w:pStyle w:val="PrelimendmatterHeadB"/>
      </w:pPr>
      <w:r>
        <w:rPr>
          <w:noProof/>
        </w:rPr>
        <w:t>Canada</w:t>
      </w:r>
    </w:p>
    <w:p w14:paraId="4FD602DA" w14:textId="26BFCF02" w:rsidR="0012640E" w:rsidRPr="00B510A0" w:rsidRDefault="0012640E" w:rsidP="003228EB">
      <w:pPr>
        <w:pStyle w:val="UL1"/>
      </w:pPr>
      <w:r>
        <w:t>Emergencies Act (</w:t>
      </w:r>
      <w:proofErr w:type="spellStart"/>
      <w:r w:rsidR="000937F2" w:rsidRPr="000937F2">
        <w:rPr>
          <w:smallCaps/>
        </w:rPr>
        <w:t>r.s.c.</w:t>
      </w:r>
      <w:proofErr w:type="spellEnd"/>
      <w:r>
        <w:t>, 1985, c. 22 (4th Supp.)).</w:t>
      </w:r>
    </w:p>
    <w:p w14:paraId="603844BA" w14:textId="5B47A95D" w:rsidR="0012640E" w:rsidRDefault="0012640E" w:rsidP="003228EB">
      <w:pPr>
        <w:pStyle w:val="UL1"/>
        <w:autoSpaceDE w:val="0"/>
        <w:autoSpaceDN w:val="0"/>
        <w:adjustRightInd w:val="0"/>
      </w:pPr>
      <w:r>
        <w:rPr>
          <w:noProof/>
        </w:rPr>
        <w:t xml:space="preserve">Transportation Accident Investigation and Safety Board Act, </w:t>
      </w:r>
      <w:r w:rsidR="000937F2" w:rsidRPr="000937F2">
        <w:rPr>
          <w:smallCaps/>
          <w:noProof/>
        </w:rPr>
        <w:t>s.c.</w:t>
      </w:r>
      <w:r>
        <w:rPr>
          <w:noProof/>
        </w:rPr>
        <w:t xml:space="preserve"> 1989 (c. 3).</w:t>
      </w:r>
    </w:p>
    <w:p w14:paraId="69B1841C" w14:textId="77777777" w:rsidR="0012640E" w:rsidRPr="00F0165C" w:rsidRDefault="0012640E" w:rsidP="003228EB">
      <w:pPr>
        <w:pStyle w:val="PrelimendmatterHeadB"/>
      </w:pPr>
      <w:r>
        <w:rPr>
          <w:rFonts w:eastAsia="Brill"/>
        </w:rPr>
        <w:t>People’s Republic of China</w:t>
      </w:r>
    </w:p>
    <w:p w14:paraId="5A261FA1" w14:textId="77777777" w:rsidR="0012640E" w:rsidRPr="00FA1D25" w:rsidRDefault="0012640E" w:rsidP="003228EB">
      <w:pPr>
        <w:pStyle w:val="UL1"/>
      </w:pPr>
      <w:r>
        <w:t>Maritime Code of the People’s Republic of China (1993).</w:t>
      </w:r>
    </w:p>
    <w:p w14:paraId="03984E31" w14:textId="77777777" w:rsidR="0012640E" w:rsidRPr="00FA1D25" w:rsidRDefault="0012640E" w:rsidP="003228EB">
      <w:pPr>
        <w:pStyle w:val="UL1"/>
        <w:autoSpaceDE w:val="0"/>
        <w:autoSpaceDN w:val="0"/>
        <w:adjustRightInd w:val="0"/>
      </w:pPr>
      <w:r>
        <w:t>T</w:t>
      </w:r>
      <w:r>
        <w:rPr>
          <w:noProof/>
        </w:rPr>
        <w:t>he Electronic Signature Law of the People’s Republic of China (2004).</w:t>
      </w:r>
    </w:p>
    <w:p w14:paraId="04FC5418" w14:textId="77777777" w:rsidR="0012640E" w:rsidRPr="00B510A0" w:rsidRDefault="0012640E" w:rsidP="003228EB">
      <w:pPr>
        <w:pStyle w:val="UL1"/>
        <w:autoSpaceDE w:val="0"/>
        <w:autoSpaceDN w:val="0"/>
        <w:adjustRightInd w:val="0"/>
      </w:pPr>
      <w:r>
        <w:rPr>
          <w:noProof/>
        </w:rPr>
        <w:t>Document No. 68 of the State Council, “Notice of the State Council on Issuing and Implementing the ‘Three Mutual’ Reform Plan to Promote the Construction of Large Customs Clearance” (2014).</w:t>
      </w:r>
    </w:p>
    <w:p w14:paraId="5F32C939" w14:textId="77777777" w:rsidR="0012640E" w:rsidRPr="00B510A0" w:rsidRDefault="0012640E" w:rsidP="003228EB">
      <w:pPr>
        <w:pStyle w:val="UL1"/>
        <w:autoSpaceDE w:val="0"/>
        <w:autoSpaceDN w:val="0"/>
        <w:adjustRightInd w:val="0"/>
      </w:pPr>
      <w:r>
        <w:rPr>
          <w:noProof/>
        </w:rPr>
        <w:lastRenderedPageBreak/>
        <w:t>Document No. 16 of the State Council, “Several Opinions of the State Council on Improving Port Work to Support Foreign Trade Development” (2015).</w:t>
      </w:r>
    </w:p>
    <w:p w14:paraId="3A5E8BDD" w14:textId="77777777" w:rsidR="0012640E" w:rsidRPr="00B510A0" w:rsidRDefault="0012640E" w:rsidP="003228EB">
      <w:pPr>
        <w:pStyle w:val="UL1"/>
      </w:pPr>
      <w:r>
        <w:t>National Security Law of the People’s Republic of China, (2015)</w:t>
      </w:r>
    </w:p>
    <w:p w14:paraId="5828764C" w14:textId="77777777" w:rsidR="0012640E" w:rsidRDefault="0012640E" w:rsidP="003228EB">
      <w:pPr>
        <w:pStyle w:val="UL1"/>
      </w:pPr>
      <w:proofErr w:type="spellStart"/>
      <w:r w:rsidRPr="000713DA">
        <w:rPr>
          <w:smallCaps/>
        </w:rPr>
        <w:t>prc</w:t>
      </w:r>
      <w:proofErr w:type="spellEnd"/>
      <w:r>
        <w:t xml:space="preserve"> Export Control Law (</w:t>
      </w:r>
      <w:proofErr w:type="spellStart"/>
      <w:r w:rsidRPr="000713DA">
        <w:rPr>
          <w:smallCaps/>
        </w:rPr>
        <w:t>ecl</w:t>
      </w:r>
      <w:proofErr w:type="spellEnd"/>
      <w:r>
        <w:t>), (2020)</w:t>
      </w:r>
    </w:p>
    <w:p w14:paraId="234F39B9" w14:textId="77777777" w:rsidR="0012640E" w:rsidRPr="00841B07" w:rsidRDefault="0012640E" w:rsidP="003228EB">
      <w:pPr>
        <w:pStyle w:val="PrelimendmatterHeadB"/>
      </w:pPr>
      <w:r>
        <w:rPr>
          <w:noProof/>
        </w:rPr>
        <w:t>Republic of Ireland</w:t>
      </w:r>
    </w:p>
    <w:p w14:paraId="31662834" w14:textId="77777777" w:rsidR="0012640E" w:rsidRDefault="0012640E" w:rsidP="003228EB">
      <w:pPr>
        <w:pStyle w:val="UL1"/>
        <w:autoSpaceDE w:val="0"/>
        <w:autoSpaceDN w:val="0"/>
        <w:adjustRightInd w:val="0"/>
      </w:pPr>
      <w:r>
        <w:rPr>
          <w:noProof/>
        </w:rPr>
        <w:t xml:space="preserve">Air Navigation (Notification and </w:t>
      </w:r>
      <w:r>
        <w:rPr>
          <w:lang w:eastAsia="en-GB"/>
        </w:rPr>
        <w:t xml:space="preserve">Investigation of Accidents and Incidents) Regulations </w:t>
      </w:r>
      <w:proofErr w:type="spellStart"/>
      <w:r w:rsidRPr="000713DA">
        <w:rPr>
          <w:smallCaps/>
          <w:lang w:eastAsia="en-GB"/>
        </w:rPr>
        <w:t>si</w:t>
      </w:r>
      <w:proofErr w:type="spellEnd"/>
      <w:r>
        <w:rPr>
          <w:lang w:eastAsia="en-GB"/>
        </w:rPr>
        <w:t>. 205/1997.</w:t>
      </w:r>
    </w:p>
    <w:p w14:paraId="37211CFF" w14:textId="77777777" w:rsidR="0012640E" w:rsidRPr="002B1E79" w:rsidRDefault="0012640E" w:rsidP="003228EB">
      <w:pPr>
        <w:pStyle w:val="PrelimendmatterHeadB"/>
      </w:pPr>
      <w:r>
        <w:t>Sweden</w:t>
      </w:r>
    </w:p>
    <w:p w14:paraId="0C622EC4" w14:textId="77777777" w:rsidR="0012640E" w:rsidRPr="00316D8B" w:rsidRDefault="0012640E" w:rsidP="003228EB">
      <w:pPr>
        <w:pStyle w:val="UL1"/>
      </w:pPr>
      <w:r>
        <w:t xml:space="preserve">The Act on Instruments on Debt (Lag (1936:81) om </w:t>
      </w:r>
      <w:proofErr w:type="spellStart"/>
      <w:r>
        <w:t>skuldebrev</w:t>
      </w:r>
      <w:proofErr w:type="spellEnd"/>
      <w:del w:id="65" w:author="Gabriela Arguello" w:date="2022-07-29T20:12:00Z">
        <w:r w:rsidDel="00F26A66">
          <w:delText>)</w:delText>
        </w:r>
      </w:del>
      <w:r>
        <w:t>)</w:t>
      </w:r>
    </w:p>
    <w:p w14:paraId="2DA8DDA9" w14:textId="77777777" w:rsidR="0012640E" w:rsidRPr="00316D8B" w:rsidRDefault="0012640E" w:rsidP="003228EB">
      <w:pPr>
        <w:pStyle w:val="UL1"/>
      </w:pPr>
      <w:r>
        <w:t>The Land Code (</w:t>
      </w:r>
      <w:proofErr w:type="spellStart"/>
      <w:r>
        <w:t>Jordabalk</w:t>
      </w:r>
      <w:proofErr w:type="spellEnd"/>
      <w:r>
        <w:t xml:space="preserve"> (1970:994))</w:t>
      </w:r>
    </w:p>
    <w:p w14:paraId="424C68AC" w14:textId="77777777" w:rsidR="0012640E" w:rsidRPr="002B1E79" w:rsidRDefault="0012640E" w:rsidP="003228EB">
      <w:pPr>
        <w:pStyle w:val="UL1"/>
      </w:pPr>
      <w:r>
        <w:t>The Ship Register Regulation (</w:t>
      </w:r>
      <w:proofErr w:type="spellStart"/>
      <w:r>
        <w:t>fartygsregisterf</w:t>
      </w:r>
      <w:r>
        <w:rPr>
          <w:rFonts w:ascii="Brill" w:eastAsia="Brill" w:hAnsi="Brill"/>
        </w:rPr>
        <w:t>ö</w:t>
      </w:r>
      <w:r>
        <w:t>rordningen</w:t>
      </w:r>
      <w:proofErr w:type="spellEnd"/>
      <w:r>
        <w:t xml:space="preserve"> 1975:927)</w:t>
      </w:r>
    </w:p>
    <w:p w14:paraId="085864E1" w14:textId="77777777" w:rsidR="0012640E" w:rsidRPr="00316D8B" w:rsidRDefault="0012640E" w:rsidP="003228EB">
      <w:pPr>
        <w:pStyle w:val="UL1"/>
      </w:pPr>
      <w:r>
        <w:t xml:space="preserve">The Act on registration of boats (lag (1977:377) om </w:t>
      </w:r>
      <w:proofErr w:type="spellStart"/>
      <w:r>
        <w:t>registrering</w:t>
      </w:r>
      <w:proofErr w:type="spellEnd"/>
      <w:r>
        <w:t xml:space="preserve"> av </w:t>
      </w:r>
      <w:proofErr w:type="spellStart"/>
      <w:r>
        <w:t>b</w:t>
      </w:r>
      <w:r>
        <w:rPr>
          <w:rFonts w:ascii="Brill" w:eastAsia="Brill" w:hAnsi="Brill"/>
        </w:rPr>
        <w:t>å</w:t>
      </w:r>
      <w:r>
        <w:t>tar</w:t>
      </w:r>
      <w:proofErr w:type="spellEnd"/>
      <w:r>
        <w:t>)</w:t>
      </w:r>
    </w:p>
    <w:p w14:paraId="4222CFC6" w14:textId="77777777" w:rsidR="0012640E" w:rsidRPr="005B493A" w:rsidRDefault="0012640E" w:rsidP="003228EB">
      <w:pPr>
        <w:pStyle w:val="UL1"/>
        <w:rPr>
          <w:lang w:val="sv-SE"/>
          <w:rPrChange w:id="66" w:author="Gabriela Arguello" w:date="2022-07-29T13:28:00Z">
            <w:rPr/>
          </w:rPrChange>
        </w:rPr>
      </w:pPr>
      <w:proofErr w:type="spellStart"/>
      <w:r>
        <w:rPr>
          <w:lang w:val="sv-SE"/>
        </w:rPr>
        <w:t>Good</w:t>
      </w:r>
      <w:proofErr w:type="spellEnd"/>
      <w:r>
        <w:rPr>
          <w:lang w:val="sv-SE"/>
        </w:rPr>
        <w:t xml:space="preserve"> Faith </w:t>
      </w:r>
      <w:proofErr w:type="spellStart"/>
      <w:r>
        <w:rPr>
          <w:lang w:val="sv-SE"/>
        </w:rPr>
        <w:t>Acquisition</w:t>
      </w:r>
      <w:proofErr w:type="spellEnd"/>
      <w:r>
        <w:rPr>
          <w:lang w:val="sv-SE"/>
        </w:rPr>
        <w:t xml:space="preserve"> </w:t>
      </w:r>
      <w:proofErr w:type="spellStart"/>
      <w:r>
        <w:rPr>
          <w:lang w:val="sv-SE"/>
        </w:rPr>
        <w:t>of</w:t>
      </w:r>
      <w:proofErr w:type="spellEnd"/>
      <w:r>
        <w:rPr>
          <w:lang w:val="sv-SE"/>
        </w:rPr>
        <w:t xml:space="preserve"> Personal Property </w:t>
      </w:r>
      <w:proofErr w:type="spellStart"/>
      <w:r>
        <w:rPr>
          <w:lang w:val="sv-SE"/>
        </w:rPr>
        <w:t>Act</w:t>
      </w:r>
      <w:proofErr w:type="spellEnd"/>
      <w:r>
        <w:rPr>
          <w:lang w:val="sv-SE"/>
        </w:rPr>
        <w:t xml:space="preserve"> (Lag (1986:796) om godtrosf</w:t>
      </w:r>
      <w:r>
        <w:rPr>
          <w:rFonts w:ascii="Brill" w:eastAsia="Brill" w:hAnsi="Brill"/>
          <w:lang w:val="sv-SE"/>
        </w:rPr>
        <w:t>ö</w:t>
      </w:r>
      <w:r>
        <w:rPr>
          <w:lang w:val="sv-SE"/>
        </w:rPr>
        <w:t>rv</w:t>
      </w:r>
      <w:r>
        <w:rPr>
          <w:rFonts w:ascii="Brill" w:eastAsia="Brill" w:hAnsi="Brill"/>
          <w:lang w:val="sv-SE"/>
        </w:rPr>
        <w:t>ä</w:t>
      </w:r>
      <w:r>
        <w:rPr>
          <w:lang w:val="sv-SE"/>
        </w:rPr>
        <w:t>rv av L</w:t>
      </w:r>
      <w:r>
        <w:rPr>
          <w:rFonts w:ascii="Brill" w:eastAsia="Brill" w:hAnsi="Brill"/>
          <w:lang w:val="sv-SE"/>
        </w:rPr>
        <w:t>ö</w:t>
      </w:r>
      <w:r>
        <w:rPr>
          <w:lang w:val="sv-SE"/>
        </w:rPr>
        <w:t>s</w:t>
      </w:r>
      <w:r>
        <w:rPr>
          <w:rFonts w:ascii="Brill" w:eastAsia="Brill" w:hAnsi="Brill"/>
          <w:lang w:val="sv-SE"/>
        </w:rPr>
        <w:t>ö</w:t>
      </w:r>
      <w:r>
        <w:rPr>
          <w:lang w:val="sv-SE"/>
        </w:rPr>
        <w:t>re)</w:t>
      </w:r>
    </w:p>
    <w:p w14:paraId="4C89B612" w14:textId="77777777" w:rsidR="0012640E" w:rsidRPr="005B493A" w:rsidRDefault="0012640E" w:rsidP="003228EB">
      <w:pPr>
        <w:pStyle w:val="UL1"/>
        <w:rPr>
          <w:lang w:val="sv-SE"/>
          <w:rPrChange w:id="67" w:author="Gabriela Arguello" w:date="2022-07-29T13:28:00Z">
            <w:rPr/>
          </w:rPrChange>
        </w:rPr>
      </w:pPr>
      <w:proofErr w:type="spellStart"/>
      <w:r>
        <w:rPr>
          <w:lang w:val="sv-SE"/>
        </w:rPr>
        <w:t>Bankruptcy</w:t>
      </w:r>
      <w:proofErr w:type="spellEnd"/>
      <w:r>
        <w:rPr>
          <w:lang w:val="sv-SE"/>
        </w:rPr>
        <w:t xml:space="preserve"> </w:t>
      </w:r>
      <w:proofErr w:type="spellStart"/>
      <w:r>
        <w:rPr>
          <w:lang w:val="sv-SE"/>
        </w:rPr>
        <w:t>Act</w:t>
      </w:r>
      <w:proofErr w:type="spellEnd"/>
      <w:r>
        <w:rPr>
          <w:lang w:val="sv-SE"/>
        </w:rPr>
        <w:t xml:space="preserve"> (Konkurslag (1987:672))</w:t>
      </w:r>
    </w:p>
    <w:p w14:paraId="5A1AB3E5" w14:textId="77777777" w:rsidR="0012640E" w:rsidRPr="005B493A" w:rsidRDefault="0012640E" w:rsidP="003228EB">
      <w:pPr>
        <w:pStyle w:val="UL1"/>
        <w:rPr>
          <w:lang w:val="sv-SE"/>
          <w:rPrChange w:id="68" w:author="Gabriela Arguello" w:date="2022-07-29T13:28:00Z">
            <w:rPr/>
          </w:rPrChange>
        </w:rPr>
      </w:pPr>
      <w:r>
        <w:rPr>
          <w:lang w:val="sv-SE"/>
        </w:rPr>
        <w:t xml:space="preserve">Swedish </w:t>
      </w:r>
      <w:proofErr w:type="spellStart"/>
      <w:r>
        <w:rPr>
          <w:lang w:val="sv-SE"/>
        </w:rPr>
        <w:t>Maritime</w:t>
      </w:r>
      <w:proofErr w:type="spellEnd"/>
      <w:r>
        <w:rPr>
          <w:lang w:val="sv-SE"/>
        </w:rPr>
        <w:t xml:space="preserve"> </w:t>
      </w:r>
      <w:proofErr w:type="spellStart"/>
      <w:r>
        <w:rPr>
          <w:lang w:val="sv-SE"/>
        </w:rPr>
        <w:t>Code</w:t>
      </w:r>
      <w:proofErr w:type="spellEnd"/>
      <w:r>
        <w:rPr>
          <w:lang w:val="sv-SE"/>
        </w:rPr>
        <w:t xml:space="preserve"> (Sj</w:t>
      </w:r>
      <w:r>
        <w:rPr>
          <w:rFonts w:ascii="Brill" w:eastAsia="Brill" w:hAnsi="Brill"/>
          <w:lang w:val="sv-SE"/>
        </w:rPr>
        <w:t>ö</w:t>
      </w:r>
      <w:r>
        <w:rPr>
          <w:lang w:val="sv-SE"/>
        </w:rPr>
        <w:t>lag (1994:1009))</w:t>
      </w:r>
    </w:p>
    <w:p w14:paraId="4D742C7C" w14:textId="77777777" w:rsidR="0012640E" w:rsidRPr="005B493A" w:rsidRDefault="0012640E" w:rsidP="003228EB">
      <w:pPr>
        <w:pStyle w:val="UL1"/>
        <w:rPr>
          <w:lang w:val="sv-SE"/>
          <w:rPrChange w:id="69" w:author="Gabriela Arguello" w:date="2022-07-29T13:28:00Z">
            <w:rPr/>
          </w:rPrChange>
        </w:rPr>
      </w:pPr>
      <w:proofErr w:type="spellStart"/>
      <w:r>
        <w:rPr>
          <w:lang w:val="sv-SE"/>
        </w:rPr>
        <w:lastRenderedPageBreak/>
        <w:t>Act</w:t>
      </w:r>
      <w:proofErr w:type="spellEnd"/>
      <w:r>
        <w:rPr>
          <w:lang w:val="sv-SE"/>
        </w:rPr>
        <w:t xml:space="preserve"> (1996:95) on </w:t>
      </w:r>
      <w:proofErr w:type="spellStart"/>
      <w:r>
        <w:rPr>
          <w:lang w:val="sv-SE"/>
        </w:rPr>
        <w:t>Certain</w:t>
      </w:r>
      <w:proofErr w:type="spellEnd"/>
      <w:r>
        <w:rPr>
          <w:lang w:val="sv-SE"/>
        </w:rPr>
        <w:t xml:space="preserve"> International </w:t>
      </w:r>
      <w:proofErr w:type="spellStart"/>
      <w:r>
        <w:rPr>
          <w:lang w:val="sv-SE"/>
        </w:rPr>
        <w:t>Sanctions</w:t>
      </w:r>
      <w:proofErr w:type="spellEnd"/>
      <w:r>
        <w:rPr>
          <w:lang w:val="sv-SE"/>
        </w:rPr>
        <w:t xml:space="preserve"> </w:t>
      </w:r>
      <w:r>
        <w:rPr>
          <w:i/>
          <w:iCs/>
          <w:lang w:val="sv-SE"/>
        </w:rPr>
        <w:t>(Sv. lag (1996:95) om vissa internationella sanktioner).</w:t>
      </w:r>
    </w:p>
    <w:p w14:paraId="7CDB7825" w14:textId="77777777" w:rsidR="0012640E" w:rsidRPr="005B493A" w:rsidRDefault="0012640E" w:rsidP="003228EB">
      <w:pPr>
        <w:pStyle w:val="UL1"/>
        <w:rPr>
          <w:lang w:val="sv-SE"/>
          <w:rPrChange w:id="70" w:author="Gabriela Arguello" w:date="2022-07-29T13:28:00Z">
            <w:rPr/>
          </w:rPrChange>
        </w:rPr>
      </w:pPr>
      <w:r>
        <w:rPr>
          <w:lang w:val="sv-SE"/>
        </w:rPr>
        <w:t xml:space="preserve">The </w:t>
      </w:r>
      <w:proofErr w:type="spellStart"/>
      <w:r>
        <w:rPr>
          <w:lang w:val="sv-SE"/>
        </w:rPr>
        <w:t>Act</w:t>
      </w:r>
      <w:proofErr w:type="spellEnd"/>
      <w:r>
        <w:rPr>
          <w:lang w:val="sv-SE"/>
        </w:rPr>
        <w:t xml:space="preserve"> on </w:t>
      </w:r>
      <w:proofErr w:type="spellStart"/>
      <w:r>
        <w:rPr>
          <w:lang w:val="sv-SE"/>
        </w:rPr>
        <w:t>Accounts</w:t>
      </w:r>
      <w:proofErr w:type="spellEnd"/>
      <w:r>
        <w:rPr>
          <w:lang w:val="sv-SE"/>
        </w:rPr>
        <w:t xml:space="preserve"> for </w:t>
      </w:r>
      <w:proofErr w:type="spellStart"/>
      <w:r>
        <w:rPr>
          <w:lang w:val="sv-SE"/>
        </w:rPr>
        <w:t>Financial</w:t>
      </w:r>
      <w:proofErr w:type="spellEnd"/>
      <w:r>
        <w:rPr>
          <w:lang w:val="sv-SE"/>
        </w:rPr>
        <w:t xml:space="preserve"> Instruments (Lag (1998:1479) om v</w:t>
      </w:r>
      <w:r>
        <w:rPr>
          <w:rFonts w:ascii="Brill" w:eastAsia="Brill" w:hAnsi="Brill"/>
          <w:lang w:val="sv-SE"/>
        </w:rPr>
        <w:t>ä</w:t>
      </w:r>
      <w:r>
        <w:rPr>
          <w:lang w:val="sv-SE"/>
        </w:rPr>
        <w:t>rdepapperscentraler och kontof</w:t>
      </w:r>
      <w:r>
        <w:rPr>
          <w:rFonts w:ascii="Brill" w:eastAsia="Brill" w:hAnsi="Brill"/>
          <w:lang w:val="sv-SE"/>
        </w:rPr>
        <w:t>ö</w:t>
      </w:r>
      <w:r>
        <w:rPr>
          <w:lang w:val="sv-SE"/>
        </w:rPr>
        <w:t>ring av finansiella instrument</w:t>
      </w:r>
      <w:del w:id="71" w:author="Gabriela Arguello" w:date="2022-07-29T20:12:00Z">
        <w:r w:rsidDel="00F26A66">
          <w:rPr>
            <w:lang w:val="sv-SE"/>
          </w:rPr>
          <w:delText>)</w:delText>
        </w:r>
      </w:del>
      <w:r>
        <w:rPr>
          <w:lang w:val="sv-SE"/>
        </w:rPr>
        <w:t>)</w:t>
      </w:r>
    </w:p>
    <w:p w14:paraId="0A9D2140" w14:textId="77777777" w:rsidR="0012640E" w:rsidRPr="00316D8B" w:rsidRDefault="0012640E" w:rsidP="003228EB">
      <w:pPr>
        <w:pStyle w:val="UL1"/>
      </w:pPr>
      <w:r>
        <w:t>Income Tax Act (</w:t>
      </w:r>
      <w:proofErr w:type="spellStart"/>
      <w:r>
        <w:t>Inkomstskattelag</w:t>
      </w:r>
      <w:proofErr w:type="spellEnd"/>
      <w:r>
        <w:t xml:space="preserve"> (1999:1229</w:t>
      </w:r>
      <w:del w:id="72" w:author="Gabriela Arguello" w:date="2022-07-29T20:12:00Z">
        <w:r w:rsidDel="00F26A66">
          <w:delText>)</w:delText>
        </w:r>
      </w:del>
      <w:r>
        <w:t>)</w:t>
      </w:r>
    </w:p>
    <w:p w14:paraId="491146D4" w14:textId="77777777" w:rsidR="0012640E" w:rsidRPr="003E1EF2" w:rsidRDefault="0012640E" w:rsidP="003228EB">
      <w:pPr>
        <w:pStyle w:val="PrelimendmatterHeadB"/>
      </w:pPr>
      <w:r>
        <w:rPr>
          <w:rFonts w:eastAsia="Brill"/>
        </w:rPr>
        <w:t>Russia</w:t>
      </w:r>
    </w:p>
    <w:p w14:paraId="36D6FDCC" w14:textId="77777777" w:rsidR="0012640E" w:rsidRDefault="0012640E" w:rsidP="003228EB">
      <w:pPr>
        <w:pStyle w:val="UL1"/>
      </w:pPr>
      <w:r>
        <w:t>The Federal Law N 171-</w:t>
      </w:r>
      <w:r w:rsidRPr="000713DA">
        <w:rPr>
          <w:smallCaps/>
        </w:rPr>
        <w:t>fz</w:t>
      </w:r>
      <w:r>
        <w:t xml:space="preserve"> of 8 June 2020.</w:t>
      </w:r>
    </w:p>
    <w:p w14:paraId="70D33939" w14:textId="77777777" w:rsidR="0012640E" w:rsidRPr="00841B07" w:rsidRDefault="0012640E" w:rsidP="003228EB">
      <w:pPr>
        <w:pStyle w:val="PrelimendmatterHeadB"/>
      </w:pPr>
      <w:r>
        <w:rPr>
          <w:lang w:eastAsia="en-GB"/>
        </w:rPr>
        <w:t>United Kingdom</w:t>
      </w:r>
    </w:p>
    <w:p w14:paraId="72472FCC" w14:textId="77777777" w:rsidR="0012640E" w:rsidRPr="00034AE6" w:rsidRDefault="0012640E" w:rsidP="003228EB">
      <w:pPr>
        <w:pStyle w:val="UL1"/>
      </w:pPr>
      <w:r>
        <w:t>Bills of Lading Act 1855.</w:t>
      </w:r>
    </w:p>
    <w:p w14:paraId="30019B1F" w14:textId="77777777" w:rsidR="0012640E" w:rsidRPr="00034AE6" w:rsidRDefault="0012640E" w:rsidP="003228EB">
      <w:pPr>
        <w:pStyle w:val="UL1"/>
      </w:pPr>
      <w:r>
        <w:t>Marine Insurance Act 1906, 8 Edw. 7 c.41.</w:t>
      </w:r>
    </w:p>
    <w:p w14:paraId="48A8D166" w14:textId="77777777" w:rsidR="0012640E" w:rsidRPr="00034AE6" w:rsidRDefault="0012640E" w:rsidP="003228EB">
      <w:pPr>
        <w:pStyle w:val="UL1"/>
      </w:pPr>
      <w:r>
        <w:t>Senior Courts Act 1981.</w:t>
      </w:r>
    </w:p>
    <w:p w14:paraId="0F76076E" w14:textId="77777777" w:rsidR="0012640E" w:rsidRPr="00CF3106" w:rsidRDefault="0012640E" w:rsidP="003228EB">
      <w:pPr>
        <w:pStyle w:val="UL1"/>
      </w:pPr>
      <w:r>
        <w:t>The Carriage of Goods Act (</w:t>
      </w:r>
      <w:proofErr w:type="spellStart"/>
      <w:r w:rsidRPr="000713DA">
        <w:rPr>
          <w:smallCaps/>
        </w:rPr>
        <w:t>cogsa</w:t>
      </w:r>
      <w:proofErr w:type="spellEnd"/>
      <w:r>
        <w:t>) 1992.</w:t>
      </w:r>
    </w:p>
    <w:p w14:paraId="3E07C47A" w14:textId="77777777" w:rsidR="0012640E" w:rsidRPr="00CF3106" w:rsidRDefault="0012640E" w:rsidP="003228EB">
      <w:pPr>
        <w:pStyle w:val="UL1"/>
        <w:autoSpaceDE w:val="0"/>
        <w:autoSpaceDN w:val="0"/>
        <w:adjustRightInd w:val="0"/>
      </w:pPr>
      <w:r>
        <w:rPr>
          <w:noProof/>
        </w:rPr>
        <w:t>Merchant Shipping Act 1995.</w:t>
      </w:r>
    </w:p>
    <w:p w14:paraId="4B095B08" w14:textId="77777777" w:rsidR="0012640E" w:rsidRPr="00CF3106" w:rsidRDefault="0012640E" w:rsidP="003228EB">
      <w:pPr>
        <w:pStyle w:val="UL1"/>
        <w:autoSpaceDE w:val="0"/>
        <w:autoSpaceDN w:val="0"/>
        <w:adjustRightInd w:val="0"/>
      </w:pPr>
      <w:r>
        <w:rPr>
          <w:noProof/>
        </w:rPr>
        <w:t>Civil Aviation (Investigation of Air Accidents and Incidents) Regulations 1996.</w:t>
      </w:r>
    </w:p>
    <w:p w14:paraId="40F60C29" w14:textId="77777777" w:rsidR="0012640E" w:rsidRPr="00CF3106" w:rsidRDefault="0012640E" w:rsidP="003228EB">
      <w:pPr>
        <w:pStyle w:val="UL1"/>
      </w:pPr>
      <w:r>
        <w:t>Contracts (Rights of Third Parties) Act 1999.</w:t>
      </w:r>
    </w:p>
    <w:p w14:paraId="3A3D5AF6" w14:textId="77777777" w:rsidR="0012640E" w:rsidRPr="00CF3106" w:rsidRDefault="0012640E" w:rsidP="003228EB">
      <w:pPr>
        <w:pStyle w:val="UL1"/>
      </w:pPr>
      <w:r>
        <w:t>Civil Contingencies Act 2004.</w:t>
      </w:r>
    </w:p>
    <w:p w14:paraId="5ED74F94" w14:textId="77777777" w:rsidR="0012640E" w:rsidRPr="00CF3106" w:rsidRDefault="0012640E" w:rsidP="003228EB">
      <w:pPr>
        <w:pStyle w:val="UL1"/>
      </w:pPr>
      <w:r>
        <w:t>Third Parties (Rights against Insurers) Act 2010 (as amended by Insurance Act 2015).</w:t>
      </w:r>
    </w:p>
    <w:p w14:paraId="0514D429" w14:textId="77777777" w:rsidR="0012640E" w:rsidRPr="00CF3106" w:rsidRDefault="0012640E" w:rsidP="003228EB">
      <w:pPr>
        <w:pStyle w:val="UL1"/>
        <w:autoSpaceDE w:val="0"/>
        <w:autoSpaceDN w:val="0"/>
        <w:adjustRightInd w:val="0"/>
      </w:pPr>
      <w:r>
        <w:rPr>
          <w:noProof/>
        </w:rPr>
        <w:lastRenderedPageBreak/>
        <w:t>Merchant Shipping (Accident Reporting and Investigation) Regulations 2012.</w:t>
      </w:r>
    </w:p>
    <w:p w14:paraId="0B1BD1E2" w14:textId="77777777" w:rsidR="0012640E" w:rsidRPr="00034AE6" w:rsidRDefault="0012640E" w:rsidP="003228EB">
      <w:pPr>
        <w:pStyle w:val="UL1"/>
      </w:pPr>
      <w:r>
        <w:t>Insurance Act 2015.</w:t>
      </w:r>
    </w:p>
    <w:p w14:paraId="454F8C4A" w14:textId="77777777" w:rsidR="0012640E" w:rsidRPr="00034AE6" w:rsidRDefault="0012640E" w:rsidP="003228EB">
      <w:pPr>
        <w:pStyle w:val="PrelimendmatterHeadB"/>
      </w:pPr>
      <w:r>
        <w:rPr>
          <w:lang w:eastAsia="en-GB"/>
        </w:rPr>
        <w:t>United States of America</w:t>
      </w:r>
    </w:p>
    <w:p w14:paraId="17C5CDC6" w14:textId="77777777" w:rsidR="0012640E" w:rsidRPr="00CF3106" w:rsidRDefault="0012640E" w:rsidP="003228EB">
      <w:pPr>
        <w:pStyle w:val="UL1"/>
      </w:pPr>
      <w:r>
        <w:t>US Harter Act 1893</w:t>
      </w:r>
    </w:p>
    <w:p w14:paraId="1A73E512" w14:textId="77777777" w:rsidR="0012640E" w:rsidRPr="00CF3106" w:rsidRDefault="0012640E" w:rsidP="003228EB">
      <w:pPr>
        <w:pStyle w:val="UL1"/>
        <w:shd w:val="clear" w:color="auto" w:fill="FFFFFF" w:themeFill="background1"/>
      </w:pPr>
      <w:r>
        <w:rPr>
          <w:lang w:eastAsia="en-GB"/>
        </w:rPr>
        <w:t>United States Code, Title 49, “Transportation”, Ch. 11, National Transportation Safety Board.</w:t>
      </w:r>
    </w:p>
    <w:p w14:paraId="6B27A998" w14:textId="77777777" w:rsidR="0012640E" w:rsidRPr="002B1E79" w:rsidRDefault="0012640E" w:rsidP="003228EB">
      <w:pPr>
        <w:pStyle w:val="UL1"/>
        <w:shd w:val="clear" w:color="auto" w:fill="FFFFFF" w:themeFill="background1"/>
      </w:pPr>
      <w:r>
        <w:t>The Trade Expansion Act 1962.</w:t>
      </w:r>
    </w:p>
    <w:p w14:paraId="6BA2260D" w14:textId="33D42E95" w:rsidR="0012640E" w:rsidRDefault="0012640E" w:rsidP="003228EB">
      <w:pPr>
        <w:pStyle w:val="UL1"/>
      </w:pPr>
      <w:r>
        <w:t>Oil Pollution Act, 1990 (</w:t>
      </w:r>
      <w:proofErr w:type="spellStart"/>
      <w:r w:rsidRPr="000713DA">
        <w:rPr>
          <w:smallCaps/>
        </w:rPr>
        <w:t>opa</w:t>
      </w:r>
      <w:proofErr w:type="spellEnd"/>
      <w:r>
        <w:t xml:space="preserve"> 90) of the United States, 101 </w:t>
      </w:r>
      <w:r w:rsidR="000937F2" w:rsidRPr="000937F2">
        <w:rPr>
          <w:smallCaps/>
        </w:rPr>
        <w:t>h.r.</w:t>
      </w:r>
      <w:r w:rsidR="000937F2" w:rsidRPr="00F15DA4">
        <w:t>1465</w:t>
      </w:r>
      <w:r>
        <w:t xml:space="preserve">, </w:t>
      </w:r>
      <w:proofErr w:type="spellStart"/>
      <w:r w:rsidR="000937F2" w:rsidRPr="000937F2">
        <w:rPr>
          <w:smallCaps/>
        </w:rPr>
        <w:t>p.l</w:t>
      </w:r>
      <w:proofErr w:type="spellEnd"/>
      <w:r w:rsidR="000937F2" w:rsidRPr="000937F2">
        <w:rPr>
          <w:smallCaps/>
        </w:rPr>
        <w:t>.</w:t>
      </w:r>
      <w:r>
        <w:t xml:space="preserve"> 10</w:t>
      </w:r>
      <w:r w:rsidR="00071390">
        <w:t>1–3</w:t>
      </w:r>
      <w:r>
        <w:t>80.</w:t>
      </w:r>
    </w:p>
    <w:p w14:paraId="571F0F97" w14:textId="77777777" w:rsidR="007D1D0C" w:rsidRPr="007D1D0C" w:rsidRDefault="007D1D0C">
      <w:bookmarkStart w:id="73" w:name="_Toc86336108"/>
      <w:r w:rsidRPr="007D1D0C">
        <w:br w:type="page"/>
      </w:r>
    </w:p>
    <w:p w14:paraId="469AA80C" w14:textId="3FF5E355" w:rsidR="0012640E" w:rsidRDefault="0012640E" w:rsidP="003228EB">
      <w:pPr>
        <w:pStyle w:val="PrelimendmatterTitle"/>
      </w:pPr>
      <w:r>
        <w:lastRenderedPageBreak/>
        <w:t>N</w:t>
      </w:r>
      <w:bookmarkStart w:id="74" w:name="CBML_fm01_pet_005"/>
      <w:r>
        <w:t>otes on Contributor</w:t>
      </w:r>
      <w:bookmarkEnd w:id="73"/>
      <w:r>
        <w:t>s</w:t>
      </w:r>
      <w:bookmarkEnd w:id="74"/>
    </w:p>
    <w:p w14:paraId="2B5D442D" w14:textId="17C2BEFE" w:rsidR="007D1D0C" w:rsidRPr="00927068" w:rsidRDefault="007D1D0C" w:rsidP="007D1D0C">
      <w:pPr>
        <w:pStyle w:val="RunningHeadRecto"/>
      </w:pPr>
      <w:r>
        <w:t>Notes on Contributors</w:t>
      </w:r>
    </w:p>
    <w:p w14:paraId="340D2B12" w14:textId="37F5A2B0" w:rsidR="007D1D0C" w:rsidRPr="001A2D54" w:rsidRDefault="007D1D0C" w:rsidP="007D1D0C">
      <w:pPr>
        <w:pStyle w:val="RunningHeadVerso"/>
      </w:pPr>
      <w:r>
        <w:t>Notes on Contributors</w:t>
      </w:r>
    </w:p>
    <w:p w14:paraId="362DC0C8" w14:textId="77777777" w:rsidR="0012640E" w:rsidRPr="00A66FC2" w:rsidRDefault="0012640E" w:rsidP="00D548BC">
      <w:pPr>
        <w:pStyle w:val="FMListOfContributorsName"/>
      </w:pPr>
      <w:proofErr w:type="spellStart"/>
      <w:r w:rsidRPr="009E7B41">
        <w:rPr>
          <w:rStyle w:val="fmauGivenName"/>
        </w:rPr>
        <w:t>Abdulmalik</w:t>
      </w:r>
      <w:proofErr w:type="spellEnd"/>
      <w:r w:rsidRPr="009E7B41">
        <w:rPr>
          <w:rStyle w:val="fmauGivenName"/>
        </w:rPr>
        <w:t xml:space="preserve"> M.</w:t>
      </w:r>
      <w:r>
        <w:t xml:space="preserve"> </w:t>
      </w:r>
      <w:proofErr w:type="spellStart"/>
      <w:r w:rsidRPr="009E7B41">
        <w:rPr>
          <w:rStyle w:val="fmauSurname"/>
        </w:rPr>
        <w:t>Altamimi</w:t>
      </w:r>
      <w:proofErr w:type="spellEnd"/>
    </w:p>
    <w:p w14:paraId="14498C21" w14:textId="77777777" w:rsidR="0012640E" w:rsidRPr="00A66FC2" w:rsidRDefault="0012640E" w:rsidP="00D548BC">
      <w:pPr>
        <w:pStyle w:val="FMListOfContributorsAff"/>
      </w:pPr>
      <w:r>
        <w:t xml:space="preserve">is an Assistant Professor in Law at Prince Sultan University. He received his PhD from the University of Leeds, </w:t>
      </w:r>
      <w:proofErr w:type="spellStart"/>
      <w:r w:rsidRPr="000713DA">
        <w:rPr>
          <w:smallCaps/>
        </w:rPr>
        <w:t>llm</w:t>
      </w:r>
      <w:proofErr w:type="spellEnd"/>
      <w:r>
        <w:t xml:space="preserve"> from the University of Aberdeen, and </w:t>
      </w:r>
      <w:proofErr w:type="spellStart"/>
      <w:r w:rsidRPr="000713DA">
        <w:rPr>
          <w:smallCaps/>
        </w:rPr>
        <w:t>ba</w:t>
      </w:r>
      <w:proofErr w:type="spellEnd"/>
      <w:r>
        <w:t xml:space="preserve"> from King Saud University. </w:t>
      </w:r>
      <w:proofErr w:type="spellStart"/>
      <w:r>
        <w:t>Altamimi</w:t>
      </w:r>
      <w:proofErr w:type="spellEnd"/>
      <w:r>
        <w:t xml:space="preserve"> has taught private law courses, and authored peer-reviewed articles on public international law in </w:t>
      </w:r>
      <w:proofErr w:type="gramStart"/>
      <w:r>
        <w:t>a number of</w:t>
      </w:r>
      <w:proofErr w:type="gramEnd"/>
      <w:r>
        <w:t xml:space="preserve"> journals including the International Community Law Review; Journal of International Trade Law &amp; Policy; and Asian Journal of International Law. His current research project examines the relationship between the United Nation’s Arms Trade Treaty and the European Peace Facility.</w:t>
      </w:r>
    </w:p>
    <w:p w14:paraId="64918ECD" w14:textId="77777777" w:rsidR="0012640E" w:rsidRPr="0012392E" w:rsidRDefault="0012640E" w:rsidP="00D548BC">
      <w:pPr>
        <w:pStyle w:val="FMListOfContributorsName"/>
      </w:pPr>
      <w:r w:rsidRPr="0012392E">
        <w:rPr>
          <w:rStyle w:val="fmauGivenName"/>
        </w:rPr>
        <w:t>Gabriela</w:t>
      </w:r>
      <w:r w:rsidRPr="0012392E">
        <w:t xml:space="preserve"> </w:t>
      </w:r>
      <w:proofErr w:type="spellStart"/>
      <w:r w:rsidRPr="0012392E">
        <w:rPr>
          <w:rStyle w:val="fmauSurname"/>
        </w:rPr>
        <w:t>Arg</w:t>
      </w:r>
      <w:r w:rsidRPr="0012392E">
        <w:rPr>
          <w:rStyle w:val="fmauSurname"/>
          <w:rFonts w:ascii="Brill" w:eastAsia="Brill" w:hAnsi="Brill"/>
        </w:rPr>
        <w:t>ü</w:t>
      </w:r>
      <w:r w:rsidRPr="0012392E">
        <w:rPr>
          <w:rStyle w:val="fmauSurname"/>
        </w:rPr>
        <w:t>ello</w:t>
      </w:r>
      <w:proofErr w:type="spellEnd"/>
    </w:p>
    <w:p w14:paraId="3F202CE2" w14:textId="7B437DFB" w:rsidR="0012640E" w:rsidRPr="00A66FC2" w:rsidRDefault="0012640E" w:rsidP="00D548BC">
      <w:pPr>
        <w:pStyle w:val="FMListOfContributorsAff"/>
      </w:pPr>
      <w:r>
        <w:t>is a Researcher in Law focusing on Large Scale Collective Action at the Centre for Collective Action Research (</w:t>
      </w:r>
      <w:proofErr w:type="spellStart"/>
      <w:r>
        <w:t>CeCAR</w:t>
      </w:r>
      <w:proofErr w:type="spellEnd"/>
      <w:r>
        <w:t xml:space="preserve">). She completed her </w:t>
      </w:r>
      <w:proofErr w:type="spellStart"/>
      <w:r w:rsidRPr="000713DA">
        <w:rPr>
          <w:smallCaps/>
        </w:rPr>
        <w:t>jd</w:t>
      </w:r>
      <w:proofErr w:type="spellEnd"/>
      <w:r>
        <w:t xml:space="preserve"> in Maritime and Transport Law at the University of Gothenburg. She also holds a </w:t>
      </w:r>
      <w:proofErr w:type="gramStart"/>
      <w:r>
        <w:t>Master’s</w:t>
      </w:r>
      <w:proofErr w:type="gramEnd"/>
      <w:r>
        <w:t xml:space="preserve"> degree in Maritime Law from Lund University. Her research interests focus on interdisciplinary global environmental challenges related to the oceans and involving multi-scale actors (States, international organizations, industries, and civil society organizations). She has researched various topics, including </w:t>
      </w:r>
      <w:r>
        <w:lastRenderedPageBreak/>
        <w:t>waste management, ship recycling, ship source pollution, the law of the sea and ocean governance.</w:t>
      </w:r>
    </w:p>
    <w:p w14:paraId="5066AED8" w14:textId="77777777" w:rsidR="0012640E" w:rsidRPr="00A66FC2" w:rsidRDefault="0012640E" w:rsidP="00D548BC">
      <w:pPr>
        <w:pStyle w:val="FMListOfContributorsName"/>
      </w:pPr>
      <w:proofErr w:type="spellStart"/>
      <w:r w:rsidRPr="0012392E">
        <w:rPr>
          <w:rStyle w:val="fmauGivenName"/>
        </w:rPr>
        <w:t>Abhinayan</w:t>
      </w:r>
      <w:proofErr w:type="spellEnd"/>
      <w:r w:rsidRPr="0012392E">
        <w:rPr>
          <w:rStyle w:val="fmauGivenName"/>
        </w:rPr>
        <w:t xml:space="preserve"> </w:t>
      </w:r>
      <w:proofErr w:type="spellStart"/>
      <w:r w:rsidRPr="0012392E">
        <w:rPr>
          <w:rStyle w:val="fmauGivenName"/>
        </w:rPr>
        <w:t>Basu</w:t>
      </w:r>
      <w:proofErr w:type="spellEnd"/>
      <w:r>
        <w:t xml:space="preserve"> </w:t>
      </w:r>
      <w:r w:rsidRPr="0012392E">
        <w:rPr>
          <w:rStyle w:val="fmauSurname"/>
        </w:rPr>
        <w:t>Bal</w:t>
      </w:r>
    </w:p>
    <w:p w14:paraId="67450CD4" w14:textId="1F451A13" w:rsidR="00D548BC" w:rsidRPr="00A66FC2" w:rsidRDefault="0012640E" w:rsidP="00D548BC">
      <w:pPr>
        <w:pStyle w:val="FMListOfContributorsAff"/>
      </w:pPr>
      <w:r>
        <w:t xml:space="preserve">is an Assistant Professor at University of Gothenburg. He lectures and researches in commercial and transportation laws. Earlier he worked at Lund University. Funding from government and industry sources has supported his research. Since 2013, he is the accredited Swedish observer to </w:t>
      </w:r>
      <w:proofErr w:type="spellStart"/>
      <w:r w:rsidRPr="000713DA">
        <w:rPr>
          <w:smallCaps/>
        </w:rPr>
        <w:t>uncitral</w:t>
      </w:r>
      <w:proofErr w:type="spellEnd"/>
      <w:r>
        <w:t xml:space="preserve">, </w:t>
      </w:r>
      <w:proofErr w:type="spellStart"/>
      <w:r w:rsidRPr="000713DA">
        <w:rPr>
          <w:smallCaps/>
        </w:rPr>
        <w:t>wg</w:t>
      </w:r>
      <w:proofErr w:type="spellEnd"/>
      <w:r w:rsidRPr="000713DA">
        <w:rPr>
          <w:smallCaps/>
        </w:rPr>
        <w:t>-iv</w:t>
      </w:r>
      <w:r>
        <w:t xml:space="preserve"> on E-Commerce. He read for his Ph.D. degree at World Maritime University, did his </w:t>
      </w:r>
      <w:proofErr w:type="spellStart"/>
      <w:r w:rsidRPr="000713DA">
        <w:rPr>
          <w:smallCaps/>
        </w:rPr>
        <w:t>ll.m.</w:t>
      </w:r>
      <w:proofErr w:type="spellEnd"/>
      <w:r>
        <w:t xml:space="preserve"> in Maritime Law from University College London, and holds B.Sc., </w:t>
      </w:r>
      <w:proofErr w:type="spellStart"/>
      <w:r w:rsidRPr="000713DA">
        <w:rPr>
          <w:smallCaps/>
        </w:rPr>
        <w:t>ll.b.</w:t>
      </w:r>
      <w:proofErr w:type="spellEnd"/>
      <w:r>
        <w:t xml:space="preserve"> and </w:t>
      </w:r>
      <w:proofErr w:type="spellStart"/>
      <w:r w:rsidRPr="000713DA">
        <w:rPr>
          <w:smallCaps/>
        </w:rPr>
        <w:t>mbl</w:t>
      </w:r>
      <w:proofErr w:type="spellEnd"/>
      <w:r>
        <w:t xml:space="preserve"> degrees from India. He was admitted to the Bar Council of India in 2005. He has published monographs, chapters in books, and articles in peer-reviewed journals.</w:t>
      </w:r>
    </w:p>
    <w:p w14:paraId="746BA187" w14:textId="77777777" w:rsidR="0012640E" w:rsidRPr="0077359F" w:rsidRDefault="0012640E" w:rsidP="00D548BC">
      <w:pPr>
        <w:pStyle w:val="FMListOfContributorsName"/>
      </w:pPr>
      <w:r w:rsidRPr="0077359F">
        <w:rPr>
          <w:rStyle w:val="fmauGivenName"/>
        </w:rPr>
        <w:t>Olena</w:t>
      </w:r>
      <w:r w:rsidRPr="0077359F">
        <w:rPr>
          <w:lang w:eastAsia="es-MX"/>
        </w:rPr>
        <w:t xml:space="preserve"> </w:t>
      </w:r>
      <w:proofErr w:type="spellStart"/>
      <w:r w:rsidRPr="0077359F">
        <w:rPr>
          <w:rStyle w:val="fmauSurname"/>
        </w:rPr>
        <w:t>Bokareva</w:t>
      </w:r>
      <w:proofErr w:type="spellEnd"/>
    </w:p>
    <w:p w14:paraId="6020B984" w14:textId="2D8EE81B" w:rsidR="0012640E" w:rsidRPr="00A66FC2" w:rsidRDefault="0012640E" w:rsidP="00D548BC">
      <w:pPr>
        <w:pStyle w:val="FMListOfContributorsAff"/>
      </w:pPr>
      <w:r>
        <w:rPr>
          <w:lang w:eastAsia="es-MX"/>
        </w:rPr>
        <w:t xml:space="preserve">is an Associate Senior Lecturer in private law at the Faculty of Law at Lund University. She is currently working on a project co-financed by the Ragnar </w:t>
      </w:r>
      <w:proofErr w:type="spellStart"/>
      <w:r>
        <w:rPr>
          <w:lang w:eastAsia="es-MX"/>
        </w:rPr>
        <w:t>S</w:t>
      </w:r>
      <w:r>
        <w:rPr>
          <w:rFonts w:ascii="Brill" w:eastAsia="Brill" w:hAnsi="Brill"/>
          <w:lang w:eastAsia="es-MX"/>
        </w:rPr>
        <w:t>ö</w:t>
      </w:r>
      <w:r>
        <w:rPr>
          <w:lang w:eastAsia="es-MX"/>
        </w:rPr>
        <w:t>derberg</w:t>
      </w:r>
      <w:proofErr w:type="spellEnd"/>
      <w:r>
        <w:rPr>
          <w:lang w:eastAsia="es-MX"/>
        </w:rPr>
        <w:t xml:space="preserve"> Foundation on the topic of “International and Regional Uniformity in Transport Law: Carriage of Goods and Passengers”. She obtained her doctoral degree from Lund University in 2015 and holds her </w:t>
      </w:r>
      <w:proofErr w:type="spellStart"/>
      <w:r w:rsidRPr="000713DA">
        <w:rPr>
          <w:smallCaps/>
          <w:lang w:eastAsia="es-MX"/>
        </w:rPr>
        <w:t>ll.m</w:t>
      </w:r>
      <w:proofErr w:type="spellEnd"/>
      <w:r>
        <w:rPr>
          <w:lang w:eastAsia="es-MX"/>
        </w:rPr>
        <w:t xml:space="preserve"> degree from the same university.  Her doctoral research was based on the analysis of the Rotterdam Rules. She teaches maritime and transportation law at the </w:t>
      </w:r>
      <w:proofErr w:type="gramStart"/>
      <w:r>
        <w:rPr>
          <w:lang w:eastAsia="es-MX"/>
        </w:rPr>
        <w:t>Faculty</w:t>
      </w:r>
      <w:proofErr w:type="gramEnd"/>
      <w:r>
        <w:rPr>
          <w:lang w:eastAsia="es-MX"/>
        </w:rPr>
        <w:t xml:space="preserve"> of law and selected topics in EU law.</w:t>
      </w:r>
    </w:p>
    <w:p w14:paraId="6279F85C" w14:textId="77777777" w:rsidR="0012640E" w:rsidRPr="0077359F" w:rsidRDefault="0012640E" w:rsidP="00D548BC">
      <w:pPr>
        <w:pStyle w:val="FMListOfContributorsName"/>
      </w:pPr>
      <w:proofErr w:type="spellStart"/>
      <w:r w:rsidRPr="0077359F">
        <w:rPr>
          <w:rStyle w:val="fmauGivenName"/>
        </w:rPr>
        <w:lastRenderedPageBreak/>
        <w:t>Yongmei</w:t>
      </w:r>
      <w:proofErr w:type="spellEnd"/>
      <w:r w:rsidRPr="0077359F">
        <w:t xml:space="preserve"> </w:t>
      </w:r>
      <w:r w:rsidRPr="0077359F">
        <w:rPr>
          <w:rStyle w:val="fmauSurname"/>
        </w:rPr>
        <w:t>Chen</w:t>
      </w:r>
    </w:p>
    <w:p w14:paraId="7C39C17A" w14:textId="1BE69573" w:rsidR="0012640E" w:rsidRPr="00A66FC2" w:rsidRDefault="0012640E" w:rsidP="00D548BC">
      <w:pPr>
        <w:pStyle w:val="FMListOfContributorsAff"/>
      </w:pPr>
      <w:r>
        <w:t xml:space="preserve">is a Professor of International Law and Director of Department of International Economic Law at School of International Law, Southwest University of Political Science and Law, China. She holds a PhD in </w:t>
      </w:r>
      <w:proofErr w:type="gramStart"/>
      <w:r>
        <w:t>law, and</w:t>
      </w:r>
      <w:proofErr w:type="gramEnd"/>
      <w:r>
        <w:t xml:space="preserve"> is an arbitrator of Chongqing Arbitration Commission and Hainan Court of International Arbitration. She is an executive member of the Council of </w:t>
      </w:r>
      <w:proofErr w:type="spellStart"/>
      <w:r w:rsidRPr="000713DA">
        <w:rPr>
          <w:smallCaps/>
        </w:rPr>
        <w:t>wto</w:t>
      </w:r>
      <w:proofErr w:type="spellEnd"/>
      <w:r>
        <w:t xml:space="preserve"> Law Research Society of China Law Society, member of the Councils of Chinese Society of International Economic Law, and member of China-</w:t>
      </w:r>
      <w:proofErr w:type="spellStart"/>
      <w:r w:rsidRPr="000713DA">
        <w:rPr>
          <w:smallCaps/>
        </w:rPr>
        <w:t>asean</w:t>
      </w:r>
      <w:proofErr w:type="spellEnd"/>
      <w:r>
        <w:t xml:space="preserve"> Legal Research Center. She has been a visiting scholar at University of Leeds, University of </w:t>
      </w:r>
      <w:proofErr w:type="gramStart"/>
      <w:r>
        <w:t>Oregon</w:t>
      </w:r>
      <w:proofErr w:type="gramEnd"/>
      <w:r>
        <w:t xml:space="preserve"> and Bond University.</w:t>
      </w:r>
    </w:p>
    <w:p w14:paraId="4EC06047" w14:textId="780012F3" w:rsidR="0012640E" w:rsidRPr="0093574E" w:rsidRDefault="0012640E" w:rsidP="00D548BC">
      <w:pPr>
        <w:pStyle w:val="FMListOfContributorsName"/>
      </w:pPr>
      <w:r w:rsidRPr="0093574E">
        <w:rPr>
          <w:rStyle w:val="fmauGivenName"/>
        </w:rPr>
        <w:t>Jason</w:t>
      </w:r>
      <w:r w:rsidRPr="0093574E">
        <w:rPr>
          <w:shd w:val="clear" w:color="auto" w:fill="FFFFFF"/>
          <w:lang w:eastAsia="es-MX"/>
        </w:rPr>
        <w:t xml:space="preserve"> </w:t>
      </w:r>
      <w:proofErr w:type="spellStart"/>
      <w:r w:rsidRPr="0093574E">
        <w:rPr>
          <w:rStyle w:val="fmauSurname"/>
        </w:rPr>
        <w:t>Chuah</w:t>
      </w:r>
      <w:proofErr w:type="spellEnd"/>
    </w:p>
    <w:p w14:paraId="453A607B" w14:textId="2AB6D7D5" w:rsidR="0012640E" w:rsidRPr="00A66FC2" w:rsidRDefault="0012640E" w:rsidP="00D548BC">
      <w:pPr>
        <w:pStyle w:val="FMListOfContributorsAff"/>
      </w:pPr>
      <w:r>
        <w:rPr>
          <w:shd w:val="clear" w:color="auto" w:fill="FFFFFF"/>
          <w:lang w:eastAsia="es-MX"/>
        </w:rPr>
        <w:t xml:space="preserve">is a </w:t>
      </w:r>
      <w:proofErr w:type="gramStart"/>
      <w:r>
        <w:rPr>
          <w:shd w:val="clear" w:color="auto" w:fill="FFFFFF"/>
          <w:lang w:eastAsia="es-MX"/>
        </w:rPr>
        <w:t>Professor</w:t>
      </w:r>
      <w:proofErr w:type="gramEnd"/>
      <w:r>
        <w:rPr>
          <w:shd w:val="clear" w:color="auto" w:fill="FFFFFF"/>
          <w:lang w:eastAsia="es-MX"/>
        </w:rPr>
        <w:t xml:space="preserve"> and holds the Commercial and Maritime Law Chair at City, University of London and until recently, was Guest Professor at the University of Gothenburg. He heads up the London Universities Maritime Law and Policy Group. He has been involved in various consultations with the UK Government, the </w:t>
      </w:r>
      <w:proofErr w:type="spellStart"/>
      <w:r w:rsidRPr="000713DA">
        <w:rPr>
          <w:smallCaps/>
          <w:shd w:val="clear" w:color="auto" w:fill="FFFFFF"/>
          <w:lang w:eastAsia="es-MX"/>
        </w:rPr>
        <w:t>oecd</w:t>
      </w:r>
      <w:proofErr w:type="spellEnd"/>
      <w:r>
        <w:rPr>
          <w:shd w:val="clear" w:color="auto" w:fill="FFFFFF"/>
          <w:lang w:eastAsia="es-MX"/>
        </w:rPr>
        <w:t xml:space="preserve">, the </w:t>
      </w:r>
      <w:proofErr w:type="spellStart"/>
      <w:r w:rsidRPr="000713DA">
        <w:rPr>
          <w:smallCaps/>
          <w:shd w:val="clear" w:color="auto" w:fill="FFFFFF"/>
          <w:lang w:eastAsia="es-MX"/>
        </w:rPr>
        <w:t>icc</w:t>
      </w:r>
      <w:proofErr w:type="spellEnd"/>
      <w:r>
        <w:rPr>
          <w:shd w:val="clear" w:color="auto" w:fill="FFFFFF"/>
          <w:lang w:eastAsia="es-MX"/>
        </w:rPr>
        <w:t xml:space="preserve">, the Association of British Insurers, the </w:t>
      </w:r>
      <w:proofErr w:type="spellStart"/>
      <w:r w:rsidRPr="000713DA">
        <w:rPr>
          <w:smallCaps/>
          <w:shd w:val="clear" w:color="auto" w:fill="FFFFFF"/>
          <w:lang w:eastAsia="es-MX"/>
        </w:rPr>
        <w:t>uncitral</w:t>
      </w:r>
      <w:proofErr w:type="spellEnd"/>
      <w:r>
        <w:rPr>
          <w:shd w:val="clear" w:color="auto" w:fill="FFFFFF"/>
          <w:lang w:eastAsia="es-MX"/>
        </w:rPr>
        <w:t xml:space="preserve">, etc. and has published 11 books and over 200 articles. His works have been cited by various institutions in the EU, US, </w:t>
      </w:r>
      <w:proofErr w:type="gramStart"/>
      <w:r>
        <w:rPr>
          <w:shd w:val="clear" w:color="auto" w:fill="FFFFFF"/>
          <w:lang w:eastAsia="es-MX"/>
        </w:rPr>
        <w:t>UK</w:t>
      </w:r>
      <w:proofErr w:type="gramEnd"/>
      <w:r>
        <w:rPr>
          <w:shd w:val="clear" w:color="auto" w:fill="FFFFFF"/>
          <w:lang w:eastAsia="es-MX"/>
        </w:rPr>
        <w:t xml:space="preserve"> and Asia.</w:t>
      </w:r>
    </w:p>
    <w:p w14:paraId="6B941C9B" w14:textId="77777777" w:rsidR="0012640E" w:rsidRPr="00A66FC2" w:rsidRDefault="0012640E" w:rsidP="00D548BC">
      <w:pPr>
        <w:pStyle w:val="FMListOfContributorsName"/>
      </w:pPr>
      <w:r w:rsidRPr="00950A24">
        <w:rPr>
          <w:rStyle w:val="fmauGivenName"/>
        </w:rPr>
        <w:t>Carolina</w:t>
      </w:r>
      <w:r>
        <w:rPr>
          <w:shd w:val="clear" w:color="auto" w:fill="FFFFFF"/>
          <w:lang w:eastAsia="es-MX"/>
        </w:rPr>
        <w:t xml:space="preserve"> </w:t>
      </w:r>
      <w:proofErr w:type="spellStart"/>
      <w:r w:rsidRPr="00950A24">
        <w:rPr>
          <w:rStyle w:val="fmauSurname"/>
        </w:rPr>
        <w:t>Dack</w:t>
      </w:r>
      <w:r w:rsidRPr="00950A24">
        <w:rPr>
          <w:rStyle w:val="fmauSurname"/>
          <w:rFonts w:ascii="Brill" w:eastAsia="Brill" w:hAnsi="Brill"/>
        </w:rPr>
        <w:t>ö</w:t>
      </w:r>
      <w:proofErr w:type="spellEnd"/>
    </w:p>
    <w:p w14:paraId="2C1A62EA" w14:textId="16E22D66" w:rsidR="0012640E" w:rsidRPr="00A66FC2" w:rsidRDefault="0012640E" w:rsidP="00D548BC">
      <w:pPr>
        <w:pStyle w:val="FMListOfContributorsAff"/>
      </w:pPr>
      <w:r>
        <w:rPr>
          <w:shd w:val="clear" w:color="auto" w:fill="FFFFFF"/>
          <w:lang w:eastAsia="es-MX"/>
        </w:rPr>
        <w:t xml:space="preserve">is a Partner in the law firm </w:t>
      </w:r>
      <w:proofErr w:type="spellStart"/>
      <w:r>
        <w:rPr>
          <w:shd w:val="clear" w:color="auto" w:fill="FFFFFF"/>
          <w:lang w:eastAsia="es-MX"/>
        </w:rPr>
        <w:t>Mannheimer</w:t>
      </w:r>
      <w:proofErr w:type="spellEnd"/>
      <w:r>
        <w:rPr>
          <w:shd w:val="clear" w:color="auto" w:fill="FFFFFF"/>
          <w:lang w:eastAsia="es-MX"/>
        </w:rPr>
        <w:t xml:space="preserve"> </w:t>
      </w:r>
      <w:proofErr w:type="spellStart"/>
      <w:r>
        <w:rPr>
          <w:shd w:val="clear" w:color="auto" w:fill="FFFFFF"/>
          <w:lang w:eastAsia="es-MX"/>
        </w:rPr>
        <w:t>Swartling</w:t>
      </w:r>
      <w:proofErr w:type="spellEnd"/>
      <w:r>
        <w:rPr>
          <w:shd w:val="clear" w:color="auto" w:fill="FFFFFF"/>
          <w:lang w:eastAsia="es-MX"/>
        </w:rPr>
        <w:t xml:space="preserve"> and a member of the firm’s practice group Corporate Sustainability and Risk </w:t>
      </w:r>
      <w:r>
        <w:rPr>
          <w:shd w:val="clear" w:color="auto" w:fill="FFFFFF"/>
          <w:lang w:eastAsia="es-MX"/>
        </w:rPr>
        <w:lastRenderedPageBreak/>
        <w:t xml:space="preserve">Management. She has been practicing trade law in international law firms for the past 20 years, of which 10 years in Brussels. She </w:t>
      </w:r>
      <w:proofErr w:type="spellStart"/>
      <w:r>
        <w:rPr>
          <w:shd w:val="clear" w:color="auto" w:fill="FFFFFF"/>
          <w:lang w:eastAsia="es-MX"/>
        </w:rPr>
        <w:t>specialises</w:t>
      </w:r>
      <w:proofErr w:type="spellEnd"/>
      <w:r>
        <w:rPr>
          <w:shd w:val="clear" w:color="auto" w:fill="FFFFFF"/>
          <w:lang w:eastAsia="es-MX"/>
        </w:rPr>
        <w:t xml:space="preserve"> in international trade law, national security, foreign direct investment screening, import and export law, export control and sanctions law, customs law, trade </w:t>
      </w:r>
      <w:proofErr w:type="spellStart"/>
      <w:r>
        <w:rPr>
          <w:shd w:val="clear" w:color="auto" w:fill="FFFFFF"/>
          <w:lang w:eastAsia="es-MX"/>
        </w:rPr>
        <w:t>defence</w:t>
      </w:r>
      <w:proofErr w:type="spellEnd"/>
      <w:r>
        <w:rPr>
          <w:shd w:val="clear" w:color="auto" w:fill="FFFFFF"/>
          <w:lang w:eastAsia="es-MX"/>
        </w:rPr>
        <w:t xml:space="preserve"> measures, </w:t>
      </w:r>
      <w:proofErr w:type="spellStart"/>
      <w:r w:rsidRPr="000713DA">
        <w:rPr>
          <w:smallCaps/>
          <w:shd w:val="clear" w:color="auto" w:fill="FFFFFF"/>
          <w:lang w:eastAsia="es-MX"/>
        </w:rPr>
        <w:t>wto</w:t>
      </w:r>
      <w:proofErr w:type="spellEnd"/>
      <w:r>
        <w:rPr>
          <w:shd w:val="clear" w:color="auto" w:fill="FFFFFF"/>
          <w:lang w:eastAsia="es-MX"/>
        </w:rPr>
        <w:t xml:space="preserve"> law and free trade agreements. She has a law degree from Sweden (University of Gothenburg) and France (University of Toulouse), both focusing on International and European law, and trade law </w:t>
      </w:r>
      <w:proofErr w:type="gramStart"/>
      <w:r>
        <w:rPr>
          <w:shd w:val="clear" w:color="auto" w:fill="FFFFFF"/>
          <w:lang w:eastAsia="es-MX"/>
        </w:rPr>
        <w:t>matters in particular</w:t>
      </w:r>
      <w:proofErr w:type="gramEnd"/>
      <w:r>
        <w:rPr>
          <w:shd w:val="clear" w:color="auto" w:fill="FFFFFF"/>
          <w:lang w:eastAsia="es-MX"/>
        </w:rPr>
        <w:t xml:space="preserve">. She is a member of the Swedish Bar Association and currently holds the position of vice chair in the Swedish </w:t>
      </w:r>
      <w:proofErr w:type="spellStart"/>
      <w:r w:rsidRPr="000713DA">
        <w:rPr>
          <w:smallCaps/>
          <w:shd w:val="clear" w:color="auto" w:fill="FFFFFF"/>
          <w:lang w:eastAsia="es-MX"/>
        </w:rPr>
        <w:t>icc</w:t>
      </w:r>
      <w:proofErr w:type="spellEnd"/>
      <w:r>
        <w:rPr>
          <w:shd w:val="clear" w:color="auto" w:fill="FFFFFF"/>
          <w:lang w:eastAsia="es-MX"/>
        </w:rPr>
        <w:t xml:space="preserve"> committee on trade and investments.</w:t>
      </w:r>
    </w:p>
    <w:p w14:paraId="0B51878C" w14:textId="77777777" w:rsidR="0012640E" w:rsidRPr="00A66FC2" w:rsidRDefault="0012640E" w:rsidP="00D548BC">
      <w:pPr>
        <w:pStyle w:val="FMListOfContributorsName"/>
      </w:pPr>
      <w:r w:rsidRPr="00950A24">
        <w:rPr>
          <w:rStyle w:val="fmauGivenName"/>
        </w:rPr>
        <w:t xml:space="preserve">Jonatan </w:t>
      </w:r>
      <w:proofErr w:type="spellStart"/>
      <w:r w:rsidRPr="00950A24">
        <w:rPr>
          <w:rStyle w:val="fmauGivenName"/>
        </w:rPr>
        <w:t>Echebarria</w:t>
      </w:r>
      <w:proofErr w:type="spellEnd"/>
      <w:r>
        <w:rPr>
          <w:shd w:val="clear" w:color="auto" w:fill="FFFFFF"/>
          <w:lang w:eastAsia="es-MX"/>
        </w:rPr>
        <w:t xml:space="preserve"> </w:t>
      </w:r>
      <w:r w:rsidRPr="00950A24">
        <w:rPr>
          <w:rStyle w:val="fmauSurname"/>
        </w:rPr>
        <w:t>Fern</w:t>
      </w:r>
      <w:r w:rsidRPr="00950A24">
        <w:rPr>
          <w:rStyle w:val="fmauSurname"/>
          <w:rFonts w:ascii="Brill" w:eastAsia="Brill" w:hAnsi="Brill"/>
        </w:rPr>
        <w:t>á</w:t>
      </w:r>
      <w:r w:rsidRPr="00950A24">
        <w:rPr>
          <w:rStyle w:val="fmauSurname"/>
        </w:rPr>
        <w:t>ndez</w:t>
      </w:r>
    </w:p>
    <w:p w14:paraId="51C9C5D9" w14:textId="0609D6C8" w:rsidR="0012640E" w:rsidRPr="00A66FC2" w:rsidRDefault="0012640E" w:rsidP="00D548BC">
      <w:pPr>
        <w:pStyle w:val="FMListOfContributorsAff"/>
      </w:pPr>
      <w:r>
        <w:rPr>
          <w:shd w:val="clear" w:color="auto" w:fill="FFFFFF"/>
          <w:lang w:eastAsia="es-MX"/>
        </w:rPr>
        <w:t xml:space="preserve">is an Associate Professor at the Department of Law and Governance, </w:t>
      </w:r>
      <w:r w:rsidRPr="000713DA">
        <w:rPr>
          <w:smallCaps/>
          <w:shd w:val="clear" w:color="auto" w:fill="FFFFFF"/>
          <w:lang w:eastAsia="es-MX"/>
        </w:rPr>
        <w:t>bi</w:t>
      </w:r>
      <w:r>
        <w:rPr>
          <w:shd w:val="clear" w:color="auto" w:fill="FFFFFF"/>
          <w:lang w:eastAsia="es-MX"/>
        </w:rPr>
        <w:t xml:space="preserve"> Norwegian Business School, Oslo, Norway. He is Honorary Lecturer at The City Law School (City, University of London, UK), and a Spanish qualified lawyer. He holds a PhD in Law from the Copenhagen Business School. His research interests span from Maritime &amp; Commercial Law to Public &amp; Private International Law, as well as Environmental Law. Dr </w:t>
      </w:r>
      <w:proofErr w:type="spellStart"/>
      <w:r>
        <w:rPr>
          <w:shd w:val="clear" w:color="auto" w:fill="FFFFFF"/>
          <w:lang w:eastAsia="es-MX"/>
        </w:rPr>
        <w:t>Echebarria’s</w:t>
      </w:r>
      <w:proofErr w:type="spellEnd"/>
      <w:r>
        <w:rPr>
          <w:shd w:val="clear" w:color="auto" w:fill="FFFFFF"/>
          <w:lang w:eastAsia="es-MX"/>
        </w:rPr>
        <w:t xml:space="preserve"> professional experience includes working the Permanent Representation of Spain to the EU (Shipping Working Party, Council of the EU), the European Investment Bank, the Trade Office of the Spanish Embassy in Brussels, </w:t>
      </w:r>
      <w:r>
        <w:rPr>
          <w:shd w:val="clear" w:color="auto" w:fill="FFFFFF"/>
          <w:lang w:eastAsia="es-MX"/>
        </w:rPr>
        <w:lastRenderedPageBreak/>
        <w:t>the Luxembourg Maritime Administration, and the Bilbao Port Authority (Spain).</w:t>
      </w:r>
    </w:p>
    <w:p w14:paraId="44B7F451" w14:textId="77777777" w:rsidR="0012640E" w:rsidRPr="00A66FC2" w:rsidRDefault="0012640E" w:rsidP="00D548BC">
      <w:pPr>
        <w:pStyle w:val="FMListOfContributorsName"/>
      </w:pPr>
      <w:r w:rsidRPr="006D089F">
        <w:rPr>
          <w:rStyle w:val="fmauGivenName"/>
        </w:rPr>
        <w:t>Ellen J.</w:t>
      </w:r>
      <w:r>
        <w:t xml:space="preserve"> </w:t>
      </w:r>
      <w:proofErr w:type="spellStart"/>
      <w:r w:rsidRPr="006D089F">
        <w:rPr>
          <w:rStyle w:val="fmauSurname"/>
        </w:rPr>
        <w:t>Eftest</w:t>
      </w:r>
      <w:r w:rsidRPr="006D089F">
        <w:rPr>
          <w:rStyle w:val="fmauSurname"/>
          <w:rFonts w:ascii="Brill" w:eastAsia="Brill" w:hAnsi="Brill"/>
        </w:rPr>
        <w:t>ø</w:t>
      </w:r>
      <w:r w:rsidRPr="006D089F">
        <w:rPr>
          <w:rStyle w:val="fmauSurname"/>
        </w:rPr>
        <w:t>l</w:t>
      </w:r>
      <w:proofErr w:type="spellEnd"/>
    </w:p>
    <w:p w14:paraId="6024A323" w14:textId="3D46A59A" w:rsidR="0012640E" w:rsidRPr="00A66FC2" w:rsidRDefault="0012640E" w:rsidP="00D548BC">
      <w:pPr>
        <w:pStyle w:val="FMListOfContributorsAff"/>
      </w:pPr>
      <w:r>
        <w:t xml:space="preserve">is a Professor of Civil and Commercial Law at the University of Helsinki and adjunct Professor at the Scandinavian Institute of Maritime Law, University of Oslo. Her major teaching and research areas are related to International Commercial Transactions. She teaches </w:t>
      </w:r>
      <w:r>
        <w:rPr>
          <w:i/>
        </w:rPr>
        <w:t>inter alia</w:t>
      </w:r>
      <w:r>
        <w:t xml:space="preserve"> contract law, law of obligations, tort law and carriage of cargo. She holds a particular interest in sustainability research. Her latest contribution is </w:t>
      </w:r>
      <w:proofErr w:type="spellStart"/>
      <w:r>
        <w:t>Eftest</w:t>
      </w:r>
      <w:r>
        <w:rPr>
          <w:rFonts w:ascii="Brill" w:eastAsia="Brill" w:hAnsi="Brill"/>
        </w:rPr>
        <w:t>ø</w:t>
      </w:r>
      <w:r>
        <w:t>l-Wilhelmsson</w:t>
      </w:r>
      <w:proofErr w:type="spellEnd"/>
      <w:r>
        <w:t xml:space="preserve">, </w:t>
      </w:r>
      <w:proofErr w:type="spellStart"/>
      <w:r>
        <w:t>Sankari</w:t>
      </w:r>
      <w:proofErr w:type="spellEnd"/>
      <w:r>
        <w:t xml:space="preserve">, </w:t>
      </w:r>
      <w:proofErr w:type="gramStart"/>
      <w:r>
        <w:t>Bask</w:t>
      </w:r>
      <w:proofErr w:type="gramEnd"/>
      <w:r>
        <w:t>: Sustainable and Efficient Transport</w:t>
      </w:r>
      <w:r w:rsidR="00F26A70">
        <w:t xml:space="preserve"> — </w:t>
      </w:r>
      <w:r>
        <w:t xml:space="preserve">Incentives for Promoting a Green Transport Market, Edward </w:t>
      </w:r>
      <w:proofErr w:type="spellStart"/>
      <w:r>
        <w:t>Elgars</w:t>
      </w:r>
      <w:proofErr w:type="spellEnd"/>
      <w:r>
        <w:t xml:space="preserve">, 2019. Ellen J. </w:t>
      </w:r>
      <w:proofErr w:type="spellStart"/>
      <w:r>
        <w:t>Eftest</w:t>
      </w:r>
      <w:r>
        <w:rPr>
          <w:rFonts w:ascii="Brill" w:eastAsia="Brill" w:hAnsi="Brill"/>
        </w:rPr>
        <w:t>ø</w:t>
      </w:r>
      <w:r>
        <w:t>l</w:t>
      </w:r>
      <w:proofErr w:type="spellEnd"/>
      <w:r>
        <w:t xml:space="preserve"> is a board leader and member of various foundations and </w:t>
      </w:r>
      <w:proofErr w:type="spellStart"/>
      <w:r>
        <w:t>organisations</w:t>
      </w:r>
      <w:proofErr w:type="spellEnd"/>
      <w:r>
        <w:t xml:space="preserve">. She also acts as arbitrator in commercial law. She is founder and head of the interdisciplinary </w:t>
      </w:r>
      <w:proofErr w:type="spellStart"/>
      <w:r w:rsidRPr="000713DA">
        <w:rPr>
          <w:smallCaps/>
        </w:rPr>
        <w:t>intertran</w:t>
      </w:r>
      <w:proofErr w:type="spellEnd"/>
      <w:r>
        <w:t xml:space="preserve"> Research Group for Sustainable Business and Law at the University of Helsinki.</w:t>
      </w:r>
    </w:p>
    <w:p w14:paraId="78935C24" w14:textId="77777777" w:rsidR="0012640E" w:rsidRPr="006D089F" w:rsidRDefault="0012640E" w:rsidP="00D548BC">
      <w:pPr>
        <w:pStyle w:val="FMListOfContributorsName"/>
      </w:pPr>
      <w:r w:rsidRPr="006D089F">
        <w:rPr>
          <w:rStyle w:val="fmauGivenName"/>
        </w:rPr>
        <w:t>Jonas</w:t>
      </w:r>
      <w:r w:rsidRPr="006D089F">
        <w:t xml:space="preserve"> </w:t>
      </w:r>
      <w:proofErr w:type="spellStart"/>
      <w:r w:rsidRPr="006D089F">
        <w:rPr>
          <w:rStyle w:val="fmauSurname"/>
        </w:rPr>
        <w:t>Flod</w:t>
      </w:r>
      <w:r w:rsidRPr="006D089F">
        <w:rPr>
          <w:rStyle w:val="fmauSurname"/>
          <w:rFonts w:ascii="Brill" w:eastAsia="Brill" w:hAnsi="Brill"/>
        </w:rPr>
        <w:t>é</w:t>
      </w:r>
      <w:r w:rsidRPr="006D089F">
        <w:rPr>
          <w:rStyle w:val="fmauSurname"/>
        </w:rPr>
        <w:t>n</w:t>
      </w:r>
      <w:proofErr w:type="spellEnd"/>
    </w:p>
    <w:p w14:paraId="4842B688" w14:textId="0276CEF3" w:rsidR="0012640E" w:rsidRPr="00A66FC2" w:rsidRDefault="0012640E" w:rsidP="00D548BC">
      <w:pPr>
        <w:pStyle w:val="FMListOfContributorsAff"/>
      </w:pPr>
      <w:r>
        <w:t xml:space="preserve">has a PhD in Business Administration focusing on logistics. He is an Associate Professor (docent) at the Department of Business Administration, School of Business, Economics and Law at University of Gothenburg, Sweden. Dr. </w:t>
      </w:r>
      <w:proofErr w:type="spellStart"/>
      <w:r>
        <w:t>Flod</w:t>
      </w:r>
      <w:r>
        <w:rPr>
          <w:rFonts w:ascii="Brill" w:eastAsia="Brill" w:hAnsi="Brill"/>
        </w:rPr>
        <w:t>é</w:t>
      </w:r>
      <w:r>
        <w:t>n</w:t>
      </w:r>
      <w:proofErr w:type="spellEnd"/>
      <w:r>
        <w:t xml:space="preserve"> received his PhD in 2007 on a thesis on modelling of intermodal transport </w:t>
      </w:r>
      <w:r>
        <w:lastRenderedPageBreak/>
        <w:t>systems. His main research areas are intermodal freight transport and business models. Teaching areas include intermodal transport, supply chain management and information systems.</w:t>
      </w:r>
    </w:p>
    <w:p w14:paraId="42615726" w14:textId="77777777" w:rsidR="0012640E" w:rsidRPr="00A66FC2" w:rsidRDefault="0012640E" w:rsidP="00D548BC">
      <w:pPr>
        <w:pStyle w:val="FMListOfContributorsName"/>
      </w:pPr>
      <w:r w:rsidRPr="006D089F">
        <w:rPr>
          <w:rStyle w:val="fmauGivenName"/>
        </w:rPr>
        <w:t>Ida-Maja</w:t>
      </w:r>
      <w:r>
        <w:t xml:space="preserve"> </w:t>
      </w:r>
      <w:proofErr w:type="spellStart"/>
      <w:r w:rsidRPr="006D089F">
        <w:rPr>
          <w:rStyle w:val="fmauSurname"/>
        </w:rPr>
        <w:t>Hassell</w:t>
      </w:r>
      <w:r w:rsidRPr="006D089F">
        <w:rPr>
          <w:rStyle w:val="fmauSurname"/>
          <w:rFonts w:ascii="Brill" w:eastAsia="Brill" w:hAnsi="Brill"/>
        </w:rPr>
        <w:t>ö</w:t>
      </w:r>
      <w:r w:rsidRPr="006D089F">
        <w:rPr>
          <w:rStyle w:val="fmauSurname"/>
        </w:rPr>
        <w:t>v</w:t>
      </w:r>
      <w:proofErr w:type="spellEnd"/>
    </w:p>
    <w:p w14:paraId="2B591B2E" w14:textId="5249ADA7" w:rsidR="0012640E" w:rsidRPr="00A66FC2" w:rsidRDefault="0012640E" w:rsidP="00D548BC">
      <w:pPr>
        <w:pStyle w:val="FMListOfContributorsAff"/>
      </w:pPr>
      <w:r>
        <w:t xml:space="preserve">is a Professor in Maritime Environmental Science at Chalmers University of Technology and has a broad natural scientific background, which she applies in studies of the environmental impact from shipping, with special focus on seawater scrubbing. </w:t>
      </w:r>
      <w:proofErr w:type="spellStart"/>
      <w:r>
        <w:t>Hassell</w:t>
      </w:r>
      <w:r>
        <w:rPr>
          <w:rFonts w:ascii="Brill" w:eastAsia="Brill" w:hAnsi="Brill"/>
        </w:rPr>
        <w:t>ö</w:t>
      </w:r>
      <w:r>
        <w:t>v</w:t>
      </w:r>
      <w:proofErr w:type="spellEnd"/>
      <w:r>
        <w:t xml:space="preserve"> is co-chairing the </w:t>
      </w:r>
      <w:r w:rsidRPr="000713DA">
        <w:rPr>
          <w:smallCaps/>
        </w:rPr>
        <w:t>ices</w:t>
      </w:r>
      <w:r>
        <w:t xml:space="preserve"> Working Group on Shipping Impacts in the Marine Environment (</w:t>
      </w:r>
      <w:proofErr w:type="spellStart"/>
      <w:r w:rsidRPr="000713DA">
        <w:rPr>
          <w:smallCaps/>
        </w:rPr>
        <w:t>wgship</w:t>
      </w:r>
      <w:proofErr w:type="spellEnd"/>
      <w:r>
        <w:t>). Beside dedication to study the environmental impact from shipping, she has also been deeply involved in transdisciplinary research on risk assessment of polluting shipwrecks and marine dump sites.</w:t>
      </w:r>
    </w:p>
    <w:p w14:paraId="14748D67" w14:textId="77777777" w:rsidR="0012640E" w:rsidRPr="006D089F" w:rsidRDefault="0012640E" w:rsidP="00D548BC">
      <w:pPr>
        <w:pStyle w:val="FMListOfContributorsName"/>
      </w:pPr>
      <w:r w:rsidRPr="006D089F">
        <w:rPr>
          <w:rStyle w:val="fmauGivenName"/>
        </w:rPr>
        <w:t>Julia</w:t>
      </w:r>
      <w:r w:rsidRPr="006D089F">
        <w:rPr>
          <w:lang w:eastAsia="es-MX"/>
        </w:rPr>
        <w:t xml:space="preserve"> </w:t>
      </w:r>
      <w:r w:rsidRPr="006D089F">
        <w:rPr>
          <w:rStyle w:val="fmauSurname"/>
        </w:rPr>
        <w:t>Johansson</w:t>
      </w:r>
    </w:p>
    <w:p w14:paraId="56616C27" w14:textId="4A8196E6" w:rsidR="0012640E" w:rsidRPr="00A66FC2" w:rsidRDefault="0012640E" w:rsidP="00D548BC">
      <w:pPr>
        <w:pStyle w:val="FMListOfContributorsAff"/>
      </w:pPr>
      <w:r>
        <w:rPr>
          <w:lang w:eastAsia="es-MX"/>
        </w:rPr>
        <w:t xml:space="preserve">is a PhD Candidate in Public Law at the Department of Law, University of Gothenburg. Her main research area is environmental law, specifically the regulation of chemicals. She is a part of </w:t>
      </w:r>
      <w:proofErr w:type="spellStart"/>
      <w:r w:rsidRPr="000713DA">
        <w:rPr>
          <w:smallCaps/>
          <w:lang w:eastAsia="es-MX"/>
        </w:rPr>
        <w:t>fram</w:t>
      </w:r>
      <w:proofErr w:type="spellEnd"/>
      <w:r>
        <w:rPr>
          <w:lang w:eastAsia="es-MX"/>
        </w:rPr>
        <w:t xml:space="preserve">, the Centre for Future Chemical Risk Assessment and Management Strategies at the University of Gothenburg. Her thesis project focuses on the management of chemical risks within the European Union, which she explores theoretically by drawing on i.e., risk theory and posthumanism. Other research projects relate to the regulation of chemical pollution. </w:t>
      </w:r>
      <w:r>
        <w:rPr>
          <w:lang w:eastAsia="es-MX"/>
        </w:rPr>
        <w:lastRenderedPageBreak/>
        <w:t xml:space="preserve">Her research interests include the intersection of law, </w:t>
      </w:r>
      <w:proofErr w:type="gramStart"/>
      <w:r>
        <w:rPr>
          <w:lang w:eastAsia="es-MX"/>
        </w:rPr>
        <w:t>society</w:t>
      </w:r>
      <w:proofErr w:type="gramEnd"/>
      <w:r>
        <w:rPr>
          <w:lang w:eastAsia="es-MX"/>
        </w:rPr>
        <w:t xml:space="preserve"> and nature as well as feminist legal theory.</w:t>
      </w:r>
    </w:p>
    <w:p w14:paraId="727EF5CC" w14:textId="77777777" w:rsidR="0012640E" w:rsidRPr="00A66FC2" w:rsidRDefault="0012640E" w:rsidP="00D548BC">
      <w:pPr>
        <w:pStyle w:val="FMListOfContributorsName"/>
      </w:pPr>
      <w:proofErr w:type="spellStart"/>
      <w:r w:rsidRPr="006D089F">
        <w:rPr>
          <w:rStyle w:val="fmauGivenName"/>
        </w:rPr>
        <w:t>Jhonnie</w:t>
      </w:r>
      <w:proofErr w:type="spellEnd"/>
      <w:r w:rsidRPr="006D089F">
        <w:rPr>
          <w:rStyle w:val="fmauGivenName"/>
        </w:rPr>
        <w:t xml:space="preserve"> Mikael</w:t>
      </w:r>
      <w:r>
        <w:t xml:space="preserve"> </w:t>
      </w:r>
      <w:r w:rsidRPr="006D089F">
        <w:rPr>
          <w:rStyle w:val="fmauSurname"/>
        </w:rPr>
        <w:t>Kern</w:t>
      </w:r>
    </w:p>
    <w:p w14:paraId="0BA886F4" w14:textId="682EB09C" w:rsidR="0012640E" w:rsidRPr="00A66FC2" w:rsidRDefault="0012640E" w:rsidP="00D548BC">
      <w:pPr>
        <w:pStyle w:val="FMListOfContributorsAff"/>
      </w:pPr>
      <w:r>
        <w:t>is currently a Senior Lecturer in Private Law at the Department of Law at the University of Gothenburg in Sweden. His main area of research is within the private law sphere of maritime and transport law. His doctoral thesis explores legal interests and conflicts that arise in relation to shipwrecks and wreck removal from a comparative perspective with a focus on the Nordic legal systems and English law.</w:t>
      </w:r>
    </w:p>
    <w:p w14:paraId="5B4DEB39" w14:textId="77777777" w:rsidR="0012640E" w:rsidRPr="00F64B09" w:rsidRDefault="0012640E" w:rsidP="00D548BC">
      <w:pPr>
        <w:pStyle w:val="FMListOfContributorsName"/>
      </w:pPr>
      <w:r w:rsidRPr="00F64B09">
        <w:rPr>
          <w:rStyle w:val="fmauGivenName"/>
        </w:rPr>
        <w:t>Niels</w:t>
      </w:r>
      <w:r w:rsidRPr="00F64B09">
        <w:t xml:space="preserve"> </w:t>
      </w:r>
      <w:proofErr w:type="spellStart"/>
      <w:r w:rsidRPr="00F64B09">
        <w:rPr>
          <w:rStyle w:val="fmauSurname"/>
        </w:rPr>
        <w:t>Krabbe</w:t>
      </w:r>
      <w:proofErr w:type="spellEnd"/>
    </w:p>
    <w:p w14:paraId="5745C678" w14:textId="3A2C159E" w:rsidR="0012640E" w:rsidRPr="00A66FC2" w:rsidRDefault="0012640E" w:rsidP="00D548BC">
      <w:pPr>
        <w:pStyle w:val="FMListOfContributorsAff"/>
      </w:pPr>
      <w:r>
        <w:t xml:space="preserve">is a Researcher and Lecturer at the University of Gothenburg where he also received his PhD in International Law in 2021. He wrote his thesis on how rules on deep-sea genetic resources reflect norm conflicts and regime differences, and how treaty law handles such cases. Previously, he has served as an adviser to the Swedish government on the law of the sea and international trade law and participated in several negotiations, including the </w:t>
      </w:r>
      <w:proofErr w:type="spellStart"/>
      <w:r w:rsidRPr="000713DA">
        <w:rPr>
          <w:smallCaps/>
        </w:rPr>
        <w:t>bbnj</w:t>
      </w:r>
      <w:proofErr w:type="spellEnd"/>
      <w:r>
        <w:t>-process and as head of delegation to the London Convention and Protocol.</w:t>
      </w:r>
    </w:p>
    <w:p w14:paraId="2ADBBE7D" w14:textId="77777777" w:rsidR="0012640E" w:rsidRPr="00F64B09" w:rsidRDefault="0012640E" w:rsidP="00D548BC">
      <w:pPr>
        <w:pStyle w:val="FMListOfContributorsName"/>
      </w:pPr>
      <w:r w:rsidRPr="00F64B09">
        <w:rPr>
          <w:rStyle w:val="fmauGivenName"/>
        </w:rPr>
        <w:t>David</w:t>
      </w:r>
      <w:r w:rsidRPr="00F64B09">
        <w:t xml:space="preserve"> </w:t>
      </w:r>
      <w:proofErr w:type="spellStart"/>
      <w:r w:rsidRPr="00F64B09">
        <w:rPr>
          <w:rStyle w:val="fmauSurname"/>
        </w:rPr>
        <w:t>Langlet</w:t>
      </w:r>
      <w:proofErr w:type="spellEnd"/>
    </w:p>
    <w:p w14:paraId="4B279388" w14:textId="78FF8371" w:rsidR="0012640E" w:rsidRPr="00A66FC2" w:rsidRDefault="0012640E" w:rsidP="00D548BC">
      <w:pPr>
        <w:pStyle w:val="FMListOfContributorsAff"/>
      </w:pPr>
      <w:r>
        <w:t xml:space="preserve">is a Professor of Environmental Law at Uppsala University. He has previously held positions as Professor of Ocean Governance Law at the University of Gothenburg, research fellow at Oxford University and Christchurch, and senior lecturer in </w:t>
      </w:r>
      <w:r>
        <w:lastRenderedPageBreak/>
        <w:t xml:space="preserve">environmental law at Stockholm University. </w:t>
      </w:r>
      <w:proofErr w:type="spellStart"/>
      <w:r>
        <w:t>Langlet’s</w:t>
      </w:r>
      <w:proofErr w:type="spellEnd"/>
      <w:r>
        <w:t xml:space="preserve"> research, which is often conducted in multidisciplinary collaborations, has touched on a wide range of topics in the fields of environmental law, law of the sea, energy law, and international trade law. He takes a special interest in the role of law in ecosystem-based management.</w:t>
      </w:r>
    </w:p>
    <w:p w14:paraId="2FC0D07F" w14:textId="77777777" w:rsidR="00667899" w:rsidRDefault="0012640E" w:rsidP="00D548BC">
      <w:pPr>
        <w:pStyle w:val="FMListOfContributorsName"/>
        <w:rPr>
          <w:rStyle w:val="fmauSurname"/>
          <w:i w:val="0"/>
        </w:rPr>
      </w:pPr>
      <w:r w:rsidRPr="00415C19">
        <w:rPr>
          <w:rStyle w:val="fmauGivenName"/>
        </w:rPr>
        <w:t>Martin R.</w:t>
      </w:r>
      <w:r>
        <w:t xml:space="preserve"> </w:t>
      </w:r>
      <w:r w:rsidRPr="00415C19">
        <w:rPr>
          <w:rStyle w:val="fmauSurname"/>
        </w:rPr>
        <w:t>Leopardi</w:t>
      </w:r>
    </w:p>
    <w:p w14:paraId="4BF71763" w14:textId="078491AD" w:rsidR="0012640E" w:rsidRPr="00A66FC2" w:rsidRDefault="0012640E" w:rsidP="00D548BC">
      <w:pPr>
        <w:pStyle w:val="FMListOfContributorsAff"/>
      </w:pPr>
      <w:r>
        <w:rPr>
          <w:i/>
          <w:iCs/>
        </w:rPr>
        <w:t>(</w:t>
      </w:r>
      <w:proofErr w:type="gramStart"/>
      <w:r>
        <w:rPr>
          <w:i/>
          <w:iCs/>
        </w:rPr>
        <w:t>formerly</w:t>
      </w:r>
      <w:proofErr w:type="gramEnd"/>
      <w:r>
        <w:rPr>
          <w:i/>
          <w:iCs/>
        </w:rPr>
        <w:t xml:space="preserve"> </w:t>
      </w:r>
      <w:proofErr w:type="spellStart"/>
      <w:r>
        <w:rPr>
          <w:i/>
          <w:iCs/>
        </w:rPr>
        <w:t>Ratcovich</w:t>
      </w:r>
      <w:proofErr w:type="spellEnd"/>
      <w:r>
        <w:rPr>
          <w:i/>
          <w:iCs/>
        </w:rPr>
        <w:t>)</w:t>
      </w:r>
      <w:r w:rsidR="00667899">
        <w:rPr>
          <w:i/>
          <w:iCs/>
        </w:rPr>
        <w:t xml:space="preserve"> </w:t>
      </w:r>
      <w:r>
        <w:t>is a Fellow of the Stockholm Centre for International Law and Justice (</w:t>
      </w:r>
      <w:proofErr w:type="spellStart"/>
      <w:r w:rsidRPr="001450DA">
        <w:rPr>
          <w:smallCaps/>
        </w:rPr>
        <w:t>scilj</w:t>
      </w:r>
      <w:proofErr w:type="spellEnd"/>
      <w:r>
        <w:t>), Stockholm University. He holds a Master of Laws (</w:t>
      </w:r>
      <w:proofErr w:type="spellStart"/>
      <w:r w:rsidRPr="001450DA">
        <w:rPr>
          <w:smallCaps/>
        </w:rPr>
        <w:t>llm</w:t>
      </w:r>
      <w:proofErr w:type="spellEnd"/>
      <w:r>
        <w:t>) degree from Lund University and a Doctor of Laws degree (</w:t>
      </w:r>
      <w:proofErr w:type="spellStart"/>
      <w:r w:rsidRPr="001450DA">
        <w:rPr>
          <w:smallCaps/>
        </w:rPr>
        <w:t>lld</w:t>
      </w:r>
      <w:proofErr w:type="spellEnd"/>
      <w:r>
        <w:t>) in public international law from Stockholm University (</w:t>
      </w:r>
      <w:r>
        <w:rPr>
          <w:i/>
          <w:iCs/>
        </w:rPr>
        <w:t>International Law and the Rescue of Refugees at Sea</w:t>
      </w:r>
      <w:r>
        <w:t xml:space="preserve">, </w:t>
      </w:r>
      <w:proofErr w:type="spellStart"/>
      <w:r w:rsidRPr="001450DA">
        <w:rPr>
          <w:smallCaps/>
        </w:rPr>
        <w:t>lld</w:t>
      </w:r>
      <w:proofErr w:type="spellEnd"/>
      <w:r>
        <w:t xml:space="preserve"> thesis 2019). He is currently working as Deputy Director within the Ministry for Foreign Affairs of Sweden (Department for International Law, Human Rights and Treaty Law). He has a professional background within the Ministry of </w:t>
      </w:r>
      <w:proofErr w:type="spellStart"/>
      <w:r>
        <w:t>Defence</w:t>
      </w:r>
      <w:proofErr w:type="spellEnd"/>
      <w:r>
        <w:t xml:space="preserve"> of Sweden and the Swedish Coast Guard (Headquarters).</w:t>
      </w:r>
    </w:p>
    <w:p w14:paraId="6148FEF7" w14:textId="77777777" w:rsidR="0012640E" w:rsidRPr="00884538" w:rsidRDefault="0012640E" w:rsidP="00D548BC">
      <w:pPr>
        <w:pStyle w:val="FMListOfContributorsName"/>
      </w:pPr>
      <w:proofErr w:type="spellStart"/>
      <w:r w:rsidRPr="00884538">
        <w:rPr>
          <w:rStyle w:val="fmauGivenName"/>
        </w:rPr>
        <w:t>Huiru</w:t>
      </w:r>
      <w:proofErr w:type="spellEnd"/>
      <w:r w:rsidRPr="00884538">
        <w:rPr>
          <w:lang w:eastAsia="es-MX"/>
        </w:rPr>
        <w:t xml:space="preserve"> </w:t>
      </w:r>
      <w:r w:rsidRPr="00884538">
        <w:rPr>
          <w:rStyle w:val="fmauSurname"/>
        </w:rPr>
        <w:t>Liu</w:t>
      </w:r>
    </w:p>
    <w:p w14:paraId="486A26F1" w14:textId="72E129B9" w:rsidR="0012640E" w:rsidRPr="00A66FC2" w:rsidRDefault="0012640E" w:rsidP="00D548BC">
      <w:pPr>
        <w:pStyle w:val="FMListOfContributorsAff"/>
      </w:pPr>
      <w:r>
        <w:rPr>
          <w:lang w:eastAsia="es-MX"/>
        </w:rPr>
        <w:t xml:space="preserve">is a Research Fellow in aviation law at the China Academy of Civil Aviation Science and Technology. She mainly works on aviation legislation, supporting the Civil Aviation Administration of China. She obtained her doctoral degree (PhD) from World Maritime University, Sweden in 2019 and holds an </w:t>
      </w:r>
      <w:proofErr w:type="spellStart"/>
      <w:r w:rsidRPr="001450DA">
        <w:rPr>
          <w:smallCaps/>
          <w:lang w:eastAsia="es-MX"/>
        </w:rPr>
        <w:t>ll.m</w:t>
      </w:r>
      <w:proofErr w:type="spellEnd"/>
      <w:r>
        <w:rPr>
          <w:lang w:eastAsia="es-MX"/>
        </w:rPr>
        <w:t xml:space="preserve"> degree from Dalian Maritime University, China. </w:t>
      </w:r>
      <w:r>
        <w:rPr>
          <w:lang w:eastAsia="es-MX"/>
        </w:rPr>
        <w:lastRenderedPageBreak/>
        <w:t xml:space="preserve">She has several peer-reviewed publications to her credit which include book chapters on various maritime and aviation law </w:t>
      </w:r>
      <w:proofErr w:type="gramStart"/>
      <w:r>
        <w:rPr>
          <w:lang w:eastAsia="es-MX"/>
        </w:rPr>
        <w:t>topics;</w:t>
      </w:r>
      <w:proofErr w:type="gramEnd"/>
      <w:r>
        <w:rPr>
          <w:lang w:eastAsia="es-MX"/>
        </w:rPr>
        <w:t xml:space="preserve"> and in particular, a comparative study on safety, security and autonomous transportation pertaining to the two disciplines, both in English and Chinese.</w:t>
      </w:r>
    </w:p>
    <w:p w14:paraId="2B64C3E5" w14:textId="77777777" w:rsidR="0012640E" w:rsidRPr="00F673F8" w:rsidRDefault="0012640E" w:rsidP="00D548BC">
      <w:pPr>
        <w:pStyle w:val="FMListOfContributorsName"/>
      </w:pPr>
      <w:r w:rsidRPr="00F673F8">
        <w:rPr>
          <w:rStyle w:val="fmauGivenName"/>
        </w:rPr>
        <w:t>Claes</w:t>
      </w:r>
      <w:r w:rsidRPr="00F673F8">
        <w:rPr>
          <w:lang w:eastAsia="es-MX"/>
        </w:rPr>
        <w:t xml:space="preserve"> </w:t>
      </w:r>
      <w:r w:rsidRPr="00F673F8">
        <w:rPr>
          <w:rStyle w:val="fmauSurname"/>
        </w:rPr>
        <w:t>Martinson</w:t>
      </w:r>
    </w:p>
    <w:p w14:paraId="53BBE196" w14:textId="49338C74" w:rsidR="0012640E" w:rsidRPr="00A66FC2" w:rsidRDefault="0012640E" w:rsidP="00D548BC">
      <w:pPr>
        <w:pStyle w:val="FMListOfContributorsAff"/>
      </w:pPr>
      <w:r>
        <w:rPr>
          <w:lang w:eastAsia="es-MX"/>
        </w:rPr>
        <w:t xml:space="preserve">is a </w:t>
      </w:r>
      <w:proofErr w:type="gramStart"/>
      <w:r>
        <w:rPr>
          <w:lang w:eastAsia="es-MX"/>
        </w:rPr>
        <w:t>Professor</w:t>
      </w:r>
      <w:proofErr w:type="gramEnd"/>
      <w:r>
        <w:rPr>
          <w:lang w:eastAsia="es-MX"/>
        </w:rPr>
        <w:t xml:space="preserve"> </w:t>
      </w:r>
      <w:proofErr w:type="spellStart"/>
      <w:r>
        <w:rPr>
          <w:lang w:eastAsia="es-MX"/>
        </w:rPr>
        <w:t>exc</w:t>
      </w:r>
      <w:proofErr w:type="spellEnd"/>
      <w:r>
        <w:rPr>
          <w:lang w:eastAsia="es-MX"/>
        </w:rPr>
        <w:t xml:space="preserve">, a teacher and researcher in law at the School of Business, Economics and Law, University of Gothenburg, Sweden. He is currently the holder of the </w:t>
      </w:r>
      <w:proofErr w:type="spellStart"/>
      <w:r>
        <w:rPr>
          <w:lang w:eastAsia="es-MX"/>
        </w:rPr>
        <w:t>Torsten</w:t>
      </w:r>
      <w:proofErr w:type="spellEnd"/>
      <w:r>
        <w:rPr>
          <w:lang w:eastAsia="es-MX"/>
        </w:rPr>
        <w:t xml:space="preserve"> </w:t>
      </w:r>
      <w:proofErr w:type="spellStart"/>
      <w:r>
        <w:rPr>
          <w:lang w:eastAsia="es-MX"/>
        </w:rPr>
        <w:t>Petterson</w:t>
      </w:r>
      <w:proofErr w:type="spellEnd"/>
      <w:r>
        <w:rPr>
          <w:lang w:eastAsia="es-MX"/>
        </w:rPr>
        <w:t xml:space="preserve"> chair in Maritime and Transport Law. In his research he has often used methodology based on the Scandinavian functional approach to law, with relational analysis as a central characteristic. He has shown how legal science can develop </w:t>
      </w:r>
      <w:proofErr w:type="gramStart"/>
      <w:r>
        <w:rPr>
          <w:lang w:eastAsia="es-MX"/>
        </w:rPr>
        <w:t>from the traditional dogmatic orientation,</w:t>
      </w:r>
      <w:proofErr w:type="gramEnd"/>
      <w:r>
        <w:rPr>
          <w:lang w:eastAsia="es-MX"/>
        </w:rPr>
        <w:t xml:space="preserve"> to a knowledge interest driven orientation where manifest research results are considered to be relevant. His research primarily concerns financing and property aspects.</w:t>
      </w:r>
    </w:p>
    <w:p w14:paraId="69CA1693" w14:textId="77777777" w:rsidR="0012640E" w:rsidRPr="006E1FCE" w:rsidRDefault="0012640E" w:rsidP="00D548BC">
      <w:pPr>
        <w:pStyle w:val="FMListOfContributorsName"/>
      </w:pPr>
      <w:r w:rsidRPr="006E1FCE">
        <w:rPr>
          <w:rStyle w:val="fmauGivenName"/>
        </w:rPr>
        <w:t>Maximo Q.</w:t>
      </w:r>
      <w:r w:rsidRPr="006E1FCE">
        <w:rPr>
          <w:bCs/>
        </w:rPr>
        <w:t xml:space="preserve"> </w:t>
      </w:r>
      <w:r w:rsidRPr="006E1FCE">
        <w:rPr>
          <w:rStyle w:val="fmauSurname"/>
        </w:rPr>
        <w:t>Mejia Jr.</w:t>
      </w:r>
    </w:p>
    <w:p w14:paraId="08D0F280" w14:textId="53265D6C" w:rsidR="0012640E" w:rsidRPr="00A66FC2" w:rsidRDefault="0012640E" w:rsidP="00D548BC">
      <w:pPr>
        <w:pStyle w:val="FMListOfContributorsAff"/>
      </w:pPr>
      <w:r>
        <w:t>is a Professor of Maritime Law and Policy at the World Maritime University (</w:t>
      </w:r>
      <w:proofErr w:type="spellStart"/>
      <w:r w:rsidRPr="001450DA">
        <w:rPr>
          <w:smallCaps/>
        </w:rPr>
        <w:t>wmu</w:t>
      </w:r>
      <w:proofErr w:type="spellEnd"/>
      <w:r>
        <w:t xml:space="preserve">), where he has been on faculty since 1998. He holds a BSc (US Naval Academy), </w:t>
      </w:r>
      <w:proofErr w:type="spellStart"/>
      <w:r w:rsidRPr="001450DA">
        <w:rPr>
          <w:smallCaps/>
        </w:rPr>
        <w:t>mald</w:t>
      </w:r>
      <w:proofErr w:type="spellEnd"/>
      <w:r>
        <w:t xml:space="preserve"> (Fletcher School of Law and Diplomacy), MSc (</w:t>
      </w:r>
      <w:proofErr w:type="spellStart"/>
      <w:r w:rsidRPr="001450DA">
        <w:rPr>
          <w:smallCaps/>
        </w:rPr>
        <w:t>wmu</w:t>
      </w:r>
      <w:proofErr w:type="spellEnd"/>
      <w:r>
        <w:t xml:space="preserve">), and PhD (Lund University). Aside from </w:t>
      </w:r>
      <w:proofErr w:type="spellStart"/>
      <w:r w:rsidRPr="001450DA">
        <w:rPr>
          <w:smallCaps/>
        </w:rPr>
        <w:t>wmu</w:t>
      </w:r>
      <w:proofErr w:type="spellEnd"/>
      <w:r>
        <w:t xml:space="preserve">, he saw duty in the Philippine Navy and the Philippine Coast Guard. He has also served as Administrator (Director General) of the Maritime Industry </w:t>
      </w:r>
      <w:r>
        <w:lastRenderedPageBreak/>
        <w:t>Authority (</w:t>
      </w:r>
      <w:r w:rsidRPr="001450DA">
        <w:rPr>
          <w:smallCaps/>
        </w:rPr>
        <w:t>marina</w:t>
      </w:r>
      <w:r>
        <w:t xml:space="preserve">), the maritime administration of the Philippines. He is Director of the PhD Program, Associate Academic Dean, and Head of Maritime Law and Policy at </w:t>
      </w:r>
      <w:proofErr w:type="spellStart"/>
      <w:r w:rsidRPr="001450DA">
        <w:rPr>
          <w:smallCaps/>
        </w:rPr>
        <w:t>wmu</w:t>
      </w:r>
      <w:proofErr w:type="spellEnd"/>
      <w:r>
        <w:t>.</w:t>
      </w:r>
    </w:p>
    <w:p w14:paraId="52F3DDF5" w14:textId="77777777" w:rsidR="0012640E" w:rsidRPr="006E1FCE" w:rsidRDefault="0012640E" w:rsidP="00D548BC">
      <w:pPr>
        <w:pStyle w:val="FMListOfContributorsName"/>
      </w:pPr>
      <w:proofErr w:type="spellStart"/>
      <w:r w:rsidRPr="006E1FCE">
        <w:rPr>
          <w:rStyle w:val="fmauGivenName"/>
        </w:rPr>
        <w:t>Proshanto</w:t>
      </w:r>
      <w:proofErr w:type="spellEnd"/>
      <w:r w:rsidRPr="006E1FCE">
        <w:rPr>
          <w:rStyle w:val="fmauGivenName"/>
        </w:rPr>
        <w:t xml:space="preserve"> K.</w:t>
      </w:r>
      <w:r w:rsidRPr="006E1FCE">
        <w:rPr>
          <w:lang w:eastAsia="es-MX"/>
        </w:rPr>
        <w:t xml:space="preserve"> </w:t>
      </w:r>
      <w:r w:rsidRPr="006E1FCE">
        <w:rPr>
          <w:rStyle w:val="fmauSurname"/>
        </w:rPr>
        <w:t>Mukherjee</w:t>
      </w:r>
    </w:p>
    <w:p w14:paraId="7096E874" w14:textId="1FFCF99A" w:rsidR="0012640E" w:rsidRPr="00A66FC2" w:rsidRDefault="0012640E" w:rsidP="00D548BC">
      <w:pPr>
        <w:pStyle w:val="FMListOfContributorsAff"/>
      </w:pPr>
      <w:proofErr w:type="spellStart"/>
      <w:r w:rsidRPr="001450DA">
        <w:rPr>
          <w:smallCaps/>
          <w:lang w:eastAsia="es-MX"/>
        </w:rPr>
        <w:t>llb</w:t>
      </w:r>
      <w:proofErr w:type="spellEnd"/>
      <w:r>
        <w:rPr>
          <w:lang w:eastAsia="es-MX"/>
        </w:rPr>
        <w:t xml:space="preserve"> (Dalhousie), PhD (Wales), </w:t>
      </w:r>
      <w:proofErr w:type="spellStart"/>
      <w:r w:rsidRPr="001450DA">
        <w:rPr>
          <w:smallCaps/>
          <w:lang w:eastAsia="es-MX"/>
        </w:rPr>
        <w:t>lld</w:t>
      </w:r>
      <w:proofErr w:type="spellEnd"/>
      <w:r>
        <w:rPr>
          <w:lang w:eastAsia="es-MX"/>
        </w:rPr>
        <w:t> </w:t>
      </w:r>
      <w:r>
        <w:rPr>
          <w:i/>
          <w:iCs/>
          <w:lang w:eastAsia="es-MX"/>
        </w:rPr>
        <w:t>juris dr. honoris causa</w:t>
      </w:r>
      <w:r>
        <w:rPr>
          <w:lang w:eastAsia="es-MX"/>
        </w:rPr>
        <w:t xml:space="preserve"> (Lund); Barrister and Solicitor (Ontario), </w:t>
      </w:r>
      <w:proofErr w:type="spellStart"/>
      <w:r w:rsidRPr="001450DA">
        <w:rPr>
          <w:smallCaps/>
          <w:lang w:eastAsia="es-MX"/>
        </w:rPr>
        <w:t>fni</w:t>
      </w:r>
      <w:proofErr w:type="spellEnd"/>
      <w:r>
        <w:rPr>
          <w:lang w:eastAsia="es-MX"/>
        </w:rPr>
        <w:t xml:space="preserve">, </w:t>
      </w:r>
      <w:proofErr w:type="spellStart"/>
      <w:r w:rsidRPr="001450DA">
        <w:rPr>
          <w:smallCaps/>
          <w:lang w:eastAsia="es-MX"/>
        </w:rPr>
        <w:t>frin</w:t>
      </w:r>
      <w:proofErr w:type="spellEnd"/>
      <w:r>
        <w:rPr>
          <w:lang w:eastAsia="es-MX"/>
        </w:rPr>
        <w:t xml:space="preserve"> (UK). Professor of Law and Foreign Expert, Dalian Maritime University, Emeritus Professor, World Maritime University, Chancellor, </w:t>
      </w:r>
      <w:proofErr w:type="spellStart"/>
      <w:r w:rsidRPr="001450DA">
        <w:rPr>
          <w:smallCaps/>
          <w:lang w:eastAsia="es-MX"/>
        </w:rPr>
        <w:t>cinec</w:t>
      </w:r>
      <w:proofErr w:type="spellEnd"/>
      <w:r>
        <w:rPr>
          <w:lang w:eastAsia="es-MX"/>
        </w:rPr>
        <w:t xml:space="preserve">. He is former Vice President (Research), </w:t>
      </w:r>
      <w:proofErr w:type="spellStart"/>
      <w:r w:rsidRPr="001450DA">
        <w:rPr>
          <w:smallCaps/>
          <w:lang w:eastAsia="es-MX"/>
        </w:rPr>
        <w:t>wmu</w:t>
      </w:r>
      <w:proofErr w:type="spellEnd"/>
      <w:r>
        <w:rPr>
          <w:lang w:eastAsia="es-MX"/>
        </w:rPr>
        <w:t xml:space="preserve">, former Professor of Law and Co-Director of Maritime Law, Lund University, Visiting/Adjunct Professor of Law at several Asian universities and has taught at the Hague Academy. He is author of </w:t>
      </w:r>
      <w:r>
        <w:rPr>
          <w:i/>
          <w:iCs/>
          <w:lang w:eastAsia="es-MX"/>
        </w:rPr>
        <w:t>Maritime Legislation</w:t>
      </w:r>
      <w:r>
        <w:rPr>
          <w:lang w:eastAsia="es-MX"/>
        </w:rPr>
        <w:t xml:space="preserve">, </w:t>
      </w:r>
      <w:r>
        <w:rPr>
          <w:i/>
          <w:iCs/>
          <w:lang w:eastAsia="es-MX"/>
        </w:rPr>
        <w:t>Mukherjee on Maritime Legislation</w:t>
      </w:r>
      <w:r>
        <w:rPr>
          <w:lang w:eastAsia="es-MX"/>
        </w:rPr>
        <w:t xml:space="preserve">, Lead Author of </w:t>
      </w:r>
      <w:r>
        <w:rPr>
          <w:i/>
          <w:iCs/>
          <w:lang w:eastAsia="es-MX"/>
        </w:rPr>
        <w:t xml:space="preserve">Farthing on International Shipping, </w:t>
      </w:r>
      <w:r>
        <w:rPr>
          <w:lang w:eastAsia="es-MX"/>
        </w:rPr>
        <w:t xml:space="preserve">Lead Editor of </w:t>
      </w:r>
      <w:r>
        <w:rPr>
          <w:i/>
          <w:iCs/>
          <w:lang w:eastAsia="es-MX"/>
        </w:rPr>
        <w:t xml:space="preserve">Maritime Law in Motion; </w:t>
      </w:r>
      <w:r>
        <w:rPr>
          <w:lang w:eastAsia="es-MX"/>
        </w:rPr>
        <w:t>has</w:t>
      </w:r>
      <w:r>
        <w:rPr>
          <w:i/>
          <w:iCs/>
          <w:lang w:eastAsia="es-MX"/>
        </w:rPr>
        <w:t xml:space="preserve"> </w:t>
      </w:r>
      <w:r>
        <w:rPr>
          <w:lang w:eastAsia="es-MX"/>
        </w:rPr>
        <w:t>over 120 publications to his credit.</w:t>
      </w:r>
    </w:p>
    <w:p w14:paraId="68608BEB" w14:textId="77777777" w:rsidR="0012640E" w:rsidRPr="00FC5726" w:rsidRDefault="0012640E" w:rsidP="00D548BC">
      <w:pPr>
        <w:pStyle w:val="FMListOfContributorsName"/>
      </w:pPr>
      <w:proofErr w:type="spellStart"/>
      <w:r w:rsidRPr="00FC5726">
        <w:rPr>
          <w:rStyle w:val="fmauGivenName"/>
        </w:rPr>
        <w:t>Livashnee</w:t>
      </w:r>
      <w:proofErr w:type="spellEnd"/>
      <w:r w:rsidRPr="00FC5726">
        <w:rPr>
          <w:shd w:val="clear" w:color="auto" w:fill="FFFFFF"/>
        </w:rPr>
        <w:t xml:space="preserve"> </w:t>
      </w:r>
      <w:r w:rsidRPr="00FC5726">
        <w:rPr>
          <w:rStyle w:val="fmauSurname"/>
        </w:rPr>
        <w:t>Naidoo</w:t>
      </w:r>
    </w:p>
    <w:p w14:paraId="5AE4B838" w14:textId="7952D57F" w:rsidR="0012640E" w:rsidRPr="00A66FC2" w:rsidRDefault="0012640E" w:rsidP="00D548BC">
      <w:pPr>
        <w:pStyle w:val="FMListOfContributorsAff"/>
      </w:pPr>
      <w:r>
        <w:rPr>
          <w:shd w:val="clear" w:color="auto" w:fill="FFFFFF"/>
        </w:rPr>
        <w:t xml:space="preserve">is a Lecturer in Commercial Law at the School of Law, University of Glasgow. She holds a PhD from the University of Southampton in Marine Insurance Law (Commonwealth Scholar), an </w:t>
      </w:r>
      <w:proofErr w:type="spellStart"/>
      <w:r w:rsidRPr="001450DA">
        <w:rPr>
          <w:smallCaps/>
          <w:shd w:val="clear" w:color="auto" w:fill="FFFFFF"/>
        </w:rPr>
        <w:t>llm</w:t>
      </w:r>
      <w:proofErr w:type="spellEnd"/>
      <w:r>
        <w:rPr>
          <w:shd w:val="clear" w:color="auto" w:fill="FFFFFF"/>
        </w:rPr>
        <w:t xml:space="preserve"> in Shipping Law (with distinction) from the University of Cape Town, and an </w:t>
      </w:r>
      <w:proofErr w:type="spellStart"/>
      <w:r w:rsidRPr="001450DA">
        <w:rPr>
          <w:smallCaps/>
          <w:shd w:val="clear" w:color="auto" w:fill="FFFFFF"/>
        </w:rPr>
        <w:t>llb</w:t>
      </w:r>
      <w:proofErr w:type="spellEnd"/>
      <w:r>
        <w:rPr>
          <w:shd w:val="clear" w:color="auto" w:fill="FFFFFF"/>
        </w:rPr>
        <w:t xml:space="preserve"> (cum laude) from the University of KwaZulu-Natal. She </w:t>
      </w:r>
      <w:proofErr w:type="spellStart"/>
      <w:r>
        <w:rPr>
          <w:shd w:val="clear" w:color="auto" w:fill="FFFFFF"/>
        </w:rPr>
        <w:t>practised</w:t>
      </w:r>
      <w:proofErr w:type="spellEnd"/>
      <w:r>
        <w:rPr>
          <w:shd w:val="clear" w:color="auto" w:fill="FFFFFF"/>
        </w:rPr>
        <w:t xml:space="preserve"> as an Attorney and Notary of the High Court of South Africa in the areas of </w:t>
      </w:r>
      <w:r>
        <w:rPr>
          <w:shd w:val="clear" w:color="auto" w:fill="FFFFFF"/>
        </w:rPr>
        <w:lastRenderedPageBreak/>
        <w:t>Shipping, Insurance, and International Trade Law. She researches and publishes in Insurance (Contract) Law and Theory, Shipping Law, and International Commercial Law.</w:t>
      </w:r>
    </w:p>
    <w:p w14:paraId="137C343B" w14:textId="77777777" w:rsidR="0012640E" w:rsidRPr="00FC5726" w:rsidRDefault="0012640E" w:rsidP="00D548BC">
      <w:pPr>
        <w:pStyle w:val="FMListOfContributorsName"/>
      </w:pPr>
      <w:r w:rsidRPr="00FC5726">
        <w:rPr>
          <w:rStyle w:val="fmauGivenName"/>
        </w:rPr>
        <w:t>Trisha</w:t>
      </w:r>
      <w:r w:rsidRPr="00FC5726">
        <w:t xml:space="preserve"> </w:t>
      </w:r>
      <w:r w:rsidRPr="00FC5726">
        <w:rPr>
          <w:rStyle w:val="fmauSurname"/>
        </w:rPr>
        <w:t>Rajput</w:t>
      </w:r>
    </w:p>
    <w:p w14:paraId="1EEC86E4" w14:textId="6E618728" w:rsidR="0012640E" w:rsidRPr="00A66FC2" w:rsidRDefault="0012640E" w:rsidP="00D548BC">
      <w:pPr>
        <w:pStyle w:val="FMListOfContributorsAff"/>
      </w:pPr>
      <w:r>
        <w:t xml:space="preserve">is a Researcher at University of Gothenburg. She lectures and researches in international law. She is a guest lecturer at Universitas Muhammadiyah Surakarta, Indonesia and Rajiv Gandhi National University of Law, India. Funding from government and industry sources has supported her research. She holds Doctorate in Law and Master’s in European and International Business Law from University of Leeds, United Kingdom. She also holds </w:t>
      </w:r>
      <w:proofErr w:type="spellStart"/>
      <w:r w:rsidR="000937F2" w:rsidRPr="000937F2">
        <w:rPr>
          <w:smallCaps/>
        </w:rPr>
        <w:t>b.a.</w:t>
      </w:r>
      <w:proofErr w:type="spellEnd"/>
      <w:r>
        <w:t xml:space="preserve"> and </w:t>
      </w:r>
      <w:proofErr w:type="spellStart"/>
      <w:r w:rsidRPr="001450DA">
        <w:rPr>
          <w:smallCaps/>
        </w:rPr>
        <w:t>ll.b.</w:t>
      </w:r>
      <w:proofErr w:type="spellEnd"/>
      <w:r>
        <w:t xml:space="preserve"> degrees from India. She was admitted to the Bar Council of India in 2005. She has published chapters in books and articles in peer-reviewed journals on topics related to international trade law, economic </w:t>
      </w:r>
      <w:proofErr w:type="gramStart"/>
      <w:r>
        <w:t>sanctions</w:t>
      </w:r>
      <w:proofErr w:type="gramEnd"/>
      <w:r>
        <w:t xml:space="preserve"> and transport law.</w:t>
      </w:r>
    </w:p>
    <w:p w14:paraId="72FF88EE" w14:textId="77777777" w:rsidR="0012640E" w:rsidRPr="0040429D" w:rsidRDefault="0012640E" w:rsidP="00D548BC">
      <w:pPr>
        <w:pStyle w:val="FMListOfContributorsName"/>
      </w:pPr>
      <w:r w:rsidRPr="0040429D">
        <w:rPr>
          <w:rStyle w:val="fmauGivenName"/>
        </w:rPr>
        <w:t>Pia</w:t>
      </w:r>
      <w:r w:rsidRPr="0040429D">
        <w:rPr>
          <w:lang w:eastAsia="es-MX"/>
        </w:rPr>
        <w:t xml:space="preserve"> </w:t>
      </w:r>
      <w:proofErr w:type="spellStart"/>
      <w:r w:rsidRPr="0040429D">
        <w:rPr>
          <w:rStyle w:val="fmauSurname"/>
        </w:rPr>
        <w:t>Rebelo</w:t>
      </w:r>
      <w:proofErr w:type="spellEnd"/>
    </w:p>
    <w:p w14:paraId="503503D4" w14:textId="2310277E" w:rsidR="0012640E" w:rsidRPr="00277AD2" w:rsidRDefault="0012640E" w:rsidP="00D548BC">
      <w:pPr>
        <w:pStyle w:val="FMListOfContributorsAff"/>
      </w:pPr>
      <w:r>
        <w:rPr>
          <w:lang w:eastAsia="es-MX"/>
        </w:rPr>
        <w:t xml:space="preserve">is an admitted attorney (non-practicing) from South Africa. She obtained her </w:t>
      </w:r>
      <w:proofErr w:type="spellStart"/>
      <w:r w:rsidRPr="001450DA">
        <w:rPr>
          <w:smallCaps/>
          <w:lang w:eastAsia="es-MX"/>
        </w:rPr>
        <w:t>llb</w:t>
      </w:r>
      <w:proofErr w:type="spellEnd"/>
      <w:r>
        <w:rPr>
          <w:lang w:eastAsia="es-MX"/>
        </w:rPr>
        <w:t xml:space="preserve"> and </w:t>
      </w:r>
      <w:proofErr w:type="spellStart"/>
      <w:r w:rsidRPr="001450DA">
        <w:rPr>
          <w:smallCaps/>
          <w:lang w:eastAsia="es-MX"/>
        </w:rPr>
        <w:t>llm</w:t>
      </w:r>
      <w:proofErr w:type="spellEnd"/>
      <w:r>
        <w:rPr>
          <w:lang w:eastAsia="es-MX"/>
        </w:rPr>
        <w:t xml:space="preserve"> at the University of Cape Town and completed her PhD at the City Law School, City, University of London. Her research interests are focused on the contractual mechanisms employed to facilitate and </w:t>
      </w:r>
      <w:proofErr w:type="spellStart"/>
      <w:r>
        <w:rPr>
          <w:lang w:eastAsia="es-MX"/>
        </w:rPr>
        <w:t>incentivise</w:t>
      </w:r>
      <w:proofErr w:type="spellEnd"/>
      <w:r>
        <w:rPr>
          <w:lang w:eastAsia="es-MX"/>
        </w:rPr>
        <w:t xml:space="preserve"> a green shipping transition. She has published work on green finance frameworks, green supply chain finance, and private actor initiatives for addressing climate change. She is </w:t>
      </w:r>
      <w:r>
        <w:rPr>
          <w:lang w:eastAsia="es-MX"/>
        </w:rPr>
        <w:lastRenderedPageBreak/>
        <w:t>presently a lecturer in the Maritime and Commercial Law Department at City Law School.</w:t>
      </w:r>
    </w:p>
    <w:p w14:paraId="1CE0AF1D" w14:textId="77777777" w:rsidR="0012640E" w:rsidRPr="0040429D" w:rsidRDefault="0012640E" w:rsidP="00D548BC">
      <w:pPr>
        <w:pStyle w:val="FMListOfContributorsName"/>
      </w:pPr>
      <w:proofErr w:type="spellStart"/>
      <w:r w:rsidRPr="0040429D">
        <w:rPr>
          <w:rStyle w:val="fmauGivenName"/>
        </w:rPr>
        <w:t>Rhidian</w:t>
      </w:r>
      <w:proofErr w:type="spellEnd"/>
      <w:r w:rsidRPr="0040429D">
        <w:t xml:space="preserve"> </w:t>
      </w:r>
      <w:r w:rsidRPr="0040429D">
        <w:rPr>
          <w:rStyle w:val="fmauSurname"/>
        </w:rPr>
        <w:t>Thomas</w:t>
      </w:r>
    </w:p>
    <w:p w14:paraId="72AAAFDE" w14:textId="44ABA7D1" w:rsidR="0012640E" w:rsidRPr="00A66FC2" w:rsidRDefault="0012640E" w:rsidP="00D548BC">
      <w:pPr>
        <w:pStyle w:val="FMListOfContributorsAff"/>
      </w:pPr>
      <w:r>
        <w:t xml:space="preserve">is a Professor Emeritus of Maritime Law and Founder Director of the Institute of International Shipping and Trade Law, Swansea University, Wales, UK. He has held academic positions at universities in the UK, Europe, Scandinavia, Far East and North America. In 2010/2011 he held the </w:t>
      </w:r>
      <w:proofErr w:type="spellStart"/>
      <w:r>
        <w:t>Francqui</w:t>
      </w:r>
      <w:proofErr w:type="spellEnd"/>
      <w:r>
        <w:t xml:space="preserve"> Chair at the University of Leuven and in 2019 was awarded an Honorary </w:t>
      </w:r>
      <w:proofErr w:type="gramStart"/>
      <w:r>
        <w:t>Doctorate of Law</w:t>
      </w:r>
      <w:proofErr w:type="gramEnd"/>
      <w:r>
        <w:t xml:space="preserve"> by the University of Gothenburg. He is Editor-in-Chief of the Journal of International Maritime Law, a member of the </w:t>
      </w:r>
      <w:proofErr w:type="spellStart"/>
      <w:r>
        <w:t>Comite</w:t>
      </w:r>
      <w:proofErr w:type="spellEnd"/>
      <w:r>
        <w:t xml:space="preserve"> Maritime International and Honorary Member of the Croatian Maritime Law Association. He has written and contributed to many books and articles on a wide range of maritime and insurance </w:t>
      </w:r>
      <w:proofErr w:type="gramStart"/>
      <w:r>
        <w:t>topics, and</w:t>
      </w:r>
      <w:proofErr w:type="gramEnd"/>
      <w:r>
        <w:t xml:space="preserve"> is a frequent speaker at conferences and seminars. He also acts as expert witness and consultant.</w:t>
      </w:r>
    </w:p>
    <w:p w14:paraId="1929CAAB" w14:textId="77777777" w:rsidR="0012640E" w:rsidRPr="001055FE" w:rsidRDefault="0012640E" w:rsidP="00D548BC">
      <w:pPr>
        <w:pStyle w:val="FMListOfContributorsName"/>
      </w:pPr>
      <w:r w:rsidRPr="001055FE">
        <w:rPr>
          <w:rStyle w:val="fmauGivenName"/>
        </w:rPr>
        <w:t>Johan</w:t>
      </w:r>
      <w:r w:rsidRPr="001055FE">
        <w:t xml:space="preserve"> </w:t>
      </w:r>
      <w:proofErr w:type="spellStart"/>
      <w:r w:rsidRPr="001055FE">
        <w:rPr>
          <w:rStyle w:val="fmauSurname"/>
        </w:rPr>
        <w:t>Woxenius</w:t>
      </w:r>
      <w:proofErr w:type="spellEnd"/>
    </w:p>
    <w:p w14:paraId="7350AEB3" w14:textId="6ECB896D" w:rsidR="0012640E" w:rsidRPr="00A66FC2" w:rsidRDefault="0012640E" w:rsidP="00D548BC">
      <w:pPr>
        <w:pStyle w:val="FMListOfContributorsAff"/>
      </w:pPr>
      <w:r>
        <w:t xml:space="preserve">Is a Professor of Maritime Transport Management and Logistics at University of Gothenburg since 2008. He received the degrees of M.Sc. (Industrial engineering), PhD and Associate Professor at Chalmers University of Technology. His research includes maritime and intermodal freight transport and particularly competitiveness, sustainability, production systems and information systems. He has also published </w:t>
      </w:r>
      <w:r>
        <w:lastRenderedPageBreak/>
        <w:t xml:space="preserve">articles on urban freight. He leads University of Gothenburg’s part of the maritime research </w:t>
      </w:r>
      <w:proofErr w:type="spellStart"/>
      <w:r>
        <w:t>centre</w:t>
      </w:r>
      <w:proofErr w:type="spellEnd"/>
      <w:r>
        <w:t> Lighthouse and the Area of Advance Transport. He serves as associate editor of the journal Transport Reviews and manages Topic Area B Freight of the World Conference on Transport Research Society.</w:t>
      </w:r>
    </w:p>
    <w:p w14:paraId="794B0C26" w14:textId="77777777" w:rsidR="0012640E" w:rsidRPr="001055FE" w:rsidRDefault="0012640E" w:rsidP="00D548BC">
      <w:pPr>
        <w:pStyle w:val="FMListOfContributorsName"/>
      </w:pPr>
      <w:r w:rsidRPr="001055FE">
        <w:rPr>
          <w:rStyle w:val="fmauGivenName"/>
        </w:rPr>
        <w:t>Emilie</w:t>
      </w:r>
      <w:r w:rsidRPr="001055FE">
        <w:t xml:space="preserve"> </w:t>
      </w:r>
      <w:proofErr w:type="spellStart"/>
      <w:r w:rsidRPr="001055FE">
        <w:rPr>
          <w:rStyle w:val="fmauSurname"/>
        </w:rPr>
        <w:t>Yliheljo</w:t>
      </w:r>
      <w:proofErr w:type="spellEnd"/>
    </w:p>
    <w:p w14:paraId="4F1E0936" w14:textId="12BB22E8" w:rsidR="0012640E" w:rsidRPr="006E08F6" w:rsidRDefault="0012640E" w:rsidP="00D548BC">
      <w:pPr>
        <w:pStyle w:val="FMListOfContributorsAff"/>
        <w:rPr>
          <w:bdr w:val="none" w:sz="0" w:space="0" w:color="auto" w:frame="1"/>
        </w:rPr>
      </w:pPr>
      <w:r>
        <w:rPr>
          <w:bdr w:val="none" w:sz="0" w:space="0" w:color="auto" w:frame="1"/>
        </w:rPr>
        <w:t xml:space="preserve">is a Doctoral Candidate at the Faculty of Law at the University of Helsinki. She is currently writing a PhD thesis on the regulation of the European carbon market in the intersection of climate law, private </w:t>
      </w:r>
      <w:proofErr w:type="gramStart"/>
      <w:r>
        <w:rPr>
          <w:bdr w:val="none" w:sz="0" w:space="0" w:color="auto" w:frame="1"/>
        </w:rPr>
        <w:t>law</w:t>
      </w:r>
      <w:proofErr w:type="gramEnd"/>
      <w:r>
        <w:rPr>
          <w:bdr w:val="none" w:sz="0" w:space="0" w:color="auto" w:frame="1"/>
        </w:rPr>
        <w:t xml:space="preserve"> and financial-market regulation. She is a member of the </w:t>
      </w:r>
      <w:proofErr w:type="spellStart"/>
      <w:r w:rsidRPr="001450DA">
        <w:rPr>
          <w:smallCaps/>
          <w:bdr w:val="none" w:sz="0" w:space="0" w:color="auto" w:frame="1"/>
        </w:rPr>
        <w:t>intertran</w:t>
      </w:r>
      <w:proofErr w:type="spellEnd"/>
      <w:r>
        <w:rPr>
          <w:bdr w:val="none" w:sz="0" w:space="0" w:color="auto" w:frame="1"/>
        </w:rPr>
        <w:t xml:space="preserve"> Research Group for Sustainable Law and Business. Emilie is specialized in climate law, climate finance and governance of market-based mechanisms. Emilie has over 10 years of professional experience working with emissions trading and climate finance in the public and private sector. She has </w:t>
      </w:r>
      <w:proofErr w:type="gramStart"/>
      <w:r>
        <w:rPr>
          <w:bdr w:val="none" w:sz="0" w:space="0" w:color="auto" w:frame="1"/>
        </w:rPr>
        <w:t>e.g.</w:t>
      </w:r>
      <w:proofErr w:type="gramEnd"/>
      <w:r>
        <w:rPr>
          <w:bdr w:val="none" w:sz="0" w:space="0" w:color="auto" w:frame="1"/>
        </w:rPr>
        <w:t xml:space="preserve"> worked as a Senior Specialist in the Energy Department of the Finnish Ministry of Economic Affairs and Employment as well as a Legal Adviser in the Emissions Trading Unit of the Finnish Energy Authority.</w:t>
      </w:r>
    </w:p>
    <w:p w14:paraId="4A36BD87" w14:textId="4F5A8C6C" w:rsidR="00694537" w:rsidRDefault="00694537" w:rsidP="00A16DB4"/>
    <w:sectPr w:rsidR="00694537" w:rsidSect="00EB160F">
      <w:footnotePr>
        <w:numRestart w:val="eachSect"/>
      </w:footnotePr>
      <w:pgSz w:w="8780" w:h="13320"/>
      <w:pgMar w:top="760" w:right="1260" w:bottom="1160" w:left="1040" w:header="720" w:footer="720" w:gutter="0"/>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2" w:author="Brill-TCE" w:date="2022-07-04T07:21:00Z" w:initials="Brill-TCE">
    <w:p w14:paraId="2060F25B" w14:textId="77777777" w:rsidR="00C4664C" w:rsidRDefault="00C4664C" w:rsidP="003228EB">
      <w:pPr>
        <w:pStyle w:val="CommentText"/>
      </w:pPr>
      <w:r>
        <w:rPr>
          <w:rStyle w:val="CommentReference"/>
        </w:rPr>
        <w:annotationRef/>
      </w:r>
      <w:r>
        <w:rPr>
          <w:noProof/>
        </w:rPr>
        <w:t>AQ: Please confirm if the placement is correct.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060F25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60F25B" w16cid:durableId="268E5EE8"/>
</w16cid:commentsIds>
</file>

<file path=word/customizations.xml><?xml version="1.0" encoding="utf-8"?>
<wne:tcg xmlns:r="http://schemas.openxmlformats.org/officeDocument/2006/relationships" xmlns:wne="http://schemas.microsoft.com/office/word/2006/wordml">
  <wne:keymaps>
    <wne:keymap wne:kcmPrimary="0200">
      <wne:macro wne:macroName="SHORTCUTS.MODKEYBIND.KEYBINDEXECUTE"/>
    </wne:keymap>
    <wne:keymap wne:kcmPrimary="0230">
      <wne:macro wne:macroName="SHORTCUTS.MODKEYBIND.KEYBINDEXECUTE"/>
    </wne:keymap>
    <wne:keymap wne:kcmPrimary="0231">
      <wne:macro wne:macroName="SHORTCUTS.MODKEYBIND.KEYBINDEXECUTE"/>
    </wne:keymap>
    <wne:keymap wne:kcmPrimary="0232">
      <wne:macro wne:macroName="SHORTCUTS.MODKEYBIND.KEYBINDEXECUTE"/>
    </wne:keymap>
    <wne:keymap wne:kcmPrimary="0233">
      <wne:macro wne:macroName="SHORTCUTS.MODKEYBIND.KEYBINDEXECUTE"/>
    </wne:keymap>
    <wne:keymap wne:kcmPrimary="0234">
      <wne:macro wne:macroName="SHORTCUTS.MODKEYBIND.KEYBINDEXECUTE"/>
    </wne:keymap>
    <wne:keymap wne:kcmPrimary="0235">
      <wne:macro wne:macroName="SHORTCUTS.MODKEYBIND.KEYBINDEXECUTE"/>
    </wne:keymap>
    <wne:keymap wne:kcmPrimary="0236">
      <wne:macro wne:macroName="SHORTCUTS.MODKEYBIND.KEYBINDEXECUTE"/>
    </wne:keymap>
    <wne:keymap wne:kcmPrimary="0237">
      <wne:macro wne:macroName="SHORTCUTS.MODKEYBIND.KEYBINDEXECUTE"/>
    </wne:keymap>
    <wne:keymap wne:kcmPrimary="0238">
      <wne:macro wne:macroName="SHORTCUTS.MODKEYBIND.KEYBINDEXECUTE"/>
    </wne:keymap>
    <wne:keymap wne:kcmPrimary="0239">
      <wne:macro wne:macroName="SHORTCUTS.MODKEYBIND.KEYBINDEXECUTE"/>
    </wne:keymap>
    <wne:keymap wne:kcmPrimary="0245">
      <wne:macro wne:macroName="SHORTCUTS.MODKEYBIND.KEYBINDEXECUTE"/>
    </wne:keymap>
    <wne:keymap wne:kcmPrimary="0250">
      <wne:macro wne:macroName="SHORTCUTS.MODKEYBIND.KEYBINDEXECUTE"/>
    </wne:keymap>
    <wne:keymap wne:kcmPrimary="0260">
      <wne:macro wne:macroName="SHORTCUTS.MODKEYBIND.KEYBINDEXECUTE"/>
    </wne:keymap>
    <wne:keymap wne:kcmPrimary="0261">
      <wne:macro wne:macroName="SHORTCUTS.MODKEYBIND.KEYBINDEXECUTE"/>
    </wne:keymap>
    <wne:keymap wne:kcmPrimary="0262">
      <wne:macro wne:macroName="SHORTCUTS.MODKEYBIND.KEYBINDEXECUTE"/>
    </wne:keymap>
    <wne:keymap wne:kcmPrimary="0263">
      <wne:macro wne:macroName="SHORTCUTS.MODKEYBIND.KEYBINDEXECUTE"/>
    </wne:keymap>
    <wne:keymap wne:kcmPrimary="0264">
      <wne:macro wne:macroName="SHORTCUTS.MODKEYBIND.KEYBINDEXECUTE"/>
    </wne:keymap>
    <wne:keymap wne:kcmPrimary="0265">
      <wne:macro wne:macroName="SHORTCUTS.MODKEYBIND.KEYBINDEXECUTE"/>
    </wne:keymap>
    <wne:keymap wne:kcmPrimary="0266">
      <wne:macro wne:macroName="SHORTCUTS.MODKEYBIND.KEYBINDEXECUTE"/>
    </wne:keymap>
    <wne:keymap wne:kcmPrimary="0267">
      <wne:macro wne:macroName="SHORTCUTS.MODKEYBIND.KEYBINDEXECUTE"/>
    </wne:keymap>
    <wne:keymap wne:kcmPrimary="0268">
      <wne:macro wne:macroName="SHORTCUTS.MODKEYBIND.KEYBINDEXECUTE"/>
    </wne:keymap>
    <wne:keymap wne:kcmPrimary="0269">
      <wne:macro wne:macroName="SHORTCUTS.MODKEYBIND.KEYBINDEXECUTE"/>
    </wne:keymap>
    <wne:keymap wne:kcmPrimary="026A">
      <wne:macro wne:macroName="SHORTCUTS.MODKEYBIND.KEYBINDEXECUTE"/>
    </wne:keymap>
    <wne:keymap wne:kcmPrimary="02BA">
      <wne:macro wne:macroName="SHORTCUTS.MODKEYBIND.KEYBINDEXECUTE"/>
    </wne:keymap>
    <wne:keymap wne:kcmPrimary="02BB">
      <wne:macro wne:macroName="SHORTCUTS.MODKEYBIND.KEYBINDEXECUTE"/>
    </wne:keymap>
    <wne:keymap wne:kcmPrimary="02BC">
      <wne:macro wne:macroName="SHORTCUTS.MODKEYBIND.KEYBINDEXECUTE"/>
    </wne:keymap>
    <wne:keymap wne:kcmPrimary="02BE">
      <wne:macro wne:macroName="SHORTCUTS.MODKEYBIND.KEYBINDEXECUTE"/>
    </wne:keymap>
    <wne:keymap wne:kcmPrimary="02BF">
      <wne:macro wne:macroName="SHORTCUTS.MODKEYBIND.KEYBINDEXECUTE"/>
    </wne:keymap>
    <wne:keymap wne:kcmPrimary="02DE">
      <wne:macro wne:macroName="SHORTCUTS.MODKEYBIND.KEYBINDEXECUTE"/>
    </wne:keymap>
    <wne:keymap wne:kcmPrimary="0330">
      <wne:macro wne:macroName="SHORTCUTS.MODKEYBIND.KEYBINDEXECUTE"/>
    </wne:keymap>
    <wne:keymap wne:kcmPrimary="0336">
      <wne:macro wne:macroName="SHORTCUTS.MODKEYBIND.KEYBINDEXECUTE"/>
    </wne:keymap>
    <wne:keymap wne:kcmPrimary="0339">
      <wne:macro wne:macroName="SHORTCUTS.MODKEYBIND.KEYBINDEXECUTE"/>
    </wne:keymap>
    <wne:keymap wne:kcmPrimary="0341">
      <wne:macro wne:macroName="SHORTCUTS.MODKEYBIND.KEYBINDEXECUTE"/>
    </wne:keymap>
    <wne:keymap wne:kcmPrimary="0342">
      <wne:macro wne:macroName="SHORTCUTS.MODKEYBIND.KEYBINDEXECUTE"/>
    </wne:keymap>
    <wne:keymap wne:kcmPrimary="0343">
      <wne:macro wne:macroName="SHORTCUTS.MODKEYBIND.KEYBINDEXECUTE"/>
    </wne:keymap>
    <wne:keymap wne:kcmPrimary="0344">
      <wne:macro wne:macroName="SHORTCUTS.MODKEYBIND.KEYBINDEXECUTE"/>
    </wne:keymap>
    <wne:keymap wne:kcmPrimary="0345">
      <wne:macro wne:macroName="SHORTCUTS.MODKEYBIND.KEYBINDEXECUTE"/>
    </wne:keymap>
    <wne:keymap wne:kcmPrimary="0350">
      <wne:macro wne:macroName="SHORTCUTS.MODKEYBIND.KEYBINDEXECUTE"/>
    </wne:keymap>
    <wne:keymap wne:kcmPrimary="03BA">
      <wne:macro wne:macroName="SHORTCUTS.MODKEYBIND.KEYBINDEXECUTE"/>
    </wne:keymap>
    <wne:keymap wne:kcmPrimary="03BC">
      <wne:macro wne:macroName="SHORTCUTS.MODKEYBIND.KEYBINDEXECUTE"/>
    </wne:keymap>
    <wne:keymap wne:kcmPrimary="03BD">
      <wne:macro wne:macroName="SHORTCUTS.MODKEYBIND.KEYBINDEXECUTE"/>
    </wne:keymap>
    <wne:keymap wne:kcmPrimary="03BE">
      <wne:macro wne:macroName="SHORTCUTS.MODKEYBIND.KEYBINDEXECUTE"/>
    </wne:keymap>
    <wne:keymap wne:kcmPrimary="03DE">
      <wne:macro wne:macroName="SHORTCUTS.MODKEYBIND.KEYBINDEXECUTE"/>
    </wne:keymap>
    <wne:keymap wne:kcmPrimary="0431">
      <wne:macro wne:macroName="SHORTCUTS.MODKEYBIND.KEYBINDEXECUTE"/>
    </wne:keymap>
    <wne:keymap wne:kcmPrimary="0432">
      <wne:macro wne:macroName="SHORTCUTS.MODKEYBIND.KEYBINDEXECUTE"/>
    </wne:keymap>
    <wne:keymap wne:kcmPrimary="0433">
      <wne:macro wne:macroName="SHORTCUTS.MODKEYBIND.KEYBINDEXECUTE"/>
    </wne:keymap>
    <wne:keymap wne:kcmPrimary="0434">
      <wne:macro wne:macroName="SHORTCUTS.MODKEYBIND.KEYBINDEXECUTE"/>
    </wne:keymap>
    <wne:keymap wne:kcmPrimary="0435">
      <wne:macro wne:macroName="SHORTCUTS.MODKEYBIND.KEYBINDEXECUTE"/>
    </wne:keymap>
    <wne:keymap wne:kcmPrimary="0436">
      <wne:macro wne:macroName="SHORTCUTS.MODKEYBIND.KEYBINDEXECUTE"/>
    </wne:keymap>
    <wne:keymap wne:kcmPrimary="0437">
      <wne:macro wne:macroName="SHORTCUTS.MODKEYBIND.KEYBINDEXECUTE"/>
    </wne:keymap>
    <wne:keymap wne:kcmPrimary="0438">
      <wne:macro wne:macroName="SHORTCUTS.MODKEYBIND.KEYBINDEXECUTE"/>
    </wne:keymap>
    <wne:keymap wne:kcmPrimary="0439">
      <wne:macro wne:macroName="SHORTCUTS.MODKEYBIND.KEYBINDEXECUTE"/>
    </wne:keymap>
    <wne:keymap wne:kcmPrimary="044C">
      <wne:macro wne:macroName="SHORTCUTS.MODKEYBIND.KEYBINDEXECUTE"/>
    </wne:keymap>
    <wne:keymap wne:kcmPrimary="0452">
      <wne:macro wne:macroName="SHORTCUTS.MODKEYBIND.KEYBINDEXECUTE"/>
    </wne:keymap>
    <wne:keymap wne:kcmPrimary="0455">
      <wne:macro wne:macroName="SHORTCUTS.MODKEYBIND.KEYBINDEXECUTE"/>
    </wne:keymap>
    <wne:keymap wne:kcmPrimary="04BC">
      <wne:macro wne:macroName="SHORTCUTS.MODKEYBIND.KEYBINDEXECUTE"/>
    </wne:keymap>
    <wne:keymap wne:kcmPrimary="04BE">
      <wne:macro wne:macroName="SHORTCUTS.MODKEYBIND.KEYBINDEXECUTE"/>
    </wne:keymap>
    <wne:keymap wne:kcmPrimary="05BC">
      <wne:macro wne:macroName="SHORTCUTS.MODKEYBIND.KEYBINDEXECUTE"/>
    </wne:keymap>
    <wne:keymap wne:kcmPrimary="05BE">
      <wne:macro wne:macroName="SHORTCUTS.MODKEYBIND.KEYBINDEXECUTE"/>
    </wne:keymap>
    <wne:keymap wne:kcmPrimary="0630">
      <wne:macro wne:macroName="SHORTCUTS.MODKEYBIND.KEYBINDEXECUTE"/>
    </wne:keymap>
    <wne:keymap wne:kcmPrimary="0631">
      <wne:macro wne:macroName="SHORTCUTS.MODKEYBIND.KEYBINDEXECUTE"/>
    </wne:keymap>
    <wne:keymap wne:kcmPrimary="0632">
      <wne:macro wne:macroName="SHORTCUTS.MODKEYBIND.KEYBINDEXECUTE"/>
    </wne:keymap>
    <wne:keymap wne:kcmPrimary="0633">
      <wne:macro wne:macroName="SHORTCUTS.MODKEYBIND.KEYBINDEXECUTE"/>
    </wne:keymap>
    <wne:keymap wne:kcmPrimary="0639">
      <wne:macro wne:macroName="SHORTCUTS.MODKEYBIND.KEYBINDEXECUTE"/>
    </wne:keymap>
    <wne:keymap wne:kcmPrimary="0646">
      <wne:macro wne:macroName="SHORTCUTS.MODKEYBIND.KEYBINDEXECUTE"/>
    </wne:keymap>
    <wne:keymap wne:kcmPrimary="0661">
      <wne:macro wne:macroName="SHORTCUTS.MODKEYBIND.KEYBINDEXECUTE"/>
    </wne:keymap>
    <wne:keymap wne:kcmPrimary="0662">
      <wne:macro wne:macroName="SHORTCUTS.MODKEYBIND.KEYBINDEXECUTE"/>
    </wne:keymap>
    <wne:keymap wne:kcmPrimary="0663">
      <wne:macro wne:macroName="SHORTCUTS.MODKEYBIND.KEYBINDEXECUTE"/>
    </wne:keymap>
    <wne:keymap wne:kcmPrimary="0664">
      <wne:macro wne:macroName="SHORTCUTS.MODKEYBIND.KEYBINDEXECUTE"/>
    </wne:keymap>
    <wne:keymap wne:kcmPrimary="0665">
      <wne:macro wne:macroName="SHORTCUTS.MODKEYBIND.KEYBINDEXECUTE"/>
    </wne:keymap>
    <wne:keymap wne:kcmPrimary="0666">
      <wne:macro wne:macroName="SHORTCUTS.MODKEYBIND.KEYBINDEXECUTE"/>
    </wne:keymap>
    <wne:keymap wne:kcmPrimary="0667">
      <wne:macro wne:macroName="SHORTCUTS.MODKEYBIND.KEYBINDEXECUTE"/>
    </wne:keymap>
    <wne:keymap wne:kcmPrimary="0668">
      <wne:macro wne:macroName="SHORTCUTS.MODKEYBIND.KEYBINDEXECUTE"/>
    </wne:keymap>
    <wne:keymap wne:kcmPrimary="0669">
      <wne:macro wne:macroName="SHORTCUTS.MODKEYBIND.KEYBINDEXECUTE"/>
    </wne:keymap>
    <wne:keymap wne:kcmPrimary="06BD">
      <wne:macro wne:macroName="SHORTCUTS.MODKEYBIND.KEYBINDEXECUTE"/>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7CCEB" w14:textId="77777777" w:rsidR="00894870" w:rsidRDefault="00894870">
      <w:r>
        <w:separator/>
      </w:r>
    </w:p>
  </w:endnote>
  <w:endnote w:type="continuationSeparator" w:id="0">
    <w:p w14:paraId="2811C5F8" w14:textId="77777777" w:rsidR="00894870" w:rsidRDefault="00894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rill">
    <w:panose1 w:val="020B0604020202020204"/>
    <w:charset w:val="00"/>
    <w:family w:val="swiss"/>
    <w:pitch w:val="variable"/>
    <w:sig w:usb0="E00002FF" w:usb1="4000E4FB"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10 Pitch">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Sans Serif">
    <w:altName w:val="Microsoft Sans Serif"/>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oncorde BE Regular">
    <w:altName w:val="Times New Roman"/>
    <w:panose1 w:val="020B0604020202020204"/>
    <w:charset w:val="00"/>
    <w:family w:val="roman"/>
    <w:notTrueType/>
    <w:pitch w:val="default"/>
  </w:font>
  <w:font w:name="Adobe Caslon">
    <w:altName w:val="Calibri"/>
    <w:panose1 w:val="020B0604020202020204"/>
    <w:charset w:val="00"/>
    <w:family w:val="roman"/>
    <w:notTrueType/>
    <w:pitch w:val="default"/>
  </w:font>
  <w:font w:name="Gill Sans">
    <w:panose1 w:val="020B0502020104020203"/>
    <w:charset w:val="B1"/>
    <w:family w:val="swiss"/>
    <w:pitch w:val="variable"/>
    <w:sig w:usb0="80000A67" w:usb1="00000000" w:usb2="00000000" w:usb3="00000000" w:csb0="000001F7" w:csb1="00000000"/>
  </w:font>
  <w:font w:name="Gill Sans Light">
    <w:altName w:val="GILL SANS LIGHT"/>
    <w:panose1 w:val="020B0302020104020203"/>
    <w:charset w:val="B1"/>
    <w:family w:val="swiss"/>
    <w:pitch w:val="variable"/>
    <w:sig w:usb0="80000A67" w:usb1="00000000" w:usb2="00000000" w:usb3="00000000" w:csb0="000001F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F7EC9" w14:textId="77777777" w:rsidR="00894870" w:rsidRDefault="00894870">
      <w:r>
        <w:separator/>
      </w:r>
    </w:p>
  </w:footnote>
  <w:footnote w:type="continuationSeparator" w:id="0">
    <w:p w14:paraId="73A213EE" w14:textId="77777777" w:rsidR="00894870" w:rsidRDefault="008948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80C801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C6191C"/>
    <w:multiLevelType w:val="multilevel"/>
    <w:tmpl w:val="0324E98C"/>
    <w:lvl w:ilvl="0">
      <w:start w:val="2"/>
      <w:numFmt w:val="decimal"/>
      <w:pStyle w:val="ListNumber3"/>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7FF37B0"/>
    <w:multiLevelType w:val="multilevel"/>
    <w:tmpl w:val="29D2BF06"/>
    <w:lvl w:ilvl="0">
      <w:start w:val="3"/>
      <w:numFmt w:val="decimal"/>
      <w:pStyle w:val="ListNumber5"/>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BB569CC"/>
    <w:multiLevelType w:val="multilevel"/>
    <w:tmpl w:val="82626D66"/>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DF971CE"/>
    <w:multiLevelType w:val="multilevel"/>
    <w:tmpl w:val="89D88DBE"/>
    <w:lvl w:ilvl="0">
      <w:start w:val="1"/>
      <w:numFmt w:val="decimal"/>
      <w:pStyle w:val="ListNumber4"/>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4DC0718A"/>
    <w:multiLevelType w:val="multilevel"/>
    <w:tmpl w:val="37F0730E"/>
    <w:name w:val="bilaga"/>
    <w:lvl w:ilvl="0">
      <w:start w:val="1"/>
      <w:numFmt w:val="lowerLetter"/>
      <w:lvlRestart w:val="0"/>
      <w:lvlText w:val="(%1)"/>
      <w:lvlJc w:val="left"/>
      <w:pPr>
        <w:tabs>
          <w:tab w:val="num" w:pos="1009"/>
        </w:tabs>
        <w:ind w:left="1009" w:hanging="578"/>
      </w:pPr>
      <w:rPr>
        <w:rFonts w:hint="default"/>
      </w:rPr>
    </w:lvl>
    <w:lvl w:ilvl="1">
      <w:start w:val="1"/>
      <w:numFmt w:val="lowerRoman"/>
      <w:lvlText w:val="(%2)"/>
      <w:lvlJc w:val="left"/>
      <w:pPr>
        <w:tabs>
          <w:tab w:val="num" w:pos="1587"/>
        </w:tabs>
        <w:ind w:left="1587" w:hanging="578"/>
      </w:pPr>
      <w:rPr>
        <w:rFonts w:hint="default"/>
      </w:rPr>
    </w:lvl>
    <w:lvl w:ilvl="2">
      <w:start w:val="1"/>
      <w:numFmt w:val="upperLetter"/>
      <w:lvlText w:val="(%3)"/>
      <w:lvlJc w:val="left"/>
      <w:pPr>
        <w:tabs>
          <w:tab w:val="num" w:pos="2166"/>
        </w:tabs>
        <w:ind w:left="2166" w:hanging="579"/>
      </w:pPr>
      <w:rPr>
        <w:rFonts w:hint="default"/>
      </w:rPr>
    </w:lvl>
    <w:lvl w:ilvl="3">
      <w:start w:val="1"/>
      <w:numFmt w:val="decimal"/>
      <w:lvlText w:val="(%4)"/>
      <w:lvlJc w:val="left"/>
      <w:pPr>
        <w:tabs>
          <w:tab w:val="num" w:pos="1440"/>
        </w:tabs>
        <w:ind w:left="1440" w:hanging="363"/>
      </w:pPr>
      <w:rPr>
        <w:rFonts w:hint="default"/>
      </w:rPr>
    </w:lvl>
    <w:lvl w:ilvl="4">
      <w:start w:val="1"/>
      <w:numFmt w:val="lowerLetter"/>
      <w:lvlText w:val="(%5)"/>
      <w:lvlJc w:val="left"/>
      <w:pPr>
        <w:tabs>
          <w:tab w:val="num" w:pos="1797"/>
        </w:tabs>
        <w:ind w:left="1797" w:hanging="357"/>
      </w:pPr>
      <w:rPr>
        <w:rFonts w:hint="default"/>
      </w:rPr>
    </w:lvl>
    <w:lvl w:ilvl="5">
      <w:start w:val="1"/>
      <w:numFmt w:val="lowerRoman"/>
      <w:lvlText w:val="(%6)"/>
      <w:lvlJc w:val="left"/>
      <w:pPr>
        <w:tabs>
          <w:tab w:val="num" w:pos="2160"/>
        </w:tabs>
        <w:ind w:left="2160" w:hanging="363"/>
      </w:pPr>
      <w:rPr>
        <w:rFonts w:hint="default"/>
      </w:rPr>
    </w:lvl>
    <w:lvl w:ilvl="6">
      <w:start w:val="1"/>
      <w:numFmt w:val="decimal"/>
      <w:lvlText w:val="%7."/>
      <w:lvlJc w:val="left"/>
      <w:pPr>
        <w:tabs>
          <w:tab w:val="num" w:pos="2517"/>
        </w:tabs>
        <w:ind w:left="2517" w:hanging="357"/>
      </w:pPr>
      <w:rPr>
        <w:rFonts w:hint="default"/>
      </w:rPr>
    </w:lvl>
    <w:lvl w:ilvl="7">
      <w:start w:val="1"/>
      <w:numFmt w:val="lowerLetter"/>
      <w:lvlText w:val="%8."/>
      <w:lvlJc w:val="left"/>
      <w:pPr>
        <w:tabs>
          <w:tab w:val="num" w:pos="2880"/>
        </w:tabs>
        <w:ind w:left="2880" w:hanging="363"/>
      </w:pPr>
      <w:rPr>
        <w:rFonts w:hint="default"/>
      </w:rPr>
    </w:lvl>
    <w:lvl w:ilvl="8">
      <w:start w:val="1"/>
      <w:numFmt w:val="lowerRoman"/>
      <w:lvlText w:val="%9."/>
      <w:lvlJc w:val="left"/>
      <w:pPr>
        <w:tabs>
          <w:tab w:val="num" w:pos="3237"/>
        </w:tabs>
        <w:ind w:left="3237" w:hanging="357"/>
      </w:pPr>
      <w:rPr>
        <w:rFonts w:hint="default"/>
      </w:rPr>
    </w:lvl>
  </w:abstractNum>
  <w:abstractNum w:abstractNumId="6" w15:restartNumberingAfterBreak="0">
    <w:nsid w:val="6F514804"/>
    <w:multiLevelType w:val="hybridMultilevel"/>
    <w:tmpl w:val="D1F0A408"/>
    <w:lvl w:ilvl="0" w:tplc="08BEB942">
      <w:start w:val="1"/>
      <w:numFmt w:val="upperLetter"/>
      <w:pStyle w:val="ListNumber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BD0709"/>
    <w:multiLevelType w:val="multilevel"/>
    <w:tmpl w:val="102836C4"/>
    <w:lvl w:ilvl="0">
      <w:start w:val="2"/>
      <w:numFmt w:val="decimal"/>
      <w:pStyle w:val="ListBullet2"/>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78B57D48"/>
    <w:multiLevelType w:val="multilevel"/>
    <w:tmpl w:val="1E7CFDA0"/>
    <w:lvl w:ilvl="0">
      <w:start w:val="1"/>
      <w:numFmt w:val="decimal"/>
      <w:pStyle w:val="ListNumb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798525056">
    <w:abstractNumId w:val="3"/>
  </w:num>
  <w:num w:numId="2" w16cid:durableId="1149905745">
    <w:abstractNumId w:val="0"/>
  </w:num>
  <w:num w:numId="3" w16cid:durableId="1535461469">
    <w:abstractNumId w:val="8"/>
    <w:lvlOverride w:ilvl="0">
      <w:startOverride w:val="3"/>
    </w:lvlOverride>
  </w:num>
  <w:num w:numId="4" w16cid:durableId="487938983">
    <w:abstractNumId w:val="6"/>
  </w:num>
  <w:num w:numId="5" w16cid:durableId="1014114418">
    <w:abstractNumId w:val="1"/>
  </w:num>
  <w:num w:numId="6" w16cid:durableId="499931829">
    <w:abstractNumId w:val="4"/>
  </w:num>
  <w:num w:numId="7" w16cid:durableId="1947149702">
    <w:abstractNumId w:val="2"/>
  </w:num>
  <w:num w:numId="8" w16cid:durableId="1269041963">
    <w:abstractNumId w:val="7"/>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briela Arguello">
    <w15:presenceInfo w15:providerId="AD" w15:userId="S::gabriela.arguello@law.gu.se::bf7a9730-de53-43e9-8ffc-ce47ee4a0a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trackRevisions/>
  <w:documentProtection w:edit="trackedChanges" w:enforcement="1" w:cryptProviderType="rsaAES" w:cryptAlgorithmClass="hash" w:cryptAlgorithmType="typeAny" w:cryptAlgorithmSid="14" w:cryptSpinCount="100000" w:hash="zedaDhiAA+ZHOrfdDsHQ3/ohdUq2D4lxGsx+kksVg8SVFTpQhmJIHenQKTJmomY03t3YqMXKrtknFvU6+ruzrA==" w:salt="nXSRMjbT9pdbwuywxaisVA=="/>
  <w:defaultTabStop w:val="72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leID" w:val="01_FM010e2bbf6c-ed41-4c62-9584-5f6626f24a50"/>
    <w:docVar w:name="LastMenuExecuted" w:val="Style Validation"/>
    <w:docVar w:name="MetaXmlData_PE" w:val="&lt;Panel id=&quot;1&quot; typeId=&quot;1&quot; name=&quot;PE&quot; isBOT=&quot;false&quot;&gt;_x000d__x000a_  &lt;menu1 name=&quot;Preprocess&quot; icon=&quot;Clean Up&quot; showlog=&quot;true&quot; tooltip=&quot;All preprocess modules are grouped&quot; playButton=&quot;false&quot;&gt;_x000d__x000a_    &lt;menu2 name=&quot;Style Copy&quot; icon=&quot;Style Copy&quot; tooltip=&quot;Copying CeGenius styles to the manuscript&quot; status=&quot;completed&quot; mandatory=&quot;true&quot; startTime=&quot;15:08:56&quot; endTime=&quot;15:09:21&quot;&gt;_x000d__x000a_      &lt;execution type=&quot;Exe&quot; name=&quot;Style Copy&quot; /&gt;_x000d__x000a_    &lt;/menu2&gt;_x000d__x000a_    &lt;menu2 name=&quot;Font Management&quot; icon=&quot;Font management&quot; tooltip=&quot;Identify the Font Properties&quot; showlog=&quot;true&quot; isrecursive=&quot;true&quot; status=&quot;completed&quot; startTime=&quot;15:09:47&quot; endTime=&quot;15:10:00&quot;&gt;_x000d__x000a_      &lt;execution type=&quot;Exe&quot; name=&quot;Font Management Books&quot; logfilename=&quot;fontmanag.html&quot; /&gt;_x000d__x000a_    &lt;/menu2&gt;_x000d__x000a_    &lt;menu2 name=&quot;Clean Up&quot; icon=&quot;Clean Up&quot; tooltip=&quot;Clean the manuscript&quot; isrecursive=&quot;true&quot; status=&quot;completed&quot; mandatory=&quot;true&quot; startTime=&quot;15:21:51&quot; endTime=&quot;15:22:35&quot;&gt;_x000d__x000a_      &lt;execution type=&quot;Exe&quot; name=&quot;Clean Up&quot; /&gt;_x000d__x000a_    &lt;/menu2&gt;_x000d__x000a_    &lt;menu2 name=&quot;Character Management&quot; icon=&quot;Character Management&quot; tooltip=&quot;Character Management&quot; showlog=&quot;true&quot; isrecursive=&quot;true&quot; status=&quot;completed&quot; startTime=&quot;15:23:56&quot; endTime=&quot;15:24:21&quot;&gt;_x000d__x000a_      &lt;execution type=&quot;Exe&quot; name=&quot;Character Management&quot; /&gt;_x000d__x000a_    &lt;/menu2&gt;_x000d__x000a_    &lt;menu2 name=&quot;Preserve Font&quot; icon=&quot;Preserve Font&quot; tooltip=&quot;Preserver the fonts for Special characters&quot; showlog=&quot;true&quot; isrecursive=&quot;true&quot; status=&quot;skip&quot; startTime=&quot;15:43:53&quot; endTime=&quot;15:44:24&quot; skipReason=&quot;=&quot;&gt;_x000d__x000a_      &lt;execution type=&quot;Exe&quot; name=&quot;Preserve Font&quot; logfilename=&quot;fontmanag.html&quot; /&gt;_x000d__x000a_    &lt;/menu2&gt;_x000d__x000a_    &lt;menu2 name=&quot;Note Structuring&quot; icon=&quot;Structuring&quot; tooltip=&quot;Note Structuring&quot; status=&quot;skip&quot; isrecursive=&quot;true&quot; skipReason=&quot;=&quot;&gt;_x000d__x000a_      &lt;execution type=&quot;Exe&quot; name=&quot;Note Structuring&quot; /&gt;_x000d__x000a_    &lt;/menu2&gt;_x000d__x000a_    &lt;menu2 name=&quot;Structuring&quot; icon=&quot;Structuring&quot; tooltip=&quot;Structuring&quot; status=&quot;completed&quot; isrecursive=&quot;true&quot; startTime=&quot;18:35:18&quot; endTime=&quot;18:35:21&quot;&gt;_x000d__x000a_      &lt;execution type=&quot;Exe&quot; name=&quot;Structuring&quot; /&gt;_x000d__x000a_    &lt;/menu2&gt;_x000d__x000a_    &lt;menu2 name=&quot;Add Container&quot; icon=&quot;Add Container&quot; tooltip=&quot;Add Container to protect from cleanup&quot; status=&quot;completed&quot; isrecursive=&quot;true&quot; startTime=&quot;19:42:54&quot; endTime=&quot;19:43:24&quot;&gt;_x000d__x000a_      &lt;execution type=&quot;Exe&quot; name=&quot;Add Container&quot; /&gt;_x000d__x000a_    &lt;/menu2&gt;_x000d__x000a_    &lt;menu2 name=&quot;Post Cleanup&quot; icon=&quot;Clean Up&quot; tooltip=&quot;Clean the manuscript after structuring&quot; isrecursive=&quot;true&quot; status=&quot;completed&quot; mandatory=&quot;true&quot; startTime=&quot;19:43:31&quot; endTime=&quot;19:44:04&quot;&gt;_x000d__x000a_      &lt;execution type=&quot;Exe&quot; name=&quot;Post CleanUp&quot; /&gt;_x000d__x000a_    &lt;/menu2&gt;_x000d__x000a_    &lt;menu2 name=&quot;Pairing&quot; icon=&quot;Pairing&quot; tooltip=&quot;Pairing&quot; status=&quot;skip&quot; isrecursive=&quot;true&quot; skipReason=&quot;=&quot;&gt;_x000d__x000a_      &lt;execution type=&quot;Exe&quot; name=&quot;Pairing&quot; /&gt;_x000d__x000a_    &lt;/menu2&gt;_x000d__x000a_    &lt;menu2 name=&quot;Reference Structuring&quot; icon=&quot;Reference Structuring&quot; tooltip=&quot;Reference Structuring&quot; isrecursive=&quot;true&quot; status=&quot;skip&quot; skipReason=&quot;=&quot;&gt;_x000d__x000a_      &lt;execution type=&quot;Exe&quot; name=&quot;Reference Structuring&quot; /&gt;_x000d__x000a_    &lt;/menu2&gt;_x000d__x000a_    &lt;menu2 name=&quot;Reference Linking&quot; icon=&quot;Reference Linking&quot; tooltip=&quot;To Link all the Named References to their citations&quot; showlog=&quot;true&quot; isrecursive=&quot;true&quot; status=&quot;skip&quot; skipReason=&quot;=&quot;&gt;_x000d__x000a_      &lt;execution type=&quot;Exe&quot; name=&quot;Reference Linking&quot; /&gt;_x000d__x000a_    &lt;/menu2&gt;_x000d__x000a_    &lt;menu2 name=&quot;Floaters Management&quot; icon=&quot;Floaters Management&quot; tooltip=&quot;Floaters Management&quot; showlog=&quot;true&quot; isrecursive=&quot;true&quot; status=&quot;completed&quot; startTime=&quot;19:58:41&quot; endTime=&quot;20:00:19&quot;&gt;_x000d__x000a_      &lt;execution type=&quot;Exe&quot; name=&quot;Floaters Management&quot; logfilename=&quot;fontmanag.html&quot; /&gt;_x000d__x000a_    &lt;/menu2&gt;_x000d__x000a_    &lt;menu2 name=&quot;Output Management&quot; icon=&quot;Output Management&quot; tooltip=&quot;Output Management&quot; isrecursive=&quot;true&quot; status=&quot;completed&quot; compare=&quot;false&quot; startTime=&quot;20:04:56&quot; endTime=&quot;20:05:15&quot;&gt;_x000d__x000a_      &lt;execution type=&quot;Exe&quot; name=&quot;Output Management&quot; /&gt;_x000d__x000a_    &lt;/menu2&gt;_x000d__x000a_    &lt;menu2 name=&quot;NoteNumbering&quot; icon=&quot;NoteNumbering&quot; tooltip=&quot;NoteNumbering&quot; isrecursive=&quot;true&quot; status=&quot;completed&quot; startTime=&quot;20:05:40&quot; endTime=&quot;20:05:56&quot;&gt;_x000d__x000a_      &lt;execution type=&quot;Exe&quot; name=&quot;NoteNumbering&quot; /&gt;_x000d__x000a_    &lt;/menu2&gt;_x000d__x000a_    &lt;menu2 name=&quot;URL Validation&quot; icon=&quot;URL Validation&quot; isrecursive=&quot;true&quot; tooltip=&quot;URL Validation&quot; status=&quot;skip&quot; skipReason=&quot;=&quot;&gt;_x000d__x000a_      &lt;execution type=&quot;Exe&quot; name=&quot;URL Validation&quot; /&gt;_x000d__x000a_    &lt;/menu2&gt;_x000d__x000a_    &lt;menu2 name=&quot;Mechanical Editing&quot; icon=&quot;Mechanical Editing&quot; tooltip=&quot;Mechanical Editing Auto Replace&quot; showlog=&quot;true&quot; isrecursive=&quot;true&quot; status=&quot;skip&quot; compare=&quot;false&quot; dateofrelease=&quot;27-SEP-20&quot; skipReason=&quot;=&quot;&gt;_x000d__x000a_      &lt;execution type=&quot;Exe&quot; name=&quot;Mechanical Editing&quot; logfilename=&quot;fontmanag.html&quot; /&gt;_x000d__x000a_    &lt;/menu2&gt;_x000d__x000a_    &lt;menu2 name=&quot;MergeDocument&quot; icon=&quot;MergeDocument&quot; tooltip=&quot;MergeDocument&quot; isrecursive=&quot;true&quot; status=&quot;completed&quot; startTime=&quot;15:01:39&quot; endTime=&quot;15:02:20&quot;&gt;_x000d__x000a_      &lt;execution type=&quot;Exe&quot; name=&quot;MergeDocument&quot; /&gt;_x000d__x000a_    &lt;/menu2&gt;_x000d__x000a_    &lt;menu2 name=&quot;Generate TOC&quot; icon=&quot;Generate TOC&quot; tooltip=&quot;Generate word file for TOC&quot; isrecursive=&quot;true&quot; status=&quot;completed&quot; startTime=&quot;15:03:38&quot; endTime=&quot;15:03:52&quot;&gt;_x000d__x000a_      &lt;execution type=&quot;Exe&quot; name=&quot;Generate TOC&quot; /&gt;_x000d__x000a_    &lt;/menu2&gt;_x000d__x000a_    &lt;menu2 name=&quot;RunHead Process&quot; icon=&quot;RunHead Process&quot; tooltip=&quot;Generate word file for Running Head&quot; isrecursive=&quot;true&quot; status=&quot;skip&quot; skipReason=&quot;=&quot;&gt;_x000d__x000a_      &lt;execution type=&quot;Exe&quot; name=&quot;RunHead Process&quot; /&gt;_x000d__x000a_    &lt;/menu2&gt;_x000d__x000a_    &lt;menu2 name=&quot;Retain Font&quot; icon=&quot;Retain Font&quot; tooltip=&quot;Retain the Original Font&quot; showlog=&quot;true&quot; isrecursive=&quot;true&quot; status=&quot;completed&quot; startTime=&quot;15:04:05&quot; endTime=&quot;15:04:16&quot;&gt;_x000d__x000a_      &lt;execution type=&quot;Exe&quot; name=&quot;Retain Font&quot; /&gt;_x000d__x000a_    &lt;/menu2&gt;_x000d__x000a_    &lt;menu2 name=&quot;Style Validation&quot; icon=&quot;Style Validation&quot; isrecursive=&quot;true&quot; tooltip=&quot;Style Validation&quot; status=&quot;completed&quot; startTime=&quot;15:04:25&quot; endTime=&quot;15:05:21&quot;&gt;_x000d__x000a_      &lt;execution type=&quot;Exe&quot; name=&quot;Style Validation&quot; /&gt;_x000d__x000a_    &lt;/menu2&gt;_x000d__x000a_    &lt;menu2 name=&quot;QA&quot; icon=&quot;QA&quot; isrecursive=&quot;true&quot; tooltip=&quot;QA&quot; status=&quot;inactive&quot;&gt;_x000d__x000a_      &lt;execution type=&quot;Exe&quot; name=&quot;QA&quot; /&gt;_x000d__x000a_    &lt;/menu2&gt;_x000d__x000a_    &lt;menu2 name=&quot;Compare&quot; icon=&quot;Compare&quot; tooltip=&quot;Compare&quot; showlog=&quot;true&quot; isrecursive=&quot;true&quot; status=&quot;inactive&quot;&gt;_x000d__x000a_      &lt;execution type=&quot;Exe&quot; name=&quot;Compare&quot; /&gt;_x000d__x000a_    &lt;/menu2&gt;_x000d__x000a_    &lt;menu2 name=&quot;Packaging&quot; icon=&quot;Packaging&quot; isrecursive=&quot;true&quot; tooltip=&quot;Packaging&quot; status=&quot;inactive&quot;&gt;_x000d__x000a_      &lt;execution type=&quot;Exe&quot; name=&quot;Packaging&quot; /&gt;_x000d__x000a_    &lt;/menu2&gt;_x000d__x000a_  &lt;/menu1&gt;_x000d__x000a_  &lt;menu1 name=&quot;Preprocess Log&quot; icon=&quot;Clean&quot; showlog=&quot;true&quot; tooltip=&quot;All preprocess modules are grouped&quot; playButton=&quot;false&quot;&gt;_x000d__x000a_    &lt;menu2 name=&quot;Character Management&quot; icon=&quot;Character Management Log&quot; tooltip=&quot;Character Management Log&quot; showlog=&quot;true&quot; isrecursive=&quot;true&quot; status=&quot;next&quot;&gt;_x000d__x000a_      &lt;execution type=&quot;Exe&quot; name=&quot;Character Management Log&quot; logfilename=&quot;fontmanag.html&quot; /&gt;_x000d__x000a_    &lt;/menu2&gt;_x000d__x000a_    &lt;menu2 name=&quot;Pairing&quot; icon=&quot;Pairing&quot; tooltip=&quot;Pairing&quot; isrecursive=&quot;true&quot; status=&quot;next&quot;&gt;_x000d__x000a_      &lt;execution type=&quot;Exe&quot; name=&quot;Pairing Log&quot; /&gt;_x000d__x000a_    &lt;/menu2&gt;_x000d__x000a_    &lt;menu2 name=&quot;Reference Linking&quot; icon=&quot;Reference Linking&quot; tooltip=&quot;To Link all the Named References to their citations&quot; showlog=&quot;true&quot; isrecursive=&quot;true&quot; status=&quot;next&quot;&gt;_x000d__x000a_      &lt;execution type=&quot;Exe&quot; name=&quot;Reference Linking Log&quot; /&gt;_x000d__x000a_    &lt;/menu2&gt;_x000d__x000a_    &lt;menu2 name=&quot;Floaters Management&quot; icon=&quot;Floaters Management&quot; tooltip=&quot;Floaters Management&quot; showlog=&quot;true&quot; isrecursive=&quot;true&quot; status=&quot;next&quot;&gt;_x000d__x000a_      &lt;execution type=&quot;Exe&quot; name=&quot;Floaters Management Log&quot; logfilename=&quot;fontmanag.html&quot; /&gt;_x000d__x000a_    &lt;/menu2&gt;_x000d__x000a_    &lt;menu2 name=&quot;URL Validation&quot; icon=&quot;URL Validation&quot; isrecursive=&quot;true&quot; tooltip=&quot;URL Validation&quot; status=&quot;next&quot;&gt;_x000d__x000a_      &lt;execution type=&quot;Exe&quot; name=&quot;URL Validation Log&quot; /&gt;_x000d__x000a_    &lt;/menu2&gt;_x000d__x000a_    &lt;menu2 name=&quot;Style Validation&quot; icon=&quot;Style Validation&quot; tooltip=&quot;Style Validation&quot; showlog=&quot;true&quot; isrecursive=&quot;true&quot; status=&quot;next&quot;&gt;_x000d__x000a_      &lt;execution type=&quot;Exe&quot; name=&quot;Style Validation Log&quot; /&gt;_x000d__x000a_    &lt;/menu2&gt;_x000d__x000a_    &lt;menu2 name=&quot;QA&quot; icon=&quot;QA&quot; isrecursive=&quot;true&quot; tooltip=&quot;QA&quot; status=&quot;next&quot;&gt;_x000d__x000a_      &lt;execution type=&quot;Exe&quot; name=&quot;QA Log&quot; /&gt;_x000d__x000a_    &lt;/menu2&gt;_x000d__x000a_  &lt;/menu1&gt;_x000d__x000a_&lt;/Panel&gt;"/>
    <w:docVar w:name="ShortcutPath" w:val="C:\CEG2.0\Config\WorkFlow Config\PETERLANG_BOOK"/>
  </w:docVars>
  <w:rsids>
    <w:rsidRoot w:val="00D8246B"/>
    <w:rsid w:val="00001585"/>
    <w:rsid w:val="00002C1C"/>
    <w:rsid w:val="000030A6"/>
    <w:rsid w:val="00004330"/>
    <w:rsid w:val="000102A0"/>
    <w:rsid w:val="00022AFC"/>
    <w:rsid w:val="0002482F"/>
    <w:rsid w:val="00025D40"/>
    <w:rsid w:val="0002694F"/>
    <w:rsid w:val="00032FAC"/>
    <w:rsid w:val="00040849"/>
    <w:rsid w:val="0005191C"/>
    <w:rsid w:val="00056676"/>
    <w:rsid w:val="00060057"/>
    <w:rsid w:val="00061ADE"/>
    <w:rsid w:val="00061BC7"/>
    <w:rsid w:val="000670A7"/>
    <w:rsid w:val="00071390"/>
    <w:rsid w:val="000713DA"/>
    <w:rsid w:val="00072EAC"/>
    <w:rsid w:val="00077081"/>
    <w:rsid w:val="00086A6C"/>
    <w:rsid w:val="000937F2"/>
    <w:rsid w:val="00095482"/>
    <w:rsid w:val="00095E3E"/>
    <w:rsid w:val="00097C1D"/>
    <w:rsid w:val="000A1126"/>
    <w:rsid w:val="000B1124"/>
    <w:rsid w:val="000D0390"/>
    <w:rsid w:val="000D5071"/>
    <w:rsid w:val="000E38DE"/>
    <w:rsid w:val="000F740A"/>
    <w:rsid w:val="000F7F35"/>
    <w:rsid w:val="001055FE"/>
    <w:rsid w:val="001214BA"/>
    <w:rsid w:val="0012392E"/>
    <w:rsid w:val="0012640E"/>
    <w:rsid w:val="001450DA"/>
    <w:rsid w:val="001454D4"/>
    <w:rsid w:val="00145C2B"/>
    <w:rsid w:val="00146730"/>
    <w:rsid w:val="00164F10"/>
    <w:rsid w:val="001703C4"/>
    <w:rsid w:val="00175A26"/>
    <w:rsid w:val="00180E65"/>
    <w:rsid w:val="00187E91"/>
    <w:rsid w:val="001A2968"/>
    <w:rsid w:val="001A2D54"/>
    <w:rsid w:val="001A7F09"/>
    <w:rsid w:val="001C0708"/>
    <w:rsid w:val="001C14F5"/>
    <w:rsid w:val="001C2CD8"/>
    <w:rsid w:val="001C5871"/>
    <w:rsid w:val="001C62D5"/>
    <w:rsid w:val="001D4434"/>
    <w:rsid w:val="001D4727"/>
    <w:rsid w:val="001D4FA6"/>
    <w:rsid w:val="001E12A8"/>
    <w:rsid w:val="001E3615"/>
    <w:rsid w:val="001E77E6"/>
    <w:rsid w:val="001F307B"/>
    <w:rsid w:val="001F3F3E"/>
    <w:rsid w:val="001F5458"/>
    <w:rsid w:val="002007E8"/>
    <w:rsid w:val="00214F77"/>
    <w:rsid w:val="002151BA"/>
    <w:rsid w:val="0023052A"/>
    <w:rsid w:val="00237348"/>
    <w:rsid w:val="002410F6"/>
    <w:rsid w:val="00250CED"/>
    <w:rsid w:val="0026437A"/>
    <w:rsid w:val="002670DD"/>
    <w:rsid w:val="00273119"/>
    <w:rsid w:val="00274381"/>
    <w:rsid w:val="00277C8C"/>
    <w:rsid w:val="00280277"/>
    <w:rsid w:val="0029136E"/>
    <w:rsid w:val="002A1AFB"/>
    <w:rsid w:val="002A4821"/>
    <w:rsid w:val="002A720D"/>
    <w:rsid w:val="002B359D"/>
    <w:rsid w:val="002B3EDF"/>
    <w:rsid w:val="002B4157"/>
    <w:rsid w:val="002C0BF0"/>
    <w:rsid w:val="002C0FFC"/>
    <w:rsid w:val="002C2112"/>
    <w:rsid w:val="002C32E7"/>
    <w:rsid w:val="002C3422"/>
    <w:rsid w:val="002D7B54"/>
    <w:rsid w:val="002E2D15"/>
    <w:rsid w:val="002E2EDC"/>
    <w:rsid w:val="002E5FAC"/>
    <w:rsid w:val="002F1CDA"/>
    <w:rsid w:val="002F4A1B"/>
    <w:rsid w:val="002F53DA"/>
    <w:rsid w:val="00311A0D"/>
    <w:rsid w:val="00321D42"/>
    <w:rsid w:val="003228EB"/>
    <w:rsid w:val="003353F3"/>
    <w:rsid w:val="00336F41"/>
    <w:rsid w:val="003379F2"/>
    <w:rsid w:val="00345181"/>
    <w:rsid w:val="00345BC3"/>
    <w:rsid w:val="00347D33"/>
    <w:rsid w:val="003533C3"/>
    <w:rsid w:val="00353E29"/>
    <w:rsid w:val="00356B9B"/>
    <w:rsid w:val="00370C77"/>
    <w:rsid w:val="00375197"/>
    <w:rsid w:val="00390AD7"/>
    <w:rsid w:val="003A08E6"/>
    <w:rsid w:val="003A37A1"/>
    <w:rsid w:val="003A4C63"/>
    <w:rsid w:val="003A5A9F"/>
    <w:rsid w:val="003A6412"/>
    <w:rsid w:val="003A65F6"/>
    <w:rsid w:val="003C0E61"/>
    <w:rsid w:val="003C11D6"/>
    <w:rsid w:val="003D161D"/>
    <w:rsid w:val="003D5628"/>
    <w:rsid w:val="003E5016"/>
    <w:rsid w:val="003F7E1A"/>
    <w:rsid w:val="0040188D"/>
    <w:rsid w:val="0040429D"/>
    <w:rsid w:val="00415C19"/>
    <w:rsid w:val="004163EB"/>
    <w:rsid w:val="004257C8"/>
    <w:rsid w:val="00430425"/>
    <w:rsid w:val="00437B17"/>
    <w:rsid w:val="00437F26"/>
    <w:rsid w:val="00440574"/>
    <w:rsid w:val="0045057A"/>
    <w:rsid w:val="00460853"/>
    <w:rsid w:val="00464911"/>
    <w:rsid w:val="00464EC7"/>
    <w:rsid w:val="004724C2"/>
    <w:rsid w:val="004742A4"/>
    <w:rsid w:val="004761D4"/>
    <w:rsid w:val="004814C1"/>
    <w:rsid w:val="00481C1E"/>
    <w:rsid w:val="00486078"/>
    <w:rsid w:val="0048759E"/>
    <w:rsid w:val="00491E84"/>
    <w:rsid w:val="0049223B"/>
    <w:rsid w:val="00493836"/>
    <w:rsid w:val="00497B77"/>
    <w:rsid w:val="00497BE2"/>
    <w:rsid w:val="004A38B7"/>
    <w:rsid w:val="004A3AF4"/>
    <w:rsid w:val="004B1C06"/>
    <w:rsid w:val="004B1EAD"/>
    <w:rsid w:val="004B4C92"/>
    <w:rsid w:val="004B5F7B"/>
    <w:rsid w:val="004C23E2"/>
    <w:rsid w:val="004C33A0"/>
    <w:rsid w:val="004C46EF"/>
    <w:rsid w:val="004C5594"/>
    <w:rsid w:val="004E2D56"/>
    <w:rsid w:val="004E3013"/>
    <w:rsid w:val="004E497D"/>
    <w:rsid w:val="004E7851"/>
    <w:rsid w:val="004F218D"/>
    <w:rsid w:val="004F309A"/>
    <w:rsid w:val="004F48E6"/>
    <w:rsid w:val="004F55C0"/>
    <w:rsid w:val="005178F3"/>
    <w:rsid w:val="00523C34"/>
    <w:rsid w:val="005243EC"/>
    <w:rsid w:val="00525325"/>
    <w:rsid w:val="00530803"/>
    <w:rsid w:val="00532144"/>
    <w:rsid w:val="005324ED"/>
    <w:rsid w:val="00534FEE"/>
    <w:rsid w:val="00542C4A"/>
    <w:rsid w:val="00544226"/>
    <w:rsid w:val="0055213F"/>
    <w:rsid w:val="005612A0"/>
    <w:rsid w:val="00570159"/>
    <w:rsid w:val="005704E2"/>
    <w:rsid w:val="00573435"/>
    <w:rsid w:val="00577B34"/>
    <w:rsid w:val="0058472F"/>
    <w:rsid w:val="00585306"/>
    <w:rsid w:val="00591B7B"/>
    <w:rsid w:val="00591DBB"/>
    <w:rsid w:val="00593874"/>
    <w:rsid w:val="00597E64"/>
    <w:rsid w:val="005A3E99"/>
    <w:rsid w:val="005B3E4D"/>
    <w:rsid w:val="005B493A"/>
    <w:rsid w:val="005B5989"/>
    <w:rsid w:val="005B6378"/>
    <w:rsid w:val="005B7853"/>
    <w:rsid w:val="005C2AED"/>
    <w:rsid w:val="005C2B26"/>
    <w:rsid w:val="005D1143"/>
    <w:rsid w:val="005D4F67"/>
    <w:rsid w:val="005D5BA6"/>
    <w:rsid w:val="005F0DB0"/>
    <w:rsid w:val="005F1AAB"/>
    <w:rsid w:val="0060297E"/>
    <w:rsid w:val="0061242A"/>
    <w:rsid w:val="00614823"/>
    <w:rsid w:val="006212D2"/>
    <w:rsid w:val="00625E20"/>
    <w:rsid w:val="00637866"/>
    <w:rsid w:val="00664929"/>
    <w:rsid w:val="00667899"/>
    <w:rsid w:val="00670644"/>
    <w:rsid w:val="0067246F"/>
    <w:rsid w:val="00674A2C"/>
    <w:rsid w:val="00684311"/>
    <w:rsid w:val="00684E46"/>
    <w:rsid w:val="00686049"/>
    <w:rsid w:val="00694537"/>
    <w:rsid w:val="006974D3"/>
    <w:rsid w:val="006A101F"/>
    <w:rsid w:val="006A6A27"/>
    <w:rsid w:val="006C7A85"/>
    <w:rsid w:val="006D089F"/>
    <w:rsid w:val="006D1517"/>
    <w:rsid w:val="006D1A81"/>
    <w:rsid w:val="006D7160"/>
    <w:rsid w:val="006E1FCE"/>
    <w:rsid w:val="006F062A"/>
    <w:rsid w:val="006F1DF3"/>
    <w:rsid w:val="006F2B95"/>
    <w:rsid w:val="007146A3"/>
    <w:rsid w:val="00716814"/>
    <w:rsid w:val="00720504"/>
    <w:rsid w:val="00722685"/>
    <w:rsid w:val="00725638"/>
    <w:rsid w:val="00730F91"/>
    <w:rsid w:val="007321A5"/>
    <w:rsid w:val="00735C3C"/>
    <w:rsid w:val="00735C9E"/>
    <w:rsid w:val="00743E50"/>
    <w:rsid w:val="00747A07"/>
    <w:rsid w:val="0076054C"/>
    <w:rsid w:val="0076430F"/>
    <w:rsid w:val="00767CAA"/>
    <w:rsid w:val="007715DB"/>
    <w:rsid w:val="007731BC"/>
    <w:rsid w:val="0077359F"/>
    <w:rsid w:val="00774862"/>
    <w:rsid w:val="007906AD"/>
    <w:rsid w:val="007A1F7C"/>
    <w:rsid w:val="007A4538"/>
    <w:rsid w:val="007B1AF1"/>
    <w:rsid w:val="007B5B3E"/>
    <w:rsid w:val="007C439B"/>
    <w:rsid w:val="007D1D0C"/>
    <w:rsid w:val="007D278E"/>
    <w:rsid w:val="007D49A1"/>
    <w:rsid w:val="007D5BC6"/>
    <w:rsid w:val="007E58C9"/>
    <w:rsid w:val="007F037D"/>
    <w:rsid w:val="007F78AE"/>
    <w:rsid w:val="00801832"/>
    <w:rsid w:val="0081655A"/>
    <w:rsid w:val="00822077"/>
    <w:rsid w:val="00824A08"/>
    <w:rsid w:val="00825496"/>
    <w:rsid w:val="008266CF"/>
    <w:rsid w:val="00830769"/>
    <w:rsid w:val="00831832"/>
    <w:rsid w:val="00843B67"/>
    <w:rsid w:val="00850B07"/>
    <w:rsid w:val="0085189A"/>
    <w:rsid w:val="0085690B"/>
    <w:rsid w:val="00865B39"/>
    <w:rsid w:val="00871BD1"/>
    <w:rsid w:val="008811EB"/>
    <w:rsid w:val="008823F8"/>
    <w:rsid w:val="008838E2"/>
    <w:rsid w:val="00884538"/>
    <w:rsid w:val="00887BD6"/>
    <w:rsid w:val="00887FA7"/>
    <w:rsid w:val="00894870"/>
    <w:rsid w:val="00894BD4"/>
    <w:rsid w:val="008A1B22"/>
    <w:rsid w:val="008A71DD"/>
    <w:rsid w:val="008A7E2A"/>
    <w:rsid w:val="008C0280"/>
    <w:rsid w:val="008C5CA6"/>
    <w:rsid w:val="008D5AC6"/>
    <w:rsid w:val="008F3438"/>
    <w:rsid w:val="008F3613"/>
    <w:rsid w:val="0090059E"/>
    <w:rsid w:val="00903EC4"/>
    <w:rsid w:val="00916AD9"/>
    <w:rsid w:val="0092178E"/>
    <w:rsid w:val="00923C9D"/>
    <w:rsid w:val="0092656B"/>
    <w:rsid w:val="00927068"/>
    <w:rsid w:val="0093574E"/>
    <w:rsid w:val="00936A9D"/>
    <w:rsid w:val="00941037"/>
    <w:rsid w:val="009420E1"/>
    <w:rsid w:val="009464D4"/>
    <w:rsid w:val="00950A24"/>
    <w:rsid w:val="009529E2"/>
    <w:rsid w:val="00957D1F"/>
    <w:rsid w:val="009606CF"/>
    <w:rsid w:val="00962709"/>
    <w:rsid w:val="009643FB"/>
    <w:rsid w:val="00964819"/>
    <w:rsid w:val="0096743C"/>
    <w:rsid w:val="00971BB0"/>
    <w:rsid w:val="00971EA1"/>
    <w:rsid w:val="0097545E"/>
    <w:rsid w:val="009777E9"/>
    <w:rsid w:val="00991F5F"/>
    <w:rsid w:val="0099217A"/>
    <w:rsid w:val="009940F5"/>
    <w:rsid w:val="00995F59"/>
    <w:rsid w:val="009A1122"/>
    <w:rsid w:val="009A2CCD"/>
    <w:rsid w:val="009A2E34"/>
    <w:rsid w:val="009A6984"/>
    <w:rsid w:val="009C1907"/>
    <w:rsid w:val="009C7FDC"/>
    <w:rsid w:val="009D63FA"/>
    <w:rsid w:val="009E4D5E"/>
    <w:rsid w:val="009E5C28"/>
    <w:rsid w:val="009E7B41"/>
    <w:rsid w:val="009F0E7D"/>
    <w:rsid w:val="009F3A88"/>
    <w:rsid w:val="009F73B0"/>
    <w:rsid w:val="009F791B"/>
    <w:rsid w:val="00A05E9C"/>
    <w:rsid w:val="00A16096"/>
    <w:rsid w:val="00A16DB4"/>
    <w:rsid w:val="00A20288"/>
    <w:rsid w:val="00A24DC0"/>
    <w:rsid w:val="00A2500A"/>
    <w:rsid w:val="00A36B92"/>
    <w:rsid w:val="00A4579C"/>
    <w:rsid w:val="00A52E79"/>
    <w:rsid w:val="00A57778"/>
    <w:rsid w:val="00A759C8"/>
    <w:rsid w:val="00A76B89"/>
    <w:rsid w:val="00A92807"/>
    <w:rsid w:val="00A9607E"/>
    <w:rsid w:val="00A964E6"/>
    <w:rsid w:val="00A97666"/>
    <w:rsid w:val="00AA3FC3"/>
    <w:rsid w:val="00AA521F"/>
    <w:rsid w:val="00AA716F"/>
    <w:rsid w:val="00AB3873"/>
    <w:rsid w:val="00AB76B2"/>
    <w:rsid w:val="00AC5AC1"/>
    <w:rsid w:val="00AD0E0A"/>
    <w:rsid w:val="00AD3F29"/>
    <w:rsid w:val="00AE3F7A"/>
    <w:rsid w:val="00AF4F79"/>
    <w:rsid w:val="00B01B20"/>
    <w:rsid w:val="00B04CAA"/>
    <w:rsid w:val="00B06F97"/>
    <w:rsid w:val="00B105EF"/>
    <w:rsid w:val="00B109E7"/>
    <w:rsid w:val="00B209E7"/>
    <w:rsid w:val="00B2201D"/>
    <w:rsid w:val="00B35ABD"/>
    <w:rsid w:val="00B41677"/>
    <w:rsid w:val="00B46B5E"/>
    <w:rsid w:val="00B51F2E"/>
    <w:rsid w:val="00B645A6"/>
    <w:rsid w:val="00B73EAB"/>
    <w:rsid w:val="00B839C8"/>
    <w:rsid w:val="00B8667D"/>
    <w:rsid w:val="00B96103"/>
    <w:rsid w:val="00BB1819"/>
    <w:rsid w:val="00BB3712"/>
    <w:rsid w:val="00BB7B8A"/>
    <w:rsid w:val="00BC0FC0"/>
    <w:rsid w:val="00BC4827"/>
    <w:rsid w:val="00BC5AD6"/>
    <w:rsid w:val="00BD1DDA"/>
    <w:rsid w:val="00BD5DE1"/>
    <w:rsid w:val="00BE6343"/>
    <w:rsid w:val="00BF18A8"/>
    <w:rsid w:val="00BF7F67"/>
    <w:rsid w:val="00C1390D"/>
    <w:rsid w:val="00C15347"/>
    <w:rsid w:val="00C15516"/>
    <w:rsid w:val="00C205F1"/>
    <w:rsid w:val="00C21AFD"/>
    <w:rsid w:val="00C23934"/>
    <w:rsid w:val="00C276D6"/>
    <w:rsid w:val="00C27D6A"/>
    <w:rsid w:val="00C303E1"/>
    <w:rsid w:val="00C31EAA"/>
    <w:rsid w:val="00C436E6"/>
    <w:rsid w:val="00C4664C"/>
    <w:rsid w:val="00C5016C"/>
    <w:rsid w:val="00C52BCA"/>
    <w:rsid w:val="00C54370"/>
    <w:rsid w:val="00C60113"/>
    <w:rsid w:val="00C626E3"/>
    <w:rsid w:val="00C6452C"/>
    <w:rsid w:val="00C81794"/>
    <w:rsid w:val="00C84E38"/>
    <w:rsid w:val="00C84E7F"/>
    <w:rsid w:val="00C86A85"/>
    <w:rsid w:val="00C93B1F"/>
    <w:rsid w:val="00CA75F1"/>
    <w:rsid w:val="00CB2D5F"/>
    <w:rsid w:val="00CB54EB"/>
    <w:rsid w:val="00CB6C36"/>
    <w:rsid w:val="00CC1553"/>
    <w:rsid w:val="00CC6E88"/>
    <w:rsid w:val="00CD0215"/>
    <w:rsid w:val="00CD2BAE"/>
    <w:rsid w:val="00CD5881"/>
    <w:rsid w:val="00CE53D8"/>
    <w:rsid w:val="00D16047"/>
    <w:rsid w:val="00D36E9F"/>
    <w:rsid w:val="00D431DF"/>
    <w:rsid w:val="00D548BC"/>
    <w:rsid w:val="00D54DEB"/>
    <w:rsid w:val="00D57E58"/>
    <w:rsid w:val="00D60A55"/>
    <w:rsid w:val="00D80717"/>
    <w:rsid w:val="00D8246B"/>
    <w:rsid w:val="00D827DF"/>
    <w:rsid w:val="00D83C28"/>
    <w:rsid w:val="00D9273C"/>
    <w:rsid w:val="00D92A7A"/>
    <w:rsid w:val="00D9370D"/>
    <w:rsid w:val="00DA7ACD"/>
    <w:rsid w:val="00DB4959"/>
    <w:rsid w:val="00DC04F4"/>
    <w:rsid w:val="00DC0881"/>
    <w:rsid w:val="00DC1026"/>
    <w:rsid w:val="00DC1D7C"/>
    <w:rsid w:val="00DE08AE"/>
    <w:rsid w:val="00DE44AC"/>
    <w:rsid w:val="00DF0419"/>
    <w:rsid w:val="00E00312"/>
    <w:rsid w:val="00E01567"/>
    <w:rsid w:val="00E10537"/>
    <w:rsid w:val="00E1340A"/>
    <w:rsid w:val="00E137FC"/>
    <w:rsid w:val="00E14787"/>
    <w:rsid w:val="00E16630"/>
    <w:rsid w:val="00E17E31"/>
    <w:rsid w:val="00E21782"/>
    <w:rsid w:val="00E244A1"/>
    <w:rsid w:val="00E25F2E"/>
    <w:rsid w:val="00E27C1C"/>
    <w:rsid w:val="00E27D53"/>
    <w:rsid w:val="00E34C76"/>
    <w:rsid w:val="00E42754"/>
    <w:rsid w:val="00E45F34"/>
    <w:rsid w:val="00E51E51"/>
    <w:rsid w:val="00E70E76"/>
    <w:rsid w:val="00E90E35"/>
    <w:rsid w:val="00E9207B"/>
    <w:rsid w:val="00E94316"/>
    <w:rsid w:val="00E959F2"/>
    <w:rsid w:val="00EA3C0E"/>
    <w:rsid w:val="00EA5135"/>
    <w:rsid w:val="00EA7DA8"/>
    <w:rsid w:val="00EB160F"/>
    <w:rsid w:val="00EB2745"/>
    <w:rsid w:val="00EB465A"/>
    <w:rsid w:val="00EB656C"/>
    <w:rsid w:val="00EB6EC8"/>
    <w:rsid w:val="00EC20E7"/>
    <w:rsid w:val="00EC43EF"/>
    <w:rsid w:val="00EC6553"/>
    <w:rsid w:val="00EC671A"/>
    <w:rsid w:val="00EC7517"/>
    <w:rsid w:val="00EE09F8"/>
    <w:rsid w:val="00EE441B"/>
    <w:rsid w:val="00EF29F6"/>
    <w:rsid w:val="00EF5991"/>
    <w:rsid w:val="00EF72E6"/>
    <w:rsid w:val="00F00527"/>
    <w:rsid w:val="00F01973"/>
    <w:rsid w:val="00F05229"/>
    <w:rsid w:val="00F1019E"/>
    <w:rsid w:val="00F124B5"/>
    <w:rsid w:val="00F12E24"/>
    <w:rsid w:val="00F13274"/>
    <w:rsid w:val="00F15DA4"/>
    <w:rsid w:val="00F167F7"/>
    <w:rsid w:val="00F16AAD"/>
    <w:rsid w:val="00F17FF5"/>
    <w:rsid w:val="00F26621"/>
    <w:rsid w:val="00F26A66"/>
    <w:rsid w:val="00F26A70"/>
    <w:rsid w:val="00F30D0A"/>
    <w:rsid w:val="00F30F65"/>
    <w:rsid w:val="00F41514"/>
    <w:rsid w:val="00F43FDD"/>
    <w:rsid w:val="00F45140"/>
    <w:rsid w:val="00F503D9"/>
    <w:rsid w:val="00F51B05"/>
    <w:rsid w:val="00F62ACB"/>
    <w:rsid w:val="00F643D4"/>
    <w:rsid w:val="00F64B09"/>
    <w:rsid w:val="00F673F8"/>
    <w:rsid w:val="00F80354"/>
    <w:rsid w:val="00F81F20"/>
    <w:rsid w:val="00F8668F"/>
    <w:rsid w:val="00F867A3"/>
    <w:rsid w:val="00F904CB"/>
    <w:rsid w:val="00F94ED4"/>
    <w:rsid w:val="00F96493"/>
    <w:rsid w:val="00FA291F"/>
    <w:rsid w:val="00FA7C66"/>
    <w:rsid w:val="00FC1A5E"/>
    <w:rsid w:val="00FC21A8"/>
    <w:rsid w:val="00FC5726"/>
    <w:rsid w:val="00FC7B79"/>
    <w:rsid w:val="00FD082E"/>
    <w:rsid w:val="00FD23EE"/>
    <w:rsid w:val="00FE0FD7"/>
    <w:rsid w:val="00FF1FA1"/>
    <w:rsid w:val="00FF2B5E"/>
    <w:rsid w:val="00FF498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CD3E0"/>
  <w15:chartTrackingRefBased/>
  <w15:docId w15:val="{C090B617-00B9-9347-AFD8-A54B2297E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N"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7E91"/>
    <w:rPr>
      <w:rFonts w:ascii="Times New Roman" w:eastAsia="Times New Roman" w:hAnsi="Times New Roman" w:cs="Times New Roman"/>
      <w:sz w:val="20"/>
      <w:lang w:val="en-US"/>
    </w:rPr>
  </w:style>
  <w:style w:type="paragraph" w:styleId="Heading1">
    <w:name w:val="heading 1"/>
    <w:aliases w:val="Heading 1 Alt+1"/>
    <w:basedOn w:val="Normal"/>
    <w:next w:val="Normal"/>
    <w:uiPriority w:val="9"/>
    <w:qFormat/>
    <w:rsid w:val="002A4821"/>
    <w:pPr>
      <w:numPr>
        <w:numId w:val="1"/>
      </w:numPr>
      <w:spacing w:line="276" w:lineRule="auto"/>
      <w:outlineLvl w:val="0"/>
    </w:pPr>
    <w:rPr>
      <w:rFonts w:ascii="Brill" w:eastAsia="Calibri" w:hAnsi="Brill"/>
      <w:b/>
      <w:bCs/>
      <w:sz w:val="28"/>
      <w:szCs w:val="28"/>
    </w:rPr>
  </w:style>
  <w:style w:type="paragraph" w:styleId="Heading2">
    <w:name w:val="heading 2"/>
    <w:aliases w:val="Heading 2 Alt+2"/>
    <w:basedOn w:val="Normal"/>
    <w:next w:val="Normal"/>
    <w:unhideWhenUsed/>
    <w:qFormat/>
    <w:rsid w:val="002A4821"/>
    <w:pPr>
      <w:keepNext/>
      <w:keepLines/>
      <w:numPr>
        <w:ilvl w:val="1"/>
        <w:numId w:val="1"/>
      </w:numPr>
      <w:spacing w:before="40"/>
      <w:outlineLvl w:val="1"/>
    </w:pPr>
    <w:rPr>
      <w:rFonts w:ascii="Brill" w:eastAsiaTheme="majorEastAsia" w:hAnsi="Brill" w:cstheme="majorBidi"/>
      <w:b/>
      <w:bCs/>
      <w:color w:val="000000" w:themeColor="text1"/>
      <w:sz w:val="26"/>
      <w:szCs w:val="26"/>
    </w:rPr>
  </w:style>
  <w:style w:type="paragraph" w:styleId="Heading3">
    <w:name w:val="heading 3"/>
    <w:aliases w:val="Heading 3 Alt+3"/>
    <w:basedOn w:val="Normal"/>
    <w:next w:val="Normal"/>
    <w:uiPriority w:val="9"/>
    <w:unhideWhenUsed/>
    <w:qFormat/>
    <w:rsid w:val="002A4821"/>
    <w:pPr>
      <w:keepNext/>
      <w:keepLines/>
      <w:numPr>
        <w:ilvl w:val="2"/>
        <w:numId w:val="1"/>
      </w:numPr>
      <w:spacing w:before="40"/>
      <w:outlineLvl w:val="2"/>
    </w:pPr>
    <w:rPr>
      <w:rFonts w:ascii="Brill" w:eastAsiaTheme="majorEastAsia" w:hAnsi="Brill" w:cstheme="majorBidi"/>
      <w:b/>
      <w:bCs/>
      <w:i/>
      <w:iCs/>
      <w:color w:val="000000" w:themeColor="text1"/>
    </w:rPr>
  </w:style>
  <w:style w:type="paragraph" w:styleId="Heading4">
    <w:name w:val="heading 4"/>
    <w:aliases w:val="Heading 4 Alt+4"/>
    <w:basedOn w:val="Normal"/>
    <w:next w:val="Normal"/>
    <w:unhideWhenUsed/>
    <w:qFormat/>
    <w:rsid w:val="002A4821"/>
    <w:pPr>
      <w:keepNext/>
      <w:keepLines/>
      <w:numPr>
        <w:ilvl w:val="3"/>
        <w:numId w:val="1"/>
      </w:numPr>
      <w:spacing w:before="40" w:line="276" w:lineRule="auto"/>
      <w:jc w:val="both"/>
      <w:outlineLvl w:val="3"/>
    </w:pPr>
    <w:rPr>
      <w:rFonts w:ascii="Brill" w:eastAsia="Brill" w:hAnsi="Brill" w:cs="Brill"/>
      <w:i/>
      <w:iCs/>
      <w:color w:val="000000" w:themeColor="text1"/>
      <w:lang w:eastAsia="fi-FI"/>
    </w:rPr>
  </w:style>
  <w:style w:type="paragraph" w:styleId="Heading5">
    <w:name w:val="heading 5"/>
    <w:basedOn w:val="Normal"/>
    <w:next w:val="Normal"/>
    <w:unhideWhenUsed/>
    <w:qFormat/>
    <w:rsid w:val="00FA08F3"/>
    <w:pPr>
      <w:keepNext/>
      <w:keepLines/>
      <w:spacing w:before="40" w:line="360" w:lineRule="auto"/>
      <w:jc w:val="both"/>
      <w:outlineLvl w:val="4"/>
    </w:pPr>
    <w:rPr>
      <w:rFonts w:asciiTheme="majorHAnsi" w:eastAsiaTheme="majorEastAsia" w:hAnsiTheme="majorHAnsi" w:cstheme="majorBidi"/>
      <w:color w:val="2F5496" w:themeColor="accent1" w:themeShade="BF"/>
      <w:szCs w:val="22"/>
    </w:rPr>
  </w:style>
  <w:style w:type="paragraph" w:styleId="Heading6">
    <w:name w:val="heading 6"/>
    <w:basedOn w:val="Normal"/>
    <w:next w:val="Normal"/>
    <w:semiHidden/>
    <w:unhideWhenUsed/>
    <w:qFormat/>
    <w:rsid w:val="00FA08F3"/>
    <w:pPr>
      <w:keepNext/>
      <w:keepLines/>
      <w:spacing w:before="40" w:line="360" w:lineRule="auto"/>
      <w:jc w:val="both"/>
      <w:outlineLvl w:val="5"/>
    </w:pPr>
    <w:rPr>
      <w:rFonts w:asciiTheme="majorHAnsi" w:eastAsiaTheme="majorEastAsia" w:hAnsiTheme="majorHAnsi" w:cstheme="majorBidi"/>
      <w:color w:val="1F3763" w:themeColor="accent1" w:themeShade="7F"/>
      <w:szCs w:val="22"/>
    </w:rPr>
  </w:style>
  <w:style w:type="paragraph" w:styleId="Heading7">
    <w:name w:val="heading 7"/>
    <w:basedOn w:val="Normal"/>
    <w:next w:val="Normal"/>
    <w:semiHidden/>
    <w:unhideWhenUsed/>
    <w:qFormat/>
    <w:rsid w:val="00FA08F3"/>
    <w:pPr>
      <w:keepNext/>
      <w:keepLines/>
      <w:spacing w:before="40" w:line="360" w:lineRule="auto"/>
      <w:jc w:val="both"/>
      <w:outlineLvl w:val="6"/>
    </w:pPr>
    <w:rPr>
      <w:rFonts w:asciiTheme="majorHAnsi" w:eastAsiaTheme="majorEastAsia" w:hAnsiTheme="majorHAnsi" w:cstheme="majorBidi"/>
      <w:i/>
      <w:iCs/>
      <w:color w:val="1F3763" w:themeColor="accent1" w:themeShade="7F"/>
      <w:szCs w:val="22"/>
    </w:rPr>
  </w:style>
  <w:style w:type="paragraph" w:styleId="Heading8">
    <w:name w:val="heading 8"/>
    <w:basedOn w:val="Normal"/>
    <w:next w:val="Normal"/>
    <w:semiHidden/>
    <w:unhideWhenUsed/>
    <w:qFormat/>
    <w:rsid w:val="00FA08F3"/>
    <w:pPr>
      <w:keepNext/>
      <w:keepLines/>
      <w:spacing w:before="40" w:line="360" w:lineRule="auto"/>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semiHidden/>
    <w:unhideWhenUsed/>
    <w:qFormat/>
    <w:rsid w:val="00FA08F3"/>
    <w:pPr>
      <w:keepNext/>
      <w:keepLines/>
      <w:spacing w:before="40" w:line="36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FreeText">
    <w:name w:val="‡ref_FreeText"/>
    <w:basedOn w:val="refother"/>
    <w:uiPriority w:val="1"/>
    <w:qFormat/>
    <w:rsid w:val="003A1989"/>
    <w:rPr>
      <w:rFonts w:ascii="Times New Roman" w:hAnsi="Times New Roman"/>
      <w:sz w:val="24"/>
      <w:bdr w:val="none" w:sz="0" w:space="0" w:color="auto"/>
      <w:shd w:val="clear" w:color="auto" w:fill="D9D9D9"/>
    </w:rPr>
  </w:style>
  <w:style w:type="paragraph" w:customStyle="1" w:styleId="FMCollectionTitle">
    <w:name w:val="†FM_CollectionTitle"/>
    <w:basedOn w:val="Normal"/>
    <w:qFormat/>
    <w:rsid w:val="00EA4FC8"/>
    <w:pPr>
      <w:spacing w:line="480" w:lineRule="auto"/>
    </w:pPr>
    <w:rPr>
      <w:color w:val="1F4E79" w:themeColor="accent5" w:themeShade="80"/>
      <w:sz w:val="32"/>
    </w:rPr>
  </w:style>
  <w:style w:type="paragraph" w:customStyle="1" w:styleId="FMCollectionEditor">
    <w:name w:val="†FM_CollectionEditor"/>
    <w:basedOn w:val="Normal"/>
    <w:qFormat/>
    <w:rsid w:val="00EA4FC8"/>
    <w:pPr>
      <w:spacing w:line="480" w:lineRule="auto"/>
    </w:pPr>
    <w:rPr>
      <w:color w:val="0070C0"/>
      <w:sz w:val="32"/>
    </w:rPr>
  </w:style>
  <w:style w:type="paragraph" w:customStyle="1" w:styleId="AltTextEnd">
    <w:name w:val="†Alt_Text_End"/>
    <w:basedOn w:val="SidebarEnd"/>
    <w:qFormat/>
    <w:rsid w:val="008A56C4"/>
  </w:style>
  <w:style w:type="paragraph" w:customStyle="1" w:styleId="AltTextBegin">
    <w:name w:val="†Alt_Text_Begin"/>
    <w:basedOn w:val="SidebarBegin"/>
    <w:qFormat/>
    <w:rsid w:val="008A56C4"/>
  </w:style>
  <w:style w:type="paragraph" w:customStyle="1" w:styleId="OrcidId">
    <w:name w:val="†OrcidId"/>
    <w:basedOn w:val="Author"/>
    <w:qFormat/>
    <w:rsid w:val="008A56C4"/>
    <w:rPr>
      <w:color w:val="00FF00"/>
    </w:rPr>
  </w:style>
  <w:style w:type="paragraph" w:customStyle="1" w:styleId="AltTextInd">
    <w:name w:val="†Alt_TextInd"/>
    <w:rsid w:val="00840C9E"/>
    <w:pPr>
      <w:spacing w:line="480" w:lineRule="auto"/>
      <w:ind w:firstLine="720"/>
    </w:pPr>
    <w:rPr>
      <w:rFonts w:ascii="Times New Roman" w:eastAsia="Times New Roman" w:hAnsi="Times New Roman" w:cs="Times New Roman"/>
      <w:color w:val="C45911"/>
      <w:lang w:val="en-US"/>
    </w:rPr>
  </w:style>
  <w:style w:type="paragraph" w:customStyle="1" w:styleId="AltTextFlushLeft">
    <w:name w:val="†Alt_TextFlushLeft"/>
    <w:rsid w:val="00840C9E"/>
    <w:pPr>
      <w:spacing w:line="480" w:lineRule="auto"/>
    </w:pPr>
    <w:rPr>
      <w:rFonts w:ascii="Times New Roman" w:eastAsia="Times New Roman" w:hAnsi="Times New Roman" w:cs="Times New Roman"/>
      <w:color w:val="C45911"/>
      <w:lang w:val="en-US"/>
    </w:rPr>
  </w:style>
  <w:style w:type="character" w:customStyle="1" w:styleId="TabXref">
    <w:name w:val="TabXref"/>
    <w:rsid w:val="00187E91"/>
    <w:rPr>
      <w:color w:val="0000FF"/>
      <w:bdr w:val="single" w:sz="4" w:space="0" w:color="00FFFF"/>
      <w:lang w:val="en-GB"/>
    </w:rPr>
  </w:style>
  <w:style w:type="character" w:customStyle="1" w:styleId="SecXref">
    <w:name w:val="SecXref"/>
    <w:rsid w:val="00FE0A0A"/>
    <w:rPr>
      <w:color w:val="0000FF"/>
      <w:bdr w:val="single" w:sz="4" w:space="0" w:color="auto"/>
    </w:rPr>
  </w:style>
  <w:style w:type="character" w:customStyle="1" w:styleId="ReleaseXref">
    <w:name w:val="ReleaseXref"/>
    <w:qFormat/>
    <w:rsid w:val="00FE0A0A"/>
    <w:rPr>
      <w:color w:val="0000FF"/>
      <w:bdr w:val="single" w:sz="4" w:space="0" w:color="auto"/>
    </w:rPr>
  </w:style>
  <w:style w:type="character" w:customStyle="1" w:styleId="refclass">
    <w:name w:val="ref_class"/>
    <w:qFormat/>
    <w:rsid w:val="00FE0A0A"/>
    <w:rPr>
      <w:bdr w:val="single" w:sz="4" w:space="0" w:color="auto"/>
      <w:shd w:val="clear" w:color="auto" w:fill="D9D9D9"/>
    </w:rPr>
  </w:style>
  <w:style w:type="character" w:customStyle="1" w:styleId="PartXref">
    <w:name w:val="PartXref"/>
    <w:rsid w:val="00FE0A0A"/>
    <w:rPr>
      <w:color w:val="0000FF"/>
      <w:bdr w:val="single" w:sz="4" w:space="0" w:color="auto"/>
    </w:rPr>
  </w:style>
  <w:style w:type="character" w:customStyle="1" w:styleId="LawXref">
    <w:name w:val="LawXref"/>
    <w:qFormat/>
    <w:rsid w:val="00FE0A0A"/>
    <w:rPr>
      <w:color w:val="CC00FF"/>
      <w:bdr w:val="single" w:sz="4" w:space="0" w:color="auto"/>
    </w:rPr>
  </w:style>
  <w:style w:type="paragraph" w:customStyle="1" w:styleId="FT9Open">
    <w:name w:val="FT9 Open"/>
    <w:rsid w:val="00FE0A0A"/>
    <w:pPr>
      <w:pBdr>
        <w:top w:val="single" w:sz="24" w:space="1" w:color="CC0000"/>
      </w:pBdr>
      <w:shd w:val="clear" w:color="auto" w:fill="E6E6E6"/>
    </w:pPr>
    <w:rPr>
      <w:rFonts w:ascii="Times New Roman" w:eastAsia="Times New Roman" w:hAnsi="Times New Roman" w:cs="Times New Roman"/>
      <w:lang w:val="en-US"/>
    </w:rPr>
  </w:style>
  <w:style w:type="paragraph" w:customStyle="1" w:styleId="FT9Close">
    <w:name w:val="FT9 Close"/>
    <w:rsid w:val="00FE0A0A"/>
    <w:pPr>
      <w:pBdr>
        <w:bottom w:val="single" w:sz="24" w:space="1" w:color="CC0000"/>
      </w:pBdr>
      <w:shd w:val="clear" w:color="auto" w:fill="E6E6E6"/>
    </w:pPr>
    <w:rPr>
      <w:rFonts w:ascii="Times New Roman" w:eastAsia="Times New Roman" w:hAnsi="Times New Roman" w:cs="Times New Roman"/>
      <w:lang w:val="en-US"/>
    </w:rPr>
  </w:style>
  <w:style w:type="paragraph" w:customStyle="1" w:styleId="FT8Open">
    <w:name w:val="FT8 Open"/>
    <w:rsid w:val="00FE0A0A"/>
    <w:pPr>
      <w:pBdr>
        <w:top w:val="single" w:sz="24" w:space="1" w:color="3366FF"/>
      </w:pBdr>
      <w:shd w:val="clear" w:color="auto" w:fill="E6E6E6"/>
    </w:pPr>
    <w:rPr>
      <w:rFonts w:ascii="Times New Roman" w:eastAsia="Times New Roman" w:hAnsi="Times New Roman" w:cs="Times New Roman"/>
      <w:lang w:val="en-US"/>
    </w:rPr>
  </w:style>
  <w:style w:type="paragraph" w:customStyle="1" w:styleId="FT8Close">
    <w:name w:val="FT8 Close"/>
    <w:rsid w:val="00FE0A0A"/>
    <w:pPr>
      <w:pBdr>
        <w:bottom w:val="single" w:sz="24" w:space="1" w:color="3366FF"/>
      </w:pBdr>
      <w:shd w:val="clear" w:color="auto" w:fill="E6E6E6"/>
    </w:pPr>
    <w:rPr>
      <w:rFonts w:ascii="Times New Roman" w:eastAsia="Times New Roman" w:hAnsi="Times New Roman" w:cs="Times New Roman"/>
      <w:lang w:val="en-US"/>
    </w:rPr>
  </w:style>
  <w:style w:type="paragraph" w:customStyle="1" w:styleId="FT7Open">
    <w:name w:val="FT7 Open"/>
    <w:rsid w:val="00FE0A0A"/>
    <w:pPr>
      <w:pBdr>
        <w:top w:val="single" w:sz="24" w:space="1" w:color="CC99FF"/>
      </w:pBdr>
      <w:shd w:val="clear" w:color="auto" w:fill="E6E6E6"/>
    </w:pPr>
    <w:rPr>
      <w:rFonts w:ascii="Times New Roman" w:eastAsia="Times New Roman" w:hAnsi="Times New Roman" w:cs="Times New Roman"/>
      <w:lang w:val="en-US"/>
    </w:rPr>
  </w:style>
  <w:style w:type="paragraph" w:customStyle="1" w:styleId="FT7Close">
    <w:name w:val="FT7 Close"/>
    <w:rsid w:val="00FE0A0A"/>
    <w:pPr>
      <w:pBdr>
        <w:bottom w:val="single" w:sz="24" w:space="1" w:color="CC99FF"/>
      </w:pBdr>
      <w:shd w:val="clear" w:color="auto" w:fill="E6E6E6"/>
    </w:pPr>
    <w:rPr>
      <w:rFonts w:ascii="Times New Roman" w:eastAsia="Times New Roman" w:hAnsi="Times New Roman" w:cs="Times New Roman"/>
      <w:lang w:val="en-US"/>
    </w:rPr>
  </w:style>
  <w:style w:type="paragraph" w:customStyle="1" w:styleId="FT6Open">
    <w:name w:val="FT6 Open"/>
    <w:rsid w:val="00FE0A0A"/>
    <w:pPr>
      <w:pBdr>
        <w:top w:val="single" w:sz="24" w:space="1" w:color="FFFF00"/>
      </w:pBdr>
      <w:shd w:val="clear" w:color="auto" w:fill="E6E6E6"/>
    </w:pPr>
    <w:rPr>
      <w:rFonts w:ascii="Times New Roman" w:eastAsia="Times New Roman" w:hAnsi="Times New Roman" w:cs="Times New Roman"/>
      <w:lang w:val="en-US"/>
    </w:rPr>
  </w:style>
  <w:style w:type="character" w:customStyle="1" w:styleId="FT6CloseChar">
    <w:name w:val="FT6 Close Char"/>
    <w:link w:val="FT6Close"/>
    <w:rsid w:val="00FE0A0A"/>
    <w:rPr>
      <w:rFonts w:ascii="Times New Roman" w:eastAsia="Times New Roman" w:hAnsi="Times New Roman" w:cs="Times New Roman"/>
      <w:sz w:val="24"/>
      <w:szCs w:val="24"/>
      <w:shd w:val="clear" w:color="auto" w:fill="E6E6E6"/>
      <w:lang w:val="en-US"/>
    </w:rPr>
  </w:style>
  <w:style w:type="paragraph" w:customStyle="1" w:styleId="FT6Close">
    <w:name w:val="FT6 Close"/>
    <w:link w:val="FT6CloseChar"/>
    <w:rsid w:val="00FE0A0A"/>
    <w:pPr>
      <w:pBdr>
        <w:bottom w:val="single" w:sz="24" w:space="1" w:color="FFFF00"/>
      </w:pBdr>
      <w:shd w:val="clear" w:color="auto" w:fill="E6E6E6"/>
    </w:pPr>
    <w:rPr>
      <w:rFonts w:ascii="Times New Roman" w:eastAsia="Times New Roman" w:hAnsi="Times New Roman" w:cs="Times New Roman"/>
      <w:lang w:val="en-US"/>
    </w:rPr>
  </w:style>
  <w:style w:type="paragraph" w:customStyle="1" w:styleId="FT5Open">
    <w:name w:val="FT5 Open"/>
    <w:rsid w:val="00FE0A0A"/>
    <w:pPr>
      <w:pBdr>
        <w:top w:val="single" w:sz="24" w:space="1" w:color="FF00FF"/>
      </w:pBdr>
      <w:shd w:val="clear" w:color="auto" w:fill="E6E6E6"/>
    </w:pPr>
    <w:rPr>
      <w:rFonts w:ascii="Times New Roman" w:eastAsia="Times New Roman" w:hAnsi="Times New Roman" w:cs="Times New Roman"/>
      <w:lang w:val="en-US"/>
    </w:rPr>
  </w:style>
  <w:style w:type="paragraph" w:customStyle="1" w:styleId="FT5Close">
    <w:name w:val="FT5 Close"/>
    <w:rsid w:val="00FE0A0A"/>
    <w:pPr>
      <w:pBdr>
        <w:bottom w:val="single" w:sz="24" w:space="1" w:color="FF00FF"/>
      </w:pBdr>
      <w:shd w:val="clear" w:color="auto" w:fill="E6E6E6"/>
    </w:pPr>
    <w:rPr>
      <w:rFonts w:ascii="Times New Roman" w:eastAsia="Times New Roman" w:hAnsi="Times New Roman" w:cs="Times New Roman"/>
      <w:lang w:val="en-US"/>
    </w:rPr>
  </w:style>
  <w:style w:type="paragraph" w:customStyle="1" w:styleId="FT4Open">
    <w:name w:val="FT4 Open"/>
    <w:rsid w:val="00FE0A0A"/>
    <w:pPr>
      <w:pBdr>
        <w:top w:val="single" w:sz="24" w:space="1" w:color="800080"/>
      </w:pBdr>
      <w:shd w:val="clear" w:color="auto" w:fill="E6E6E6"/>
    </w:pPr>
    <w:rPr>
      <w:rFonts w:ascii="Times New Roman" w:eastAsia="Times New Roman" w:hAnsi="Times New Roman" w:cs="Times New Roman"/>
      <w:lang w:val="en-US"/>
    </w:rPr>
  </w:style>
  <w:style w:type="paragraph" w:customStyle="1" w:styleId="FT4Close">
    <w:name w:val="FT4 Close"/>
    <w:rsid w:val="00FE0A0A"/>
    <w:pPr>
      <w:pBdr>
        <w:bottom w:val="single" w:sz="24" w:space="1" w:color="800080"/>
      </w:pBdr>
      <w:shd w:val="clear" w:color="auto" w:fill="E6E6E6"/>
    </w:pPr>
    <w:rPr>
      <w:rFonts w:ascii="Times New Roman" w:eastAsia="Times New Roman" w:hAnsi="Times New Roman" w:cs="Times New Roman"/>
      <w:lang w:val="en-US"/>
    </w:rPr>
  </w:style>
  <w:style w:type="paragraph" w:customStyle="1" w:styleId="FT30Open">
    <w:name w:val="FT30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0Close">
    <w:name w:val="FT30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3Open">
    <w:name w:val="FT3 Open"/>
    <w:rsid w:val="00FE0A0A"/>
    <w:pPr>
      <w:pBdr>
        <w:top w:val="single" w:sz="24" w:space="1" w:color="0000FF"/>
      </w:pBdr>
      <w:shd w:val="clear" w:color="auto" w:fill="E6E6E6"/>
    </w:pPr>
    <w:rPr>
      <w:rFonts w:ascii="Times New Roman" w:eastAsia="Times New Roman" w:hAnsi="Times New Roman" w:cs="Times New Roman"/>
      <w:lang w:val="en-US"/>
    </w:rPr>
  </w:style>
  <w:style w:type="paragraph" w:customStyle="1" w:styleId="FT3Close">
    <w:name w:val="FT3 Close"/>
    <w:rsid w:val="00FE0A0A"/>
    <w:pPr>
      <w:pBdr>
        <w:bottom w:val="single" w:sz="24" w:space="1" w:color="0000FF"/>
      </w:pBdr>
      <w:shd w:val="clear" w:color="auto" w:fill="E6E6E6"/>
    </w:pPr>
    <w:rPr>
      <w:rFonts w:ascii="Times New Roman" w:eastAsia="Times New Roman" w:hAnsi="Times New Roman" w:cs="Times New Roman"/>
      <w:lang w:val="en-US"/>
    </w:rPr>
  </w:style>
  <w:style w:type="paragraph" w:customStyle="1" w:styleId="FT2cOpen">
    <w:name w:val="FT2c Open"/>
    <w:basedOn w:val="FT2Open"/>
    <w:qFormat/>
    <w:rsid w:val="00FE0A0A"/>
    <w:pPr>
      <w:pBdr>
        <w:top w:val="single" w:sz="24" w:space="1" w:color="00FF00"/>
      </w:pBdr>
    </w:pPr>
  </w:style>
  <w:style w:type="paragraph" w:customStyle="1" w:styleId="FT2cClose">
    <w:name w:val="FT2c Close"/>
    <w:basedOn w:val="FT2Close"/>
    <w:qFormat/>
    <w:rsid w:val="00FE0A0A"/>
    <w:pPr>
      <w:pBdr>
        <w:bottom w:val="single" w:sz="24" w:space="1" w:color="00FF00"/>
      </w:pBdr>
    </w:pPr>
  </w:style>
  <w:style w:type="paragraph" w:customStyle="1" w:styleId="FT2bOpen">
    <w:name w:val="FT2b Open"/>
    <w:basedOn w:val="FT2Open"/>
    <w:qFormat/>
    <w:rsid w:val="00FE0A0A"/>
    <w:pPr>
      <w:pBdr>
        <w:top w:val="single" w:sz="24" w:space="1" w:color="9900CC"/>
      </w:pBdr>
    </w:pPr>
  </w:style>
  <w:style w:type="paragraph" w:customStyle="1" w:styleId="FT2bClose">
    <w:name w:val="FT2b Close"/>
    <w:basedOn w:val="FT2Close"/>
    <w:qFormat/>
    <w:rsid w:val="00FE0A0A"/>
    <w:pPr>
      <w:pBdr>
        <w:bottom w:val="single" w:sz="24" w:space="1" w:color="9900CC"/>
      </w:pBdr>
    </w:pPr>
  </w:style>
  <w:style w:type="paragraph" w:customStyle="1" w:styleId="FT2aOpen">
    <w:name w:val="FT2a Open"/>
    <w:basedOn w:val="FT2Open"/>
    <w:qFormat/>
    <w:rsid w:val="00FE0A0A"/>
    <w:pPr>
      <w:pBdr>
        <w:top w:val="single" w:sz="24" w:space="1" w:color="FF0066"/>
      </w:pBdr>
    </w:pPr>
  </w:style>
  <w:style w:type="paragraph" w:customStyle="1" w:styleId="FT2aClose">
    <w:name w:val="FT2a Close"/>
    <w:basedOn w:val="FT2Close"/>
    <w:qFormat/>
    <w:rsid w:val="00FE0A0A"/>
    <w:pPr>
      <w:pBdr>
        <w:bottom w:val="single" w:sz="24" w:space="1" w:color="FF0066"/>
      </w:pBdr>
    </w:pPr>
  </w:style>
  <w:style w:type="paragraph" w:customStyle="1" w:styleId="FT29Open">
    <w:name w:val="FT29 Open"/>
    <w:rsid w:val="00FE0A0A"/>
    <w:pPr>
      <w:pBdr>
        <w:top w:val="single" w:sz="24" w:space="1" w:color="FF7C80"/>
      </w:pBdr>
      <w:shd w:val="clear" w:color="auto" w:fill="E6E6E6"/>
    </w:pPr>
    <w:rPr>
      <w:rFonts w:ascii="Times New Roman" w:eastAsia="Times New Roman" w:hAnsi="Times New Roman" w:cs="Times New Roman"/>
      <w:lang w:val="en-US"/>
    </w:rPr>
  </w:style>
  <w:style w:type="paragraph" w:customStyle="1" w:styleId="FT29Close">
    <w:name w:val="FT29 Close"/>
    <w:rsid w:val="00FE0A0A"/>
    <w:pPr>
      <w:pBdr>
        <w:bottom w:val="single" w:sz="24" w:space="1" w:color="FF7C80"/>
      </w:pBdr>
      <w:shd w:val="clear" w:color="auto" w:fill="E6E6E6"/>
    </w:pPr>
    <w:rPr>
      <w:rFonts w:ascii="Times New Roman" w:eastAsia="Times New Roman" w:hAnsi="Times New Roman" w:cs="Times New Roman"/>
      <w:lang w:val="en-US"/>
    </w:rPr>
  </w:style>
  <w:style w:type="paragraph" w:customStyle="1" w:styleId="FT28Open">
    <w:name w:val="FT28 Open"/>
    <w:rsid w:val="00FE0A0A"/>
    <w:pPr>
      <w:pBdr>
        <w:top w:val="single" w:sz="24" w:space="1" w:color="0066FF"/>
      </w:pBdr>
      <w:shd w:val="clear" w:color="auto" w:fill="E6E6E6"/>
    </w:pPr>
    <w:rPr>
      <w:rFonts w:ascii="Times New Roman" w:eastAsia="Times New Roman" w:hAnsi="Times New Roman" w:cs="Times New Roman"/>
      <w:lang w:val="en-US"/>
    </w:rPr>
  </w:style>
  <w:style w:type="paragraph" w:customStyle="1" w:styleId="FT28Close">
    <w:name w:val="FT28 Close"/>
    <w:rsid w:val="00FE0A0A"/>
    <w:pPr>
      <w:pBdr>
        <w:bottom w:val="single" w:sz="24" w:space="1" w:color="0066FF"/>
      </w:pBdr>
      <w:shd w:val="clear" w:color="auto" w:fill="E6E6E6"/>
    </w:pPr>
    <w:rPr>
      <w:rFonts w:ascii="Times New Roman" w:eastAsia="Times New Roman" w:hAnsi="Times New Roman" w:cs="Times New Roman"/>
      <w:lang w:val="en-US"/>
    </w:rPr>
  </w:style>
  <w:style w:type="paragraph" w:customStyle="1" w:styleId="FT27Open">
    <w:name w:val="FT27 Open"/>
    <w:rsid w:val="00FE0A0A"/>
    <w:pPr>
      <w:pBdr>
        <w:top w:val="single" w:sz="24" w:space="1" w:color="CCCCFF"/>
      </w:pBdr>
      <w:shd w:val="clear" w:color="auto" w:fill="E6E6E6"/>
    </w:pPr>
    <w:rPr>
      <w:rFonts w:ascii="Times New Roman" w:eastAsia="Times New Roman" w:hAnsi="Times New Roman" w:cs="Times New Roman"/>
      <w:lang w:val="en-US"/>
    </w:rPr>
  </w:style>
  <w:style w:type="paragraph" w:customStyle="1" w:styleId="FT27Close">
    <w:name w:val="FT27 Close"/>
    <w:rsid w:val="00FE0A0A"/>
    <w:pPr>
      <w:pBdr>
        <w:bottom w:val="single" w:sz="24" w:space="1" w:color="CCCCFF"/>
      </w:pBdr>
      <w:shd w:val="clear" w:color="auto" w:fill="E6E6E6"/>
    </w:pPr>
    <w:rPr>
      <w:rFonts w:ascii="Times New Roman" w:eastAsia="Times New Roman" w:hAnsi="Times New Roman" w:cs="Times New Roman"/>
      <w:lang w:val="en-US"/>
    </w:rPr>
  </w:style>
  <w:style w:type="paragraph" w:customStyle="1" w:styleId="FT26Open">
    <w:name w:val="FT26 Open"/>
    <w:rsid w:val="00FE0A0A"/>
    <w:pPr>
      <w:pBdr>
        <w:top w:val="single" w:sz="24" w:space="1" w:color="FFFF66"/>
      </w:pBdr>
      <w:shd w:val="clear" w:color="auto" w:fill="E6E6E6"/>
    </w:pPr>
    <w:rPr>
      <w:rFonts w:ascii="Times New Roman" w:eastAsia="Times New Roman" w:hAnsi="Times New Roman" w:cs="Times New Roman"/>
      <w:lang w:val="en-US"/>
    </w:rPr>
  </w:style>
  <w:style w:type="paragraph" w:customStyle="1" w:styleId="FT26Close">
    <w:name w:val="FT26 Close"/>
    <w:rsid w:val="00FE0A0A"/>
    <w:pPr>
      <w:pBdr>
        <w:bottom w:val="single" w:sz="24" w:space="1" w:color="FFFF66"/>
      </w:pBdr>
      <w:shd w:val="clear" w:color="auto" w:fill="E6E6E6"/>
    </w:pPr>
    <w:rPr>
      <w:rFonts w:ascii="Times New Roman" w:eastAsia="Times New Roman" w:hAnsi="Times New Roman" w:cs="Times New Roman"/>
      <w:lang w:val="en-US"/>
    </w:rPr>
  </w:style>
  <w:style w:type="paragraph" w:customStyle="1" w:styleId="FT25Open">
    <w:name w:val="FT25 Open"/>
    <w:rsid w:val="00FE0A0A"/>
    <w:pPr>
      <w:pBdr>
        <w:top w:val="single" w:sz="24" w:space="1" w:color="CC00FF"/>
      </w:pBdr>
      <w:shd w:val="clear" w:color="auto" w:fill="E6E6E6"/>
    </w:pPr>
    <w:rPr>
      <w:rFonts w:ascii="Times New Roman" w:eastAsia="Times New Roman" w:hAnsi="Times New Roman" w:cs="Times New Roman"/>
      <w:lang w:val="en-US"/>
    </w:rPr>
  </w:style>
  <w:style w:type="paragraph" w:customStyle="1" w:styleId="FT25Close">
    <w:name w:val="FT25 Close"/>
    <w:rsid w:val="00FE0A0A"/>
    <w:pPr>
      <w:pBdr>
        <w:bottom w:val="single" w:sz="24" w:space="1" w:color="CC00FF"/>
      </w:pBdr>
      <w:shd w:val="clear" w:color="auto" w:fill="E6E6E6"/>
    </w:pPr>
    <w:rPr>
      <w:rFonts w:ascii="Times New Roman" w:eastAsia="Times New Roman" w:hAnsi="Times New Roman" w:cs="Times New Roman"/>
      <w:lang w:val="en-US"/>
    </w:rPr>
  </w:style>
  <w:style w:type="paragraph" w:customStyle="1" w:styleId="FT24Open">
    <w:name w:val="FT24 Open"/>
    <w:rsid w:val="00FE0A0A"/>
    <w:pPr>
      <w:pBdr>
        <w:top w:val="single" w:sz="24" w:space="1" w:color="660066"/>
      </w:pBdr>
      <w:shd w:val="clear" w:color="auto" w:fill="E6E6E6"/>
    </w:pPr>
    <w:rPr>
      <w:rFonts w:ascii="Times New Roman" w:eastAsia="Times New Roman" w:hAnsi="Times New Roman" w:cs="Times New Roman"/>
      <w:lang w:val="en-US"/>
    </w:rPr>
  </w:style>
  <w:style w:type="paragraph" w:customStyle="1" w:styleId="FT24Close">
    <w:name w:val="FT24 Close"/>
    <w:rsid w:val="00FE0A0A"/>
    <w:pPr>
      <w:pBdr>
        <w:bottom w:val="single" w:sz="24" w:space="1" w:color="660066"/>
      </w:pBdr>
      <w:shd w:val="clear" w:color="auto" w:fill="E6E6E6"/>
    </w:pPr>
    <w:rPr>
      <w:rFonts w:ascii="Times New Roman" w:eastAsia="Times New Roman" w:hAnsi="Times New Roman" w:cs="Times New Roman"/>
      <w:lang w:val="en-US"/>
    </w:rPr>
  </w:style>
  <w:style w:type="paragraph" w:customStyle="1" w:styleId="FT23Open">
    <w:name w:val="FT23 Open"/>
    <w:rsid w:val="00FE0A0A"/>
    <w:pPr>
      <w:pBdr>
        <w:top w:val="single" w:sz="24" w:space="1" w:color="6666FF"/>
      </w:pBdr>
      <w:shd w:val="clear" w:color="auto" w:fill="E6E6E6"/>
    </w:pPr>
    <w:rPr>
      <w:rFonts w:ascii="Times New Roman" w:eastAsia="Times New Roman" w:hAnsi="Times New Roman" w:cs="Times New Roman"/>
      <w:lang w:val="en-US"/>
    </w:rPr>
  </w:style>
  <w:style w:type="paragraph" w:customStyle="1" w:styleId="FT23Close">
    <w:name w:val="FT23 Close"/>
    <w:rsid w:val="00FE0A0A"/>
    <w:pPr>
      <w:pBdr>
        <w:bottom w:val="single" w:sz="24" w:space="1" w:color="6666FF"/>
      </w:pBdr>
      <w:shd w:val="clear" w:color="auto" w:fill="E6E6E6"/>
    </w:pPr>
    <w:rPr>
      <w:rFonts w:ascii="Times New Roman" w:eastAsia="Times New Roman" w:hAnsi="Times New Roman" w:cs="Times New Roman"/>
      <w:lang w:val="en-US"/>
    </w:rPr>
  </w:style>
  <w:style w:type="paragraph" w:customStyle="1" w:styleId="FT22Open">
    <w:name w:val="FT22 Open"/>
    <w:rsid w:val="00FE0A0A"/>
    <w:pPr>
      <w:pBdr>
        <w:top w:val="single" w:sz="24" w:space="1" w:color="66FF66"/>
      </w:pBdr>
      <w:shd w:val="clear" w:color="auto" w:fill="E6E6E6"/>
    </w:pPr>
    <w:rPr>
      <w:rFonts w:ascii="Times New Roman" w:eastAsia="Times New Roman" w:hAnsi="Times New Roman" w:cs="Times New Roman"/>
      <w:lang w:val="en-US"/>
    </w:rPr>
  </w:style>
  <w:style w:type="paragraph" w:customStyle="1" w:styleId="FT22Close">
    <w:name w:val="FT22 Close"/>
    <w:rsid w:val="00FE0A0A"/>
    <w:pPr>
      <w:pBdr>
        <w:bottom w:val="single" w:sz="24" w:space="1" w:color="66FF66"/>
      </w:pBdr>
      <w:shd w:val="clear" w:color="auto" w:fill="E6E6E6"/>
    </w:pPr>
    <w:rPr>
      <w:rFonts w:ascii="Times New Roman" w:eastAsia="Times New Roman" w:hAnsi="Times New Roman" w:cs="Times New Roman"/>
      <w:lang w:val="en-US"/>
    </w:rPr>
  </w:style>
  <w:style w:type="paragraph" w:customStyle="1" w:styleId="FT21Open">
    <w:name w:val="FT21 Open"/>
    <w:rsid w:val="00FE0A0A"/>
    <w:pPr>
      <w:pBdr>
        <w:top w:val="single" w:sz="24" w:space="1" w:color="CC6600"/>
      </w:pBdr>
      <w:shd w:val="clear" w:color="auto" w:fill="E6E6E6"/>
    </w:pPr>
    <w:rPr>
      <w:rFonts w:ascii="Times New Roman" w:eastAsia="Times New Roman" w:hAnsi="Times New Roman" w:cs="Times New Roman"/>
      <w:lang w:val="en-US"/>
    </w:rPr>
  </w:style>
  <w:style w:type="paragraph" w:customStyle="1" w:styleId="FT21Close">
    <w:name w:val="FT21 Close"/>
    <w:rsid w:val="00FE0A0A"/>
    <w:pPr>
      <w:pBdr>
        <w:bottom w:val="single" w:sz="24" w:space="1" w:color="CC6600"/>
      </w:pBdr>
      <w:shd w:val="clear" w:color="auto" w:fill="E6E6E6"/>
    </w:pPr>
    <w:rPr>
      <w:rFonts w:ascii="Times New Roman" w:eastAsia="Times New Roman" w:hAnsi="Times New Roman" w:cs="Times New Roman"/>
      <w:lang w:val="en-US"/>
    </w:rPr>
  </w:style>
  <w:style w:type="paragraph" w:customStyle="1" w:styleId="FT20Open">
    <w:name w:val="FT20 Open"/>
    <w:rsid w:val="00FE0A0A"/>
    <w:pPr>
      <w:pBdr>
        <w:top w:val="single" w:sz="24" w:space="1" w:color="33CC33"/>
      </w:pBdr>
      <w:shd w:val="clear" w:color="auto" w:fill="E6E6E6"/>
    </w:pPr>
    <w:rPr>
      <w:rFonts w:ascii="Times New Roman" w:eastAsia="Times New Roman" w:hAnsi="Times New Roman" w:cs="Times New Roman"/>
      <w:lang w:val="en-US"/>
    </w:rPr>
  </w:style>
  <w:style w:type="paragraph" w:customStyle="1" w:styleId="FT20Close">
    <w:name w:val="FT20 Close"/>
    <w:rsid w:val="00FE0A0A"/>
    <w:pPr>
      <w:pBdr>
        <w:bottom w:val="single" w:sz="24" w:space="1" w:color="33CC33"/>
      </w:pBdr>
      <w:shd w:val="clear" w:color="auto" w:fill="E6E6E6"/>
    </w:pPr>
    <w:rPr>
      <w:rFonts w:ascii="Times New Roman" w:eastAsia="Times New Roman" w:hAnsi="Times New Roman" w:cs="Times New Roman"/>
      <w:lang w:val="en-US"/>
    </w:rPr>
  </w:style>
  <w:style w:type="paragraph" w:customStyle="1" w:styleId="FT2Open">
    <w:name w:val="FT2 Open"/>
    <w:rsid w:val="00FE0A0A"/>
    <w:pPr>
      <w:pBdr>
        <w:top w:val="single" w:sz="24" w:space="1" w:color="008000"/>
      </w:pBdr>
      <w:shd w:val="clear" w:color="auto" w:fill="E6E6E6"/>
    </w:pPr>
    <w:rPr>
      <w:rFonts w:ascii="Times New Roman" w:eastAsia="Times New Roman" w:hAnsi="Times New Roman" w:cs="Times New Roman"/>
      <w:lang w:val="en-US"/>
    </w:rPr>
  </w:style>
  <w:style w:type="character" w:customStyle="1" w:styleId="FT2CloseChar">
    <w:name w:val="FT2 Close Char"/>
    <w:link w:val="FT2Close"/>
    <w:rsid w:val="00FE0A0A"/>
    <w:rPr>
      <w:rFonts w:ascii="Times New Roman" w:eastAsia="Times New Roman" w:hAnsi="Times New Roman" w:cs="Times New Roman"/>
      <w:sz w:val="24"/>
      <w:szCs w:val="24"/>
      <w:shd w:val="clear" w:color="auto" w:fill="E6E6E6"/>
      <w:lang w:val="en-US"/>
    </w:rPr>
  </w:style>
  <w:style w:type="paragraph" w:customStyle="1" w:styleId="FT2Close">
    <w:name w:val="FT2 Close"/>
    <w:link w:val="FT2CloseChar"/>
    <w:rsid w:val="00FE0A0A"/>
    <w:pPr>
      <w:pBdr>
        <w:bottom w:val="single" w:sz="24" w:space="1" w:color="008000"/>
      </w:pBdr>
      <w:shd w:val="clear" w:color="auto" w:fill="E6E6E6"/>
    </w:pPr>
    <w:rPr>
      <w:rFonts w:ascii="Times New Roman" w:eastAsia="Times New Roman" w:hAnsi="Times New Roman" w:cs="Times New Roman"/>
      <w:lang w:val="en-US"/>
    </w:rPr>
  </w:style>
  <w:style w:type="paragraph" w:customStyle="1" w:styleId="FT19Open">
    <w:name w:val="FT19 Open"/>
    <w:rsid w:val="00FE0A0A"/>
    <w:pPr>
      <w:pBdr>
        <w:top w:val="single" w:sz="24" w:space="1" w:color="FF3300"/>
      </w:pBdr>
      <w:shd w:val="clear" w:color="auto" w:fill="E6E6E6"/>
    </w:pPr>
    <w:rPr>
      <w:rFonts w:ascii="Times New Roman" w:eastAsia="Times New Roman" w:hAnsi="Times New Roman" w:cs="Times New Roman"/>
      <w:lang w:val="en-US"/>
    </w:rPr>
  </w:style>
  <w:style w:type="paragraph" w:customStyle="1" w:styleId="FT19Close">
    <w:name w:val="FT19 Close"/>
    <w:rsid w:val="00FE0A0A"/>
    <w:pPr>
      <w:pBdr>
        <w:bottom w:val="single" w:sz="24" w:space="1" w:color="FF3300"/>
      </w:pBdr>
      <w:shd w:val="clear" w:color="auto" w:fill="E6E6E6"/>
    </w:pPr>
    <w:rPr>
      <w:rFonts w:ascii="Times New Roman" w:eastAsia="Times New Roman" w:hAnsi="Times New Roman" w:cs="Times New Roman"/>
      <w:lang w:val="en-US"/>
    </w:rPr>
  </w:style>
  <w:style w:type="paragraph" w:customStyle="1" w:styleId="FT18Open">
    <w:name w:val="FT18 Open"/>
    <w:rsid w:val="00FE0A0A"/>
    <w:pPr>
      <w:pBdr>
        <w:top w:val="single" w:sz="24" w:space="1" w:color="6699FF"/>
      </w:pBdr>
      <w:shd w:val="clear" w:color="auto" w:fill="E6E6E6"/>
    </w:pPr>
    <w:rPr>
      <w:rFonts w:ascii="Times New Roman" w:eastAsia="Times New Roman" w:hAnsi="Times New Roman" w:cs="Times New Roman"/>
      <w:lang w:val="en-US"/>
    </w:rPr>
  </w:style>
  <w:style w:type="paragraph" w:customStyle="1" w:styleId="FT18Close">
    <w:name w:val="FT18 Close"/>
    <w:rsid w:val="00FE0A0A"/>
    <w:pPr>
      <w:pBdr>
        <w:bottom w:val="single" w:sz="24" w:space="1" w:color="6699FF"/>
      </w:pBdr>
      <w:shd w:val="clear" w:color="auto" w:fill="E6E6E6"/>
    </w:pPr>
    <w:rPr>
      <w:rFonts w:ascii="Times New Roman" w:eastAsia="Times New Roman" w:hAnsi="Times New Roman" w:cs="Times New Roman"/>
      <w:lang w:val="en-US"/>
    </w:rPr>
  </w:style>
  <w:style w:type="paragraph" w:customStyle="1" w:styleId="FT17Open">
    <w:name w:val="FT17 Open"/>
    <w:rsid w:val="00FE0A0A"/>
    <w:pPr>
      <w:pBdr>
        <w:top w:val="single" w:sz="24" w:space="1" w:color="FF99FF"/>
      </w:pBdr>
      <w:shd w:val="clear" w:color="auto" w:fill="E6E6E6"/>
    </w:pPr>
    <w:rPr>
      <w:rFonts w:ascii="Times New Roman" w:eastAsia="Times New Roman" w:hAnsi="Times New Roman" w:cs="Times New Roman"/>
      <w:lang w:val="en-US"/>
    </w:rPr>
  </w:style>
  <w:style w:type="paragraph" w:customStyle="1" w:styleId="FT17Close">
    <w:name w:val="FT17 Close"/>
    <w:rsid w:val="00FE0A0A"/>
    <w:pPr>
      <w:pBdr>
        <w:bottom w:val="single" w:sz="24" w:space="1" w:color="FF99FF"/>
      </w:pBdr>
      <w:shd w:val="clear" w:color="auto" w:fill="E6E6E6"/>
    </w:pPr>
    <w:rPr>
      <w:rFonts w:ascii="Times New Roman" w:eastAsia="Times New Roman" w:hAnsi="Times New Roman" w:cs="Times New Roman"/>
      <w:lang w:val="en-US"/>
    </w:rPr>
  </w:style>
  <w:style w:type="paragraph" w:customStyle="1" w:styleId="FT16Open">
    <w:name w:val="FT16 Open"/>
    <w:rsid w:val="00FE0A0A"/>
    <w:pPr>
      <w:pBdr>
        <w:top w:val="single" w:sz="24" w:space="1" w:color="CC9900"/>
      </w:pBdr>
      <w:shd w:val="clear" w:color="auto" w:fill="E6E6E6"/>
    </w:pPr>
    <w:rPr>
      <w:rFonts w:ascii="Times New Roman" w:eastAsia="Times New Roman" w:hAnsi="Times New Roman" w:cs="Times New Roman"/>
      <w:lang w:val="en-US"/>
    </w:rPr>
  </w:style>
  <w:style w:type="paragraph" w:customStyle="1" w:styleId="FT16Close">
    <w:name w:val="FT16 Close"/>
    <w:rsid w:val="00FE0A0A"/>
    <w:pPr>
      <w:pBdr>
        <w:bottom w:val="single" w:sz="24" w:space="1" w:color="CC9900"/>
      </w:pBdr>
      <w:shd w:val="clear" w:color="auto" w:fill="E6E6E6"/>
    </w:pPr>
    <w:rPr>
      <w:rFonts w:ascii="Times New Roman" w:eastAsia="Times New Roman" w:hAnsi="Times New Roman" w:cs="Times New Roman"/>
      <w:lang w:val="en-US"/>
    </w:rPr>
  </w:style>
  <w:style w:type="paragraph" w:customStyle="1" w:styleId="FT15Open">
    <w:name w:val="FT15 Open"/>
    <w:rsid w:val="00FE0A0A"/>
    <w:pPr>
      <w:pBdr>
        <w:top w:val="single" w:sz="24" w:space="1" w:color="FF33CC"/>
      </w:pBdr>
      <w:shd w:val="clear" w:color="auto" w:fill="E6E6E6"/>
    </w:pPr>
    <w:rPr>
      <w:rFonts w:ascii="Times New Roman" w:eastAsia="Times New Roman" w:hAnsi="Times New Roman" w:cs="Times New Roman"/>
      <w:lang w:val="en-US"/>
    </w:rPr>
  </w:style>
  <w:style w:type="paragraph" w:customStyle="1" w:styleId="FT15Close">
    <w:name w:val="FT15 Close"/>
    <w:rsid w:val="00FE0A0A"/>
    <w:pPr>
      <w:pBdr>
        <w:bottom w:val="single" w:sz="24" w:space="1" w:color="FF33CC"/>
      </w:pBdr>
      <w:shd w:val="clear" w:color="auto" w:fill="E6E6E6"/>
    </w:pPr>
    <w:rPr>
      <w:rFonts w:ascii="Times New Roman" w:eastAsia="Times New Roman" w:hAnsi="Times New Roman" w:cs="Times New Roman"/>
      <w:lang w:val="en-US"/>
    </w:rPr>
  </w:style>
  <w:style w:type="character" w:customStyle="1" w:styleId="FT14OpenChar">
    <w:name w:val="FT14 Open Char"/>
    <w:link w:val="FT14Open"/>
    <w:rsid w:val="00FE0A0A"/>
    <w:rPr>
      <w:rFonts w:ascii="Times New Roman" w:eastAsia="Times New Roman" w:hAnsi="Times New Roman" w:cs="Times New Roman"/>
      <w:sz w:val="24"/>
      <w:szCs w:val="24"/>
      <w:shd w:val="clear" w:color="auto" w:fill="E6E6E6"/>
      <w:lang w:val="en-US"/>
    </w:rPr>
  </w:style>
  <w:style w:type="paragraph" w:customStyle="1" w:styleId="FT14Open">
    <w:name w:val="FT14 Open"/>
    <w:link w:val="FT14OpenChar"/>
    <w:rsid w:val="00FE0A0A"/>
    <w:pPr>
      <w:pBdr>
        <w:top w:val="single" w:sz="24" w:space="1" w:color="990099"/>
      </w:pBdr>
      <w:shd w:val="clear" w:color="auto" w:fill="E6E6E6"/>
    </w:pPr>
    <w:rPr>
      <w:rFonts w:ascii="Times New Roman" w:eastAsia="Times New Roman" w:hAnsi="Times New Roman" w:cs="Times New Roman"/>
      <w:lang w:val="en-US"/>
    </w:rPr>
  </w:style>
  <w:style w:type="paragraph" w:customStyle="1" w:styleId="FT14Close">
    <w:name w:val="FT14 Close"/>
    <w:rsid w:val="00FE0A0A"/>
    <w:pPr>
      <w:pBdr>
        <w:bottom w:val="single" w:sz="24" w:space="1" w:color="990099"/>
      </w:pBdr>
      <w:shd w:val="clear" w:color="auto" w:fill="E6E6E6"/>
    </w:pPr>
    <w:rPr>
      <w:rFonts w:ascii="Times New Roman" w:eastAsia="Times New Roman" w:hAnsi="Times New Roman" w:cs="Times New Roman"/>
      <w:lang w:val="en-US"/>
    </w:rPr>
  </w:style>
  <w:style w:type="character" w:customStyle="1" w:styleId="FT13OpenChar">
    <w:name w:val="FT13 Open Char"/>
    <w:link w:val="FT13Open"/>
    <w:rsid w:val="00FE0A0A"/>
    <w:rPr>
      <w:rFonts w:ascii="Times New Roman" w:eastAsia="Times New Roman" w:hAnsi="Times New Roman" w:cs="Times New Roman"/>
      <w:sz w:val="24"/>
      <w:szCs w:val="24"/>
      <w:shd w:val="clear" w:color="auto" w:fill="E6E6E6"/>
      <w:lang w:val="en-US"/>
    </w:rPr>
  </w:style>
  <w:style w:type="paragraph" w:customStyle="1" w:styleId="FT13Open">
    <w:name w:val="FT13 Open"/>
    <w:link w:val="FT13OpenChar"/>
    <w:rsid w:val="00FE0A0A"/>
    <w:pPr>
      <w:pBdr>
        <w:top w:val="single" w:sz="24" w:space="1" w:color="3333FF"/>
      </w:pBdr>
      <w:shd w:val="clear" w:color="auto" w:fill="E6E6E6"/>
    </w:pPr>
    <w:rPr>
      <w:rFonts w:ascii="Times New Roman" w:eastAsia="Times New Roman" w:hAnsi="Times New Roman" w:cs="Times New Roman"/>
      <w:lang w:val="en-US"/>
    </w:rPr>
  </w:style>
  <w:style w:type="paragraph" w:customStyle="1" w:styleId="FT13Close">
    <w:name w:val="FT13 Close"/>
    <w:rsid w:val="00FE0A0A"/>
    <w:pPr>
      <w:pBdr>
        <w:bottom w:val="single" w:sz="24" w:space="1" w:color="3333FF"/>
      </w:pBdr>
      <w:shd w:val="clear" w:color="auto" w:fill="E6E6E6"/>
    </w:pPr>
    <w:rPr>
      <w:rFonts w:ascii="Times New Roman" w:eastAsia="Times New Roman" w:hAnsi="Times New Roman" w:cs="Times New Roman"/>
      <w:lang w:val="en-US"/>
    </w:rPr>
  </w:style>
  <w:style w:type="paragraph" w:customStyle="1" w:styleId="FT12Open">
    <w:name w:val="FT12 Open"/>
    <w:rsid w:val="00FE0A0A"/>
    <w:pPr>
      <w:pBdr>
        <w:top w:val="single" w:sz="24" w:space="1" w:color="009900"/>
      </w:pBdr>
      <w:shd w:val="clear" w:color="auto" w:fill="E6E6E6"/>
    </w:pPr>
    <w:rPr>
      <w:rFonts w:ascii="Times New Roman" w:eastAsia="Times New Roman" w:hAnsi="Times New Roman" w:cs="Times New Roman"/>
      <w:lang w:val="en-US"/>
    </w:rPr>
  </w:style>
  <w:style w:type="paragraph" w:customStyle="1" w:styleId="FT12Close">
    <w:name w:val="FT12 Close"/>
    <w:rsid w:val="00FE0A0A"/>
    <w:pPr>
      <w:pBdr>
        <w:bottom w:val="single" w:sz="24" w:space="1" w:color="009900"/>
      </w:pBdr>
      <w:shd w:val="clear" w:color="auto" w:fill="E6E6E6"/>
    </w:pPr>
    <w:rPr>
      <w:rFonts w:ascii="Times New Roman" w:eastAsia="Times New Roman" w:hAnsi="Times New Roman" w:cs="Times New Roman"/>
      <w:lang w:val="en-US"/>
    </w:rPr>
  </w:style>
  <w:style w:type="character" w:customStyle="1" w:styleId="FT11OpenChar">
    <w:name w:val="FT11 Open Char"/>
    <w:link w:val="FT11Open"/>
    <w:rsid w:val="00FE0A0A"/>
    <w:rPr>
      <w:rFonts w:ascii="Times New Roman" w:eastAsia="Times New Roman" w:hAnsi="Times New Roman" w:cs="Times New Roman"/>
      <w:sz w:val="24"/>
      <w:szCs w:val="24"/>
      <w:shd w:val="clear" w:color="auto" w:fill="E6E6E6"/>
      <w:lang w:val="en-US"/>
    </w:rPr>
  </w:style>
  <w:style w:type="paragraph" w:customStyle="1" w:styleId="FT11Open">
    <w:name w:val="FT11 Open"/>
    <w:link w:val="FT11OpenChar"/>
    <w:rsid w:val="00FE0A0A"/>
    <w:pPr>
      <w:pBdr>
        <w:top w:val="single" w:sz="24" w:space="1" w:color="800000"/>
      </w:pBdr>
      <w:shd w:val="clear" w:color="auto" w:fill="E6E6E6"/>
    </w:pPr>
    <w:rPr>
      <w:rFonts w:ascii="Times New Roman" w:eastAsia="Times New Roman" w:hAnsi="Times New Roman" w:cs="Times New Roman"/>
      <w:lang w:val="en-US"/>
    </w:rPr>
  </w:style>
  <w:style w:type="paragraph" w:customStyle="1" w:styleId="FT11Close">
    <w:name w:val="FT11 Close"/>
    <w:rsid w:val="00FE0A0A"/>
    <w:pPr>
      <w:pBdr>
        <w:bottom w:val="single" w:sz="24" w:space="1" w:color="800000"/>
      </w:pBdr>
      <w:shd w:val="clear" w:color="auto" w:fill="E6E6E6"/>
    </w:pPr>
    <w:rPr>
      <w:rFonts w:ascii="Times New Roman" w:eastAsia="Times New Roman" w:hAnsi="Times New Roman" w:cs="Times New Roman"/>
      <w:lang w:val="en-US"/>
    </w:rPr>
  </w:style>
  <w:style w:type="paragraph" w:customStyle="1" w:styleId="FT10Open">
    <w:name w:val="FT10 Open"/>
    <w:rsid w:val="00FE0A0A"/>
    <w:pPr>
      <w:pBdr>
        <w:top w:val="single" w:sz="24" w:space="1" w:color="990000"/>
      </w:pBdr>
      <w:shd w:val="clear" w:color="auto" w:fill="E6E6E6"/>
    </w:pPr>
    <w:rPr>
      <w:rFonts w:ascii="Times New Roman" w:eastAsia="Times New Roman" w:hAnsi="Times New Roman" w:cs="Times New Roman"/>
      <w:lang w:val="en-US"/>
    </w:rPr>
  </w:style>
  <w:style w:type="paragraph" w:customStyle="1" w:styleId="FT10Close">
    <w:name w:val="FT10 Close"/>
    <w:rsid w:val="00FE0A0A"/>
    <w:pPr>
      <w:pBdr>
        <w:bottom w:val="single" w:sz="24" w:space="1" w:color="990000"/>
      </w:pBdr>
      <w:shd w:val="clear" w:color="auto" w:fill="E6E6E6"/>
    </w:pPr>
    <w:rPr>
      <w:rFonts w:ascii="Times New Roman" w:eastAsia="Times New Roman" w:hAnsi="Times New Roman" w:cs="Times New Roman"/>
      <w:lang w:val="en-US"/>
    </w:rPr>
  </w:style>
  <w:style w:type="character" w:customStyle="1" w:styleId="FT1OpenChar">
    <w:name w:val="FT1 Open Char"/>
    <w:link w:val="FT1Open"/>
    <w:rsid w:val="00FE0A0A"/>
    <w:rPr>
      <w:rFonts w:ascii="Times New Roman" w:eastAsia="Times New Roman" w:hAnsi="Times New Roman" w:cs="Times New Roman"/>
      <w:sz w:val="24"/>
      <w:szCs w:val="24"/>
      <w:shd w:val="clear" w:color="auto" w:fill="E6E6E6"/>
      <w:lang w:val="en-US"/>
    </w:rPr>
  </w:style>
  <w:style w:type="paragraph" w:customStyle="1" w:styleId="FT1Open">
    <w:name w:val="FT1 Open"/>
    <w:link w:val="FT1OpenChar"/>
    <w:rsid w:val="00FE0A0A"/>
    <w:pPr>
      <w:pBdr>
        <w:top w:val="single" w:sz="24" w:space="1" w:color="993300"/>
      </w:pBdr>
      <w:shd w:val="clear" w:color="auto" w:fill="E6E6E6"/>
    </w:pPr>
    <w:rPr>
      <w:rFonts w:ascii="Times New Roman" w:eastAsia="Times New Roman" w:hAnsi="Times New Roman" w:cs="Times New Roman"/>
      <w:lang w:val="en-US"/>
    </w:rPr>
  </w:style>
  <w:style w:type="character" w:customStyle="1" w:styleId="FT1CloseChar">
    <w:name w:val="FT1 Close Char"/>
    <w:link w:val="FT1Close"/>
    <w:rsid w:val="00FE0A0A"/>
    <w:rPr>
      <w:rFonts w:ascii="Times New Roman" w:eastAsia="Times New Roman" w:hAnsi="Times New Roman" w:cs="Times New Roman"/>
      <w:sz w:val="24"/>
      <w:szCs w:val="24"/>
      <w:shd w:val="clear" w:color="auto" w:fill="E6E6E6"/>
      <w:lang w:val="en-US"/>
    </w:rPr>
  </w:style>
  <w:style w:type="paragraph" w:customStyle="1" w:styleId="FT1Close">
    <w:name w:val="FT1 Close"/>
    <w:link w:val="FT1CloseChar"/>
    <w:rsid w:val="00FE0A0A"/>
    <w:pPr>
      <w:pBdr>
        <w:bottom w:val="single" w:sz="24" w:space="1" w:color="993300"/>
      </w:pBdr>
      <w:shd w:val="clear" w:color="auto" w:fill="E6E6E6"/>
    </w:pPr>
    <w:rPr>
      <w:rFonts w:ascii="Times New Roman" w:eastAsia="Times New Roman" w:hAnsi="Times New Roman" w:cs="Times New Roman"/>
      <w:lang w:val="en-US"/>
    </w:rPr>
  </w:style>
  <w:style w:type="character" w:customStyle="1" w:styleId="FnXref">
    <w:name w:val="FnXref"/>
    <w:rsid w:val="00FE0A0A"/>
    <w:rPr>
      <w:color w:val="0000FF"/>
      <w:bdr w:val="single" w:sz="4" w:space="0" w:color="auto"/>
      <w:vertAlign w:val="superscript"/>
    </w:rPr>
  </w:style>
  <w:style w:type="character" w:customStyle="1" w:styleId="FigXref">
    <w:name w:val="FigXref"/>
    <w:rsid w:val="00187E91"/>
    <w:rPr>
      <w:color w:val="0000FF"/>
      <w:bdr w:val="single" w:sz="4" w:space="0" w:color="800000"/>
      <w:lang w:val="en-GB"/>
    </w:rPr>
  </w:style>
  <w:style w:type="character" w:customStyle="1" w:styleId="ExampleXref">
    <w:name w:val="ExampleXref"/>
    <w:rsid w:val="00FE0A0A"/>
    <w:rPr>
      <w:color w:val="0000FF"/>
      <w:bdr w:val="single" w:sz="4" w:space="0" w:color="auto"/>
    </w:rPr>
  </w:style>
  <w:style w:type="character" w:customStyle="1" w:styleId="EqnXref">
    <w:name w:val="EqnXref"/>
    <w:rsid w:val="00187E91"/>
    <w:rPr>
      <w:color w:val="0000FF"/>
      <w:bdr w:val="single" w:sz="4" w:space="0" w:color="FF00FF"/>
      <w:lang w:val="en-GB"/>
    </w:rPr>
  </w:style>
  <w:style w:type="character" w:customStyle="1" w:styleId="EnXref">
    <w:name w:val="EnXref"/>
    <w:rsid w:val="00FE0A0A"/>
    <w:rPr>
      <w:color w:val="0000FF"/>
      <w:bdr w:val="single" w:sz="4" w:space="0" w:color="auto"/>
      <w:vertAlign w:val="superscript"/>
    </w:rPr>
  </w:style>
  <w:style w:type="character" w:customStyle="1" w:styleId="CommXref">
    <w:name w:val="CommXref"/>
    <w:rsid w:val="00FE0A0A"/>
    <w:rPr>
      <w:color w:val="FF0000"/>
      <w:bdr w:val="single" w:sz="4" w:space="0" w:color="auto"/>
    </w:rPr>
  </w:style>
  <w:style w:type="character" w:customStyle="1" w:styleId="ChapXref">
    <w:name w:val="ChapXref"/>
    <w:rsid w:val="00FE0A0A"/>
    <w:rPr>
      <w:color w:val="0000FF"/>
      <w:bdr w:val="single" w:sz="4" w:space="0" w:color="auto"/>
    </w:rPr>
  </w:style>
  <w:style w:type="character" w:customStyle="1" w:styleId="CaseXref">
    <w:name w:val="CaseXref"/>
    <w:qFormat/>
    <w:rsid w:val="00FE0A0A"/>
    <w:rPr>
      <w:color w:val="FF0066"/>
      <w:bdr w:val="single" w:sz="4" w:space="0" w:color="auto"/>
    </w:rPr>
  </w:style>
  <w:style w:type="character" w:customStyle="1" w:styleId="BoxXref">
    <w:name w:val="BoxXref"/>
    <w:rsid w:val="00FE0A0A"/>
    <w:rPr>
      <w:color w:val="0000FF"/>
      <w:bdr w:val="single" w:sz="4" w:space="0" w:color="auto"/>
    </w:rPr>
  </w:style>
  <w:style w:type="character" w:customStyle="1" w:styleId="AppXref">
    <w:name w:val="AppXref"/>
    <w:rsid w:val="00FE0A0A"/>
    <w:rPr>
      <w:color w:val="0000FF"/>
      <w:bdr w:val="single" w:sz="4" w:space="0" w:color="auto"/>
    </w:rPr>
  </w:style>
  <w:style w:type="character" w:customStyle="1" w:styleId="apple-converted-space">
    <w:name w:val="apple-converted-space"/>
    <w:rsid w:val="00FE0A0A"/>
  </w:style>
  <w:style w:type="character" w:customStyle="1" w:styleId="URL">
    <w:name w:val="‡URL"/>
    <w:rsid w:val="00FE0A0A"/>
    <w:rPr>
      <w:color w:val="auto"/>
      <w:bdr w:val="single" w:sz="4" w:space="0" w:color="0000FF"/>
    </w:rPr>
  </w:style>
  <w:style w:type="character" w:customStyle="1" w:styleId="textlegislation">
    <w:name w:val="‡text_legislation"/>
    <w:qFormat/>
    <w:rsid w:val="00FE0A0A"/>
    <w:rPr>
      <w:rFonts w:ascii="Times New Roman" w:hAnsi="Times New Roman"/>
      <w:color w:val="auto"/>
      <w:bdr w:val="none" w:sz="0" w:space="0" w:color="auto"/>
      <w:shd w:val="clear" w:color="auto" w:fill="00FF00"/>
    </w:rPr>
  </w:style>
  <w:style w:type="character" w:customStyle="1" w:styleId="textcaselegabbrev">
    <w:name w:val="‡text_case/leg_abbrev"/>
    <w:qFormat/>
    <w:rsid w:val="00FE0A0A"/>
    <w:rPr>
      <w:bdr w:val="none" w:sz="0" w:space="0" w:color="auto"/>
      <w:shd w:val="clear" w:color="auto" w:fill="FF9999"/>
    </w:rPr>
  </w:style>
  <w:style w:type="character" w:customStyle="1" w:styleId="textcase">
    <w:name w:val="‡text_case"/>
    <w:qFormat/>
    <w:rsid w:val="00FE0A0A"/>
    <w:rPr>
      <w:rFonts w:ascii="Times New Roman" w:hAnsi="Times New Roman"/>
      <w:color w:val="auto"/>
      <w:bdr w:val="none" w:sz="0" w:space="0" w:color="auto"/>
      <w:shd w:val="clear" w:color="auto" w:fill="00FFFF"/>
    </w:rPr>
  </w:style>
  <w:style w:type="character" w:customStyle="1" w:styleId="specialfont">
    <w:name w:val="‡special_font"/>
    <w:qFormat/>
    <w:rsid w:val="00FE0A0A"/>
    <w:rPr>
      <w:bdr w:val="none" w:sz="0" w:space="0" w:color="auto"/>
      <w:shd w:val="clear" w:color="auto" w:fill="FFCCFF"/>
    </w:rPr>
  </w:style>
  <w:style w:type="character" w:customStyle="1" w:styleId="refvolumeNumber">
    <w:name w:val="‡ref_volumeNumber"/>
    <w:rsid w:val="00FE0A0A"/>
    <w:rPr>
      <w:color w:val="FF0000"/>
    </w:rPr>
  </w:style>
  <w:style w:type="character" w:customStyle="1" w:styleId="refURL">
    <w:name w:val="‡ref_URL"/>
    <w:rsid w:val="00FE0A0A"/>
    <w:rPr>
      <w:bdr w:val="single" w:sz="4" w:space="0" w:color="FF0000"/>
    </w:rPr>
  </w:style>
  <w:style w:type="character" w:customStyle="1" w:styleId="reftransSurname">
    <w:name w:val="‡ref_transSurname"/>
    <w:rsid w:val="00FE0A0A"/>
    <w:rPr>
      <w:color w:val="000000"/>
      <w:szCs w:val="20"/>
      <w:bdr w:val="none" w:sz="0" w:space="0" w:color="auto"/>
      <w:shd w:val="clear" w:color="auto" w:fill="A8D08D"/>
    </w:rPr>
  </w:style>
  <w:style w:type="character" w:customStyle="1" w:styleId="reftransSuffix">
    <w:name w:val="‡ref_transSuffix"/>
    <w:rsid w:val="00FE0A0A"/>
    <w:rPr>
      <w:color w:val="000000"/>
      <w:szCs w:val="20"/>
      <w:bdr w:val="none" w:sz="0" w:space="0" w:color="auto"/>
      <w:shd w:val="clear" w:color="auto" w:fill="3366FF"/>
    </w:rPr>
  </w:style>
  <w:style w:type="character" w:customStyle="1" w:styleId="reftransPrefix">
    <w:name w:val="‡ref_transPrefix"/>
    <w:rsid w:val="00FE0A0A"/>
    <w:rPr>
      <w:color w:val="000000"/>
      <w:szCs w:val="20"/>
      <w:bdr w:val="none" w:sz="0" w:space="0" w:color="auto"/>
      <w:shd w:val="clear" w:color="auto" w:fill="808080"/>
    </w:rPr>
  </w:style>
  <w:style w:type="character" w:customStyle="1" w:styleId="reftransGivenName">
    <w:name w:val="‡ref_transGivenName"/>
    <w:rsid w:val="00FE0A0A"/>
    <w:rPr>
      <w:color w:val="000000"/>
      <w:szCs w:val="20"/>
      <w:bdr w:val="none" w:sz="0" w:space="0" w:color="auto"/>
      <w:shd w:val="clear" w:color="auto" w:fill="F4B083"/>
    </w:rPr>
  </w:style>
  <w:style w:type="character" w:customStyle="1" w:styleId="reftransedSurname">
    <w:name w:val="‡ref_transedSurname"/>
    <w:rsid w:val="00FE0A0A"/>
    <w:rPr>
      <w:color w:val="000000"/>
      <w:szCs w:val="20"/>
      <w:bdr w:val="none" w:sz="0" w:space="0" w:color="auto"/>
      <w:shd w:val="clear" w:color="auto" w:fill="A8D08D"/>
    </w:rPr>
  </w:style>
  <w:style w:type="character" w:customStyle="1" w:styleId="reftransedSuffix">
    <w:name w:val="‡ref_transedSuffix"/>
    <w:rsid w:val="00FE0A0A"/>
    <w:rPr>
      <w:color w:val="000000"/>
      <w:szCs w:val="20"/>
      <w:bdr w:val="none" w:sz="0" w:space="0" w:color="auto"/>
      <w:shd w:val="clear" w:color="auto" w:fill="3366FF"/>
    </w:rPr>
  </w:style>
  <w:style w:type="character" w:customStyle="1" w:styleId="reftransedPrefix">
    <w:name w:val="‡ref_transedPrefix"/>
    <w:rsid w:val="00FE0A0A"/>
    <w:rPr>
      <w:color w:val="000000"/>
      <w:szCs w:val="20"/>
      <w:bdr w:val="none" w:sz="0" w:space="0" w:color="auto"/>
      <w:shd w:val="clear" w:color="auto" w:fill="808080"/>
    </w:rPr>
  </w:style>
  <w:style w:type="character" w:customStyle="1" w:styleId="reftransedGivenName">
    <w:name w:val="‡ref_transedGivenName"/>
    <w:rsid w:val="00FE0A0A"/>
    <w:rPr>
      <w:color w:val="000000"/>
      <w:szCs w:val="20"/>
      <w:bdr w:val="none" w:sz="0" w:space="0" w:color="auto"/>
      <w:shd w:val="clear" w:color="auto" w:fill="F4B083"/>
    </w:rPr>
  </w:style>
  <w:style w:type="character" w:customStyle="1" w:styleId="reftransCollab">
    <w:name w:val="‡ref_transCollab"/>
    <w:rsid w:val="00FE0A0A"/>
    <w:rPr>
      <w:color w:val="000000"/>
      <w:bdr w:val="none" w:sz="0" w:space="0" w:color="auto"/>
      <w:shd w:val="clear" w:color="auto" w:fill="FF99CC"/>
    </w:rPr>
  </w:style>
  <w:style w:type="character" w:customStyle="1" w:styleId="reftitleWebsite">
    <w:name w:val="‡ref_titleWebsite"/>
    <w:rsid w:val="00FE0A0A"/>
    <w:rPr>
      <w:color w:val="3366FF"/>
    </w:rPr>
  </w:style>
  <w:style w:type="character" w:customStyle="1" w:styleId="reftitleTransWebsite">
    <w:name w:val="‡ref_titleTransWebsite"/>
    <w:rsid w:val="00FE0A0A"/>
    <w:rPr>
      <w:color w:val="000000"/>
      <w:bdr w:val="none" w:sz="0" w:space="0" w:color="auto"/>
      <w:shd w:val="clear" w:color="auto" w:fill="3366FF"/>
    </w:rPr>
  </w:style>
  <w:style w:type="character" w:customStyle="1" w:styleId="reftitleTransThesis">
    <w:name w:val="‡ref_titleTransThesis"/>
    <w:rsid w:val="00FE0A0A"/>
    <w:rPr>
      <w:color w:val="000000"/>
      <w:szCs w:val="20"/>
      <w:bdr w:val="none" w:sz="0" w:space="0" w:color="auto"/>
      <w:shd w:val="clear" w:color="auto" w:fill="3366FF"/>
    </w:rPr>
  </w:style>
  <w:style w:type="character" w:customStyle="1" w:styleId="reftitleTransPatent">
    <w:name w:val="‡ref_titleTransPatent"/>
    <w:rsid w:val="00FE0A0A"/>
    <w:rPr>
      <w:color w:val="000000"/>
      <w:bdr w:val="none" w:sz="0" w:space="0" w:color="auto"/>
      <w:shd w:val="clear" w:color="auto" w:fill="C0C0C0"/>
    </w:rPr>
  </w:style>
  <w:style w:type="character" w:customStyle="1" w:styleId="reftitleTransJournal">
    <w:name w:val="‡ref_titleTransJournal"/>
    <w:rsid w:val="00FE0A0A"/>
    <w:rPr>
      <w:color w:val="000000"/>
      <w:szCs w:val="20"/>
      <w:bdr w:val="none" w:sz="0" w:space="0" w:color="auto"/>
      <w:shd w:val="clear" w:color="auto" w:fill="3366FF"/>
    </w:rPr>
  </w:style>
  <w:style w:type="character" w:customStyle="1" w:styleId="reftitleTransDiscussion">
    <w:name w:val="‡ref_titleTransDiscussion"/>
    <w:rsid w:val="00FE0A0A"/>
    <w:rPr>
      <w:color w:val="000000"/>
      <w:bdr w:val="none" w:sz="0" w:space="0" w:color="auto"/>
      <w:shd w:val="clear" w:color="auto" w:fill="C0C0C0"/>
    </w:rPr>
  </w:style>
  <w:style w:type="character" w:customStyle="1" w:styleId="reftitleTransCommunication">
    <w:name w:val="‡ref_titleTransCommunication"/>
    <w:rsid w:val="00FE0A0A"/>
    <w:rPr>
      <w:color w:val="000000"/>
      <w:bdr w:val="none" w:sz="0" w:space="0" w:color="auto"/>
      <w:shd w:val="clear" w:color="auto" w:fill="C0C0C0"/>
    </w:rPr>
  </w:style>
  <w:style w:type="character" w:customStyle="1" w:styleId="reftitleTransChapter">
    <w:name w:val="‡ref_titleTransChapter"/>
    <w:rsid w:val="00FE0A0A"/>
    <w:rPr>
      <w:color w:val="000000"/>
      <w:szCs w:val="20"/>
      <w:bdr w:val="none" w:sz="0" w:space="0" w:color="auto"/>
      <w:shd w:val="clear" w:color="auto" w:fill="C0C0C0"/>
    </w:rPr>
  </w:style>
  <w:style w:type="character" w:customStyle="1" w:styleId="reftitleTransBook">
    <w:name w:val="‡ref_titleTransBook"/>
    <w:rsid w:val="00FE0A0A"/>
    <w:rPr>
      <w:color w:val="000000"/>
      <w:szCs w:val="20"/>
      <w:bdr w:val="none" w:sz="0" w:space="0" w:color="auto"/>
      <w:shd w:val="clear" w:color="auto" w:fill="3366FF"/>
    </w:rPr>
  </w:style>
  <w:style w:type="character" w:customStyle="1" w:styleId="reftitleTransArticle">
    <w:name w:val="‡ref_titleTransArticle"/>
    <w:rsid w:val="00FE0A0A"/>
    <w:rPr>
      <w:color w:val="000000"/>
      <w:bdr w:val="none" w:sz="0" w:space="0" w:color="auto"/>
      <w:shd w:val="clear" w:color="auto" w:fill="C0C0C0"/>
    </w:rPr>
  </w:style>
  <w:style w:type="character" w:customStyle="1" w:styleId="reftitleThesis">
    <w:name w:val="‡ref_titleThesis"/>
    <w:rsid w:val="00FE0A0A"/>
    <w:rPr>
      <w:color w:val="3366FF"/>
      <w:szCs w:val="20"/>
    </w:rPr>
  </w:style>
  <w:style w:type="character" w:customStyle="1" w:styleId="reftitlePatent">
    <w:name w:val="‡ref_titlePatent"/>
    <w:rsid w:val="00FE0A0A"/>
    <w:rPr>
      <w:color w:val="808080"/>
      <w:szCs w:val="20"/>
    </w:rPr>
  </w:style>
  <w:style w:type="character" w:customStyle="1" w:styleId="reftitleNewspaper">
    <w:name w:val="‡ref_titleNewspaper"/>
    <w:qFormat/>
    <w:rsid w:val="00FE0A0A"/>
    <w:rPr>
      <w:rFonts w:ascii="Arial" w:hAnsi="Arial" w:cs="Arial"/>
      <w:color w:val="3E3E3E"/>
      <w:sz w:val="18"/>
      <w:szCs w:val="18"/>
      <w:shd w:val="clear" w:color="auto" w:fill="FAFAFA"/>
    </w:rPr>
  </w:style>
  <w:style w:type="character" w:customStyle="1" w:styleId="reftitleJournal">
    <w:name w:val="‡ref_titleJournal"/>
    <w:rsid w:val="00FE0A0A"/>
    <w:rPr>
      <w:color w:val="3366FF"/>
    </w:rPr>
  </w:style>
  <w:style w:type="character" w:customStyle="1" w:styleId="reftitleDiscussion">
    <w:name w:val="‡ref_titleDiscussion"/>
    <w:rsid w:val="00FE0A0A"/>
    <w:rPr>
      <w:color w:val="808080"/>
    </w:rPr>
  </w:style>
  <w:style w:type="character" w:customStyle="1" w:styleId="reftitleCommunication">
    <w:name w:val="‡ref_titleCommunication"/>
    <w:rsid w:val="00FE0A0A"/>
    <w:rPr>
      <w:color w:val="808080"/>
    </w:rPr>
  </w:style>
  <w:style w:type="character" w:customStyle="1" w:styleId="reftitleChapter">
    <w:name w:val="‡ref_titleChapter"/>
    <w:rsid w:val="00FE0A0A"/>
    <w:rPr>
      <w:color w:val="808080"/>
      <w:szCs w:val="20"/>
    </w:rPr>
  </w:style>
  <w:style w:type="character" w:customStyle="1" w:styleId="reftitleBook">
    <w:name w:val="‡ref_titleBook"/>
    <w:rsid w:val="00FE0A0A"/>
    <w:rPr>
      <w:color w:val="3366FF"/>
    </w:rPr>
  </w:style>
  <w:style w:type="character" w:customStyle="1" w:styleId="reftitleArticle">
    <w:name w:val="‡ref_titleArticle"/>
    <w:rsid w:val="00FE0A0A"/>
    <w:rPr>
      <w:color w:val="808080"/>
    </w:rPr>
  </w:style>
  <w:style w:type="character" w:customStyle="1" w:styleId="refsupplement">
    <w:name w:val="‡ref_supplement"/>
    <w:rsid w:val="00FE0A0A"/>
    <w:rPr>
      <w:color w:val="CC99FF"/>
    </w:rPr>
  </w:style>
  <w:style w:type="character" w:customStyle="1" w:styleId="refseriesTitle">
    <w:name w:val="‡ref_seriesTitle"/>
    <w:rsid w:val="00FE0A0A"/>
    <w:rPr>
      <w:color w:val="3366FF"/>
    </w:rPr>
  </w:style>
  <w:style w:type="character" w:customStyle="1" w:styleId="refpublisherName">
    <w:name w:val="‡ref_publisherName"/>
    <w:rsid w:val="00FE0A0A"/>
    <w:rPr>
      <w:color w:val="2D7864"/>
    </w:rPr>
  </w:style>
  <w:style w:type="character" w:customStyle="1" w:styleId="refpublisherLocation">
    <w:name w:val="‡ref_publisherLocation"/>
    <w:rsid w:val="00FE0A0A"/>
    <w:rPr>
      <w:color w:val="FF9900"/>
    </w:rPr>
  </w:style>
  <w:style w:type="character" w:customStyle="1" w:styleId="refpubdateYear">
    <w:name w:val="‡ref_pubdateYear"/>
    <w:rsid w:val="00FE0A0A"/>
    <w:rPr>
      <w:color w:val="FF99CC"/>
    </w:rPr>
  </w:style>
  <w:style w:type="character" w:customStyle="1" w:styleId="refpubdateTime">
    <w:name w:val="‡ref_pubdateTime"/>
    <w:rsid w:val="00FE0A0A"/>
    <w:rPr>
      <w:color w:val="99CC00"/>
      <w:szCs w:val="20"/>
    </w:rPr>
  </w:style>
  <w:style w:type="character" w:customStyle="1" w:styleId="refpubdateSeason">
    <w:name w:val="‡ref_pubdateSeason"/>
    <w:rsid w:val="00FE0A0A"/>
    <w:rPr>
      <w:color w:val="C0C0C0"/>
      <w:szCs w:val="20"/>
    </w:rPr>
  </w:style>
  <w:style w:type="character" w:customStyle="1" w:styleId="refpubdateMonth">
    <w:name w:val="‡ref_pubdateMonth"/>
    <w:rsid w:val="00FE0A0A"/>
    <w:rPr>
      <w:color w:val="FF9900"/>
      <w:szCs w:val="20"/>
    </w:rPr>
  </w:style>
  <w:style w:type="character" w:customStyle="1" w:styleId="refpubdateDay">
    <w:name w:val="‡ref_pubdateDay"/>
    <w:rsid w:val="00FE0A0A"/>
    <w:rPr>
      <w:color w:val="CC99FF"/>
      <w:szCs w:val="20"/>
    </w:rPr>
  </w:style>
  <w:style w:type="character" w:customStyle="1" w:styleId="refpatentGeography">
    <w:name w:val="‡ref_patentGeography"/>
    <w:rsid w:val="00FE0A0A"/>
    <w:rPr>
      <w:color w:val="3366FF"/>
    </w:rPr>
  </w:style>
  <w:style w:type="character" w:customStyle="1" w:styleId="refpageLast">
    <w:name w:val="‡ref_pageLast"/>
    <w:rsid w:val="00FE0A0A"/>
    <w:rPr>
      <w:color w:val="0000FF"/>
    </w:rPr>
  </w:style>
  <w:style w:type="character" w:customStyle="1" w:styleId="refpageFirst">
    <w:name w:val="‡ref_pageFirst"/>
    <w:rsid w:val="00FE0A0A"/>
    <w:rPr>
      <w:color w:val="008080"/>
    </w:rPr>
  </w:style>
  <w:style w:type="character" w:customStyle="1" w:styleId="refpageElocation">
    <w:name w:val="‡ref_pageElocation"/>
    <w:rsid w:val="00FE0A0A"/>
    <w:rPr>
      <w:color w:val="0000FF"/>
      <w:szCs w:val="20"/>
    </w:rPr>
  </w:style>
  <w:style w:type="character" w:customStyle="1" w:styleId="refpageCount">
    <w:name w:val="‡ref_pageCount"/>
    <w:rsid w:val="00FE0A0A"/>
    <w:rPr>
      <w:color w:val="800000"/>
      <w:szCs w:val="20"/>
    </w:rPr>
  </w:style>
  <w:style w:type="character" w:customStyle="1" w:styleId="refother">
    <w:name w:val="‡ref_other"/>
    <w:qFormat/>
    <w:rsid w:val="00FE0A0A"/>
    <w:rPr>
      <w:rFonts w:ascii="Times New Roman" w:hAnsi="Times New Roman"/>
      <w:sz w:val="24"/>
      <w:bdr w:val="none" w:sz="0" w:space="0" w:color="auto"/>
      <w:shd w:val="clear" w:color="auto" w:fill="D9D9D9"/>
    </w:rPr>
  </w:style>
  <w:style w:type="character" w:customStyle="1" w:styleId="refnumber">
    <w:name w:val="‡ref_number"/>
    <w:rsid w:val="00FE0A0A"/>
    <w:rPr>
      <w:color w:val="333333"/>
    </w:rPr>
  </w:style>
  <w:style w:type="character" w:customStyle="1" w:styleId="refissueTitle">
    <w:name w:val="‡ref_issueTitle"/>
    <w:rsid w:val="00FE0A0A"/>
    <w:rPr>
      <w:color w:val="666699"/>
    </w:rPr>
  </w:style>
  <w:style w:type="character" w:customStyle="1" w:styleId="refissueNumber">
    <w:name w:val="‡ref_issueNumber"/>
    <w:rsid w:val="00FE0A0A"/>
    <w:rPr>
      <w:color w:val="6565FF"/>
    </w:rPr>
  </w:style>
  <w:style w:type="character" w:customStyle="1" w:styleId="refinventorSurname">
    <w:name w:val="‡ref_inventorSurname"/>
    <w:rsid w:val="00FE0A0A"/>
    <w:rPr>
      <w:color w:val="000000"/>
      <w:bdr w:val="none" w:sz="0" w:space="0" w:color="auto"/>
      <w:shd w:val="clear" w:color="auto" w:fill="A8D08D"/>
    </w:rPr>
  </w:style>
  <w:style w:type="character" w:customStyle="1" w:styleId="refinventorSuffix">
    <w:name w:val="‡ref_inventorSuffix"/>
    <w:rsid w:val="00FE0A0A"/>
    <w:rPr>
      <w:color w:val="000000"/>
      <w:bdr w:val="none" w:sz="0" w:space="0" w:color="auto"/>
      <w:shd w:val="clear" w:color="auto" w:fill="3366FF"/>
    </w:rPr>
  </w:style>
  <w:style w:type="character" w:customStyle="1" w:styleId="refinventorPrefix">
    <w:name w:val="‡ref_inventorPrefix"/>
    <w:rsid w:val="00FE0A0A"/>
    <w:rPr>
      <w:color w:val="000000"/>
      <w:bdr w:val="none" w:sz="0" w:space="0" w:color="auto"/>
      <w:shd w:val="clear" w:color="auto" w:fill="808080"/>
    </w:rPr>
  </w:style>
  <w:style w:type="character" w:customStyle="1" w:styleId="refinventorGivenName">
    <w:name w:val="‡ref_inventorGivenName"/>
    <w:rsid w:val="00FE0A0A"/>
    <w:rPr>
      <w:color w:val="000000"/>
      <w:bdr w:val="none" w:sz="0" w:space="0" w:color="auto"/>
      <w:shd w:val="clear" w:color="auto" w:fill="F4B083"/>
    </w:rPr>
  </w:style>
  <w:style w:type="character" w:customStyle="1" w:styleId="refinventorCollab">
    <w:name w:val="‡ref_inventorCollab"/>
    <w:rsid w:val="00FE0A0A"/>
    <w:rPr>
      <w:color w:val="000000"/>
      <w:bdr w:val="none" w:sz="0" w:space="0" w:color="auto"/>
      <w:shd w:val="clear" w:color="auto" w:fill="FF99CC"/>
    </w:rPr>
  </w:style>
  <w:style w:type="character" w:customStyle="1" w:styleId="refidStandardsNumber">
    <w:name w:val="‡ref_idStandardsNumber"/>
    <w:rsid w:val="00FE0A0A"/>
    <w:rPr>
      <w:color w:val="800080"/>
      <w:szCs w:val="20"/>
    </w:rPr>
  </w:style>
  <w:style w:type="character" w:customStyle="1" w:styleId="refidPMID">
    <w:name w:val="‡ref_idPMID"/>
    <w:rsid w:val="00FE0A0A"/>
    <w:rPr>
      <w:color w:val="800080"/>
    </w:rPr>
  </w:style>
  <w:style w:type="character" w:customStyle="1" w:styleId="refidPatentNumber">
    <w:name w:val="‡ref_idPatentNumber"/>
    <w:rsid w:val="00FE0A0A"/>
    <w:rPr>
      <w:color w:val="800080"/>
    </w:rPr>
  </w:style>
  <w:style w:type="character" w:customStyle="1" w:styleId="refidISSN">
    <w:name w:val="‡ref_idISSN"/>
    <w:rsid w:val="00FE0A0A"/>
    <w:rPr>
      <w:color w:val="800080"/>
      <w:szCs w:val="20"/>
    </w:rPr>
  </w:style>
  <w:style w:type="character" w:customStyle="1" w:styleId="refidISBN">
    <w:name w:val="‡ref_idISBN"/>
    <w:rsid w:val="00FE0A0A"/>
    <w:rPr>
      <w:color w:val="800080"/>
      <w:szCs w:val="20"/>
    </w:rPr>
  </w:style>
  <w:style w:type="character" w:customStyle="1" w:styleId="refidGovernmentReportNumber">
    <w:name w:val="‡ref_idGovernmentReportNumber"/>
    <w:rsid w:val="00FE0A0A"/>
    <w:rPr>
      <w:color w:val="800080"/>
      <w:szCs w:val="20"/>
    </w:rPr>
  </w:style>
  <w:style w:type="character" w:customStyle="1" w:styleId="refidDOI">
    <w:name w:val="‡ref_idDOI"/>
    <w:rsid w:val="00FE0A0A"/>
    <w:rPr>
      <w:color w:val="800080"/>
    </w:rPr>
  </w:style>
  <w:style w:type="character" w:customStyle="1" w:styleId="refidCrossref">
    <w:name w:val="‡ref_idCrossref"/>
    <w:rsid w:val="00FE0A0A"/>
    <w:rPr>
      <w:color w:val="800080"/>
    </w:rPr>
  </w:style>
  <w:style w:type="character" w:customStyle="1" w:styleId="refguestedSurname">
    <w:name w:val="‡ref_guestedSurname"/>
    <w:rsid w:val="00FE0A0A"/>
    <w:rPr>
      <w:color w:val="000000"/>
      <w:bdr w:val="none" w:sz="0" w:space="0" w:color="auto"/>
      <w:shd w:val="clear" w:color="auto" w:fill="A8D08D"/>
    </w:rPr>
  </w:style>
  <w:style w:type="character" w:customStyle="1" w:styleId="refguestedSuffix">
    <w:name w:val="‡ref_guestedSuffix"/>
    <w:rsid w:val="00FE0A0A"/>
    <w:rPr>
      <w:color w:val="000000"/>
      <w:bdr w:val="none" w:sz="0" w:space="0" w:color="auto"/>
      <w:shd w:val="clear" w:color="auto" w:fill="3366FF"/>
    </w:rPr>
  </w:style>
  <w:style w:type="character" w:customStyle="1" w:styleId="refguestedPrefix">
    <w:name w:val="‡ref_guestedPrefix"/>
    <w:rsid w:val="00FE0A0A"/>
    <w:rPr>
      <w:color w:val="000000"/>
      <w:bdr w:val="none" w:sz="0" w:space="0" w:color="auto"/>
      <w:shd w:val="clear" w:color="auto" w:fill="808080"/>
    </w:rPr>
  </w:style>
  <w:style w:type="character" w:customStyle="1" w:styleId="refguestedGivenName">
    <w:name w:val="‡ref_guestedGivenName"/>
    <w:rsid w:val="00FE0A0A"/>
    <w:rPr>
      <w:color w:val="000000"/>
      <w:bdr w:val="none" w:sz="0" w:space="0" w:color="auto"/>
      <w:shd w:val="clear" w:color="auto" w:fill="F4B083"/>
    </w:rPr>
  </w:style>
  <w:style w:type="character" w:customStyle="1" w:styleId="refguestedCollab">
    <w:name w:val="‡ref_guestedCollab"/>
    <w:rsid w:val="00FE0A0A"/>
    <w:rPr>
      <w:color w:val="000000"/>
      <w:bdr w:val="none" w:sz="0" w:space="0" w:color="auto"/>
      <w:shd w:val="clear" w:color="auto" w:fill="FF99CC"/>
    </w:rPr>
  </w:style>
  <w:style w:type="character" w:customStyle="1" w:styleId="refetal">
    <w:name w:val="‡ref_etal"/>
    <w:rsid w:val="00FE0A0A"/>
    <w:rPr>
      <w:color w:val="FF0000"/>
    </w:rPr>
  </w:style>
  <w:style w:type="character" w:customStyle="1" w:styleId="refedSurname">
    <w:name w:val="‡ref_edSurname"/>
    <w:rsid w:val="00FE0A0A"/>
    <w:rPr>
      <w:color w:val="000000"/>
      <w:bdr w:val="none" w:sz="0" w:space="0" w:color="auto"/>
      <w:shd w:val="clear" w:color="auto" w:fill="A8D08D"/>
    </w:rPr>
  </w:style>
  <w:style w:type="character" w:customStyle="1" w:styleId="refedSuffix">
    <w:name w:val="‡ref_edSuffix"/>
    <w:rsid w:val="00FE0A0A"/>
    <w:rPr>
      <w:color w:val="000000"/>
      <w:bdr w:val="none" w:sz="0" w:space="0" w:color="auto"/>
      <w:shd w:val="clear" w:color="auto" w:fill="3366FF"/>
    </w:rPr>
  </w:style>
  <w:style w:type="character" w:customStyle="1" w:styleId="refedPrefix">
    <w:name w:val="‡ref_edPrefix"/>
    <w:rsid w:val="00FE0A0A"/>
    <w:rPr>
      <w:color w:val="000000"/>
      <w:bdr w:val="none" w:sz="0" w:space="0" w:color="auto"/>
      <w:shd w:val="clear" w:color="auto" w:fill="808080"/>
    </w:rPr>
  </w:style>
  <w:style w:type="character" w:customStyle="1" w:styleId="refedition">
    <w:name w:val="‡ref_edition"/>
    <w:rsid w:val="00FE0A0A"/>
    <w:rPr>
      <w:color w:val="0000FF"/>
    </w:rPr>
  </w:style>
  <w:style w:type="character" w:customStyle="1" w:styleId="refedGivenName">
    <w:name w:val="‡ref_edGivenName"/>
    <w:rsid w:val="00FE0A0A"/>
    <w:rPr>
      <w:color w:val="000000"/>
      <w:bdr w:val="none" w:sz="0" w:space="0" w:color="auto"/>
      <w:shd w:val="clear" w:color="auto" w:fill="F4B083"/>
    </w:rPr>
  </w:style>
  <w:style w:type="character" w:customStyle="1" w:styleId="refedCollab">
    <w:name w:val="‡ref_edCollab"/>
    <w:rsid w:val="00FE0A0A"/>
    <w:rPr>
      <w:color w:val="000000"/>
      <w:bdr w:val="none" w:sz="0" w:space="0" w:color="auto"/>
      <w:shd w:val="clear" w:color="auto" w:fill="FF99CC"/>
    </w:rPr>
  </w:style>
  <w:style w:type="character" w:customStyle="1" w:styleId="refdiscussionType">
    <w:name w:val="‡ref_discussionType"/>
    <w:rsid w:val="00FE0A0A"/>
    <w:rPr>
      <w:color w:val="3366FF"/>
    </w:rPr>
  </w:style>
  <w:style w:type="character" w:customStyle="1" w:styleId="refdirectorSurname">
    <w:name w:val="‡ref_directorSurname"/>
    <w:rsid w:val="00FE0A0A"/>
    <w:rPr>
      <w:color w:val="000000"/>
      <w:bdr w:val="none" w:sz="0" w:space="0" w:color="auto"/>
      <w:shd w:val="clear" w:color="auto" w:fill="A8D08D"/>
    </w:rPr>
  </w:style>
  <w:style w:type="character" w:customStyle="1" w:styleId="refdirectorSuffix">
    <w:name w:val="‡ref_directorSuffix"/>
    <w:rsid w:val="00FE0A0A"/>
    <w:rPr>
      <w:color w:val="000000"/>
      <w:bdr w:val="none" w:sz="0" w:space="0" w:color="auto"/>
      <w:shd w:val="clear" w:color="auto" w:fill="3366FF"/>
    </w:rPr>
  </w:style>
  <w:style w:type="character" w:customStyle="1" w:styleId="refdirectorPrefix">
    <w:name w:val="‡ref_directorPrefix"/>
    <w:rsid w:val="00FE0A0A"/>
    <w:rPr>
      <w:color w:val="000000"/>
      <w:bdr w:val="none" w:sz="0" w:space="0" w:color="auto"/>
      <w:shd w:val="clear" w:color="auto" w:fill="808080"/>
    </w:rPr>
  </w:style>
  <w:style w:type="character" w:customStyle="1" w:styleId="refdirectorGivenName">
    <w:name w:val="‡ref_directorGivenName"/>
    <w:rsid w:val="00FE0A0A"/>
    <w:rPr>
      <w:color w:val="000000"/>
      <w:bdr w:val="none" w:sz="0" w:space="0" w:color="auto"/>
      <w:shd w:val="clear" w:color="auto" w:fill="F4B083"/>
    </w:rPr>
  </w:style>
  <w:style w:type="character" w:customStyle="1" w:styleId="refconferenceSponsor">
    <w:name w:val="‡ref_conferenceSponsor"/>
    <w:rsid w:val="00FE0A0A"/>
    <w:rPr>
      <w:color w:val="FFCC00"/>
      <w:szCs w:val="20"/>
    </w:rPr>
  </w:style>
  <w:style w:type="character" w:customStyle="1" w:styleId="refconferencePlace">
    <w:name w:val="‡ref_conferencePlace"/>
    <w:rsid w:val="00FE0A0A"/>
    <w:rPr>
      <w:color w:val="E67EC6"/>
    </w:rPr>
  </w:style>
  <w:style w:type="character" w:customStyle="1" w:styleId="refconferenceName">
    <w:name w:val="‡ref_conferenceName"/>
    <w:rsid w:val="00FE0A0A"/>
    <w:rPr>
      <w:color w:val="815964"/>
    </w:rPr>
  </w:style>
  <w:style w:type="character" w:customStyle="1" w:styleId="refconferenceDate">
    <w:name w:val="‡ref_conferenceDate"/>
    <w:rsid w:val="00FE0A0A"/>
    <w:rPr>
      <w:color w:val="5A646E"/>
    </w:rPr>
  </w:style>
  <w:style w:type="character" w:customStyle="1" w:styleId="refcompilerSurname">
    <w:name w:val="‡ref_compilerSurname"/>
    <w:rsid w:val="00FE0A0A"/>
    <w:rPr>
      <w:color w:val="000000"/>
      <w:bdr w:val="none" w:sz="0" w:space="0" w:color="auto"/>
      <w:shd w:val="clear" w:color="auto" w:fill="A8D08D"/>
    </w:rPr>
  </w:style>
  <w:style w:type="character" w:customStyle="1" w:styleId="refcompilerSuffix">
    <w:name w:val="‡ref_compilerSuffix"/>
    <w:rsid w:val="00FE0A0A"/>
    <w:rPr>
      <w:color w:val="000000"/>
      <w:bdr w:val="none" w:sz="0" w:space="0" w:color="auto"/>
      <w:shd w:val="clear" w:color="auto" w:fill="3366FF"/>
    </w:rPr>
  </w:style>
  <w:style w:type="character" w:customStyle="1" w:styleId="refcompilerPrefix">
    <w:name w:val="‡ref_compilerPrefix"/>
    <w:rsid w:val="00FE0A0A"/>
    <w:rPr>
      <w:color w:val="000000"/>
      <w:bdr w:val="none" w:sz="0" w:space="0" w:color="auto"/>
      <w:shd w:val="clear" w:color="auto" w:fill="808080"/>
    </w:rPr>
  </w:style>
  <w:style w:type="character" w:customStyle="1" w:styleId="refcompilerGivenName">
    <w:name w:val="‡ref_compilerGivenName"/>
    <w:rsid w:val="00FE0A0A"/>
    <w:rPr>
      <w:color w:val="000000"/>
      <w:bdr w:val="none" w:sz="0" w:space="0" w:color="auto"/>
      <w:shd w:val="clear" w:color="auto" w:fill="F4B083"/>
    </w:rPr>
  </w:style>
  <w:style w:type="character" w:customStyle="1" w:styleId="refcompilerCollab">
    <w:name w:val="‡ref_compilerCollab"/>
    <w:rsid w:val="00FE0A0A"/>
    <w:rPr>
      <w:color w:val="000000"/>
      <w:bdr w:val="none" w:sz="0" w:space="0" w:color="auto"/>
      <w:shd w:val="clear" w:color="auto" w:fill="FF99CC"/>
    </w:rPr>
  </w:style>
  <w:style w:type="character" w:customStyle="1" w:styleId="refcommunicationType">
    <w:name w:val="‡ref_communicationType"/>
    <w:rsid w:val="00FE0A0A"/>
    <w:rPr>
      <w:color w:val="3366FF"/>
    </w:rPr>
  </w:style>
  <w:style w:type="character" w:customStyle="1" w:styleId="refcomment">
    <w:name w:val="‡ref_comment"/>
    <w:qFormat/>
    <w:rsid w:val="00FE0A0A"/>
    <w:rPr>
      <w:rFonts w:ascii="Times New Roman" w:hAnsi="Times New Roman"/>
      <w:sz w:val="24"/>
      <w:bdr w:val="none" w:sz="0" w:space="0" w:color="auto"/>
      <w:shd w:val="clear" w:color="auto" w:fill="FFCCCC"/>
    </w:rPr>
  </w:style>
  <w:style w:type="character" w:customStyle="1" w:styleId="refauSurname">
    <w:name w:val="‡ref_auSurname"/>
    <w:rsid w:val="00FE0A0A"/>
    <w:rPr>
      <w:color w:val="008000"/>
      <w:bdr w:val="none" w:sz="0" w:space="0" w:color="auto"/>
      <w:shd w:val="clear" w:color="auto" w:fill="auto"/>
    </w:rPr>
  </w:style>
  <w:style w:type="character" w:customStyle="1" w:styleId="refauSuffix">
    <w:name w:val="‡ref_auSuffix"/>
    <w:rsid w:val="00FE0A0A"/>
    <w:rPr>
      <w:color w:val="3366FF"/>
    </w:rPr>
  </w:style>
  <w:style w:type="character" w:customStyle="1" w:styleId="refauPrefix">
    <w:name w:val="‡ref_auPrefix"/>
    <w:rsid w:val="00FE0A0A"/>
    <w:rPr>
      <w:color w:val="808080"/>
    </w:rPr>
  </w:style>
  <w:style w:type="character" w:customStyle="1" w:styleId="refauGivenName">
    <w:name w:val="‡ref_auGivenName"/>
    <w:rsid w:val="00FE0A0A"/>
    <w:rPr>
      <w:color w:val="993300"/>
      <w:bdr w:val="none" w:sz="0" w:space="0" w:color="auto"/>
      <w:shd w:val="clear" w:color="auto" w:fill="auto"/>
    </w:rPr>
  </w:style>
  <w:style w:type="character" w:customStyle="1" w:styleId="refauCollab">
    <w:name w:val="‡ref_auCollab"/>
    <w:rsid w:val="00FE0A0A"/>
    <w:rPr>
      <w:color w:val="FF0000"/>
    </w:rPr>
  </w:style>
  <w:style w:type="character" w:customStyle="1" w:styleId="refassigneeSurname">
    <w:name w:val="‡ref_assigneeSurname"/>
    <w:rsid w:val="00FE0A0A"/>
    <w:rPr>
      <w:color w:val="000000"/>
      <w:bdr w:val="none" w:sz="0" w:space="0" w:color="auto"/>
      <w:shd w:val="clear" w:color="auto" w:fill="A8D08D"/>
    </w:rPr>
  </w:style>
  <w:style w:type="character" w:customStyle="1" w:styleId="refassigneeSuffix">
    <w:name w:val="‡ref_assigneeSuffix"/>
    <w:rsid w:val="00FE0A0A"/>
    <w:rPr>
      <w:color w:val="000000"/>
      <w:bdr w:val="none" w:sz="0" w:space="0" w:color="auto"/>
      <w:shd w:val="clear" w:color="auto" w:fill="3366FF"/>
    </w:rPr>
  </w:style>
  <w:style w:type="character" w:customStyle="1" w:styleId="refassigneePrefix">
    <w:name w:val="‡ref_assigneePrefix"/>
    <w:rsid w:val="00FE0A0A"/>
    <w:rPr>
      <w:color w:val="000000"/>
      <w:bdr w:val="none" w:sz="0" w:space="0" w:color="auto"/>
      <w:shd w:val="clear" w:color="auto" w:fill="808080"/>
    </w:rPr>
  </w:style>
  <w:style w:type="character" w:customStyle="1" w:styleId="refassigneeGivenName">
    <w:name w:val="‡ref_assigneeGivenName"/>
    <w:rsid w:val="00FE0A0A"/>
    <w:rPr>
      <w:color w:val="000000"/>
      <w:bdr w:val="none" w:sz="0" w:space="0" w:color="auto"/>
      <w:shd w:val="clear" w:color="auto" w:fill="F4B083"/>
    </w:rPr>
  </w:style>
  <w:style w:type="character" w:customStyle="1" w:styleId="refassigneeCollab">
    <w:name w:val="‡ref_assigneeCollab"/>
    <w:rsid w:val="00FE0A0A"/>
    <w:rPr>
      <w:color w:val="000000"/>
      <w:bdr w:val="none" w:sz="0" w:space="0" w:color="auto"/>
      <w:shd w:val="clear" w:color="auto" w:fill="FF99CC"/>
    </w:rPr>
  </w:style>
  <w:style w:type="character" w:customStyle="1" w:styleId="refanonymous">
    <w:name w:val="‡ref_anonymous"/>
    <w:rsid w:val="00FE0A0A"/>
    <w:rPr>
      <w:color w:val="FF0000"/>
      <w:szCs w:val="20"/>
    </w:rPr>
  </w:style>
  <w:style w:type="character" w:customStyle="1" w:styleId="refannotation">
    <w:name w:val="‡ref_annotation"/>
    <w:rsid w:val="00FE0A0A"/>
    <w:rPr>
      <w:color w:val="auto"/>
      <w:bdr w:val="none" w:sz="0" w:space="0" w:color="auto"/>
      <w:shd w:val="clear" w:color="auto" w:fill="D9D9D9"/>
    </w:rPr>
  </w:style>
  <w:style w:type="character" w:customStyle="1" w:styleId="refaffiliation">
    <w:name w:val="‡ref_affiliation"/>
    <w:rsid w:val="00FE0A0A"/>
    <w:rPr>
      <w:color w:val="800080"/>
      <w:szCs w:val="20"/>
    </w:rPr>
  </w:style>
  <w:style w:type="character" w:customStyle="1" w:styleId="refaccessDate">
    <w:name w:val="‡ref_accessDate"/>
    <w:rsid w:val="00FE0A0A"/>
    <w:rPr>
      <w:color w:val="0000FF"/>
    </w:rPr>
  </w:style>
  <w:style w:type="character" w:customStyle="1" w:styleId="paranumber">
    <w:name w:val="‡paranumber"/>
    <w:qFormat/>
    <w:rsid w:val="00FE0A0A"/>
    <w:rPr>
      <w:bdr w:val="none" w:sz="0" w:space="0" w:color="auto"/>
      <w:shd w:val="clear" w:color="auto" w:fill="FFFF00"/>
    </w:rPr>
  </w:style>
  <w:style w:type="character" w:customStyle="1" w:styleId="pagNo">
    <w:name w:val="‡pagNo"/>
    <w:qFormat/>
    <w:rsid w:val="00FE0A0A"/>
    <w:rPr>
      <w:color w:val="FF0000"/>
      <w:szCs w:val="20"/>
    </w:rPr>
  </w:style>
  <w:style w:type="character" w:customStyle="1" w:styleId="label">
    <w:name w:val="‡label"/>
    <w:qFormat/>
    <w:rsid w:val="00FE0A0A"/>
    <w:rPr>
      <w:color w:val="5B9BD5"/>
    </w:rPr>
  </w:style>
  <w:style w:type="character" w:customStyle="1" w:styleId="keywordsHead">
    <w:name w:val="‡keywordsHead"/>
    <w:rsid w:val="00FE0A0A"/>
    <w:rPr>
      <w:color w:val="0000FF"/>
    </w:rPr>
  </w:style>
  <w:style w:type="character" w:customStyle="1" w:styleId="keyword">
    <w:name w:val="‡keyword"/>
    <w:rsid w:val="00FE0A0A"/>
    <w:rPr>
      <w:color w:val="800080"/>
    </w:rPr>
  </w:style>
  <w:style w:type="character" w:customStyle="1" w:styleId="keyterms">
    <w:name w:val="‡keyterms"/>
    <w:qFormat/>
    <w:rsid w:val="00FE0A0A"/>
    <w:rPr>
      <w:bdr w:val="none" w:sz="0" w:space="0" w:color="auto"/>
      <w:shd w:val="clear" w:color="auto" w:fill="99FF33"/>
    </w:rPr>
  </w:style>
  <w:style w:type="character" w:customStyle="1" w:styleId="Issn">
    <w:name w:val="‡Issn"/>
    <w:qFormat/>
    <w:rsid w:val="00FE0A0A"/>
    <w:rPr>
      <w:color w:val="336699"/>
    </w:rPr>
  </w:style>
  <w:style w:type="character" w:customStyle="1" w:styleId="IsbnPpub">
    <w:name w:val="‡Isbn_Ppub"/>
    <w:qFormat/>
    <w:rsid w:val="00FE0A0A"/>
    <w:rPr>
      <w:color w:val="A50021"/>
    </w:rPr>
  </w:style>
  <w:style w:type="character" w:customStyle="1" w:styleId="IsbnOrgEpub">
    <w:name w:val="‡Isbn_Org_Epub"/>
    <w:qFormat/>
    <w:rsid w:val="00FE0A0A"/>
    <w:rPr>
      <w:color w:val="008000"/>
    </w:rPr>
  </w:style>
  <w:style w:type="character" w:customStyle="1" w:styleId="IsbnEpub">
    <w:name w:val="‡Isbn_Epub"/>
    <w:qFormat/>
    <w:rsid w:val="00FE0A0A"/>
    <w:rPr>
      <w:color w:val="9900CC"/>
    </w:rPr>
  </w:style>
  <w:style w:type="character" w:customStyle="1" w:styleId="InlineFig">
    <w:name w:val="‡Inline_Fig"/>
    <w:qFormat/>
    <w:rsid w:val="00FE0A0A"/>
    <w:rPr>
      <w:color w:val="FF0066"/>
      <w:bdr w:val="single" w:sz="4" w:space="0" w:color="auto"/>
    </w:rPr>
  </w:style>
  <w:style w:type="character" w:customStyle="1" w:styleId="headNrunIn">
    <w:name w:val="‡headN_runIn"/>
    <w:qFormat/>
    <w:rsid w:val="00FE0A0A"/>
    <w:rPr>
      <w:color w:val="333300"/>
    </w:rPr>
  </w:style>
  <w:style w:type="character" w:customStyle="1" w:styleId="headMrunIn">
    <w:name w:val="‡headM_runIn"/>
    <w:qFormat/>
    <w:rsid w:val="00FE0A0A"/>
    <w:rPr>
      <w:color w:val="000099"/>
    </w:rPr>
  </w:style>
  <w:style w:type="character" w:customStyle="1" w:styleId="headLrunIn">
    <w:name w:val="‡headL_runIn"/>
    <w:qFormat/>
    <w:rsid w:val="00FE0A0A"/>
    <w:rPr>
      <w:color w:val="CC00FF"/>
    </w:rPr>
  </w:style>
  <w:style w:type="character" w:customStyle="1" w:styleId="headKrunIn">
    <w:name w:val="‡headK_runIn"/>
    <w:qFormat/>
    <w:rsid w:val="00FE0A0A"/>
    <w:rPr>
      <w:color w:val="FF0000"/>
    </w:rPr>
  </w:style>
  <w:style w:type="character" w:customStyle="1" w:styleId="headJrunIn">
    <w:name w:val="‡headJ_runIn"/>
    <w:qFormat/>
    <w:rsid w:val="00FE0A0A"/>
    <w:rPr>
      <w:color w:val="336600"/>
    </w:rPr>
  </w:style>
  <w:style w:type="character" w:customStyle="1" w:styleId="headIrunIn">
    <w:name w:val="‡headI_runIn"/>
    <w:qFormat/>
    <w:rsid w:val="00FE0A0A"/>
    <w:rPr>
      <w:color w:val="0000CC"/>
    </w:rPr>
  </w:style>
  <w:style w:type="character" w:customStyle="1" w:styleId="headHrunIn">
    <w:name w:val="‡headH_runIn"/>
    <w:qFormat/>
    <w:rsid w:val="00FE0A0A"/>
    <w:rPr>
      <w:color w:val="9900FF"/>
    </w:rPr>
  </w:style>
  <w:style w:type="character" w:customStyle="1" w:styleId="headGrunIn">
    <w:name w:val="‡headG_runIn"/>
    <w:rsid w:val="00FE0A0A"/>
    <w:rPr>
      <w:color w:val="CC0000"/>
    </w:rPr>
  </w:style>
  <w:style w:type="character" w:customStyle="1" w:styleId="headFrunIn">
    <w:name w:val="‡headF_runIn"/>
    <w:rsid w:val="00FE0A0A"/>
    <w:rPr>
      <w:color w:val="003300"/>
    </w:rPr>
  </w:style>
  <w:style w:type="character" w:customStyle="1" w:styleId="headErunIn">
    <w:name w:val="‡headE_runIn"/>
    <w:rsid w:val="00FE0A0A"/>
    <w:rPr>
      <w:color w:val="000066"/>
    </w:rPr>
  </w:style>
  <w:style w:type="character" w:customStyle="1" w:styleId="headDrunIn">
    <w:name w:val="‡headD_runIn"/>
    <w:rsid w:val="00FE0A0A"/>
    <w:rPr>
      <w:color w:val="800080"/>
    </w:rPr>
  </w:style>
  <w:style w:type="character" w:customStyle="1" w:styleId="headCrunIn">
    <w:name w:val="‡headC_runIn"/>
    <w:rsid w:val="00FE0A0A"/>
    <w:rPr>
      <w:color w:val="FF6600"/>
    </w:rPr>
  </w:style>
  <w:style w:type="character" w:customStyle="1" w:styleId="headBrunIn">
    <w:name w:val="‡headB_runIn"/>
    <w:rsid w:val="00FE0A0A"/>
    <w:rPr>
      <w:color w:val="008000"/>
    </w:rPr>
  </w:style>
  <w:style w:type="character" w:customStyle="1" w:styleId="headArunIn">
    <w:name w:val="‡headA_runIn"/>
    <w:rsid w:val="00FE0A0A"/>
    <w:rPr>
      <w:color w:val="0000FF"/>
    </w:rPr>
  </w:style>
  <w:style w:type="character" w:customStyle="1" w:styleId="formalStatementNumber">
    <w:name w:val="‡formalStatementNumber"/>
    <w:rsid w:val="00FE0A0A"/>
    <w:rPr>
      <w:color w:val="0000FF"/>
    </w:rPr>
  </w:style>
  <w:style w:type="character" w:customStyle="1" w:styleId="fmpublisherName">
    <w:name w:val="‡fm_publisherName"/>
    <w:rsid w:val="00FE0A0A"/>
    <w:rPr>
      <w:color w:val="7030A0"/>
    </w:rPr>
  </w:style>
  <w:style w:type="character" w:customStyle="1" w:styleId="fmpublisherLocation">
    <w:name w:val="‡fm_publisherLocation"/>
    <w:rsid w:val="00FE0A0A"/>
    <w:rPr>
      <w:color w:val="92D050"/>
    </w:rPr>
  </w:style>
  <w:style w:type="character" w:customStyle="1" w:styleId="fmlicence">
    <w:name w:val="‡fm_licence"/>
    <w:rsid w:val="00FE0A0A"/>
    <w:rPr>
      <w:color w:val="C00000"/>
    </w:rPr>
  </w:style>
  <w:style w:type="character" w:customStyle="1" w:styleId="fmedSurname">
    <w:name w:val="‡fm_edSurname"/>
    <w:qFormat/>
    <w:rsid w:val="00FE0A0A"/>
    <w:rPr>
      <w:rFonts w:ascii="Times New Roman" w:hAnsi="Times New Roman"/>
      <w:color w:val="393939"/>
      <w:sz w:val="24"/>
      <w:szCs w:val="20"/>
      <w:bdr w:val="none" w:sz="0" w:space="0" w:color="auto"/>
      <w:shd w:val="clear" w:color="auto" w:fill="CCFF66"/>
    </w:rPr>
  </w:style>
  <w:style w:type="character" w:customStyle="1" w:styleId="fmedGivenName">
    <w:name w:val="‡fm_edGivenName"/>
    <w:qFormat/>
    <w:rsid w:val="00FE0A0A"/>
    <w:rPr>
      <w:rFonts w:ascii="Times New Roman" w:hAnsi="Times New Roman"/>
      <w:color w:val="auto"/>
      <w:sz w:val="24"/>
      <w:szCs w:val="20"/>
      <w:bdr w:val="none" w:sz="0" w:space="0" w:color="auto"/>
      <w:shd w:val="clear" w:color="auto" w:fill="FFCC66"/>
    </w:rPr>
  </w:style>
  <w:style w:type="character" w:customStyle="1" w:styleId="fmcorrSurname">
    <w:name w:val="‡fm_corrSurname"/>
    <w:rsid w:val="00FE0A0A"/>
    <w:rPr>
      <w:color w:val="000000"/>
      <w:bdr w:val="none" w:sz="0" w:space="0" w:color="auto"/>
      <w:shd w:val="clear" w:color="auto" w:fill="339966"/>
    </w:rPr>
  </w:style>
  <w:style w:type="character" w:customStyle="1" w:styleId="fmcorrSuffix">
    <w:name w:val="‡fm_corrSuffix"/>
    <w:rsid w:val="00FE0A0A"/>
    <w:rPr>
      <w:color w:val="000000"/>
      <w:bdr w:val="none" w:sz="0" w:space="0" w:color="auto"/>
      <w:shd w:val="clear" w:color="auto" w:fill="3366FF"/>
    </w:rPr>
  </w:style>
  <w:style w:type="character" w:customStyle="1" w:styleId="fmcorrPrefix">
    <w:name w:val="‡fm_corrPrefix"/>
    <w:rsid w:val="00FE0A0A"/>
    <w:rPr>
      <w:color w:val="000000"/>
      <w:bdr w:val="none" w:sz="0" w:space="0" w:color="auto"/>
      <w:shd w:val="clear" w:color="auto" w:fill="C0C0C0"/>
    </w:rPr>
  </w:style>
  <w:style w:type="character" w:customStyle="1" w:styleId="fmcorrGivenName">
    <w:name w:val="‡fm_corrGivenName"/>
    <w:rsid w:val="00FE0A0A"/>
    <w:rPr>
      <w:color w:val="000000"/>
      <w:bdr w:val="none" w:sz="0" w:space="0" w:color="auto"/>
      <w:shd w:val="clear" w:color="auto" w:fill="FF99CC"/>
    </w:rPr>
  </w:style>
  <w:style w:type="character" w:customStyle="1" w:styleId="fmcorrDegree">
    <w:name w:val="‡fm_corrDegree"/>
    <w:rsid w:val="00FE0A0A"/>
    <w:rPr>
      <w:color w:val="000000"/>
      <w:bdr w:val="none" w:sz="0" w:space="0" w:color="auto"/>
      <w:shd w:val="clear" w:color="auto" w:fill="CC99FF"/>
    </w:rPr>
  </w:style>
  <w:style w:type="character" w:customStyle="1" w:styleId="fmauSurname">
    <w:name w:val="‡fm_auSurname"/>
    <w:rsid w:val="00FE0A0A"/>
    <w:rPr>
      <w:color w:val="339966"/>
    </w:rPr>
  </w:style>
  <w:style w:type="character" w:customStyle="1" w:styleId="fmauSuffix">
    <w:name w:val="‡fm_auSuffix"/>
    <w:rsid w:val="00FE0A0A"/>
    <w:rPr>
      <w:color w:val="3366FF"/>
    </w:rPr>
  </w:style>
  <w:style w:type="character" w:customStyle="1" w:styleId="fmauPrefix">
    <w:name w:val="‡fm_auPrefix"/>
    <w:rsid w:val="00FE0A0A"/>
    <w:rPr>
      <w:color w:val="999999"/>
    </w:rPr>
  </w:style>
  <w:style w:type="character" w:customStyle="1" w:styleId="fmauGivenName">
    <w:name w:val="‡fm_auGivenName"/>
    <w:rsid w:val="00FE0A0A"/>
    <w:rPr>
      <w:color w:val="FF0000"/>
    </w:rPr>
  </w:style>
  <w:style w:type="character" w:customStyle="1" w:styleId="fmauDegree">
    <w:name w:val="‡fm_auDegree"/>
    <w:rsid w:val="00FE0A0A"/>
    <w:rPr>
      <w:color w:val="800080"/>
    </w:rPr>
  </w:style>
  <w:style w:type="character" w:customStyle="1" w:styleId="fmauCollab">
    <w:name w:val="‡fm_auCollab"/>
    <w:rsid w:val="00FE0A0A"/>
    <w:rPr>
      <w:color w:val="008080"/>
    </w:rPr>
  </w:style>
  <w:style w:type="character" w:customStyle="1" w:styleId="fmaffPhone">
    <w:name w:val="‡fm_affPhone"/>
    <w:rsid w:val="00FE0A0A"/>
    <w:rPr>
      <w:color w:val="0000FF"/>
    </w:rPr>
  </w:style>
  <w:style w:type="character" w:customStyle="1" w:styleId="fmaffInstitution">
    <w:name w:val="‡fm_affInstitution"/>
    <w:rsid w:val="00FE0A0A"/>
    <w:rPr>
      <w:color w:val="FF0000"/>
    </w:rPr>
  </w:style>
  <w:style w:type="character" w:customStyle="1" w:styleId="fmaffFax">
    <w:name w:val="‡fm_affFax"/>
    <w:rsid w:val="00FE0A0A"/>
    <w:rPr>
      <w:color w:val="008000"/>
    </w:rPr>
  </w:style>
  <w:style w:type="character" w:customStyle="1" w:styleId="fmaffEmail">
    <w:name w:val="‡fm_affEmail"/>
    <w:rsid w:val="00FE0A0A"/>
    <w:rPr>
      <w:color w:val="800080"/>
    </w:rPr>
  </w:style>
  <w:style w:type="character" w:customStyle="1" w:styleId="fmaffCountry">
    <w:name w:val="‡fm_affCountry"/>
    <w:rsid w:val="00FE0A0A"/>
    <w:rPr>
      <w:color w:val="FF6600"/>
    </w:rPr>
  </w:style>
  <w:style w:type="character" w:customStyle="1" w:styleId="fmaffAddressLine">
    <w:name w:val="‡fm_affAddressLine"/>
    <w:rsid w:val="00FE0A0A"/>
    <w:rPr>
      <w:color w:val="808080"/>
    </w:rPr>
  </w:style>
  <w:style w:type="paragraph" w:customStyle="1" w:styleId="VerbatimEnd">
    <w:name w:val="†VerbatimEnd"/>
    <w:basedOn w:val="ProgramEnd"/>
    <w:qFormat/>
    <w:rsid w:val="00FE0A0A"/>
  </w:style>
  <w:style w:type="paragraph" w:customStyle="1" w:styleId="VerbatimBegin">
    <w:name w:val="†VerbatimBegin"/>
    <w:basedOn w:val="ProgramBegin"/>
    <w:qFormat/>
    <w:rsid w:val="00FE0A0A"/>
  </w:style>
  <w:style w:type="paragraph" w:customStyle="1" w:styleId="Verbatim">
    <w:name w:val="†Verbatim"/>
    <w:basedOn w:val="Normal"/>
    <w:qFormat/>
    <w:rsid w:val="00FE0A0A"/>
    <w:pPr>
      <w:spacing w:line="480" w:lineRule="auto"/>
      <w:ind w:left="1411" w:right="720"/>
    </w:pPr>
    <w:rPr>
      <w:rFonts w:ascii="Courier 10 Pitch" w:eastAsia="Arial" w:hAnsi="Courier 10 Pitch"/>
      <w:color w:val="9900FF"/>
      <w:lang w:val="de-DE"/>
    </w:rPr>
  </w:style>
  <w:style w:type="paragraph" w:customStyle="1" w:styleId="UnNumFig">
    <w:name w:val="†UnNumFig"/>
    <w:basedOn w:val="FigureSource"/>
    <w:qFormat/>
    <w:rsid w:val="00FE0A0A"/>
    <w:pPr>
      <w:shd w:val="clear" w:color="auto" w:fill="CCFF33"/>
      <w:jc w:val="center"/>
    </w:pPr>
    <w:rPr>
      <w:color w:val="auto"/>
    </w:rPr>
  </w:style>
  <w:style w:type="paragraph" w:customStyle="1" w:styleId="UnnumberFigureCaption">
    <w:name w:val="†Unnumber_Figure_Caption"/>
    <w:rsid w:val="00FE0A0A"/>
    <w:pPr>
      <w:spacing w:line="480" w:lineRule="auto"/>
    </w:pPr>
    <w:rPr>
      <w:rFonts w:ascii="Times New Roman" w:eastAsia="Times New Roman" w:hAnsi="Times New Roman" w:cs="Times New Roman"/>
      <w:color w:val="339966"/>
      <w:lang w:val="en-US"/>
    </w:rPr>
  </w:style>
  <w:style w:type="paragraph" w:customStyle="1" w:styleId="UnheadedSectionBreak">
    <w:name w:val="†UnheadedSectionBreak"/>
    <w:rsid w:val="00FE0A0A"/>
    <w:pPr>
      <w:spacing w:before="120" w:after="120" w:line="480" w:lineRule="auto"/>
    </w:pPr>
    <w:rPr>
      <w:rFonts w:ascii="Times New Roman" w:eastAsia="Times New Roman" w:hAnsi="Times New Roman" w:cs="Times New Roman"/>
      <w:shd w:val="clear" w:color="auto" w:fill="333399"/>
      <w:lang w:val="en-US"/>
    </w:rPr>
  </w:style>
  <w:style w:type="paragraph" w:customStyle="1" w:styleId="UNNote">
    <w:name w:val="†UN_Note"/>
    <w:basedOn w:val="FMEdition"/>
    <w:qFormat/>
    <w:rsid w:val="00FE0A0A"/>
    <w:rPr>
      <w:shd w:val="clear" w:color="auto" w:fill="E8E8E8"/>
    </w:rPr>
  </w:style>
  <w:style w:type="paragraph" w:customStyle="1" w:styleId="UL8">
    <w:name w:val="†UL8"/>
    <w:basedOn w:val="UL7"/>
    <w:qFormat/>
    <w:rsid w:val="00FE0A0A"/>
    <w:pPr>
      <w:ind w:left="6451"/>
    </w:pPr>
  </w:style>
  <w:style w:type="paragraph" w:customStyle="1" w:styleId="UL7">
    <w:name w:val="†UL7"/>
    <w:basedOn w:val="UL6"/>
    <w:qFormat/>
    <w:rsid w:val="00FE0A0A"/>
    <w:pPr>
      <w:ind w:left="5731"/>
    </w:pPr>
  </w:style>
  <w:style w:type="paragraph" w:customStyle="1" w:styleId="UL6">
    <w:name w:val="†UL6"/>
    <w:basedOn w:val="UL5"/>
    <w:qFormat/>
    <w:rsid w:val="00FE0A0A"/>
    <w:pPr>
      <w:ind w:left="5011"/>
    </w:pPr>
  </w:style>
  <w:style w:type="paragraph" w:customStyle="1" w:styleId="UL5">
    <w:name w:val="†UL5"/>
    <w:basedOn w:val="BL4"/>
    <w:qFormat/>
    <w:rsid w:val="00FE0A0A"/>
    <w:pPr>
      <w:ind w:left="4291"/>
    </w:pPr>
  </w:style>
  <w:style w:type="paragraph" w:customStyle="1" w:styleId="UL4">
    <w:name w:val="†UL4"/>
    <w:basedOn w:val="BL4"/>
    <w:rsid w:val="00FE0A0A"/>
  </w:style>
  <w:style w:type="paragraph" w:customStyle="1" w:styleId="UL3">
    <w:name w:val="†U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UL2">
    <w:name w:val="†UL2"/>
    <w:rsid w:val="00FE0A0A"/>
    <w:pPr>
      <w:spacing w:line="480" w:lineRule="auto"/>
      <w:ind w:left="1418"/>
    </w:pPr>
    <w:rPr>
      <w:rFonts w:ascii="Times New Roman" w:eastAsia="Times New Roman" w:hAnsi="Times New Roman" w:cs="Times New Roman"/>
      <w:color w:val="993300"/>
      <w:lang w:val="en-US"/>
    </w:rPr>
  </w:style>
  <w:style w:type="paragraph" w:customStyle="1" w:styleId="UL1">
    <w:name w:val="†U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TwoColumnList">
    <w:name w:val="†TwoColumnList"/>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TOCStatutes4">
    <w:name w:val="†TOC_Statutes4"/>
    <w:basedOn w:val="EpigraphSource"/>
    <w:rsid w:val="00FE0A0A"/>
    <w:pPr>
      <w:ind w:left="2880"/>
      <w:jc w:val="left"/>
    </w:pPr>
    <w:rPr>
      <w:color w:val="auto"/>
      <w:sz w:val="22"/>
      <w:szCs w:val="22"/>
    </w:rPr>
  </w:style>
  <w:style w:type="paragraph" w:customStyle="1" w:styleId="TOCStatutes3">
    <w:name w:val="†TOC_Statutes3"/>
    <w:basedOn w:val="EpigraphSource"/>
    <w:rsid w:val="00FE0A0A"/>
    <w:pPr>
      <w:ind w:left="2160"/>
      <w:jc w:val="left"/>
    </w:pPr>
    <w:rPr>
      <w:color w:val="auto"/>
      <w:sz w:val="22"/>
      <w:szCs w:val="22"/>
    </w:rPr>
  </w:style>
  <w:style w:type="paragraph" w:customStyle="1" w:styleId="TOCStatutes2">
    <w:name w:val="†TOC_Statutes2"/>
    <w:basedOn w:val="EpigraphSource"/>
    <w:rsid w:val="00FE0A0A"/>
    <w:pPr>
      <w:ind w:left="1440"/>
      <w:jc w:val="left"/>
    </w:pPr>
    <w:rPr>
      <w:color w:val="auto"/>
      <w:sz w:val="22"/>
      <w:szCs w:val="22"/>
    </w:rPr>
  </w:style>
  <w:style w:type="paragraph" w:customStyle="1" w:styleId="TOCStatutes1">
    <w:name w:val="†TOC_Statutes1"/>
    <w:basedOn w:val="EpigraphSource"/>
    <w:rsid w:val="00FE0A0A"/>
    <w:pPr>
      <w:jc w:val="left"/>
    </w:pPr>
    <w:rPr>
      <w:color w:val="auto"/>
      <w:sz w:val="22"/>
      <w:szCs w:val="22"/>
    </w:rPr>
  </w:style>
  <w:style w:type="paragraph" w:customStyle="1" w:styleId="TOCStatutesHeadD">
    <w:name w:val="†TOC_Statutes_HeadD"/>
    <w:basedOn w:val="EpigraphSource"/>
    <w:rsid w:val="00FE0A0A"/>
    <w:pPr>
      <w:ind w:left="2880"/>
      <w:jc w:val="left"/>
    </w:pPr>
    <w:rPr>
      <w:color w:val="800078"/>
      <w:sz w:val="22"/>
      <w:szCs w:val="22"/>
    </w:rPr>
  </w:style>
  <w:style w:type="paragraph" w:customStyle="1" w:styleId="TOCStatutesHeadC">
    <w:name w:val="†TOC_Statutes_HeadC"/>
    <w:basedOn w:val="EpigraphSource"/>
    <w:rsid w:val="00FE0A0A"/>
    <w:pPr>
      <w:ind w:left="2160"/>
      <w:jc w:val="left"/>
    </w:pPr>
    <w:rPr>
      <w:color w:val="FF6600"/>
      <w:sz w:val="22"/>
      <w:szCs w:val="22"/>
    </w:rPr>
  </w:style>
  <w:style w:type="paragraph" w:customStyle="1" w:styleId="TOCStatutesHeadB">
    <w:name w:val="†TOC_Statutes_HeadB"/>
    <w:basedOn w:val="EpigraphSource"/>
    <w:rsid w:val="00FE0A0A"/>
    <w:pPr>
      <w:ind w:left="1440"/>
      <w:jc w:val="left"/>
    </w:pPr>
    <w:rPr>
      <w:color w:val="008000"/>
      <w:sz w:val="22"/>
      <w:szCs w:val="22"/>
    </w:rPr>
  </w:style>
  <w:style w:type="paragraph" w:customStyle="1" w:styleId="TOCStatutesHeadA">
    <w:name w:val="†TOC_Statutes_HeadA"/>
    <w:basedOn w:val="EpigraphSource"/>
    <w:rsid w:val="00FE0A0A"/>
    <w:pPr>
      <w:jc w:val="left"/>
    </w:pPr>
    <w:rPr>
      <w:color w:val="0000E1"/>
      <w:sz w:val="22"/>
      <w:szCs w:val="22"/>
    </w:rPr>
  </w:style>
  <w:style w:type="paragraph" w:customStyle="1" w:styleId="TOCHeadSectionTitle">
    <w:name w:val="†TOC_HeadSectionTitle"/>
    <w:basedOn w:val="EpigraphSource"/>
    <w:rsid w:val="00FE0A0A"/>
    <w:pPr>
      <w:ind w:left="0"/>
      <w:jc w:val="left"/>
    </w:pPr>
    <w:rPr>
      <w:color w:val="auto"/>
      <w:sz w:val="28"/>
      <w:szCs w:val="28"/>
    </w:rPr>
  </w:style>
  <w:style w:type="paragraph" w:customStyle="1" w:styleId="TOCHeadPE">
    <w:name w:val="†TOC_HeadPE"/>
    <w:basedOn w:val="EpigraphSource"/>
    <w:rsid w:val="00FE0A0A"/>
    <w:pPr>
      <w:ind w:left="0"/>
      <w:jc w:val="left"/>
    </w:pPr>
    <w:rPr>
      <w:i/>
      <w:color w:val="auto"/>
      <w:sz w:val="24"/>
    </w:rPr>
  </w:style>
  <w:style w:type="paragraph" w:customStyle="1" w:styleId="TOCHeadPartTitle">
    <w:name w:val="†TOC_HeadPartTitle"/>
    <w:basedOn w:val="EpigraphSource"/>
    <w:rsid w:val="00FE0A0A"/>
    <w:pPr>
      <w:ind w:left="0"/>
      <w:jc w:val="left"/>
    </w:pPr>
    <w:rPr>
      <w:color w:val="auto"/>
      <w:sz w:val="32"/>
      <w:szCs w:val="32"/>
    </w:rPr>
  </w:style>
  <w:style w:type="paragraph" w:customStyle="1" w:styleId="TOCHeadF">
    <w:name w:val="†TOC_HeadF"/>
    <w:basedOn w:val="EpigraphSource"/>
    <w:rsid w:val="00FE0A0A"/>
    <w:pPr>
      <w:ind w:left="4320"/>
      <w:jc w:val="left"/>
    </w:pPr>
    <w:rPr>
      <w:color w:val="auto"/>
      <w:sz w:val="22"/>
      <w:szCs w:val="22"/>
    </w:rPr>
  </w:style>
  <w:style w:type="paragraph" w:customStyle="1" w:styleId="TOCHeadE">
    <w:name w:val="†TOC_HeadE"/>
    <w:basedOn w:val="EpigraphSource"/>
    <w:rsid w:val="00FE0A0A"/>
    <w:pPr>
      <w:ind w:left="3600"/>
      <w:jc w:val="left"/>
    </w:pPr>
    <w:rPr>
      <w:color w:val="auto"/>
      <w:sz w:val="22"/>
      <w:szCs w:val="22"/>
    </w:rPr>
  </w:style>
  <w:style w:type="paragraph" w:customStyle="1" w:styleId="TOCHeadD">
    <w:name w:val="†TOC_HeadD"/>
    <w:basedOn w:val="EpigraphSource"/>
    <w:rsid w:val="00FE0A0A"/>
    <w:pPr>
      <w:ind w:left="2880"/>
      <w:jc w:val="left"/>
    </w:pPr>
    <w:rPr>
      <w:color w:val="auto"/>
      <w:sz w:val="22"/>
      <w:szCs w:val="22"/>
    </w:rPr>
  </w:style>
  <w:style w:type="paragraph" w:customStyle="1" w:styleId="TOCHeadChapterTitle">
    <w:name w:val="†TOC_HeadChapterTitle"/>
    <w:basedOn w:val="EpigraphSource"/>
    <w:rsid w:val="00FE0A0A"/>
    <w:pPr>
      <w:ind w:hanging="720"/>
      <w:jc w:val="left"/>
    </w:pPr>
    <w:rPr>
      <w:color w:val="auto"/>
      <w:sz w:val="24"/>
    </w:rPr>
  </w:style>
  <w:style w:type="paragraph" w:customStyle="1" w:styleId="TOCHeadChapterAuthor">
    <w:name w:val="†TOC_HeadChapterAuthor"/>
    <w:basedOn w:val="EpigraphSource"/>
    <w:rsid w:val="00FE0A0A"/>
    <w:pPr>
      <w:jc w:val="left"/>
    </w:pPr>
    <w:rPr>
      <w:i/>
      <w:color w:val="auto"/>
      <w:sz w:val="24"/>
    </w:rPr>
  </w:style>
  <w:style w:type="paragraph" w:customStyle="1" w:styleId="TOCHeadC">
    <w:name w:val="†TOC_HeadC"/>
    <w:basedOn w:val="EpigraphSource"/>
    <w:rsid w:val="00FE0A0A"/>
    <w:pPr>
      <w:ind w:left="2160"/>
      <w:jc w:val="left"/>
    </w:pPr>
    <w:rPr>
      <w:color w:val="auto"/>
      <w:sz w:val="22"/>
      <w:szCs w:val="22"/>
    </w:rPr>
  </w:style>
  <w:style w:type="paragraph" w:customStyle="1" w:styleId="TOCHeadB">
    <w:name w:val="†TOC_HeadB"/>
    <w:basedOn w:val="EpigraphSource"/>
    <w:rsid w:val="00FE0A0A"/>
    <w:pPr>
      <w:ind w:left="1440"/>
      <w:jc w:val="left"/>
    </w:pPr>
    <w:rPr>
      <w:color w:val="auto"/>
      <w:sz w:val="22"/>
      <w:szCs w:val="22"/>
    </w:rPr>
  </w:style>
  <w:style w:type="paragraph" w:customStyle="1" w:styleId="TOCHeadA">
    <w:name w:val="†TOC_HeadA"/>
    <w:basedOn w:val="EpigraphSource"/>
    <w:rsid w:val="00FE0A0A"/>
    <w:pPr>
      <w:jc w:val="left"/>
    </w:pPr>
    <w:rPr>
      <w:color w:val="auto"/>
      <w:sz w:val="22"/>
      <w:szCs w:val="22"/>
    </w:rPr>
  </w:style>
  <w:style w:type="paragraph" w:customStyle="1" w:styleId="TOCCases4">
    <w:name w:val="†TOC_Cases4"/>
    <w:basedOn w:val="EpigraphSource"/>
    <w:rsid w:val="00FE0A0A"/>
    <w:pPr>
      <w:ind w:left="2880"/>
      <w:jc w:val="left"/>
    </w:pPr>
    <w:rPr>
      <w:color w:val="auto"/>
      <w:sz w:val="22"/>
      <w:szCs w:val="22"/>
    </w:rPr>
  </w:style>
  <w:style w:type="paragraph" w:customStyle="1" w:styleId="TOCCases3">
    <w:name w:val="†TOC_Cases3"/>
    <w:basedOn w:val="EpigraphSource"/>
    <w:rsid w:val="00FE0A0A"/>
    <w:pPr>
      <w:ind w:left="2160"/>
      <w:jc w:val="left"/>
    </w:pPr>
    <w:rPr>
      <w:color w:val="auto"/>
      <w:sz w:val="22"/>
      <w:szCs w:val="22"/>
    </w:rPr>
  </w:style>
  <w:style w:type="paragraph" w:customStyle="1" w:styleId="TOCCases2">
    <w:name w:val="†TOC_Cases2"/>
    <w:basedOn w:val="EpigraphSource"/>
    <w:rsid w:val="00FE0A0A"/>
    <w:pPr>
      <w:ind w:left="1440"/>
      <w:jc w:val="left"/>
    </w:pPr>
    <w:rPr>
      <w:color w:val="auto"/>
      <w:sz w:val="22"/>
      <w:szCs w:val="22"/>
    </w:rPr>
  </w:style>
  <w:style w:type="paragraph" w:customStyle="1" w:styleId="TOCCases1">
    <w:name w:val="†TOC_Cases1"/>
    <w:basedOn w:val="EpigraphSource"/>
    <w:rsid w:val="00FE0A0A"/>
    <w:pPr>
      <w:jc w:val="left"/>
    </w:pPr>
    <w:rPr>
      <w:color w:val="auto"/>
      <w:sz w:val="22"/>
      <w:szCs w:val="22"/>
    </w:rPr>
  </w:style>
  <w:style w:type="paragraph" w:customStyle="1" w:styleId="TOCCasesHeadD">
    <w:name w:val="†TOC_Cases_HeadD"/>
    <w:basedOn w:val="EpigraphSource"/>
    <w:rsid w:val="00FE0A0A"/>
    <w:pPr>
      <w:ind w:left="2880"/>
      <w:jc w:val="left"/>
    </w:pPr>
    <w:rPr>
      <w:color w:val="800078"/>
      <w:sz w:val="22"/>
      <w:szCs w:val="22"/>
    </w:rPr>
  </w:style>
  <w:style w:type="paragraph" w:customStyle="1" w:styleId="TOCCasesHeadC">
    <w:name w:val="†TOC_Cases_HeadC"/>
    <w:basedOn w:val="EpigraphSource"/>
    <w:rsid w:val="00FE0A0A"/>
    <w:pPr>
      <w:ind w:left="2160"/>
      <w:jc w:val="left"/>
    </w:pPr>
    <w:rPr>
      <w:color w:val="FF6600"/>
      <w:sz w:val="22"/>
      <w:szCs w:val="22"/>
    </w:rPr>
  </w:style>
  <w:style w:type="paragraph" w:customStyle="1" w:styleId="TOCCasesHeadB">
    <w:name w:val="†TOC_Cases_HeadB"/>
    <w:basedOn w:val="EpigraphSource"/>
    <w:rsid w:val="00FE0A0A"/>
    <w:pPr>
      <w:ind w:left="1440"/>
      <w:jc w:val="left"/>
    </w:pPr>
    <w:rPr>
      <w:color w:val="008000"/>
      <w:sz w:val="22"/>
      <w:szCs w:val="22"/>
    </w:rPr>
  </w:style>
  <w:style w:type="paragraph" w:customStyle="1" w:styleId="TOCCasesHeadA">
    <w:name w:val="†TOC_Cases_HeadA"/>
    <w:basedOn w:val="EpigraphSource"/>
    <w:rsid w:val="00FE0A0A"/>
    <w:pPr>
      <w:jc w:val="left"/>
    </w:pPr>
    <w:rPr>
      <w:color w:val="0000E1"/>
      <w:sz w:val="22"/>
      <w:szCs w:val="22"/>
    </w:rPr>
  </w:style>
  <w:style w:type="paragraph" w:customStyle="1" w:styleId="TextInd">
    <w:name w:val="†TextInd"/>
    <w:rsid w:val="00FE0A0A"/>
    <w:pPr>
      <w:spacing w:line="480" w:lineRule="auto"/>
      <w:ind w:firstLine="720"/>
    </w:pPr>
    <w:rPr>
      <w:rFonts w:ascii="Times New Roman" w:eastAsia="Times New Roman" w:hAnsi="Times New Roman" w:cs="Times New Roman"/>
      <w:lang w:val="en-US"/>
    </w:rPr>
  </w:style>
  <w:style w:type="paragraph" w:customStyle="1" w:styleId="TextFlushLeft">
    <w:name w:val="†TextFlushLeft"/>
    <w:rsid w:val="00FE0A0A"/>
    <w:pPr>
      <w:spacing w:line="480" w:lineRule="auto"/>
    </w:pPr>
    <w:rPr>
      <w:rFonts w:ascii="Times New Roman" w:eastAsia="Times New Roman" w:hAnsi="Times New Roman" w:cs="Times New Roman"/>
      <w:lang w:val="en-US"/>
    </w:rPr>
  </w:style>
  <w:style w:type="paragraph" w:customStyle="1" w:styleId="TextRight">
    <w:name w:val="†Text_Right"/>
    <w:rsid w:val="00FE0A0A"/>
    <w:pPr>
      <w:spacing w:line="480" w:lineRule="auto"/>
      <w:jc w:val="right"/>
    </w:pPr>
    <w:rPr>
      <w:rFonts w:ascii="Times New Roman" w:eastAsia="Times New Roman" w:hAnsi="Times New Roman" w:cs="Times New Roman"/>
      <w:lang w:val="en-US"/>
    </w:rPr>
  </w:style>
  <w:style w:type="paragraph" w:customStyle="1" w:styleId="TextLeft">
    <w:name w:val="†Text_Left"/>
    <w:rsid w:val="00FE0A0A"/>
    <w:pPr>
      <w:spacing w:line="480" w:lineRule="auto"/>
    </w:pPr>
    <w:rPr>
      <w:rFonts w:ascii="Times New Roman" w:eastAsia="Times New Roman" w:hAnsi="Times New Roman" w:cs="Times New Roman"/>
      <w:lang w:val="en-US"/>
    </w:rPr>
  </w:style>
  <w:style w:type="paragraph" w:customStyle="1" w:styleId="TextCenter">
    <w:name w:val="†Text_Center"/>
    <w:rsid w:val="00FE0A0A"/>
    <w:pPr>
      <w:spacing w:line="480" w:lineRule="auto"/>
      <w:jc w:val="center"/>
    </w:pPr>
    <w:rPr>
      <w:rFonts w:ascii="Times New Roman" w:eastAsia="Times New Roman" w:hAnsi="Times New Roman" w:cs="Times New Roman"/>
      <w:lang w:val="en-US"/>
    </w:rPr>
  </w:style>
  <w:style w:type="paragraph" w:customStyle="1" w:styleId="TakingitfurtherStart">
    <w:name w:val="†Taking it further Start"/>
    <w:basedOn w:val="ActivityStart"/>
    <w:qFormat/>
    <w:rsid w:val="00FE0A0A"/>
    <w:pPr>
      <w:pBdr>
        <w:top w:val="single" w:sz="24" w:space="1" w:color="008000"/>
      </w:pBdr>
    </w:pPr>
  </w:style>
  <w:style w:type="paragraph" w:customStyle="1" w:styleId="TakingitfurtherEnd">
    <w:name w:val="†Taking it further End"/>
    <w:basedOn w:val="ActivityEnd"/>
    <w:qFormat/>
    <w:rsid w:val="00FE0A0A"/>
    <w:pPr>
      <w:pBdr>
        <w:bottom w:val="single" w:sz="24" w:space="1" w:color="008000"/>
      </w:pBdr>
    </w:pPr>
  </w:style>
  <w:style w:type="paragraph" w:customStyle="1" w:styleId="TableStubHead">
    <w:name w:val="†Table_StubHead"/>
    <w:rsid w:val="00FE0A0A"/>
    <w:pPr>
      <w:shd w:val="clear" w:color="auto" w:fill="BFBFBF"/>
      <w:spacing w:line="360" w:lineRule="auto"/>
    </w:pPr>
    <w:rPr>
      <w:rFonts w:ascii="Times New Roman" w:eastAsia="Times New Roman" w:hAnsi="Times New Roman" w:cs="Times New Roman"/>
    </w:rPr>
  </w:style>
  <w:style w:type="paragraph" w:customStyle="1" w:styleId="TableStubSubentry">
    <w:name w:val="†Table_Stub_Subentry"/>
    <w:rsid w:val="00FE0A0A"/>
    <w:pPr>
      <w:shd w:val="clear" w:color="auto" w:fill="BFBFBF"/>
      <w:spacing w:line="360" w:lineRule="auto"/>
      <w:ind w:left="227"/>
    </w:pPr>
    <w:rPr>
      <w:rFonts w:ascii="Times New Roman" w:eastAsia="Times New Roman" w:hAnsi="Times New Roman" w:cs="Times New Roman"/>
      <w:sz w:val="20"/>
    </w:rPr>
  </w:style>
  <w:style w:type="paragraph" w:customStyle="1" w:styleId="TableStubEntry">
    <w:name w:val="†Table_Stub_Entry"/>
    <w:rsid w:val="00FE0A0A"/>
    <w:pPr>
      <w:shd w:val="clear" w:color="auto" w:fill="BFBFBF"/>
      <w:spacing w:line="360" w:lineRule="auto"/>
    </w:pPr>
    <w:rPr>
      <w:rFonts w:ascii="Times New Roman" w:eastAsia="Times New Roman" w:hAnsi="Times New Roman" w:cs="Times New Roman"/>
      <w:sz w:val="20"/>
    </w:rPr>
  </w:style>
  <w:style w:type="paragraph" w:customStyle="1" w:styleId="TableSource">
    <w:name w:val="†Table_Source"/>
    <w:basedOn w:val="TableNote"/>
    <w:rsid w:val="00FE0A0A"/>
  </w:style>
  <w:style w:type="paragraph" w:customStyle="1" w:styleId="TableNote">
    <w:name w:val="†Table_Note"/>
    <w:rsid w:val="00FE0A0A"/>
    <w:pPr>
      <w:shd w:val="clear" w:color="auto" w:fill="E6E6E6"/>
      <w:spacing w:before="100" w:beforeAutospacing="1" w:line="360" w:lineRule="auto"/>
    </w:pPr>
    <w:rPr>
      <w:rFonts w:ascii="Times New Roman" w:eastAsia="Times New Roman" w:hAnsi="Times New Roman" w:cs="Times New Roman"/>
      <w:sz w:val="20"/>
    </w:rPr>
  </w:style>
  <w:style w:type="paragraph" w:customStyle="1" w:styleId="TableHeadC">
    <w:name w:val="†Table_HeadC"/>
    <w:rsid w:val="00FE0A0A"/>
    <w:pPr>
      <w:shd w:val="clear" w:color="auto" w:fill="CCCCCC"/>
      <w:spacing w:line="360" w:lineRule="auto"/>
    </w:pPr>
    <w:rPr>
      <w:rFonts w:ascii="Times New Roman" w:eastAsia="Times New Roman" w:hAnsi="Times New Roman" w:cs="Times New Roman"/>
      <w:color w:val="FF6600"/>
      <w:sz w:val="20"/>
      <w:lang w:eastAsia="en-IN"/>
    </w:rPr>
  </w:style>
  <w:style w:type="paragraph" w:customStyle="1" w:styleId="TableHeadB">
    <w:name w:val="†Table_HeadB"/>
    <w:rsid w:val="00FE0A0A"/>
    <w:pPr>
      <w:shd w:val="clear" w:color="auto" w:fill="CCCCCC"/>
      <w:spacing w:line="360" w:lineRule="auto"/>
    </w:pPr>
    <w:rPr>
      <w:rFonts w:ascii="Times New Roman" w:eastAsia="Times New Roman" w:hAnsi="Times New Roman" w:cs="Times New Roman"/>
      <w:color w:val="008000"/>
      <w:sz w:val="20"/>
      <w:lang w:eastAsia="en-IN"/>
    </w:rPr>
  </w:style>
  <w:style w:type="paragraph" w:customStyle="1" w:styleId="TableHeadA">
    <w:name w:val="†Table_HeadA"/>
    <w:rsid w:val="00FE0A0A"/>
    <w:pPr>
      <w:shd w:val="clear" w:color="auto" w:fill="CCCCCC"/>
      <w:spacing w:line="360" w:lineRule="auto"/>
    </w:pPr>
    <w:rPr>
      <w:rFonts w:ascii="Times New Roman" w:eastAsia="Times New Roman" w:hAnsi="Times New Roman" w:cs="Times New Roman"/>
      <w:color w:val="0000FF"/>
      <w:sz w:val="20"/>
      <w:lang w:val="en-US"/>
    </w:rPr>
  </w:style>
  <w:style w:type="paragraph" w:customStyle="1" w:styleId="TableColumnSubhead">
    <w:name w:val="†Table_ColumnSubhead"/>
    <w:rsid w:val="00FE0A0A"/>
    <w:pPr>
      <w:shd w:val="clear" w:color="auto" w:fill="A6A6A6"/>
      <w:spacing w:line="360" w:lineRule="auto"/>
    </w:pPr>
    <w:rPr>
      <w:rFonts w:ascii="Times New Roman" w:eastAsia="Times New Roman" w:hAnsi="Times New Roman" w:cs="Times New Roman"/>
      <w:sz w:val="20"/>
      <w:szCs w:val="20"/>
    </w:rPr>
  </w:style>
  <w:style w:type="paragraph" w:customStyle="1" w:styleId="TableColumnHead">
    <w:name w:val="†Table_ColumnHead"/>
    <w:next w:val="Normal"/>
    <w:rsid w:val="00FE0A0A"/>
    <w:pPr>
      <w:shd w:val="clear" w:color="auto" w:fill="A6A6A6"/>
      <w:spacing w:line="360" w:lineRule="auto"/>
    </w:pPr>
    <w:rPr>
      <w:rFonts w:ascii="Times New Roman" w:eastAsia="Times New Roman" w:hAnsi="Times New Roman" w:cs="Times New Roman"/>
    </w:rPr>
  </w:style>
  <w:style w:type="paragraph" w:customStyle="1" w:styleId="TableCaption">
    <w:name w:val="†Table_Caption"/>
    <w:rsid w:val="00FE0A0A"/>
    <w:rPr>
      <w:rFonts w:ascii="Times New Roman" w:eastAsia="Times New Roman" w:hAnsi="Times New Roman" w:cs="Times New Roman"/>
      <w:color w:val="008080"/>
      <w:sz w:val="28"/>
    </w:rPr>
  </w:style>
  <w:style w:type="paragraph" w:customStyle="1" w:styleId="TableBody">
    <w:name w:val="†Table_Body"/>
    <w:rsid w:val="00FE0A0A"/>
    <w:pPr>
      <w:shd w:val="clear" w:color="auto" w:fill="D9D9D9"/>
      <w:spacing w:line="360" w:lineRule="auto"/>
    </w:pPr>
    <w:rPr>
      <w:rFonts w:ascii="Times New Roman" w:eastAsia="Times New Roman" w:hAnsi="Times New Roman" w:cs="Times New Roman"/>
      <w:sz w:val="20"/>
    </w:rPr>
  </w:style>
  <w:style w:type="paragraph" w:customStyle="1" w:styleId="Table">
    <w:name w:val="†Table"/>
    <w:basedOn w:val="Fig"/>
    <w:qFormat/>
    <w:rsid w:val="00FE0A0A"/>
  </w:style>
  <w:style w:type="paragraph" w:customStyle="1" w:styleId="SummaryStart">
    <w:name w:val="†Summary Start"/>
    <w:basedOn w:val="Normal"/>
    <w:qFormat/>
    <w:rsid w:val="00FE0A0A"/>
    <w:pPr>
      <w:pBdr>
        <w:top w:val="single" w:sz="24" w:space="1" w:color="CC99FF"/>
      </w:pBdr>
      <w:spacing w:before="120" w:after="120" w:line="480" w:lineRule="auto"/>
    </w:pPr>
    <w:rPr>
      <w:rFonts w:eastAsia="MS Mincho"/>
      <w:szCs w:val="20"/>
      <w:lang w:eastAsia="ja-JP"/>
    </w:rPr>
  </w:style>
  <w:style w:type="paragraph" w:customStyle="1" w:styleId="SummaryEnd">
    <w:name w:val="†Summary End"/>
    <w:basedOn w:val="Normal"/>
    <w:qFormat/>
    <w:rsid w:val="00FE0A0A"/>
    <w:pPr>
      <w:pBdr>
        <w:bottom w:val="single" w:sz="24" w:space="1" w:color="CC99FF"/>
      </w:pBdr>
      <w:spacing w:before="120" w:after="120" w:line="480" w:lineRule="auto"/>
    </w:pPr>
    <w:rPr>
      <w:rFonts w:eastAsia="MS Mincho"/>
      <w:szCs w:val="20"/>
      <w:lang w:eastAsia="ja-JP"/>
    </w:rPr>
  </w:style>
  <w:style w:type="paragraph" w:customStyle="1" w:styleId="StatementEnd">
    <w:name w:val="†StatementEnd"/>
    <w:basedOn w:val="ExampleEnd"/>
    <w:qFormat/>
    <w:rsid w:val="00FE0A0A"/>
    <w:rPr>
      <w:lang w:val="en-GB"/>
    </w:rPr>
  </w:style>
  <w:style w:type="paragraph" w:customStyle="1" w:styleId="StatementBegin">
    <w:name w:val="†StatementBegin"/>
    <w:basedOn w:val="ExampleBegin"/>
    <w:qFormat/>
    <w:rsid w:val="00FE0A0A"/>
    <w:rPr>
      <w:lang w:val="en-GB"/>
    </w:rPr>
  </w:style>
  <w:style w:type="paragraph" w:customStyle="1" w:styleId="SidebarEnd">
    <w:name w:val="†SidebarEnd"/>
    <w:basedOn w:val="SidebarBegin"/>
    <w:rsid w:val="00FE0A0A"/>
    <w:pPr>
      <w:pBdr>
        <w:top w:val="none" w:sz="0" w:space="0" w:color="auto"/>
        <w:bottom w:val="dashed" w:sz="12" w:space="1" w:color="auto"/>
      </w:pBdr>
    </w:pPr>
  </w:style>
  <w:style w:type="paragraph" w:customStyle="1" w:styleId="SidebarBegin">
    <w:name w:val="†Sidebar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SidebarUL3">
    <w:name w:val="†Sidebar_UL3"/>
    <w:rsid w:val="00FE0A0A"/>
    <w:pPr>
      <w:shd w:val="clear" w:color="auto" w:fill="FFCCFF"/>
      <w:spacing w:line="480" w:lineRule="auto"/>
      <w:ind w:left="2131"/>
    </w:pPr>
    <w:rPr>
      <w:rFonts w:ascii="Times New Roman" w:eastAsia="Times New Roman" w:hAnsi="Times New Roman" w:cs="Times New Roman"/>
      <w:color w:val="993300"/>
      <w:lang w:val="en-US"/>
    </w:rPr>
  </w:style>
  <w:style w:type="paragraph" w:customStyle="1" w:styleId="SidebarUL2">
    <w:name w:val="†Sidebar_UL2"/>
    <w:rsid w:val="00FE0A0A"/>
    <w:pPr>
      <w:shd w:val="clear" w:color="auto" w:fill="FFCCFF"/>
      <w:spacing w:line="480" w:lineRule="auto"/>
      <w:ind w:left="1418"/>
    </w:pPr>
    <w:rPr>
      <w:rFonts w:ascii="Times New Roman" w:eastAsia="Times New Roman" w:hAnsi="Times New Roman" w:cs="Times New Roman"/>
      <w:color w:val="993300"/>
      <w:lang w:val="en-US"/>
    </w:rPr>
  </w:style>
  <w:style w:type="paragraph" w:customStyle="1" w:styleId="SidebarUL1">
    <w:name w:val="†Sidebar_UL1"/>
    <w:rsid w:val="00FE0A0A"/>
    <w:pPr>
      <w:shd w:val="clear" w:color="auto" w:fill="FFCCFF"/>
      <w:spacing w:line="480" w:lineRule="auto"/>
      <w:ind w:left="720"/>
    </w:pPr>
    <w:rPr>
      <w:rFonts w:ascii="Times New Roman" w:eastAsia="Times New Roman" w:hAnsi="Times New Roman" w:cs="Times New Roman"/>
      <w:color w:val="993300"/>
      <w:lang w:val="en-US"/>
    </w:rPr>
  </w:style>
  <w:style w:type="paragraph" w:customStyle="1" w:styleId="SidebarTitle">
    <w:name w:val="†Sidebar_Title"/>
    <w:rsid w:val="00FE0A0A"/>
    <w:pPr>
      <w:shd w:val="clear" w:color="auto" w:fill="FFCCFF"/>
      <w:spacing w:line="480" w:lineRule="auto"/>
    </w:pPr>
    <w:rPr>
      <w:rFonts w:ascii="Times New Roman" w:eastAsia="Times New Roman" w:hAnsi="Times New Roman" w:cs="Times New Roman"/>
      <w:color w:val="0000FF"/>
      <w:sz w:val="32"/>
      <w:lang w:val="en-US"/>
    </w:rPr>
  </w:style>
  <w:style w:type="paragraph" w:customStyle="1" w:styleId="SidebarTextInd">
    <w:name w:val="†Sidebar_TextInd"/>
    <w:rsid w:val="00FE0A0A"/>
    <w:pPr>
      <w:shd w:val="clear" w:color="auto" w:fill="FFCCFF"/>
      <w:spacing w:line="480" w:lineRule="auto"/>
      <w:ind w:firstLine="720"/>
    </w:pPr>
    <w:rPr>
      <w:rFonts w:ascii="Times New Roman" w:eastAsia="Times New Roman" w:hAnsi="Times New Roman" w:cs="Times New Roman"/>
      <w:lang w:val="en-US"/>
    </w:rPr>
  </w:style>
  <w:style w:type="paragraph" w:customStyle="1" w:styleId="SidebarTextFlushLeft">
    <w:name w:val="†Sidebar_TextFlushLeft"/>
    <w:rsid w:val="00FE0A0A"/>
    <w:pPr>
      <w:shd w:val="clear" w:color="auto" w:fill="FFCCFF"/>
      <w:spacing w:line="480" w:lineRule="auto"/>
    </w:pPr>
    <w:rPr>
      <w:rFonts w:ascii="Times New Roman" w:eastAsia="Times New Roman" w:hAnsi="Times New Roman" w:cs="Times New Roman"/>
      <w:lang w:val="en-US"/>
    </w:rPr>
  </w:style>
  <w:style w:type="paragraph" w:customStyle="1" w:styleId="SidebarSubtitle">
    <w:name w:val="†Sidebar_Subtitle"/>
    <w:basedOn w:val="Normal"/>
    <w:rsid w:val="00FE0A0A"/>
    <w:pPr>
      <w:shd w:val="clear" w:color="auto" w:fill="FFCCFF"/>
      <w:spacing w:line="480" w:lineRule="auto"/>
    </w:pPr>
    <w:rPr>
      <w:color w:val="0000FF"/>
      <w:sz w:val="26"/>
      <w:szCs w:val="26"/>
    </w:rPr>
  </w:style>
  <w:style w:type="paragraph" w:customStyle="1" w:styleId="SidebarSource">
    <w:name w:val="†Sidebar_Sourc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umber">
    <w:name w:val="†Sidebar_Number"/>
    <w:basedOn w:val="Normal"/>
    <w:rsid w:val="00FE0A0A"/>
    <w:pPr>
      <w:shd w:val="clear" w:color="auto" w:fill="FFCCFF"/>
      <w:spacing w:line="480" w:lineRule="auto"/>
    </w:pPr>
    <w:rPr>
      <w:color w:val="0000FF"/>
      <w:sz w:val="32"/>
    </w:rPr>
  </w:style>
  <w:style w:type="paragraph" w:customStyle="1" w:styleId="SidebarNote">
    <w:name w:val="†Sidebar_Note"/>
    <w:rsid w:val="00FE0A0A"/>
    <w:pPr>
      <w:shd w:val="clear" w:color="auto" w:fill="FFCCFF"/>
      <w:spacing w:line="480" w:lineRule="auto"/>
    </w:pPr>
    <w:rPr>
      <w:rFonts w:ascii="Times New Roman" w:eastAsia="Times New Roman" w:hAnsi="Times New Roman" w:cs="Times New Roman"/>
      <w:sz w:val="20"/>
      <w:lang w:val="en-US"/>
    </w:rPr>
  </w:style>
  <w:style w:type="paragraph" w:customStyle="1" w:styleId="SidebarNL3">
    <w:name w:val="†Sidebar_N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NL2">
    <w:name w:val="†Sidebar_N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NL1">
    <w:name w:val="†Sidebar_N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idebarHeadD">
    <w:name w:val="†Sidebar_HeadD"/>
    <w:rsid w:val="00FE0A0A"/>
    <w:pPr>
      <w:shd w:val="clear" w:color="auto" w:fill="FFCCFF"/>
      <w:spacing w:line="480" w:lineRule="auto"/>
    </w:pPr>
    <w:rPr>
      <w:rFonts w:ascii="Times New Roman" w:eastAsia="Times New Roman" w:hAnsi="Times New Roman" w:cs="Times New Roman"/>
      <w:color w:val="800080"/>
      <w:lang w:val="en-US"/>
    </w:rPr>
  </w:style>
  <w:style w:type="paragraph" w:customStyle="1" w:styleId="SidebarHeadC">
    <w:name w:val="†Sidebar_HeadC"/>
    <w:rsid w:val="00FE0A0A"/>
    <w:pPr>
      <w:shd w:val="clear" w:color="auto" w:fill="FFCCFF"/>
      <w:spacing w:line="480" w:lineRule="auto"/>
    </w:pPr>
    <w:rPr>
      <w:rFonts w:ascii="Times New Roman" w:eastAsia="Times New Roman" w:hAnsi="Times New Roman" w:cs="Times New Roman"/>
      <w:color w:val="FF6600"/>
      <w:lang w:val="en-US"/>
    </w:rPr>
  </w:style>
  <w:style w:type="paragraph" w:customStyle="1" w:styleId="SidebarHeadB">
    <w:name w:val="†Sidebar_HeadB"/>
    <w:rsid w:val="00FE0A0A"/>
    <w:pPr>
      <w:shd w:val="clear" w:color="auto" w:fill="FFCCFF"/>
      <w:spacing w:line="480" w:lineRule="auto"/>
    </w:pPr>
    <w:rPr>
      <w:rFonts w:ascii="Times New Roman" w:eastAsia="Times New Roman" w:hAnsi="Times New Roman" w:cs="Times New Roman"/>
      <w:color w:val="008000"/>
      <w:lang w:val="en-US"/>
    </w:rPr>
  </w:style>
  <w:style w:type="paragraph" w:customStyle="1" w:styleId="SidebarHeadA">
    <w:name w:val="†Sidebar_HeadA"/>
    <w:rsid w:val="00FE0A0A"/>
    <w:pPr>
      <w:shd w:val="clear" w:color="auto" w:fill="FFCCFF"/>
      <w:spacing w:line="480" w:lineRule="auto"/>
    </w:pPr>
    <w:rPr>
      <w:rFonts w:ascii="Times New Roman" w:eastAsia="Times New Roman" w:hAnsi="Times New Roman" w:cs="Times New Roman"/>
      <w:color w:val="0000FF"/>
      <w:lang w:val="en-US"/>
    </w:rPr>
  </w:style>
  <w:style w:type="paragraph" w:customStyle="1" w:styleId="SidebarExtractTextInd">
    <w:name w:val="†Sidebar_Extract_TextInd"/>
    <w:rsid w:val="00FE0A0A"/>
    <w:pPr>
      <w:shd w:val="clear" w:color="auto" w:fill="FFCCFF"/>
      <w:spacing w:line="480" w:lineRule="auto"/>
      <w:ind w:left="720" w:right="720" w:firstLine="720"/>
    </w:pPr>
    <w:rPr>
      <w:rFonts w:ascii="Times New Roman" w:eastAsia="Times New Roman" w:hAnsi="Times New Roman" w:cs="Times New Roman"/>
      <w:color w:val="003366"/>
      <w:sz w:val="20"/>
      <w:lang w:val="en-US"/>
    </w:rPr>
  </w:style>
  <w:style w:type="paragraph" w:customStyle="1" w:styleId="SidebarExtractSource">
    <w:name w:val="†Sidebar_Extract_Source"/>
    <w:rsid w:val="00FE0A0A"/>
    <w:pPr>
      <w:shd w:val="clear" w:color="auto" w:fill="FFCCFF"/>
      <w:spacing w:line="480" w:lineRule="auto"/>
      <w:ind w:left="720" w:right="720"/>
      <w:jc w:val="right"/>
    </w:pPr>
    <w:rPr>
      <w:rFonts w:ascii="Times New Roman" w:eastAsia="Times New Roman" w:hAnsi="Times New Roman" w:cs="Times New Roman"/>
      <w:color w:val="003366"/>
      <w:sz w:val="20"/>
      <w:lang w:val="en-US"/>
    </w:rPr>
  </w:style>
  <w:style w:type="paragraph" w:customStyle="1" w:styleId="SidebarExtract">
    <w:name w:val="†Sidebar_Extract"/>
    <w:rsid w:val="00FE0A0A"/>
    <w:pPr>
      <w:shd w:val="clear" w:color="auto" w:fill="FFCCFF"/>
      <w:spacing w:line="480" w:lineRule="auto"/>
      <w:ind w:left="720" w:right="720"/>
    </w:pPr>
    <w:rPr>
      <w:rFonts w:ascii="Times New Roman" w:eastAsia="Times New Roman" w:hAnsi="Times New Roman" w:cs="Times New Roman"/>
      <w:color w:val="003366"/>
      <w:sz w:val="20"/>
      <w:lang w:val="en-US"/>
    </w:rPr>
  </w:style>
  <w:style w:type="paragraph" w:customStyle="1" w:styleId="SidebarBL3">
    <w:name w:val="†Sidebar_BL3"/>
    <w:rsid w:val="00FE0A0A"/>
    <w:pPr>
      <w:shd w:val="clear" w:color="auto" w:fill="FFCCFF"/>
      <w:spacing w:line="480" w:lineRule="auto"/>
      <w:ind w:left="2851" w:hanging="720"/>
    </w:pPr>
    <w:rPr>
      <w:rFonts w:ascii="Times New Roman" w:eastAsia="Times New Roman" w:hAnsi="Times New Roman" w:cs="Times New Roman"/>
      <w:color w:val="993300"/>
      <w:lang w:val="en-US"/>
    </w:rPr>
  </w:style>
  <w:style w:type="paragraph" w:customStyle="1" w:styleId="SidebarBL2">
    <w:name w:val="†Sidebar_BL2"/>
    <w:rsid w:val="00FE0A0A"/>
    <w:pPr>
      <w:shd w:val="clear" w:color="auto" w:fill="FFCCFF"/>
      <w:spacing w:line="480" w:lineRule="auto"/>
      <w:ind w:left="2138" w:hanging="720"/>
    </w:pPr>
    <w:rPr>
      <w:rFonts w:ascii="Times New Roman" w:eastAsia="Times New Roman" w:hAnsi="Times New Roman" w:cs="Times New Roman"/>
      <w:color w:val="993300"/>
      <w:lang w:val="en-US"/>
    </w:rPr>
  </w:style>
  <w:style w:type="paragraph" w:customStyle="1" w:styleId="SidebarBL1">
    <w:name w:val="†Sidebar_BL1"/>
    <w:rsid w:val="00FE0A0A"/>
    <w:pPr>
      <w:shd w:val="clear" w:color="auto" w:fill="FFCCFF"/>
      <w:spacing w:line="480" w:lineRule="auto"/>
      <w:ind w:left="1440" w:hanging="720"/>
    </w:pPr>
    <w:rPr>
      <w:rFonts w:ascii="Times New Roman" w:eastAsia="Times New Roman" w:hAnsi="Times New Roman" w:cs="Times New Roman"/>
      <w:color w:val="993300"/>
      <w:lang w:val="en-US"/>
    </w:rPr>
  </w:style>
  <w:style w:type="paragraph" w:customStyle="1" w:styleId="SectionOpeningTOCHeadC">
    <w:name w:val="†SectionOpening_TOC_HeadC"/>
    <w:rsid w:val="00FE0A0A"/>
    <w:pPr>
      <w:spacing w:line="480" w:lineRule="auto"/>
      <w:ind w:left="1418"/>
    </w:pPr>
    <w:rPr>
      <w:rFonts w:ascii="Times New Roman" w:eastAsia="Times New Roman" w:hAnsi="Times New Roman" w:cs="Times New Roman"/>
      <w:color w:val="993366"/>
      <w:lang w:val="en-US"/>
    </w:rPr>
  </w:style>
  <w:style w:type="paragraph" w:customStyle="1" w:styleId="SectionOpeningTOCHeadB">
    <w:name w:val="†SectionOpening_TOC_HeadB"/>
    <w:rsid w:val="00FE0A0A"/>
    <w:pPr>
      <w:spacing w:line="480" w:lineRule="auto"/>
      <w:ind w:left="720"/>
    </w:pPr>
    <w:rPr>
      <w:rFonts w:ascii="Times New Roman" w:eastAsia="Times New Roman" w:hAnsi="Times New Roman" w:cs="Times New Roman"/>
      <w:color w:val="993366"/>
      <w:lang w:val="en-US"/>
    </w:rPr>
  </w:style>
  <w:style w:type="paragraph" w:customStyle="1" w:styleId="SectionOpeningTOCHeadA">
    <w:name w:val="†SectionOpening_TOC_HeadA"/>
    <w:rsid w:val="00FE0A0A"/>
    <w:pPr>
      <w:spacing w:line="480" w:lineRule="auto"/>
    </w:pPr>
    <w:rPr>
      <w:rFonts w:ascii="Times New Roman" w:eastAsia="Times New Roman" w:hAnsi="Times New Roman" w:cs="Times New Roman"/>
      <w:color w:val="993366"/>
      <w:lang w:val="en-US"/>
    </w:rPr>
  </w:style>
  <w:style w:type="paragraph" w:customStyle="1" w:styleId="SectionEMHead">
    <w:name w:val="†SectionEM_Head"/>
    <w:rsid w:val="00FE0A0A"/>
    <w:pPr>
      <w:spacing w:line="480" w:lineRule="auto"/>
    </w:pPr>
    <w:rPr>
      <w:rFonts w:ascii="Times New Roman" w:eastAsia="Times New Roman" w:hAnsi="Times New Roman" w:cs="Times New Roman"/>
      <w:color w:val="0000FF"/>
      <w:sz w:val="32"/>
      <w:lang w:val="en-US"/>
    </w:rPr>
  </w:style>
  <w:style w:type="paragraph" w:customStyle="1" w:styleId="SectionTitle">
    <w:name w:val="†Section_Title"/>
    <w:rsid w:val="00FE0A0A"/>
    <w:pPr>
      <w:spacing w:line="480" w:lineRule="auto"/>
    </w:pPr>
    <w:rPr>
      <w:rFonts w:ascii="Times New Roman" w:eastAsia="Times New Roman" w:hAnsi="Times New Roman" w:cs="Times New Roman"/>
      <w:color w:val="0000FF"/>
      <w:sz w:val="32"/>
      <w:lang w:val="en-US"/>
    </w:rPr>
  </w:style>
  <w:style w:type="paragraph" w:customStyle="1" w:styleId="SectionTextInd">
    <w:name w:val="†Section_TextInd"/>
    <w:basedOn w:val="PartTextInd"/>
    <w:rsid w:val="00FE0A0A"/>
  </w:style>
  <w:style w:type="paragraph" w:customStyle="1" w:styleId="SectionTextFlushLeft">
    <w:name w:val="†Section_TextFlushLeft"/>
    <w:basedOn w:val="PartTextFlushLeft"/>
    <w:rsid w:val="00FE0A0A"/>
  </w:style>
  <w:style w:type="paragraph" w:customStyle="1" w:styleId="SectionSubtitle">
    <w:name w:val="†Section_Subtitle"/>
    <w:rsid w:val="00FE0A0A"/>
    <w:pPr>
      <w:spacing w:line="480" w:lineRule="auto"/>
    </w:pPr>
    <w:rPr>
      <w:rFonts w:ascii="Times New Roman" w:eastAsia="Times New Roman" w:hAnsi="Times New Roman" w:cs="Times New Roman"/>
      <w:color w:val="0000FF"/>
      <w:sz w:val="26"/>
      <w:lang w:val="en-US"/>
    </w:rPr>
  </w:style>
  <w:style w:type="paragraph" w:customStyle="1" w:styleId="SectionNumber">
    <w:name w:val="†Section_Number"/>
    <w:rsid w:val="00FE0A0A"/>
    <w:pPr>
      <w:spacing w:line="480" w:lineRule="auto"/>
    </w:pPr>
    <w:rPr>
      <w:rFonts w:ascii="Times New Roman" w:eastAsia="Times New Roman" w:hAnsi="Times New Roman" w:cs="Times New Roman"/>
      <w:color w:val="0000FF"/>
      <w:sz w:val="32"/>
      <w:lang w:val="en-US"/>
    </w:rPr>
  </w:style>
  <w:style w:type="paragraph" w:customStyle="1" w:styleId="SectionHeadD">
    <w:name w:val="†Section_HeadD"/>
    <w:basedOn w:val="PartHeadD"/>
    <w:rsid w:val="00FE0A0A"/>
  </w:style>
  <w:style w:type="paragraph" w:customStyle="1" w:styleId="SectionHeadC">
    <w:name w:val="†Section_HeadC"/>
    <w:basedOn w:val="PartHeadC"/>
    <w:rsid w:val="00FE0A0A"/>
  </w:style>
  <w:style w:type="paragraph" w:customStyle="1" w:styleId="SectionHeadB">
    <w:name w:val="†Section_HeadB"/>
    <w:basedOn w:val="PartHeadB"/>
    <w:rsid w:val="00FE0A0A"/>
  </w:style>
  <w:style w:type="paragraph" w:customStyle="1" w:styleId="SectionHeadA">
    <w:name w:val="†Section_HeadA"/>
    <w:basedOn w:val="PartHeadA"/>
    <w:rsid w:val="00FE0A0A"/>
  </w:style>
  <w:style w:type="paragraph" w:customStyle="1" w:styleId="Scheme">
    <w:name w:val="†Scheme"/>
    <w:rsid w:val="00FE0A0A"/>
    <w:pPr>
      <w:spacing w:line="480" w:lineRule="auto"/>
      <w:ind w:left="720"/>
    </w:pPr>
    <w:rPr>
      <w:rFonts w:ascii="Times New Roman" w:eastAsia="Times New Roman" w:hAnsi="Times New Roman" w:cs="Times New Roman"/>
      <w:color w:val="333333"/>
      <w:lang w:val="en-US"/>
    </w:rPr>
  </w:style>
  <w:style w:type="paragraph" w:customStyle="1" w:styleId="RunningHeadVerso">
    <w:name w:val="†RunningHead_Verso"/>
    <w:rsid w:val="00FE0A0A"/>
    <w:pPr>
      <w:spacing w:line="480" w:lineRule="auto"/>
    </w:pPr>
    <w:rPr>
      <w:rFonts w:ascii="Times New Roman" w:eastAsia="Times New Roman" w:hAnsi="Times New Roman" w:cs="Times New Roman"/>
      <w:color w:val="CC99FF"/>
      <w:lang w:val="en-US"/>
    </w:rPr>
  </w:style>
  <w:style w:type="paragraph" w:customStyle="1" w:styleId="RunningHeadRecto">
    <w:name w:val="†RunningHead_Recto"/>
    <w:rsid w:val="00FE0A0A"/>
    <w:pPr>
      <w:spacing w:line="480" w:lineRule="auto"/>
    </w:pPr>
    <w:rPr>
      <w:rFonts w:ascii="Times New Roman" w:eastAsia="Times New Roman" w:hAnsi="Times New Roman" w:cs="Times New Roman"/>
      <w:color w:val="CC99FF"/>
      <w:lang w:val="en-US"/>
    </w:rPr>
  </w:style>
  <w:style w:type="paragraph" w:customStyle="1" w:styleId="Reference">
    <w:name w:val="†Reference"/>
    <w:rsid w:val="00FE0A0A"/>
    <w:pPr>
      <w:spacing w:line="480" w:lineRule="auto"/>
      <w:ind w:left="720" w:hanging="720"/>
    </w:pPr>
    <w:rPr>
      <w:rFonts w:ascii="Times New Roman" w:eastAsia="Times New Roman" w:hAnsi="Times New Roman" w:cs="Times New Roman"/>
      <w:lang w:val="en-US"/>
    </w:rPr>
  </w:style>
  <w:style w:type="paragraph" w:customStyle="1" w:styleId="RefTextInd">
    <w:name w:val="†Ref_TextInd"/>
    <w:rsid w:val="00FE0A0A"/>
    <w:pPr>
      <w:spacing w:line="480" w:lineRule="auto"/>
      <w:ind w:firstLine="720"/>
    </w:pPr>
    <w:rPr>
      <w:rFonts w:ascii="Times New Roman" w:eastAsia="Times New Roman" w:hAnsi="Times New Roman" w:cs="Times New Roman"/>
      <w:lang w:val="en-US"/>
    </w:rPr>
  </w:style>
  <w:style w:type="paragraph" w:customStyle="1" w:styleId="RefText">
    <w:name w:val="†Ref_Text"/>
    <w:rsid w:val="00FE0A0A"/>
    <w:pPr>
      <w:spacing w:line="480" w:lineRule="auto"/>
    </w:pPr>
    <w:rPr>
      <w:rFonts w:ascii="Times New Roman" w:eastAsia="Times New Roman" w:hAnsi="Times New Roman" w:cs="Times New Roman"/>
      <w:lang w:val="en-US"/>
    </w:rPr>
  </w:style>
  <w:style w:type="paragraph" w:customStyle="1" w:styleId="RefHeadD">
    <w:name w:val="†Ref_HeadD"/>
    <w:basedOn w:val="PartHeadD"/>
    <w:rsid w:val="00FE0A0A"/>
  </w:style>
  <w:style w:type="paragraph" w:customStyle="1" w:styleId="RefHeadC">
    <w:name w:val="†Ref_HeadC"/>
    <w:basedOn w:val="PartHeadC"/>
    <w:rsid w:val="00FE0A0A"/>
  </w:style>
  <w:style w:type="paragraph" w:customStyle="1" w:styleId="RefHeadB">
    <w:name w:val="†Ref_HeadB"/>
    <w:basedOn w:val="PartHeadB"/>
    <w:rsid w:val="00FE0A0A"/>
  </w:style>
  <w:style w:type="paragraph" w:customStyle="1" w:styleId="RefHeadA">
    <w:name w:val="†Ref_HeadA"/>
    <w:basedOn w:val="PartHeadA"/>
    <w:rsid w:val="00FE0A0A"/>
  </w:style>
  <w:style w:type="paragraph" w:customStyle="1" w:styleId="QuestionsStart">
    <w:name w:val="†Questions Start"/>
    <w:basedOn w:val="Normal"/>
    <w:rsid w:val="00FE0A0A"/>
    <w:pPr>
      <w:pBdr>
        <w:top w:val="single" w:sz="24" w:space="1" w:color="993366"/>
      </w:pBdr>
      <w:spacing w:before="120" w:after="120" w:line="480" w:lineRule="auto"/>
    </w:pPr>
    <w:rPr>
      <w:rFonts w:eastAsia="MS Mincho"/>
      <w:lang w:eastAsia="ja-JP"/>
    </w:rPr>
  </w:style>
  <w:style w:type="paragraph" w:customStyle="1" w:styleId="QuestionsEnd">
    <w:name w:val="†Questions End"/>
    <w:basedOn w:val="Normal"/>
    <w:rsid w:val="00FE0A0A"/>
    <w:pPr>
      <w:pBdr>
        <w:bottom w:val="single" w:sz="24" w:space="1" w:color="993366"/>
      </w:pBdr>
      <w:spacing w:before="120" w:after="120" w:line="480" w:lineRule="auto"/>
    </w:pPr>
    <w:rPr>
      <w:rFonts w:eastAsia="MS Mincho"/>
      <w:lang w:eastAsia="ja-JP"/>
    </w:rPr>
  </w:style>
  <w:style w:type="paragraph" w:customStyle="1" w:styleId="QuestionEnd">
    <w:name w:val="†QuestionEnd"/>
    <w:basedOn w:val="AnswersEnd"/>
    <w:qFormat/>
    <w:rsid w:val="00FE0A0A"/>
    <w:rPr>
      <w:lang w:val="en-GB"/>
    </w:rPr>
  </w:style>
  <w:style w:type="paragraph" w:customStyle="1" w:styleId="QuestionBegin">
    <w:name w:val="†QuestionBegin"/>
    <w:basedOn w:val="AnswersBegin"/>
    <w:qFormat/>
    <w:rsid w:val="00FE0A0A"/>
    <w:rPr>
      <w:lang w:val="en-GB"/>
    </w:rPr>
  </w:style>
  <w:style w:type="paragraph" w:customStyle="1" w:styleId="QuestionHead">
    <w:name w:val="†Question_Head"/>
    <w:rsid w:val="00FE0A0A"/>
    <w:pPr>
      <w:spacing w:line="480" w:lineRule="auto"/>
    </w:pPr>
    <w:rPr>
      <w:rFonts w:ascii="Times New Roman" w:eastAsia="Times New Roman" w:hAnsi="Times New Roman" w:cs="Times New Roman"/>
      <w:color w:val="333333"/>
      <w:lang w:val="en-US"/>
    </w:rPr>
  </w:style>
  <w:style w:type="paragraph" w:customStyle="1" w:styleId="Question">
    <w:name w:val="†Question"/>
    <w:rsid w:val="00FE0A0A"/>
    <w:pPr>
      <w:spacing w:line="480" w:lineRule="auto"/>
      <w:ind w:left="720" w:hanging="720"/>
    </w:pPr>
    <w:rPr>
      <w:rFonts w:ascii="Times New Roman" w:eastAsia="Times New Roman" w:hAnsi="Times New Roman" w:cs="Times New Roman"/>
      <w:color w:val="333333"/>
      <w:lang w:val="en-US"/>
    </w:rPr>
  </w:style>
  <w:style w:type="paragraph" w:customStyle="1" w:styleId="ProgramEnd">
    <w:name w:val="†ProgramEnd"/>
    <w:basedOn w:val="CourtOrderEnd"/>
    <w:qFormat/>
    <w:rsid w:val="00FE0A0A"/>
  </w:style>
  <w:style w:type="paragraph" w:customStyle="1" w:styleId="ProgramBegin">
    <w:name w:val="†ProgramBegin"/>
    <w:basedOn w:val="CourtOrderBegin"/>
    <w:qFormat/>
    <w:rsid w:val="00FE0A0A"/>
  </w:style>
  <w:style w:type="paragraph" w:customStyle="1" w:styleId="Program">
    <w:name w:val="†Program"/>
    <w:basedOn w:val="Extract"/>
    <w:qFormat/>
    <w:rsid w:val="00FE0A0A"/>
    <w:rPr>
      <w:rFonts w:ascii="Courier 10 Pitch" w:hAnsi="Courier 10 Pitch"/>
      <w:color w:val="00B0F0"/>
      <w:lang w:val="de-DE"/>
    </w:rPr>
  </w:style>
  <w:style w:type="paragraph" w:customStyle="1" w:styleId="PrelimEMRef">
    <w:name w:val="†PrelimEM_Ref"/>
    <w:basedOn w:val="PrelimendmatterHeadA"/>
    <w:qFormat/>
    <w:rsid w:val="00FE0A0A"/>
    <w:rPr>
      <w:color w:val="FF00FF"/>
      <w:sz w:val="32"/>
    </w:rPr>
  </w:style>
  <w:style w:type="paragraph" w:customStyle="1" w:styleId="PrelimendmatterTitle">
    <w:name w:val="†Prelim/endmatter_Title"/>
    <w:rsid w:val="00FE0A0A"/>
    <w:pPr>
      <w:spacing w:line="480" w:lineRule="auto"/>
    </w:pPr>
    <w:rPr>
      <w:rFonts w:ascii="Times New Roman" w:eastAsia="Times New Roman" w:hAnsi="Times New Roman" w:cs="Times New Roman"/>
      <w:color w:val="0000FF"/>
      <w:sz w:val="32"/>
      <w:lang w:val="en-US"/>
    </w:rPr>
  </w:style>
  <w:style w:type="paragraph" w:customStyle="1" w:styleId="PrelimendmatterHeadD">
    <w:name w:val="†Prelim/endmatter_HeadD"/>
    <w:basedOn w:val="Normal"/>
    <w:rsid w:val="00FE0A0A"/>
    <w:pPr>
      <w:spacing w:line="480" w:lineRule="auto"/>
    </w:pPr>
    <w:rPr>
      <w:color w:val="800080"/>
    </w:rPr>
  </w:style>
  <w:style w:type="paragraph" w:customStyle="1" w:styleId="PrelimendmatterHeadC">
    <w:name w:val="†Prelim/endmatter_HeadC"/>
    <w:basedOn w:val="Normal"/>
    <w:rsid w:val="00FE0A0A"/>
    <w:pPr>
      <w:spacing w:line="480" w:lineRule="auto"/>
    </w:pPr>
    <w:rPr>
      <w:color w:val="FF6600"/>
    </w:rPr>
  </w:style>
  <w:style w:type="paragraph" w:customStyle="1" w:styleId="PrelimendmatterHeadB">
    <w:name w:val="†Prelim/endmatter_HeadB"/>
    <w:basedOn w:val="Normal"/>
    <w:rsid w:val="00FE0A0A"/>
    <w:pPr>
      <w:spacing w:line="480" w:lineRule="auto"/>
    </w:pPr>
    <w:rPr>
      <w:color w:val="008000"/>
    </w:rPr>
  </w:style>
  <w:style w:type="paragraph" w:customStyle="1" w:styleId="PrelimendmatterHeadA">
    <w:name w:val="†Prelim/endmatter_HeadA"/>
    <w:basedOn w:val="Normal"/>
    <w:rsid w:val="00FE0A0A"/>
    <w:pPr>
      <w:spacing w:line="480" w:lineRule="auto"/>
    </w:pPr>
    <w:rPr>
      <w:color w:val="0000FF"/>
    </w:rPr>
  </w:style>
  <w:style w:type="paragraph" w:customStyle="1" w:styleId="PoetryExtractSpaceAboveStanzaBreak">
    <w:name w:val="†Poetry_Extract_SpaceAbove_StanzaBreak"/>
    <w:basedOn w:val="PoetryExtract"/>
    <w:rsid w:val="00FE0A0A"/>
    <w:pPr>
      <w:spacing w:before="480"/>
    </w:pPr>
  </w:style>
  <w:style w:type="paragraph" w:customStyle="1" w:styleId="PoetryExtractSource">
    <w:name w:val="†Poetry_Extract_Source"/>
    <w:basedOn w:val="DialogueExtractSource"/>
    <w:rsid w:val="00FE0A0A"/>
  </w:style>
  <w:style w:type="paragraph" w:customStyle="1" w:styleId="PoetryExtract">
    <w:name w:val="†Poetry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PlateCaption">
    <w:name w:val="†Plate_Caption"/>
    <w:rsid w:val="00FE0A0A"/>
    <w:pPr>
      <w:spacing w:line="480" w:lineRule="auto"/>
    </w:pPr>
    <w:rPr>
      <w:rFonts w:ascii="Times New Roman" w:eastAsia="Times New Roman" w:hAnsi="Times New Roman" w:cs="Times New Roman"/>
      <w:color w:val="339966"/>
      <w:lang w:val="en-US"/>
    </w:rPr>
  </w:style>
  <w:style w:type="paragraph" w:customStyle="1" w:styleId="PartOpeningTOCHeadC">
    <w:name w:val="†PartOpening_TOC_HeadC"/>
    <w:basedOn w:val="Normal"/>
    <w:rsid w:val="00FE0A0A"/>
    <w:pPr>
      <w:spacing w:line="480" w:lineRule="auto"/>
      <w:ind w:left="1418"/>
    </w:pPr>
    <w:rPr>
      <w:color w:val="993366"/>
    </w:rPr>
  </w:style>
  <w:style w:type="paragraph" w:customStyle="1" w:styleId="PartOpeningTOCHeadB">
    <w:name w:val="†PartOpening_TOC_HeadB"/>
    <w:basedOn w:val="Normal"/>
    <w:rsid w:val="00FE0A0A"/>
    <w:pPr>
      <w:spacing w:line="480" w:lineRule="auto"/>
      <w:ind w:left="720"/>
    </w:pPr>
    <w:rPr>
      <w:color w:val="993366"/>
    </w:rPr>
  </w:style>
  <w:style w:type="paragraph" w:customStyle="1" w:styleId="PartOpeningTOCHeadA">
    <w:name w:val="†PartOpening_TOC_HeadA"/>
    <w:basedOn w:val="Normal"/>
    <w:rsid w:val="00FE0A0A"/>
    <w:pPr>
      <w:spacing w:line="480" w:lineRule="auto"/>
    </w:pPr>
    <w:rPr>
      <w:color w:val="993366"/>
    </w:rPr>
  </w:style>
  <w:style w:type="paragraph" w:customStyle="1" w:styleId="PartTitle">
    <w:name w:val="†Part_Title"/>
    <w:rsid w:val="00FE0A0A"/>
    <w:pPr>
      <w:spacing w:line="480" w:lineRule="auto"/>
    </w:pPr>
    <w:rPr>
      <w:rFonts w:ascii="Times New Roman" w:eastAsia="Times New Roman" w:hAnsi="Times New Roman" w:cs="Times New Roman"/>
      <w:color w:val="0000FF"/>
      <w:sz w:val="32"/>
      <w:lang w:val="en-US"/>
    </w:rPr>
  </w:style>
  <w:style w:type="paragraph" w:customStyle="1" w:styleId="PartTextInd">
    <w:name w:val="†Part_TextInd"/>
    <w:rsid w:val="00FE0A0A"/>
    <w:pPr>
      <w:spacing w:line="480" w:lineRule="auto"/>
      <w:ind w:firstLine="720"/>
    </w:pPr>
    <w:rPr>
      <w:rFonts w:ascii="Times New Roman" w:eastAsia="Times New Roman" w:hAnsi="Times New Roman" w:cs="Times New Roman"/>
      <w:lang w:val="en-US"/>
    </w:rPr>
  </w:style>
  <w:style w:type="paragraph" w:customStyle="1" w:styleId="PartTextFlushLeft">
    <w:name w:val="†Part_TextFlushLeft"/>
    <w:rsid w:val="00FE0A0A"/>
    <w:pPr>
      <w:spacing w:line="480" w:lineRule="auto"/>
    </w:pPr>
    <w:rPr>
      <w:rFonts w:ascii="Times New Roman" w:eastAsia="Times New Roman" w:hAnsi="Times New Roman" w:cs="Times New Roman"/>
      <w:lang w:val="en-US"/>
    </w:rPr>
  </w:style>
  <w:style w:type="paragraph" w:customStyle="1" w:styleId="PartSubtitle">
    <w:name w:val="†Part_Subtitle"/>
    <w:rsid w:val="00FE0A0A"/>
    <w:pPr>
      <w:spacing w:line="480" w:lineRule="auto"/>
    </w:pPr>
    <w:rPr>
      <w:rFonts w:ascii="Times New Roman" w:eastAsia="Times New Roman" w:hAnsi="Times New Roman" w:cs="Times New Roman"/>
      <w:color w:val="0000FF"/>
      <w:sz w:val="26"/>
      <w:lang w:val="en-US"/>
    </w:rPr>
  </w:style>
  <w:style w:type="paragraph" w:customStyle="1" w:styleId="PartNumber">
    <w:name w:val="†Part_Number"/>
    <w:rsid w:val="00FE0A0A"/>
    <w:pPr>
      <w:spacing w:line="480" w:lineRule="auto"/>
    </w:pPr>
    <w:rPr>
      <w:rFonts w:ascii="Times New Roman" w:eastAsia="Times New Roman" w:hAnsi="Times New Roman" w:cs="Times New Roman"/>
      <w:color w:val="0000FF"/>
      <w:sz w:val="32"/>
      <w:lang w:val="en-US"/>
    </w:rPr>
  </w:style>
  <w:style w:type="paragraph" w:customStyle="1" w:styleId="PartHeadD">
    <w:name w:val="†Part_HeadD"/>
    <w:basedOn w:val="Normal"/>
    <w:rsid w:val="00FE0A0A"/>
    <w:pPr>
      <w:spacing w:line="480" w:lineRule="auto"/>
    </w:pPr>
    <w:rPr>
      <w:color w:val="800080"/>
    </w:rPr>
  </w:style>
  <w:style w:type="paragraph" w:customStyle="1" w:styleId="PartHeadC">
    <w:name w:val="†Part_HeadC"/>
    <w:basedOn w:val="Normal"/>
    <w:rsid w:val="00FE0A0A"/>
    <w:pPr>
      <w:spacing w:line="480" w:lineRule="auto"/>
    </w:pPr>
    <w:rPr>
      <w:color w:val="FF6600"/>
    </w:rPr>
  </w:style>
  <w:style w:type="paragraph" w:customStyle="1" w:styleId="PartHeadB">
    <w:name w:val="†Part_HeadB"/>
    <w:basedOn w:val="Normal"/>
    <w:rsid w:val="00FE0A0A"/>
    <w:pPr>
      <w:spacing w:line="480" w:lineRule="auto"/>
    </w:pPr>
    <w:rPr>
      <w:color w:val="008000"/>
    </w:rPr>
  </w:style>
  <w:style w:type="paragraph" w:customStyle="1" w:styleId="PartHeadA">
    <w:name w:val="†Part_HeadA"/>
    <w:basedOn w:val="Normal"/>
    <w:rsid w:val="00FE0A0A"/>
    <w:pPr>
      <w:spacing w:line="480" w:lineRule="auto"/>
    </w:pPr>
    <w:rPr>
      <w:color w:val="0000FF"/>
    </w:rPr>
  </w:style>
  <w:style w:type="paragraph" w:customStyle="1" w:styleId="ParaNumber0">
    <w:name w:val="†ParaNumber"/>
    <w:rsid w:val="00FE0A0A"/>
    <w:pPr>
      <w:shd w:val="clear" w:color="auto" w:fill="FFFF00"/>
    </w:pPr>
    <w:rPr>
      <w:rFonts w:ascii="Times New Roman" w:eastAsia="Times New Roman" w:hAnsi="Times New Roman" w:cs="Times New Roman"/>
      <w:lang w:val="en-US"/>
    </w:rPr>
  </w:style>
  <w:style w:type="paragraph" w:customStyle="1" w:styleId="NoteToComp">
    <w:name w:val="†NoteToComp"/>
    <w:rsid w:val="00FE0A0A"/>
    <w:pPr>
      <w:shd w:val="clear" w:color="auto" w:fill="FFFF00"/>
      <w:spacing w:before="120" w:after="120" w:line="480" w:lineRule="auto"/>
    </w:pPr>
    <w:rPr>
      <w:rFonts w:ascii="Times New Roman" w:eastAsia="Times New Roman" w:hAnsi="Times New Roman" w:cs="Times New Roman"/>
      <w:szCs w:val="26"/>
      <w:lang w:val="en-US"/>
    </w:rPr>
  </w:style>
  <w:style w:type="paragraph" w:customStyle="1" w:styleId="NoteUL2">
    <w:name w:val="†Note_UL2"/>
    <w:rsid w:val="00FE0A0A"/>
    <w:pPr>
      <w:spacing w:line="480" w:lineRule="auto"/>
      <w:ind w:left="1418"/>
    </w:pPr>
    <w:rPr>
      <w:rFonts w:ascii="Times New Roman" w:eastAsia="Times New Roman" w:hAnsi="Times New Roman" w:cs="Times New Roman"/>
      <w:color w:val="993300"/>
      <w:lang w:val="en-US"/>
    </w:rPr>
  </w:style>
  <w:style w:type="paragraph" w:customStyle="1" w:styleId="NoteUL1">
    <w:name w:val="†Note_UL1"/>
    <w:rsid w:val="00FE0A0A"/>
    <w:pPr>
      <w:spacing w:line="480" w:lineRule="auto"/>
      <w:ind w:left="720"/>
    </w:pPr>
    <w:rPr>
      <w:rFonts w:ascii="Times New Roman" w:eastAsia="Times New Roman" w:hAnsi="Times New Roman" w:cs="Times New Roman"/>
      <w:color w:val="993300"/>
      <w:lang w:val="en-US"/>
    </w:rPr>
  </w:style>
  <w:style w:type="paragraph" w:customStyle="1" w:styleId="NoteNL2">
    <w:name w:val="†Note_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NL1">
    <w:name w:val="†Note_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ExtractUL2">
    <w:name w:val="†Note_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UL1">
    <w:name w:val="†Note_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TextInd">
    <w:name w:val="†Note_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NoteExtractSource">
    <w:name w:val="†Not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NoteExtractNL2">
    <w:name w:val="†Note_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NL1">
    <w:name w:val="†Note_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BL2">
    <w:name w:val="†Note_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NoteExtractBL1">
    <w:name w:val="†Note_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NoteExtract">
    <w:name w:val="†Note_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NoteBL2">
    <w:name w:val="†Note_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oteBL1">
    <w:name w:val="†Note_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Note">
    <w:name w:val="†Note"/>
    <w:rsid w:val="00FE0A0A"/>
    <w:pPr>
      <w:spacing w:line="480" w:lineRule="auto"/>
      <w:ind w:left="720" w:hanging="720"/>
    </w:pPr>
    <w:rPr>
      <w:rFonts w:ascii="Times New Roman" w:eastAsia="Times New Roman" w:hAnsi="Times New Roman" w:cs="Times New Roman"/>
      <w:lang w:val="en-US"/>
    </w:rPr>
  </w:style>
  <w:style w:type="paragraph" w:customStyle="1" w:styleId="NL8">
    <w:name w:val="†NL8"/>
    <w:basedOn w:val="NL7"/>
    <w:qFormat/>
    <w:rsid w:val="00FE0A0A"/>
    <w:pPr>
      <w:ind w:left="6451"/>
    </w:pPr>
  </w:style>
  <w:style w:type="paragraph" w:customStyle="1" w:styleId="NL7">
    <w:name w:val="†NL7"/>
    <w:basedOn w:val="NL6"/>
    <w:qFormat/>
    <w:rsid w:val="00FE0A0A"/>
    <w:pPr>
      <w:ind w:left="5731"/>
    </w:pPr>
  </w:style>
  <w:style w:type="paragraph" w:customStyle="1" w:styleId="NL6">
    <w:name w:val="†NL6"/>
    <w:basedOn w:val="NL5"/>
    <w:qFormat/>
    <w:rsid w:val="00FE0A0A"/>
    <w:pPr>
      <w:ind w:left="5011"/>
    </w:pPr>
  </w:style>
  <w:style w:type="paragraph" w:customStyle="1" w:styleId="NL5">
    <w:name w:val="†NL5"/>
    <w:basedOn w:val="BL4"/>
    <w:qFormat/>
    <w:rsid w:val="00FE0A0A"/>
    <w:pPr>
      <w:ind w:left="4291"/>
    </w:pPr>
  </w:style>
  <w:style w:type="paragraph" w:customStyle="1" w:styleId="NL4">
    <w:name w:val="†NL4"/>
    <w:basedOn w:val="BL4"/>
    <w:rsid w:val="00FE0A0A"/>
  </w:style>
  <w:style w:type="paragraph" w:customStyle="1" w:styleId="NL3">
    <w:name w:val="†N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NL2">
    <w:name w:val="†N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NL1">
    <w:name w:val="†N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MediaCitation">
    <w:name w:val="†MediaCitation"/>
    <w:rsid w:val="00FE0A0A"/>
    <w:pPr>
      <w:spacing w:line="480" w:lineRule="auto"/>
    </w:pPr>
    <w:rPr>
      <w:rFonts w:ascii="Times New Roman" w:eastAsia="Times New Roman" w:hAnsi="Times New Roman" w:cs="Times New Roman"/>
      <w:lang w:val="en-US"/>
    </w:rPr>
  </w:style>
  <w:style w:type="paragraph" w:customStyle="1" w:styleId="MarginTitle">
    <w:name w:val="†Margin_Title"/>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MarginNumber">
    <w:name w:val="†Margin_Number"/>
    <w:qFormat/>
    <w:rsid w:val="00FE0A0A"/>
    <w:pPr>
      <w:pBdr>
        <w:top w:val="thinThickSmallGap" w:sz="12" w:space="1" w:color="auto"/>
        <w:left w:val="thinThickSmallGap" w:sz="12" w:space="4" w:color="auto"/>
        <w:bottom w:val="thickThinSmallGap" w:sz="12" w:space="1" w:color="auto"/>
        <w:right w:val="thickThinSmallGap" w:sz="12" w:space="4" w:color="auto"/>
      </w:pBdr>
    </w:pPr>
    <w:rPr>
      <w:rFonts w:ascii="Times New Roman" w:eastAsia="Times New Roman" w:hAnsi="Times New Roman" w:cs="Times New Roman"/>
      <w:lang w:val="en-US"/>
    </w:rPr>
  </w:style>
  <w:style w:type="paragraph" w:customStyle="1" w:styleId="Logo">
    <w:name w:val="†Logo"/>
    <w:qFormat/>
    <w:rsid w:val="00FE0A0A"/>
    <w:rPr>
      <w:rFonts w:ascii="Times New Roman" w:eastAsia="Times New Roman" w:hAnsi="Times New Roman" w:cs="Times New Roman"/>
      <w:lang w:val="en-US"/>
    </w:rPr>
  </w:style>
  <w:style w:type="paragraph" w:customStyle="1" w:styleId="LockContentParaEnd">
    <w:name w:val="†LockContentParaEnd"/>
    <w:basedOn w:val="CourtOrderEnd"/>
    <w:qFormat/>
    <w:rsid w:val="00FE0A0A"/>
  </w:style>
  <w:style w:type="paragraph" w:customStyle="1" w:styleId="LockContentParaBegin">
    <w:name w:val="†LockContentParaBegin"/>
    <w:basedOn w:val="CourtOrderBegin"/>
    <w:qFormat/>
    <w:rsid w:val="00FE0A0A"/>
  </w:style>
  <w:style w:type="paragraph" w:customStyle="1" w:styleId="LockContentPara">
    <w:name w:val="†LockContent_Para"/>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Para">
    <w:name w:val="†ListPara"/>
    <w:rsid w:val="00FE0A0A"/>
    <w:pPr>
      <w:spacing w:line="480" w:lineRule="auto"/>
      <w:ind w:left="720" w:firstLine="720"/>
    </w:pPr>
    <w:rPr>
      <w:rFonts w:ascii="Times New Roman" w:eastAsia="Times New Roman" w:hAnsi="Times New Roman" w:cs="Times New Roman"/>
      <w:color w:val="993300"/>
      <w:lang w:val="en-US"/>
    </w:rPr>
  </w:style>
  <w:style w:type="paragraph" w:customStyle="1" w:styleId="ListHead">
    <w:name w:val="†ListHead"/>
    <w:rsid w:val="00FE0A0A"/>
    <w:pPr>
      <w:tabs>
        <w:tab w:val="left" w:pos="2835"/>
      </w:tabs>
      <w:spacing w:line="480" w:lineRule="auto"/>
      <w:ind w:left="2835" w:hanging="2835"/>
    </w:pPr>
    <w:rPr>
      <w:rFonts w:ascii="Times New Roman" w:eastAsia="Times New Roman" w:hAnsi="Times New Roman" w:cs="Times New Roman"/>
      <w:color w:val="993300"/>
      <w:lang w:val="en-US"/>
    </w:rPr>
  </w:style>
  <w:style w:type="paragraph" w:customStyle="1" w:styleId="List5Para">
    <w:name w:val="†List5_Para"/>
    <w:basedOn w:val="BL4"/>
    <w:qFormat/>
    <w:rsid w:val="00FE0A0A"/>
    <w:pPr>
      <w:ind w:left="5041"/>
    </w:pPr>
    <w:rPr>
      <w:color w:val="CC0099"/>
    </w:rPr>
  </w:style>
  <w:style w:type="paragraph" w:customStyle="1" w:styleId="List4Para">
    <w:name w:val="†List4_Para"/>
    <w:rsid w:val="00FE0A0A"/>
    <w:pPr>
      <w:spacing w:line="480" w:lineRule="auto"/>
      <w:ind w:left="3600"/>
    </w:pPr>
    <w:rPr>
      <w:rFonts w:ascii="Times New Roman" w:eastAsia="Times New Roman" w:hAnsi="Times New Roman" w:cs="Times New Roman"/>
      <w:color w:val="CC0099"/>
      <w:lang w:val="en-US"/>
    </w:rPr>
  </w:style>
  <w:style w:type="paragraph" w:customStyle="1" w:styleId="List3Para">
    <w:name w:val="†List3_Para"/>
    <w:rsid w:val="00FE0A0A"/>
    <w:pPr>
      <w:spacing w:line="480" w:lineRule="auto"/>
      <w:ind w:left="2880"/>
    </w:pPr>
    <w:rPr>
      <w:rFonts w:ascii="Times New Roman" w:eastAsia="Times New Roman" w:hAnsi="Times New Roman" w:cs="Times New Roman"/>
      <w:color w:val="CC0099"/>
      <w:lang w:val="en-US"/>
    </w:rPr>
  </w:style>
  <w:style w:type="paragraph" w:customStyle="1" w:styleId="List2Para">
    <w:name w:val="†List2_Para"/>
    <w:rsid w:val="00FE0A0A"/>
    <w:pPr>
      <w:spacing w:line="480" w:lineRule="auto"/>
      <w:ind w:left="2160"/>
    </w:pPr>
    <w:rPr>
      <w:rFonts w:ascii="Times New Roman" w:eastAsia="Times New Roman" w:hAnsi="Times New Roman" w:cs="Times New Roman"/>
      <w:color w:val="CC0099"/>
      <w:lang w:val="en-US"/>
    </w:rPr>
  </w:style>
  <w:style w:type="paragraph" w:customStyle="1" w:styleId="List1Para">
    <w:name w:val="†List1_Para"/>
    <w:rsid w:val="00FE0A0A"/>
    <w:pPr>
      <w:spacing w:line="480" w:lineRule="auto"/>
      <w:ind w:left="1440"/>
    </w:pPr>
    <w:rPr>
      <w:rFonts w:ascii="Times New Roman" w:eastAsia="Times New Roman" w:hAnsi="Times New Roman" w:cs="Times New Roman"/>
      <w:color w:val="CC0099"/>
      <w:lang w:val="en-US"/>
    </w:rPr>
  </w:style>
  <w:style w:type="paragraph" w:customStyle="1" w:styleId="Line">
    <w:name w:val="†Line"/>
    <w:rsid w:val="00FE0A0A"/>
    <w:pPr>
      <w:shd w:val="clear" w:color="auto" w:fill="33CCCC"/>
      <w:spacing w:line="480" w:lineRule="auto"/>
    </w:pPr>
    <w:rPr>
      <w:rFonts w:ascii="Times New Roman" w:eastAsia="Times New Roman" w:hAnsi="Times New Roman" w:cs="Times New Roman"/>
      <w:szCs w:val="26"/>
      <w:lang w:val="en-US"/>
    </w:rPr>
  </w:style>
  <w:style w:type="paragraph" w:customStyle="1" w:styleId="Keywordsprint">
    <w:name w:val="†Keywords:print"/>
    <w:rsid w:val="00FE0A0A"/>
    <w:pPr>
      <w:spacing w:line="480" w:lineRule="auto"/>
    </w:pPr>
    <w:rPr>
      <w:rFonts w:ascii="Times New Roman" w:eastAsia="Times New Roman" w:hAnsi="Times New Roman" w:cs="Times New Roman"/>
      <w:color w:val="FF6600"/>
      <w:lang w:val="en-US"/>
    </w:rPr>
  </w:style>
  <w:style w:type="paragraph" w:customStyle="1" w:styleId="Keywords">
    <w:name w:val="†Keywords"/>
    <w:rsid w:val="00FE0A0A"/>
    <w:pPr>
      <w:spacing w:line="480" w:lineRule="auto"/>
    </w:pPr>
    <w:rPr>
      <w:rFonts w:ascii="Times New Roman" w:eastAsia="Times New Roman" w:hAnsi="Times New Roman" w:cs="Times New Roman"/>
      <w:color w:val="800080"/>
      <w:lang w:val="en-US"/>
    </w:rPr>
  </w:style>
  <w:style w:type="paragraph" w:customStyle="1" w:styleId="IssueStart">
    <w:name w:val="†Issue Start"/>
    <w:basedOn w:val="Normal"/>
    <w:qFormat/>
    <w:rsid w:val="00FE0A0A"/>
    <w:pPr>
      <w:pBdr>
        <w:top w:val="single" w:sz="24" w:space="1" w:color="00FF00"/>
      </w:pBdr>
      <w:spacing w:before="120" w:after="120" w:line="480" w:lineRule="auto"/>
    </w:pPr>
    <w:rPr>
      <w:rFonts w:eastAsia="MS Mincho"/>
      <w:szCs w:val="20"/>
      <w:lang w:eastAsia="ja-JP"/>
    </w:rPr>
  </w:style>
  <w:style w:type="paragraph" w:customStyle="1" w:styleId="IssueEnd">
    <w:name w:val="†Issue End"/>
    <w:basedOn w:val="Normal"/>
    <w:qFormat/>
    <w:rsid w:val="00FE0A0A"/>
    <w:pPr>
      <w:pBdr>
        <w:bottom w:val="single" w:sz="24" w:space="1" w:color="00FF00"/>
      </w:pBdr>
      <w:spacing w:before="120" w:after="120" w:line="480" w:lineRule="auto"/>
    </w:pPr>
    <w:rPr>
      <w:rFonts w:eastAsia="MS Mincho"/>
      <w:szCs w:val="20"/>
      <w:lang w:eastAsia="ja-JP"/>
    </w:rPr>
  </w:style>
  <w:style w:type="paragraph" w:customStyle="1" w:styleId="IndexNote">
    <w:name w:val="†Index_Note"/>
    <w:basedOn w:val="Normal"/>
    <w:rsid w:val="00FE0A0A"/>
    <w:pPr>
      <w:spacing w:line="480" w:lineRule="auto"/>
      <w:ind w:left="2138" w:hanging="2138"/>
    </w:pPr>
  </w:style>
  <w:style w:type="paragraph" w:customStyle="1" w:styleId="IndexLetteredSection">
    <w:name w:val="†Index_LetteredSection"/>
    <w:basedOn w:val="Normal"/>
    <w:rsid w:val="00FE0A0A"/>
    <w:pPr>
      <w:spacing w:line="480" w:lineRule="auto"/>
      <w:ind w:left="2138" w:hanging="2138"/>
    </w:pPr>
    <w:rPr>
      <w:sz w:val="28"/>
      <w:szCs w:val="28"/>
    </w:rPr>
  </w:style>
  <w:style w:type="paragraph" w:customStyle="1" w:styleId="IndexLetterBreak">
    <w:name w:val="†Index_Letter_Break"/>
    <w:basedOn w:val="Normal"/>
    <w:rsid w:val="00FE0A0A"/>
    <w:pPr>
      <w:spacing w:line="480" w:lineRule="auto"/>
      <w:ind w:left="2138" w:hanging="2138"/>
    </w:pPr>
  </w:style>
  <w:style w:type="paragraph" w:customStyle="1" w:styleId="IndexEntry5">
    <w:name w:val="†Index_Entry5"/>
    <w:basedOn w:val="Normal"/>
    <w:qFormat/>
    <w:rsid w:val="00FE0A0A"/>
    <w:pPr>
      <w:spacing w:line="480" w:lineRule="auto"/>
      <w:ind w:left="3571" w:hanging="720"/>
    </w:pPr>
  </w:style>
  <w:style w:type="paragraph" w:customStyle="1" w:styleId="IndexEntry4">
    <w:name w:val="†Index_Entry4"/>
    <w:basedOn w:val="Normal"/>
    <w:qFormat/>
    <w:rsid w:val="00FE0A0A"/>
    <w:pPr>
      <w:spacing w:line="480" w:lineRule="auto"/>
      <w:ind w:left="3542" w:hanging="1411"/>
    </w:pPr>
  </w:style>
  <w:style w:type="paragraph" w:customStyle="1" w:styleId="IndexEntry3">
    <w:name w:val="†Index_Entry3"/>
    <w:basedOn w:val="Normal"/>
    <w:qFormat/>
    <w:rsid w:val="00FE0A0A"/>
    <w:pPr>
      <w:spacing w:line="480" w:lineRule="auto"/>
      <w:ind w:left="3542" w:hanging="2131"/>
    </w:pPr>
  </w:style>
  <w:style w:type="paragraph" w:customStyle="1" w:styleId="IndexEntry2">
    <w:name w:val="†Index_Entry2"/>
    <w:basedOn w:val="Normal"/>
    <w:qFormat/>
    <w:rsid w:val="00FE0A0A"/>
    <w:pPr>
      <w:spacing w:line="480" w:lineRule="auto"/>
      <w:ind w:left="3571" w:hanging="2851"/>
    </w:pPr>
  </w:style>
  <w:style w:type="paragraph" w:customStyle="1" w:styleId="IndexEntry1">
    <w:name w:val="†Index_Entry1"/>
    <w:basedOn w:val="Normal"/>
    <w:qFormat/>
    <w:rsid w:val="00FE0A0A"/>
    <w:pPr>
      <w:spacing w:line="480" w:lineRule="auto"/>
      <w:ind w:left="3571" w:hanging="3571"/>
    </w:pPr>
  </w:style>
  <w:style w:type="paragraph" w:customStyle="1" w:styleId="HeldEnd">
    <w:name w:val="†HeldEnd"/>
    <w:basedOn w:val="HeldBegin"/>
    <w:rsid w:val="00FE0A0A"/>
    <w:pPr>
      <w:pBdr>
        <w:top w:val="none" w:sz="0" w:space="0" w:color="auto"/>
        <w:bottom w:val="dashed" w:sz="12" w:space="1" w:color="auto"/>
      </w:pBdr>
    </w:pPr>
  </w:style>
  <w:style w:type="paragraph" w:customStyle="1" w:styleId="HeldBegin">
    <w:name w:val="†Held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HeldSummary">
    <w:name w:val="†Held_Summary"/>
    <w:basedOn w:val="Court"/>
    <w:qFormat/>
    <w:rsid w:val="00FE0A0A"/>
  </w:style>
  <w:style w:type="paragraph" w:customStyle="1" w:styleId="HeadZ">
    <w:name w:val="†HeadZ"/>
    <w:basedOn w:val="HeadG"/>
    <w:qFormat/>
    <w:rsid w:val="00FE0A0A"/>
    <w:rPr>
      <w:color w:val="996600"/>
    </w:rPr>
  </w:style>
  <w:style w:type="paragraph" w:customStyle="1" w:styleId="HeadY">
    <w:name w:val="†HeadY"/>
    <w:basedOn w:val="HeadG"/>
    <w:qFormat/>
    <w:rsid w:val="00FE0A0A"/>
    <w:rPr>
      <w:color w:val="336699"/>
    </w:rPr>
  </w:style>
  <w:style w:type="paragraph" w:customStyle="1" w:styleId="HeadX">
    <w:name w:val="†HeadX"/>
    <w:basedOn w:val="HeadG"/>
    <w:qFormat/>
    <w:rsid w:val="00FE0A0A"/>
    <w:rPr>
      <w:color w:val="FF3399"/>
    </w:rPr>
  </w:style>
  <w:style w:type="paragraph" w:customStyle="1" w:styleId="HeadW">
    <w:name w:val="†HeadW"/>
    <w:basedOn w:val="HeadG"/>
    <w:qFormat/>
    <w:rsid w:val="00FE0A0A"/>
    <w:rPr>
      <w:color w:val="FF9900"/>
    </w:rPr>
  </w:style>
  <w:style w:type="paragraph" w:customStyle="1" w:styleId="HeadV">
    <w:name w:val="†HeadV"/>
    <w:basedOn w:val="HeadG"/>
    <w:qFormat/>
    <w:rsid w:val="00FE0A0A"/>
    <w:rPr>
      <w:color w:val="808000"/>
    </w:rPr>
  </w:style>
  <w:style w:type="paragraph" w:customStyle="1" w:styleId="HeadU">
    <w:name w:val="†HeadU"/>
    <w:basedOn w:val="HeadG"/>
    <w:qFormat/>
    <w:rsid w:val="00FE0A0A"/>
    <w:rPr>
      <w:color w:val="3366CC"/>
    </w:rPr>
  </w:style>
  <w:style w:type="paragraph" w:customStyle="1" w:styleId="HeadT">
    <w:name w:val="†HeadT"/>
    <w:basedOn w:val="HeadG"/>
    <w:qFormat/>
    <w:rsid w:val="00FE0A0A"/>
    <w:rPr>
      <w:color w:val="FF33CC"/>
    </w:rPr>
  </w:style>
  <w:style w:type="paragraph" w:customStyle="1" w:styleId="HeadS">
    <w:name w:val="†HeadS"/>
    <w:basedOn w:val="HeadG"/>
    <w:qFormat/>
    <w:rsid w:val="00FE0A0A"/>
    <w:rPr>
      <w:color w:val="CC6600"/>
    </w:rPr>
  </w:style>
  <w:style w:type="paragraph" w:customStyle="1" w:styleId="HeadR">
    <w:name w:val="†HeadR"/>
    <w:basedOn w:val="HeadG"/>
    <w:qFormat/>
    <w:rsid w:val="00FE0A0A"/>
    <w:rPr>
      <w:color w:val="666633"/>
    </w:rPr>
  </w:style>
  <w:style w:type="paragraph" w:customStyle="1" w:styleId="HeadQ">
    <w:name w:val="†HeadQ"/>
    <w:basedOn w:val="HeadG"/>
    <w:qFormat/>
    <w:rsid w:val="00FE0A0A"/>
    <w:rPr>
      <w:color w:val="003399"/>
    </w:rPr>
  </w:style>
  <w:style w:type="paragraph" w:customStyle="1" w:styleId="HeadParaGroup">
    <w:name w:val="†HeadParaGroup"/>
    <w:rsid w:val="00FE0A0A"/>
    <w:pPr>
      <w:spacing w:line="480" w:lineRule="auto"/>
    </w:pPr>
    <w:rPr>
      <w:rFonts w:ascii="Times New Roman" w:eastAsia="Times New Roman" w:hAnsi="Times New Roman" w:cs="Times New Roman"/>
      <w:color w:val="FF0000"/>
      <w:lang w:val="en-US"/>
    </w:rPr>
  </w:style>
  <w:style w:type="character" w:customStyle="1" w:styleId="HeadPara">
    <w:name w:val="†HeadPara"/>
    <w:rsid w:val="00FE0A0A"/>
    <w:rPr>
      <w:rFonts w:ascii="Times New Roman" w:hAnsi="Times New Roman"/>
      <w:color w:val="FF0000"/>
    </w:rPr>
  </w:style>
  <w:style w:type="paragraph" w:customStyle="1" w:styleId="HeadP">
    <w:name w:val="†HeadP"/>
    <w:basedOn w:val="HeadO"/>
    <w:qFormat/>
    <w:rsid w:val="00FE0A0A"/>
    <w:rPr>
      <w:color w:val="FF00FF"/>
    </w:rPr>
  </w:style>
  <w:style w:type="paragraph" w:customStyle="1" w:styleId="HeadO">
    <w:name w:val="†HeadO"/>
    <w:basedOn w:val="HeadN"/>
    <w:qFormat/>
    <w:rsid w:val="00FE0A0A"/>
    <w:rPr>
      <w:color w:val="FF3300"/>
    </w:rPr>
  </w:style>
  <w:style w:type="paragraph" w:customStyle="1" w:styleId="HeadN">
    <w:name w:val="†HeadN"/>
    <w:basedOn w:val="HeadM"/>
    <w:qFormat/>
    <w:rsid w:val="00FE0A0A"/>
    <w:rPr>
      <w:color w:val="333300"/>
    </w:rPr>
  </w:style>
  <w:style w:type="paragraph" w:customStyle="1" w:styleId="HeadM">
    <w:name w:val="†HeadM"/>
    <w:basedOn w:val="HeadL"/>
    <w:qFormat/>
    <w:rsid w:val="00FE0A0A"/>
    <w:rPr>
      <w:color w:val="000099"/>
    </w:rPr>
  </w:style>
  <w:style w:type="paragraph" w:customStyle="1" w:styleId="HeadL">
    <w:name w:val="†HeadL"/>
    <w:basedOn w:val="HeadK"/>
    <w:qFormat/>
    <w:rsid w:val="00FE0A0A"/>
    <w:rPr>
      <w:color w:val="CC00FF"/>
    </w:rPr>
  </w:style>
  <w:style w:type="paragraph" w:customStyle="1" w:styleId="HeadK">
    <w:name w:val="†HeadK"/>
    <w:basedOn w:val="HeadJ"/>
    <w:qFormat/>
    <w:rsid w:val="00FE0A0A"/>
    <w:rPr>
      <w:color w:val="FF0000"/>
    </w:rPr>
  </w:style>
  <w:style w:type="paragraph" w:customStyle="1" w:styleId="HeadJ">
    <w:name w:val="†HeadJ"/>
    <w:basedOn w:val="HeadI"/>
    <w:qFormat/>
    <w:rsid w:val="00FE0A0A"/>
    <w:rPr>
      <w:color w:val="336600"/>
    </w:rPr>
  </w:style>
  <w:style w:type="paragraph" w:customStyle="1" w:styleId="HeadI">
    <w:name w:val="†HeadI"/>
    <w:basedOn w:val="HeadH"/>
    <w:qFormat/>
    <w:rsid w:val="00FE0A0A"/>
    <w:rPr>
      <w:color w:val="0000CC"/>
    </w:rPr>
  </w:style>
  <w:style w:type="paragraph" w:customStyle="1" w:styleId="HeadH">
    <w:name w:val="†HeadH"/>
    <w:basedOn w:val="HeadG"/>
    <w:qFormat/>
    <w:rsid w:val="00FE0A0A"/>
    <w:rPr>
      <w:color w:val="9900FF"/>
    </w:rPr>
  </w:style>
  <w:style w:type="paragraph" w:customStyle="1" w:styleId="HeadG">
    <w:name w:val="†HeadG"/>
    <w:basedOn w:val="HeadF"/>
    <w:qFormat/>
    <w:rsid w:val="00FE0A0A"/>
    <w:rPr>
      <w:color w:val="CC0000"/>
    </w:rPr>
  </w:style>
  <w:style w:type="paragraph" w:customStyle="1" w:styleId="HeadF">
    <w:name w:val="†HeadF"/>
    <w:rsid w:val="00FE0A0A"/>
    <w:pPr>
      <w:spacing w:line="480" w:lineRule="auto"/>
    </w:pPr>
    <w:rPr>
      <w:rFonts w:ascii="Times New Roman" w:eastAsia="Times New Roman" w:hAnsi="Times New Roman" w:cs="Times New Roman"/>
      <w:color w:val="003300"/>
      <w:lang w:val="en-US"/>
    </w:rPr>
  </w:style>
  <w:style w:type="paragraph" w:customStyle="1" w:styleId="HeadE">
    <w:name w:val="†HeadE"/>
    <w:rsid w:val="00FE0A0A"/>
    <w:pPr>
      <w:spacing w:line="480" w:lineRule="auto"/>
    </w:pPr>
    <w:rPr>
      <w:rFonts w:ascii="Times New Roman" w:eastAsia="Times New Roman" w:hAnsi="Times New Roman" w:cs="Times New Roman"/>
      <w:color w:val="000066"/>
      <w:lang w:val="en-US"/>
    </w:rPr>
  </w:style>
  <w:style w:type="paragraph" w:customStyle="1" w:styleId="HeadD">
    <w:name w:val="†HeadD"/>
    <w:rsid w:val="00FE0A0A"/>
    <w:pPr>
      <w:spacing w:line="480" w:lineRule="auto"/>
    </w:pPr>
    <w:rPr>
      <w:rFonts w:ascii="Times New Roman" w:eastAsia="Times New Roman" w:hAnsi="Times New Roman" w:cs="Times New Roman"/>
      <w:color w:val="800080"/>
      <w:sz w:val="26"/>
      <w:lang w:val="en-US"/>
    </w:rPr>
  </w:style>
  <w:style w:type="paragraph" w:customStyle="1" w:styleId="HeadC">
    <w:name w:val="†HeadC"/>
    <w:rsid w:val="00FE0A0A"/>
    <w:pPr>
      <w:spacing w:line="480" w:lineRule="auto"/>
    </w:pPr>
    <w:rPr>
      <w:rFonts w:ascii="Times New Roman" w:eastAsia="Times New Roman" w:hAnsi="Times New Roman" w:cs="Times New Roman"/>
      <w:color w:val="FF6600"/>
      <w:sz w:val="28"/>
      <w:lang w:val="en-US"/>
    </w:rPr>
  </w:style>
  <w:style w:type="paragraph" w:customStyle="1" w:styleId="HeadB">
    <w:name w:val="†HeadB"/>
    <w:rsid w:val="00FE0A0A"/>
    <w:pPr>
      <w:spacing w:line="480" w:lineRule="auto"/>
    </w:pPr>
    <w:rPr>
      <w:rFonts w:ascii="Times New Roman" w:eastAsia="Times New Roman" w:hAnsi="Times New Roman" w:cs="Times New Roman"/>
      <w:color w:val="008000"/>
      <w:sz w:val="30"/>
      <w:lang w:val="en-US"/>
    </w:rPr>
  </w:style>
  <w:style w:type="paragraph" w:customStyle="1" w:styleId="HeadAA">
    <w:name w:val="†HeadAA"/>
    <w:rsid w:val="00FE0A0A"/>
    <w:pPr>
      <w:spacing w:line="480" w:lineRule="auto"/>
    </w:pPr>
    <w:rPr>
      <w:rFonts w:ascii="Times New Roman" w:eastAsia="Times New Roman" w:hAnsi="Times New Roman" w:cs="Times New Roman"/>
      <w:color w:val="333399"/>
      <w:sz w:val="36"/>
      <w:szCs w:val="36"/>
      <w:lang w:val="en-US"/>
    </w:rPr>
  </w:style>
  <w:style w:type="paragraph" w:customStyle="1" w:styleId="HeadA">
    <w:name w:val="†HeadA"/>
    <w:rsid w:val="00FE0A0A"/>
    <w:pPr>
      <w:spacing w:line="480" w:lineRule="auto"/>
    </w:pPr>
    <w:rPr>
      <w:rFonts w:ascii="Times New Roman" w:eastAsia="Times New Roman" w:hAnsi="Times New Roman" w:cs="Times New Roman"/>
      <w:color w:val="0000FF"/>
      <w:sz w:val="32"/>
      <w:lang w:val="en-US"/>
    </w:rPr>
  </w:style>
  <w:style w:type="paragraph" w:customStyle="1" w:styleId="GlossaryEntry">
    <w:name w:val="†Glossary_Entry"/>
    <w:basedOn w:val="Normal"/>
    <w:rsid w:val="00FE0A0A"/>
    <w:pPr>
      <w:spacing w:line="480" w:lineRule="auto"/>
      <w:ind w:left="720" w:hanging="720"/>
    </w:pPr>
    <w:rPr>
      <w:color w:val="808080"/>
    </w:rPr>
  </w:style>
  <w:style w:type="paragraph" w:customStyle="1" w:styleId="FurtherReadingExplanatoryText">
    <w:name w:val="†FurtherReading_ExplanatoryText"/>
    <w:rsid w:val="00FE0A0A"/>
    <w:pPr>
      <w:spacing w:line="480" w:lineRule="auto"/>
    </w:pPr>
    <w:rPr>
      <w:rFonts w:ascii="Times New Roman" w:eastAsia="Times New Roman" w:hAnsi="Times New Roman" w:cs="Times New Roman"/>
      <w:lang w:val="en-US"/>
    </w:rPr>
  </w:style>
  <w:style w:type="paragraph" w:customStyle="1" w:styleId="FMVolume">
    <w:name w:val="†FM_Volume"/>
    <w:qFormat/>
    <w:rsid w:val="00FE0A0A"/>
    <w:rPr>
      <w:rFonts w:ascii="Times New Roman" w:eastAsia="Times New Roman" w:hAnsi="Times New Roman" w:cs="Times New Roman"/>
      <w:lang w:val="en-US"/>
    </w:rPr>
  </w:style>
  <w:style w:type="paragraph" w:customStyle="1" w:styleId="FMTitle">
    <w:name w:val="†FM_Title"/>
    <w:basedOn w:val="ChapterTitle"/>
    <w:rsid w:val="00FE0A0A"/>
    <w:rPr>
      <w:color w:val="auto"/>
    </w:rPr>
  </w:style>
  <w:style w:type="paragraph" w:customStyle="1" w:styleId="FMSubtitle">
    <w:name w:val="†FM_Subtitle"/>
    <w:basedOn w:val="ChapterTitle"/>
    <w:rsid w:val="00FE0A0A"/>
    <w:rPr>
      <w:color w:val="auto"/>
      <w:sz w:val="26"/>
      <w:szCs w:val="26"/>
    </w:rPr>
  </w:style>
  <w:style w:type="paragraph" w:customStyle="1" w:styleId="FMSubHalftitle">
    <w:name w:val="†FM_SubHalftitle"/>
    <w:basedOn w:val="FMHalftitleTextFlushLeft"/>
    <w:qFormat/>
    <w:rsid w:val="00FE0A0A"/>
  </w:style>
  <w:style w:type="paragraph" w:customStyle="1" w:styleId="FMSeriesVolume">
    <w:name w:val="†FM_SeriesVolume"/>
    <w:basedOn w:val="Normal"/>
    <w:qFormat/>
    <w:rsid w:val="00FE0A0A"/>
    <w:pPr>
      <w:spacing w:line="480" w:lineRule="auto"/>
      <w:jc w:val="center"/>
    </w:pPr>
    <w:rPr>
      <w:sz w:val="26"/>
      <w:lang w:val="en-IN" w:eastAsia="en-IN"/>
    </w:rPr>
  </w:style>
  <w:style w:type="paragraph" w:customStyle="1" w:styleId="FMSeriesTitle">
    <w:name w:val="†FM_SeriesTitle"/>
    <w:rsid w:val="00FE0A0A"/>
    <w:pPr>
      <w:spacing w:line="480" w:lineRule="auto"/>
    </w:pPr>
    <w:rPr>
      <w:rFonts w:ascii="Times New Roman" w:eastAsia="Times New Roman" w:hAnsi="Times New Roman" w:cs="Times New Roman"/>
      <w:sz w:val="32"/>
      <w:szCs w:val="32"/>
      <w:lang w:val="en-US"/>
    </w:rPr>
  </w:style>
  <w:style w:type="paragraph" w:customStyle="1" w:styleId="FMSeriesNumber">
    <w:name w:val="†FM_SeriesNumber"/>
    <w:rsid w:val="00FE0A0A"/>
    <w:pPr>
      <w:spacing w:line="480" w:lineRule="auto"/>
    </w:pPr>
    <w:rPr>
      <w:rFonts w:ascii="Times New Roman" w:eastAsia="Times New Roman" w:hAnsi="Times New Roman" w:cs="Times New Roman"/>
      <w:sz w:val="26"/>
      <w:lang w:val="en-US"/>
    </w:rPr>
  </w:style>
  <w:style w:type="paragraph" w:customStyle="1" w:styleId="FMSeriesEditors">
    <w:name w:val="†FM_SeriesEditors"/>
    <w:rsid w:val="00FE0A0A"/>
    <w:pPr>
      <w:spacing w:line="480" w:lineRule="auto"/>
    </w:pPr>
    <w:rPr>
      <w:rFonts w:ascii="Times New Roman" w:eastAsia="Times New Roman" w:hAnsi="Times New Roman" w:cs="Times New Roman"/>
      <w:sz w:val="26"/>
      <w:lang w:val="en-US"/>
    </w:rPr>
  </w:style>
  <w:style w:type="paragraph" w:customStyle="1" w:styleId="FMSeriesTextInd">
    <w:name w:val="†FM_Series_TextInd"/>
    <w:rsid w:val="00FE0A0A"/>
    <w:pPr>
      <w:spacing w:line="480" w:lineRule="auto"/>
      <w:ind w:firstLine="720"/>
    </w:pPr>
    <w:rPr>
      <w:rFonts w:ascii="Times New Roman" w:eastAsia="Times New Roman" w:hAnsi="Times New Roman" w:cs="Times New Roman"/>
      <w:lang w:val="en-US"/>
    </w:rPr>
  </w:style>
  <w:style w:type="paragraph" w:customStyle="1" w:styleId="FMSeriesTextFlushLeft">
    <w:name w:val="†FM_Series_TextFlushLeft"/>
    <w:rsid w:val="00FE0A0A"/>
    <w:pPr>
      <w:spacing w:line="480" w:lineRule="auto"/>
    </w:pPr>
    <w:rPr>
      <w:rFonts w:ascii="Times New Roman" w:eastAsia="Times New Roman" w:hAnsi="Times New Roman" w:cs="Times New Roman"/>
      <w:lang w:val="en-US"/>
    </w:rPr>
  </w:style>
  <w:style w:type="paragraph" w:customStyle="1" w:styleId="FMSeriesSubheading">
    <w:name w:val="†FM_Series_Subheading"/>
    <w:rsid w:val="00FE0A0A"/>
    <w:pPr>
      <w:spacing w:line="480" w:lineRule="auto"/>
    </w:pPr>
    <w:rPr>
      <w:rFonts w:ascii="Times New Roman" w:eastAsia="Times New Roman" w:hAnsi="Times New Roman" w:cs="Times New Roman"/>
      <w:color w:val="0000FF"/>
      <w:lang w:val="en-US"/>
    </w:rPr>
  </w:style>
  <w:style w:type="paragraph" w:customStyle="1" w:styleId="FMSeriesName">
    <w:name w:val="†FM_Series_Name"/>
    <w:basedOn w:val="Normal"/>
    <w:qFormat/>
    <w:rsid w:val="00FE0A0A"/>
    <w:pPr>
      <w:spacing w:line="480" w:lineRule="auto"/>
    </w:pPr>
  </w:style>
  <w:style w:type="paragraph" w:customStyle="1" w:styleId="FMSeriesListBookBullet">
    <w:name w:val="†FM_Series_List_Book_Bullet"/>
    <w:rsid w:val="00FE0A0A"/>
    <w:pPr>
      <w:spacing w:line="480" w:lineRule="auto"/>
      <w:ind w:left="1440" w:hanging="720"/>
    </w:pPr>
    <w:rPr>
      <w:rFonts w:ascii="Times New Roman" w:eastAsia="Times New Roman" w:hAnsi="Times New Roman" w:cs="Times New Roman"/>
      <w:color w:val="993300"/>
      <w:lang w:val="en-US"/>
    </w:rPr>
  </w:style>
  <w:style w:type="paragraph" w:customStyle="1" w:styleId="FMSeriesListBook">
    <w:name w:val="†FM_Series_List_Book"/>
    <w:rsid w:val="00FE0A0A"/>
    <w:pPr>
      <w:spacing w:line="480" w:lineRule="auto"/>
      <w:ind w:left="720" w:hanging="720"/>
    </w:pPr>
    <w:rPr>
      <w:rFonts w:ascii="Times New Roman" w:eastAsia="Times New Roman" w:hAnsi="Times New Roman" w:cs="Times New Roman"/>
      <w:lang w:val="en-US"/>
    </w:rPr>
  </w:style>
  <w:style w:type="paragraph" w:customStyle="1" w:styleId="FMSeriesHeadD">
    <w:name w:val="†FM_Series_HeadD"/>
    <w:basedOn w:val="Normal"/>
    <w:qFormat/>
    <w:rsid w:val="00FE0A0A"/>
    <w:pPr>
      <w:spacing w:line="480" w:lineRule="auto"/>
    </w:pPr>
    <w:rPr>
      <w:color w:val="800080"/>
    </w:rPr>
  </w:style>
  <w:style w:type="paragraph" w:customStyle="1" w:styleId="FMSeriesHeadC">
    <w:name w:val="†FM_Series_HeadC"/>
    <w:basedOn w:val="Normal"/>
    <w:qFormat/>
    <w:rsid w:val="00FE0A0A"/>
    <w:pPr>
      <w:spacing w:line="480" w:lineRule="auto"/>
    </w:pPr>
    <w:rPr>
      <w:color w:val="FF6600"/>
    </w:rPr>
  </w:style>
  <w:style w:type="paragraph" w:customStyle="1" w:styleId="FMSeriesHeadB">
    <w:name w:val="†FM_Series_HeadB"/>
    <w:basedOn w:val="Normal"/>
    <w:qFormat/>
    <w:rsid w:val="00FE0A0A"/>
    <w:pPr>
      <w:spacing w:line="480" w:lineRule="auto"/>
    </w:pPr>
    <w:rPr>
      <w:color w:val="008000"/>
    </w:rPr>
  </w:style>
  <w:style w:type="paragraph" w:customStyle="1" w:styleId="FMSeriesHeadA">
    <w:name w:val="†FM_Series_HeadA"/>
    <w:basedOn w:val="Normal"/>
    <w:qFormat/>
    <w:rsid w:val="00FE0A0A"/>
    <w:pPr>
      <w:spacing w:line="480" w:lineRule="auto"/>
    </w:pPr>
    <w:rPr>
      <w:color w:val="0000FF"/>
    </w:rPr>
  </w:style>
  <w:style w:type="paragraph" w:customStyle="1" w:styleId="FMSeriesEditorTitle">
    <w:name w:val="†FM_Series_Editor_Title"/>
    <w:basedOn w:val="Normal"/>
    <w:qFormat/>
    <w:rsid w:val="00FE0A0A"/>
    <w:pPr>
      <w:spacing w:line="480" w:lineRule="auto"/>
      <w:jc w:val="center"/>
    </w:pPr>
    <w:rPr>
      <w:i/>
      <w:sz w:val="26"/>
      <w:shd w:val="clear" w:color="auto" w:fill="FFFFFF"/>
      <w:lang w:val="en-IN" w:eastAsia="en-IN"/>
    </w:rPr>
  </w:style>
  <w:style w:type="paragraph" w:customStyle="1" w:styleId="FMListOfIllustrationsHead">
    <w:name w:val="†FM_ListOfIllustrations_Head"/>
    <w:basedOn w:val="Normal"/>
    <w:rsid w:val="00FE0A0A"/>
    <w:pPr>
      <w:spacing w:line="480" w:lineRule="auto"/>
      <w:ind w:left="720" w:right="720" w:hanging="720"/>
    </w:pPr>
    <w:rPr>
      <w:color w:val="0000FF"/>
    </w:rPr>
  </w:style>
  <w:style w:type="paragraph" w:customStyle="1" w:styleId="FMListOfIllustrationsEntry">
    <w:name w:val="†FM_ListOfIllustrations_Entry"/>
    <w:basedOn w:val="Normal"/>
    <w:rsid w:val="00FE0A0A"/>
    <w:pPr>
      <w:spacing w:line="480" w:lineRule="auto"/>
      <w:ind w:left="720" w:right="720" w:hanging="720"/>
    </w:pPr>
  </w:style>
  <w:style w:type="paragraph" w:customStyle="1" w:styleId="FMListOfContributorsEntry">
    <w:name w:val="†FM_ListOfContributors_Entry"/>
    <w:basedOn w:val="Normal"/>
    <w:rsid w:val="00FE0A0A"/>
    <w:pPr>
      <w:spacing w:line="480" w:lineRule="auto"/>
      <w:ind w:left="720" w:right="720" w:hanging="720"/>
    </w:pPr>
  </w:style>
  <w:style w:type="paragraph" w:customStyle="1" w:styleId="FMImprints">
    <w:name w:val="†FM_Imprints"/>
    <w:basedOn w:val="FMCopyrightPage"/>
    <w:qFormat/>
    <w:rsid w:val="00FE0A0A"/>
  </w:style>
  <w:style w:type="paragraph" w:customStyle="1" w:styleId="FMHalftitleTextInd">
    <w:name w:val="†FM_Halftitle_TextInd"/>
    <w:basedOn w:val="ChapterSubtitle"/>
    <w:rsid w:val="00FE0A0A"/>
    <w:pPr>
      <w:ind w:firstLine="720"/>
    </w:pPr>
    <w:rPr>
      <w:color w:val="auto"/>
    </w:rPr>
  </w:style>
  <w:style w:type="paragraph" w:customStyle="1" w:styleId="FMHalftitleTextFlushLeft">
    <w:name w:val="†FM_Halftitle_TextFlushLeft"/>
    <w:basedOn w:val="ChapterSubtitle"/>
    <w:rsid w:val="00FE0A0A"/>
    <w:rPr>
      <w:color w:val="auto"/>
    </w:rPr>
  </w:style>
  <w:style w:type="paragraph" w:customStyle="1" w:styleId="FMHalftitleAuthorBio">
    <w:name w:val="†FM_Halftitle_AuthorBio"/>
    <w:rsid w:val="00FE0A0A"/>
    <w:pPr>
      <w:spacing w:before="240" w:line="480" w:lineRule="auto"/>
    </w:pPr>
    <w:rPr>
      <w:rFonts w:ascii="Times New Roman" w:eastAsia="Times New Roman" w:hAnsi="Times New Roman" w:cs="Times New Roman"/>
      <w:sz w:val="26"/>
      <w:lang w:val="en-US"/>
    </w:rPr>
  </w:style>
  <w:style w:type="paragraph" w:customStyle="1" w:styleId="FMHalftitle">
    <w:name w:val="†FM_Halftitle"/>
    <w:basedOn w:val="ChapterSubtitle"/>
    <w:rsid w:val="00FE0A0A"/>
    <w:rPr>
      <w:color w:val="auto"/>
    </w:rPr>
  </w:style>
  <w:style w:type="paragraph" w:customStyle="1" w:styleId="FMEpigraphTextInd">
    <w:name w:val="†FM_Epigraph_TextInd"/>
    <w:basedOn w:val="EpigraphTextInd"/>
    <w:rsid w:val="00FE0A0A"/>
    <w:rPr>
      <w:color w:val="auto"/>
      <w:sz w:val="24"/>
    </w:rPr>
  </w:style>
  <w:style w:type="paragraph" w:customStyle="1" w:styleId="FMEpigraphSource">
    <w:name w:val="†FM_Epigraph_Source"/>
    <w:basedOn w:val="EpigraphSource"/>
    <w:rsid w:val="00FE0A0A"/>
    <w:rPr>
      <w:color w:val="auto"/>
      <w:sz w:val="24"/>
    </w:rPr>
  </w:style>
  <w:style w:type="paragraph" w:customStyle="1" w:styleId="FMEpigraph">
    <w:name w:val="†FM_Epigraph"/>
    <w:basedOn w:val="Epigraph"/>
    <w:rsid w:val="00FE0A0A"/>
    <w:rPr>
      <w:color w:val="auto"/>
      <w:sz w:val="24"/>
    </w:rPr>
  </w:style>
  <w:style w:type="paragraph" w:customStyle="1" w:styleId="FMEdition">
    <w:name w:val="†FM_Edition"/>
    <w:qFormat/>
    <w:rsid w:val="00FE0A0A"/>
    <w:rPr>
      <w:rFonts w:ascii="Times New Roman" w:eastAsia="Times New Roman" w:hAnsi="Times New Roman" w:cs="Times New Roman"/>
      <w:lang w:val="en-US"/>
    </w:rPr>
  </w:style>
  <w:style w:type="paragraph" w:customStyle="1" w:styleId="FMEditedBy">
    <w:name w:val="†FM_EditedBy"/>
    <w:basedOn w:val="ChapterTitle"/>
    <w:rsid w:val="00FE0A0A"/>
    <w:rPr>
      <w:color w:val="auto"/>
      <w:sz w:val="26"/>
      <w:szCs w:val="26"/>
    </w:rPr>
  </w:style>
  <w:style w:type="paragraph" w:customStyle="1" w:styleId="FMDedication">
    <w:name w:val="†FM_Dedication"/>
    <w:rsid w:val="00FE0A0A"/>
    <w:pPr>
      <w:spacing w:line="480" w:lineRule="auto"/>
      <w:ind w:left="720"/>
    </w:pPr>
    <w:rPr>
      <w:rFonts w:ascii="Times New Roman" w:eastAsia="Times New Roman" w:hAnsi="Times New Roman" w:cs="Times New Roman"/>
      <w:lang w:val="en-US"/>
    </w:rPr>
  </w:style>
  <w:style w:type="paragraph" w:customStyle="1" w:styleId="FMCopyrightPage">
    <w:name w:val="†FM_CopyrightPage"/>
    <w:rsid w:val="00FE0A0A"/>
    <w:pPr>
      <w:spacing w:before="120" w:after="120" w:line="480" w:lineRule="auto"/>
    </w:pPr>
    <w:rPr>
      <w:rFonts w:ascii="Times New Roman" w:eastAsia="Times New Roman" w:hAnsi="Times New Roman" w:cs="Times New Roman"/>
      <w:sz w:val="20"/>
      <w:szCs w:val="20"/>
      <w:lang w:val="en-US"/>
    </w:rPr>
  </w:style>
  <w:style w:type="paragraph" w:customStyle="1" w:styleId="FMAuthorSignature">
    <w:name w:val="†FM_AuthorSignature"/>
    <w:rsid w:val="00FE0A0A"/>
    <w:pPr>
      <w:spacing w:line="480" w:lineRule="auto"/>
      <w:jc w:val="right"/>
    </w:pPr>
    <w:rPr>
      <w:rFonts w:ascii="Times New Roman" w:eastAsia="Times New Roman" w:hAnsi="Times New Roman" w:cs="Times New Roman"/>
      <w:i/>
      <w:lang w:val="en-US"/>
    </w:rPr>
  </w:style>
  <w:style w:type="paragraph" w:customStyle="1" w:styleId="FMAuthorPlace">
    <w:name w:val="†FM_AuthorPlace"/>
    <w:rsid w:val="00FE0A0A"/>
    <w:pPr>
      <w:spacing w:line="480" w:lineRule="auto"/>
      <w:jc w:val="right"/>
    </w:pPr>
    <w:rPr>
      <w:rFonts w:ascii="Times New Roman" w:eastAsia="Times New Roman" w:hAnsi="Times New Roman" w:cs="Times New Roman"/>
      <w:lang w:val="en-US"/>
    </w:rPr>
  </w:style>
  <w:style w:type="paragraph" w:customStyle="1" w:styleId="FMAuthorName">
    <w:name w:val="†FM_AuthorName"/>
    <w:basedOn w:val="ChapterTitle"/>
    <w:rsid w:val="00FE0A0A"/>
    <w:rPr>
      <w:color w:val="auto"/>
    </w:rPr>
  </w:style>
  <w:style w:type="paragraph" w:customStyle="1" w:styleId="FMAffiliation">
    <w:name w:val="†FM_Affiliation"/>
    <w:rsid w:val="00FE0A0A"/>
    <w:pPr>
      <w:spacing w:line="480" w:lineRule="auto"/>
    </w:pPr>
    <w:rPr>
      <w:rFonts w:ascii="Times New Roman" w:eastAsia="Times New Roman" w:hAnsi="Times New Roman" w:cs="Times New Roman"/>
      <w:sz w:val="26"/>
      <w:szCs w:val="26"/>
      <w:lang w:val="en-US"/>
    </w:rPr>
  </w:style>
  <w:style w:type="paragraph" w:customStyle="1" w:styleId="FigureSource">
    <w:name w:val="†Figure_Source"/>
    <w:rsid w:val="00FE0A0A"/>
    <w:pPr>
      <w:spacing w:line="480" w:lineRule="auto"/>
    </w:pPr>
    <w:rPr>
      <w:rFonts w:ascii="Times New Roman" w:eastAsia="Times New Roman" w:hAnsi="Times New Roman" w:cs="Times New Roman"/>
      <w:color w:val="339966"/>
      <w:sz w:val="20"/>
      <w:lang w:val="en-US"/>
    </w:rPr>
  </w:style>
  <w:style w:type="paragraph" w:customStyle="1" w:styleId="FigureNote">
    <w:name w:val="†Figure_Note"/>
    <w:rsid w:val="00FE0A0A"/>
    <w:pPr>
      <w:spacing w:line="480" w:lineRule="auto"/>
    </w:pPr>
    <w:rPr>
      <w:rFonts w:ascii="Times New Roman" w:eastAsia="Times New Roman" w:hAnsi="Times New Roman" w:cs="Times New Roman"/>
      <w:color w:val="339966"/>
      <w:sz w:val="20"/>
      <w:lang w:val="en-US"/>
    </w:rPr>
  </w:style>
  <w:style w:type="paragraph" w:customStyle="1" w:styleId="FigureCaption">
    <w:name w:val="†Figure_Caption"/>
    <w:rsid w:val="00FE0A0A"/>
    <w:pPr>
      <w:spacing w:line="480" w:lineRule="auto"/>
    </w:pPr>
    <w:rPr>
      <w:rFonts w:ascii="Times New Roman" w:eastAsia="Times New Roman" w:hAnsi="Times New Roman" w:cs="Times New Roman"/>
      <w:color w:val="339966"/>
      <w:lang w:val="en-US"/>
    </w:rPr>
  </w:style>
  <w:style w:type="paragraph" w:customStyle="1" w:styleId="Fig">
    <w:name w:val="†Fig"/>
    <w:qFormat/>
    <w:rsid w:val="00FE0A0A"/>
    <w:pPr>
      <w:pBdr>
        <w:top w:val="single" w:sz="8" w:space="1" w:color="auto"/>
        <w:left w:val="single" w:sz="8" w:space="4" w:color="auto"/>
        <w:bottom w:val="single" w:sz="8" w:space="1" w:color="auto"/>
        <w:right w:val="single" w:sz="8" w:space="4" w:color="auto"/>
      </w:pBdr>
    </w:pPr>
    <w:rPr>
      <w:rFonts w:ascii="Times New Roman" w:eastAsia="Times New Roman" w:hAnsi="Times New Roman" w:cs="Times New Roman"/>
      <w:color w:val="BF8F00"/>
      <w:lang w:val="en-US"/>
    </w:rPr>
  </w:style>
  <w:style w:type="paragraph" w:customStyle="1" w:styleId="ExtractEndList">
    <w:name w:val="†ExtractEnd_List"/>
    <w:basedOn w:val="ExtractBeginList"/>
    <w:rsid w:val="00FE0A0A"/>
    <w:pPr>
      <w:pBdr>
        <w:top w:val="none" w:sz="0" w:space="0" w:color="auto"/>
        <w:bottom w:val="dashed" w:sz="12" w:space="1" w:color="auto"/>
      </w:pBdr>
    </w:pPr>
  </w:style>
  <w:style w:type="paragraph" w:customStyle="1" w:styleId="ExtractEnd">
    <w:name w:val="†ExtractEnd"/>
    <w:basedOn w:val="BoxEnd"/>
    <w:qFormat/>
    <w:rsid w:val="00FE0A0A"/>
  </w:style>
  <w:style w:type="paragraph" w:customStyle="1" w:styleId="ExtractBeginList">
    <w:name w:val="†ExtractBegin_List"/>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tractBegin">
    <w:name w:val="†ExtractBegin"/>
    <w:basedOn w:val="BoxBegin"/>
    <w:qFormat/>
    <w:rsid w:val="00FE0A0A"/>
  </w:style>
  <w:style w:type="paragraph" w:customStyle="1" w:styleId="ExtractUL3">
    <w:name w:val="†Extract_U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UL2">
    <w:name w:val="†Extract_U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UL1">
    <w:name w:val="†Extract_U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Translation">
    <w:name w:val="†Extract_Translation"/>
    <w:basedOn w:val="Extract"/>
    <w:rsid w:val="00FE0A0A"/>
  </w:style>
  <w:style w:type="paragraph" w:customStyle="1" w:styleId="ExtractTextInd">
    <w:name w:val="†Extract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xtractSubList">
    <w:name w:val="†Extract_SubList"/>
    <w:rsid w:val="00FE0A0A"/>
    <w:pPr>
      <w:spacing w:line="480" w:lineRule="auto"/>
      <w:ind w:left="2858" w:right="720" w:hanging="720"/>
    </w:pPr>
    <w:rPr>
      <w:rFonts w:ascii="Times New Roman" w:eastAsia="Times New Roman" w:hAnsi="Times New Roman" w:cs="Times New Roman"/>
      <w:color w:val="003366"/>
      <w:sz w:val="20"/>
      <w:lang w:val="en-US"/>
    </w:rPr>
  </w:style>
  <w:style w:type="paragraph" w:customStyle="1" w:styleId="ExtractSpaceAboveSecondExtract">
    <w:name w:val="†Extract_SpaceAbove_SecondExtract"/>
    <w:rsid w:val="00FE0A0A"/>
    <w:pPr>
      <w:spacing w:before="480" w:line="480" w:lineRule="auto"/>
      <w:ind w:left="720" w:right="720"/>
    </w:pPr>
    <w:rPr>
      <w:rFonts w:ascii="Times New Roman" w:eastAsia="Times New Roman" w:hAnsi="Times New Roman" w:cs="Times New Roman"/>
      <w:color w:val="003366"/>
      <w:sz w:val="20"/>
      <w:lang w:val="en-US"/>
    </w:rPr>
  </w:style>
  <w:style w:type="paragraph" w:customStyle="1" w:styleId="ExtractSource">
    <w:name w:val="†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xtractNL3">
    <w:name w:val="†Extract_N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NL2">
    <w:name w:val="†Extract_N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NL1">
    <w:name w:val="†Extract_N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List">
    <w:name w:val="†Extract_List"/>
    <w:rsid w:val="00FE0A0A"/>
    <w:pPr>
      <w:spacing w:line="480" w:lineRule="auto"/>
      <w:ind w:left="2138" w:right="720" w:hanging="720"/>
    </w:pPr>
    <w:rPr>
      <w:rFonts w:ascii="Times New Roman" w:eastAsia="Times New Roman" w:hAnsi="Times New Roman" w:cs="Times New Roman"/>
      <w:color w:val="003366"/>
      <w:sz w:val="20"/>
      <w:lang w:val="en-US"/>
    </w:rPr>
  </w:style>
  <w:style w:type="paragraph" w:customStyle="1" w:styleId="ExtractHead">
    <w:name w:val="†Extract_Head"/>
    <w:rsid w:val="00FE0A0A"/>
    <w:pPr>
      <w:spacing w:line="480" w:lineRule="auto"/>
      <w:ind w:left="720" w:right="720"/>
    </w:pPr>
    <w:rPr>
      <w:rFonts w:ascii="Times New Roman" w:eastAsia="Times New Roman" w:hAnsi="Times New Roman" w:cs="Times New Roman"/>
      <w:color w:val="003366"/>
      <w:lang w:val="en-US"/>
    </w:rPr>
  </w:style>
  <w:style w:type="paragraph" w:customStyle="1" w:styleId="ExtractBL3">
    <w:name w:val="†Extract_BL3"/>
    <w:rsid w:val="00FE0A0A"/>
    <w:pPr>
      <w:spacing w:line="480" w:lineRule="auto"/>
      <w:ind w:left="3571" w:right="720" w:hanging="720"/>
    </w:pPr>
    <w:rPr>
      <w:rFonts w:ascii="Times New Roman" w:eastAsia="Times New Roman" w:hAnsi="Times New Roman" w:cs="Times New Roman"/>
      <w:color w:val="003366"/>
      <w:sz w:val="20"/>
      <w:lang w:val="en-US"/>
    </w:rPr>
  </w:style>
  <w:style w:type="paragraph" w:customStyle="1" w:styleId="ExtractBL2">
    <w:name w:val="†Extract_BL2"/>
    <w:rsid w:val="00FE0A0A"/>
    <w:pPr>
      <w:spacing w:line="480" w:lineRule="auto"/>
      <w:ind w:left="2851" w:right="720" w:hanging="720"/>
    </w:pPr>
    <w:rPr>
      <w:rFonts w:ascii="Times New Roman" w:eastAsia="Times New Roman" w:hAnsi="Times New Roman" w:cs="Times New Roman"/>
      <w:color w:val="003366"/>
      <w:sz w:val="20"/>
      <w:lang w:val="en-US"/>
    </w:rPr>
  </w:style>
  <w:style w:type="paragraph" w:customStyle="1" w:styleId="ExtractBL1">
    <w:name w:val="†Extract_BL1"/>
    <w:rsid w:val="00FE0A0A"/>
    <w:pPr>
      <w:spacing w:line="480" w:lineRule="auto"/>
      <w:ind w:left="2131" w:right="720" w:hanging="720"/>
    </w:pPr>
    <w:rPr>
      <w:rFonts w:ascii="Times New Roman" w:eastAsia="Times New Roman" w:hAnsi="Times New Roman" w:cs="Times New Roman"/>
      <w:color w:val="003366"/>
      <w:sz w:val="20"/>
      <w:lang w:val="en-US"/>
    </w:rPr>
  </w:style>
  <w:style w:type="paragraph" w:customStyle="1" w:styleId="Extract">
    <w:name w:val="†Extract"/>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xampleEnd">
    <w:name w:val="†ExampleEnd"/>
    <w:basedOn w:val="BoxEnd"/>
    <w:qFormat/>
    <w:rsid w:val="00FE0A0A"/>
  </w:style>
  <w:style w:type="paragraph" w:customStyle="1" w:styleId="ExampleBegin">
    <w:name w:val="†ExampleBegin"/>
    <w:basedOn w:val="BoxBegin"/>
    <w:qFormat/>
    <w:rsid w:val="00FE0A0A"/>
  </w:style>
  <w:style w:type="paragraph" w:customStyle="1" w:styleId="ExampleUL2">
    <w:name w:val="†Example_UL2"/>
    <w:basedOn w:val="ExampleHead"/>
    <w:qFormat/>
    <w:rsid w:val="00FE0A0A"/>
    <w:pPr>
      <w:ind w:left="2851" w:hanging="720"/>
    </w:pPr>
    <w:rPr>
      <w:color w:val="993300"/>
    </w:rPr>
  </w:style>
  <w:style w:type="paragraph" w:customStyle="1" w:styleId="ExampleUL1">
    <w:name w:val="†Example_UL1"/>
    <w:basedOn w:val="ExampleNumber"/>
    <w:qFormat/>
    <w:rsid w:val="00FE0A0A"/>
    <w:pPr>
      <w:ind w:left="2131" w:hanging="720"/>
    </w:pPr>
    <w:rPr>
      <w:color w:val="993300"/>
    </w:rPr>
  </w:style>
  <w:style w:type="paragraph" w:customStyle="1" w:styleId="ExampleTitle">
    <w:name w:val="†Example_Title"/>
    <w:basedOn w:val="ExampleNumber"/>
    <w:qFormat/>
    <w:rsid w:val="00FE0A0A"/>
  </w:style>
  <w:style w:type="paragraph" w:customStyle="1" w:styleId="ExampleTextInd">
    <w:name w:val="†Example_TextInd"/>
    <w:basedOn w:val="ExampleTextFlushLeft"/>
    <w:qFormat/>
    <w:rsid w:val="00FE0A0A"/>
    <w:pPr>
      <w:ind w:firstLine="720"/>
    </w:pPr>
  </w:style>
  <w:style w:type="paragraph" w:customStyle="1" w:styleId="ExampleTextFlushLeft">
    <w:name w:val="†Example_TextFlushLeft"/>
    <w:basedOn w:val="ExampleText"/>
    <w:qFormat/>
    <w:rsid w:val="00FE0A0A"/>
  </w:style>
  <w:style w:type="paragraph" w:customStyle="1" w:styleId="ExampleText">
    <w:name w:val="†Example_Text"/>
    <w:rsid w:val="00FE0A0A"/>
    <w:pPr>
      <w:spacing w:line="480" w:lineRule="auto"/>
      <w:ind w:left="720"/>
    </w:pPr>
    <w:rPr>
      <w:rFonts w:ascii="Times New Roman" w:eastAsia="Times New Roman" w:hAnsi="Times New Roman" w:cs="Times New Roman"/>
      <w:color w:val="333333"/>
      <w:lang w:val="en-US"/>
    </w:rPr>
  </w:style>
  <w:style w:type="paragraph" w:customStyle="1" w:styleId="ExampleSubtitle">
    <w:name w:val="†Example_Subtitle"/>
    <w:basedOn w:val="Normal"/>
    <w:qFormat/>
    <w:rsid w:val="00FE0A0A"/>
    <w:pPr>
      <w:spacing w:line="480" w:lineRule="auto"/>
      <w:ind w:left="720"/>
    </w:pPr>
    <w:rPr>
      <w:color w:val="333333"/>
    </w:rPr>
  </w:style>
  <w:style w:type="paragraph" w:customStyle="1" w:styleId="ExampleSource">
    <w:name w:val="†Example_Source"/>
    <w:basedOn w:val="Normal"/>
    <w:qFormat/>
    <w:rsid w:val="00FE0A0A"/>
    <w:pPr>
      <w:spacing w:line="480" w:lineRule="auto"/>
      <w:ind w:left="720"/>
    </w:pPr>
    <w:rPr>
      <w:color w:val="333333"/>
    </w:rPr>
  </w:style>
  <w:style w:type="paragraph" w:customStyle="1" w:styleId="ExampleNumber">
    <w:name w:val="†Example_Number"/>
    <w:rsid w:val="00FE0A0A"/>
    <w:pPr>
      <w:spacing w:line="480" w:lineRule="auto"/>
      <w:ind w:left="720"/>
    </w:pPr>
    <w:rPr>
      <w:rFonts w:ascii="Times New Roman" w:eastAsia="Times New Roman" w:hAnsi="Times New Roman" w:cs="Times New Roman"/>
      <w:color w:val="333333"/>
      <w:lang w:val="en-US"/>
    </w:rPr>
  </w:style>
  <w:style w:type="paragraph" w:customStyle="1" w:styleId="ExampleNote">
    <w:name w:val="†Example_Note"/>
    <w:basedOn w:val="Normal"/>
    <w:qFormat/>
    <w:rsid w:val="00FE0A0A"/>
    <w:pPr>
      <w:spacing w:line="480" w:lineRule="auto"/>
      <w:ind w:left="720"/>
    </w:pPr>
    <w:rPr>
      <w:color w:val="333333"/>
    </w:rPr>
  </w:style>
  <w:style w:type="paragraph" w:customStyle="1" w:styleId="ExampleNL2">
    <w:name w:val="†Example_NL2"/>
    <w:basedOn w:val="ExampleHead"/>
    <w:qFormat/>
    <w:rsid w:val="00FE0A0A"/>
    <w:pPr>
      <w:ind w:left="2851" w:hanging="720"/>
    </w:pPr>
    <w:rPr>
      <w:color w:val="993300"/>
    </w:rPr>
  </w:style>
  <w:style w:type="paragraph" w:customStyle="1" w:styleId="ExampleNL1">
    <w:name w:val="†Example_NL1"/>
    <w:basedOn w:val="Normal"/>
    <w:qFormat/>
    <w:rsid w:val="00FE0A0A"/>
    <w:pPr>
      <w:spacing w:line="480" w:lineRule="auto"/>
      <w:ind w:left="2131" w:hanging="720"/>
    </w:pPr>
    <w:rPr>
      <w:color w:val="993300"/>
    </w:rPr>
  </w:style>
  <w:style w:type="paragraph" w:customStyle="1" w:styleId="ExampleHeadD">
    <w:name w:val="†Example_HeadD"/>
    <w:basedOn w:val="ExampleHeadA"/>
    <w:qFormat/>
    <w:rsid w:val="00FE0A0A"/>
    <w:rPr>
      <w:color w:val="800080"/>
    </w:rPr>
  </w:style>
  <w:style w:type="paragraph" w:customStyle="1" w:styleId="ExampleHeadC">
    <w:name w:val="†Example_HeadC"/>
    <w:basedOn w:val="ExampleHeadA"/>
    <w:qFormat/>
    <w:rsid w:val="00FE0A0A"/>
    <w:rPr>
      <w:color w:val="FF6600"/>
    </w:rPr>
  </w:style>
  <w:style w:type="paragraph" w:customStyle="1" w:styleId="ExampleHeadB">
    <w:name w:val="†Example_HeadB"/>
    <w:basedOn w:val="ExampleHeadA"/>
    <w:qFormat/>
    <w:rsid w:val="00FE0A0A"/>
    <w:rPr>
      <w:color w:val="008000"/>
    </w:rPr>
  </w:style>
  <w:style w:type="paragraph" w:customStyle="1" w:styleId="ExampleHeadA">
    <w:name w:val="†Example_HeadA"/>
    <w:rsid w:val="00FE0A0A"/>
    <w:pPr>
      <w:spacing w:line="480" w:lineRule="auto"/>
      <w:ind w:left="720"/>
    </w:pPr>
    <w:rPr>
      <w:rFonts w:ascii="Times New Roman" w:eastAsia="Times New Roman" w:hAnsi="Times New Roman" w:cs="Times New Roman"/>
      <w:color w:val="0000FF"/>
      <w:lang w:val="en-US"/>
    </w:rPr>
  </w:style>
  <w:style w:type="paragraph" w:customStyle="1" w:styleId="ExampleHead">
    <w:name w:val="†Example_Head"/>
    <w:rsid w:val="00FE0A0A"/>
    <w:pPr>
      <w:spacing w:line="480" w:lineRule="auto"/>
      <w:ind w:left="720"/>
    </w:pPr>
    <w:rPr>
      <w:rFonts w:ascii="Times New Roman" w:eastAsia="Times New Roman" w:hAnsi="Times New Roman" w:cs="Times New Roman"/>
      <w:color w:val="333333"/>
      <w:lang w:val="en-US"/>
    </w:rPr>
  </w:style>
  <w:style w:type="paragraph" w:customStyle="1" w:styleId="ExampleExtractTextInd">
    <w:name w:val="†Example_Extract_TextInd"/>
    <w:basedOn w:val="Normal"/>
    <w:qFormat/>
    <w:rsid w:val="00FE0A0A"/>
    <w:pPr>
      <w:spacing w:line="480" w:lineRule="auto"/>
      <w:ind w:left="1411" w:right="1411" w:firstLine="720"/>
    </w:pPr>
    <w:rPr>
      <w:color w:val="003366"/>
    </w:rPr>
  </w:style>
  <w:style w:type="paragraph" w:customStyle="1" w:styleId="ExampleExtractSource">
    <w:name w:val="†Example_Extract_Source"/>
    <w:basedOn w:val="Normal"/>
    <w:qFormat/>
    <w:rsid w:val="00FE0A0A"/>
    <w:pPr>
      <w:spacing w:line="480" w:lineRule="auto"/>
      <w:ind w:left="1411" w:right="1411"/>
      <w:jc w:val="right"/>
    </w:pPr>
    <w:rPr>
      <w:color w:val="003366"/>
    </w:rPr>
  </w:style>
  <w:style w:type="paragraph" w:customStyle="1" w:styleId="ExampleExtract">
    <w:name w:val="†Example_Extract"/>
    <w:basedOn w:val="Normal"/>
    <w:qFormat/>
    <w:rsid w:val="00FE0A0A"/>
    <w:pPr>
      <w:spacing w:line="480" w:lineRule="auto"/>
      <w:ind w:left="1411" w:right="1411"/>
    </w:pPr>
    <w:rPr>
      <w:color w:val="003366"/>
    </w:rPr>
  </w:style>
  <w:style w:type="paragraph" w:customStyle="1" w:styleId="ExampleBL2">
    <w:name w:val="†Example_BL2"/>
    <w:basedOn w:val="Normal"/>
    <w:qFormat/>
    <w:rsid w:val="00FE0A0A"/>
    <w:pPr>
      <w:spacing w:line="480" w:lineRule="auto"/>
      <w:ind w:left="2851" w:hanging="720"/>
    </w:pPr>
    <w:rPr>
      <w:color w:val="993300"/>
    </w:rPr>
  </w:style>
  <w:style w:type="paragraph" w:customStyle="1" w:styleId="ExampleBL1">
    <w:name w:val="†Example_BL1"/>
    <w:basedOn w:val="Normal"/>
    <w:qFormat/>
    <w:rsid w:val="00FE0A0A"/>
    <w:pPr>
      <w:spacing w:line="480" w:lineRule="auto"/>
      <w:ind w:left="2131" w:hanging="720"/>
    </w:pPr>
    <w:rPr>
      <w:color w:val="993300"/>
    </w:rPr>
  </w:style>
  <w:style w:type="paragraph" w:customStyle="1" w:styleId="EquationDisplay">
    <w:name w:val="†Equation_Display"/>
    <w:rsid w:val="00FE0A0A"/>
    <w:pPr>
      <w:spacing w:line="480" w:lineRule="auto"/>
      <w:ind w:left="720"/>
    </w:pPr>
    <w:rPr>
      <w:rFonts w:ascii="Times New Roman" w:eastAsia="Times New Roman" w:hAnsi="Times New Roman" w:cs="Times New Roman"/>
      <w:color w:val="333333"/>
      <w:lang w:val="en-US"/>
    </w:rPr>
  </w:style>
  <w:style w:type="paragraph" w:customStyle="1" w:styleId="EpilogueTextInd">
    <w:name w:val="†Epilogue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logueSource">
    <w:name w:val="†Epilogue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logue">
    <w:name w:val="†Epilogue"/>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EpigraphEnd">
    <w:name w:val="†EpigraphEnd"/>
    <w:basedOn w:val="BoxEnd"/>
    <w:qFormat/>
    <w:rsid w:val="00FE0A0A"/>
  </w:style>
  <w:style w:type="paragraph" w:customStyle="1" w:styleId="EpigraphBegin">
    <w:name w:val="†EpigraphBegin"/>
    <w:basedOn w:val="BoxBegin"/>
    <w:qFormat/>
    <w:rsid w:val="00FE0A0A"/>
  </w:style>
  <w:style w:type="paragraph" w:customStyle="1" w:styleId="EpigraphTextInd">
    <w:name w:val="†Epigraph_TextInd"/>
    <w:rsid w:val="00FE0A0A"/>
    <w:pPr>
      <w:spacing w:line="480" w:lineRule="auto"/>
      <w:ind w:left="720" w:right="720" w:firstLine="720"/>
    </w:pPr>
    <w:rPr>
      <w:rFonts w:ascii="Times New Roman" w:eastAsia="Times New Roman" w:hAnsi="Times New Roman" w:cs="Times New Roman"/>
      <w:color w:val="003366"/>
      <w:sz w:val="20"/>
      <w:lang w:val="en-US"/>
    </w:rPr>
  </w:style>
  <w:style w:type="paragraph" w:customStyle="1" w:styleId="EpigraphSource">
    <w:name w:val="†Epigraph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Epigraph">
    <w:name w:val="†Epigraph"/>
    <w:rsid w:val="00FE0A0A"/>
    <w:pPr>
      <w:spacing w:line="480" w:lineRule="auto"/>
      <w:ind w:left="720" w:right="720"/>
    </w:pPr>
    <w:rPr>
      <w:rFonts w:ascii="Times New Roman" w:eastAsia="Times New Roman" w:hAnsi="Times New Roman" w:cs="Times New Roman"/>
      <w:color w:val="003366"/>
      <w:sz w:val="20"/>
      <w:lang w:val="en-US"/>
    </w:rPr>
  </w:style>
  <w:style w:type="paragraph" w:customStyle="1" w:styleId="DialogueExtractSource">
    <w:name w:val="†Dialogue_Extract_Source"/>
    <w:rsid w:val="00FE0A0A"/>
    <w:pPr>
      <w:spacing w:line="480" w:lineRule="auto"/>
      <w:ind w:left="720" w:right="720"/>
      <w:jc w:val="right"/>
    </w:pPr>
    <w:rPr>
      <w:rFonts w:ascii="Times New Roman" w:eastAsia="Times New Roman" w:hAnsi="Times New Roman" w:cs="Times New Roman"/>
      <w:color w:val="003366"/>
      <w:sz w:val="20"/>
      <w:lang w:val="en-US"/>
    </w:rPr>
  </w:style>
  <w:style w:type="paragraph" w:customStyle="1" w:styleId="DialogueExtract">
    <w:name w:val="†Dialogue_Extract"/>
    <w:rsid w:val="00FE0A0A"/>
    <w:pPr>
      <w:spacing w:line="480" w:lineRule="auto"/>
      <w:ind w:left="1440" w:right="720" w:hanging="720"/>
    </w:pPr>
    <w:rPr>
      <w:rFonts w:ascii="Times New Roman" w:eastAsia="Times New Roman" w:hAnsi="Times New Roman" w:cs="Times New Roman"/>
      <w:color w:val="003366"/>
      <w:sz w:val="20"/>
      <w:lang w:val="en-US"/>
    </w:rPr>
  </w:style>
  <w:style w:type="paragraph" w:customStyle="1" w:styleId="DefinitionText">
    <w:name w:val="†Definition_Text"/>
    <w:rsid w:val="00FE0A0A"/>
    <w:pPr>
      <w:spacing w:line="480" w:lineRule="auto"/>
      <w:ind w:left="720"/>
    </w:pPr>
    <w:rPr>
      <w:rFonts w:ascii="Times New Roman" w:eastAsia="Times New Roman" w:hAnsi="Times New Roman" w:cs="Times New Roman"/>
      <w:color w:val="333333"/>
      <w:lang w:val="en-US"/>
    </w:rPr>
  </w:style>
  <w:style w:type="paragraph" w:customStyle="1" w:styleId="Custom10">
    <w:name w:val="†Custom10"/>
    <w:rsid w:val="00FE0A0A"/>
    <w:pPr>
      <w:pBdr>
        <w:left w:val="single" w:sz="24" w:space="4" w:color="800080"/>
      </w:pBdr>
      <w:spacing w:line="480" w:lineRule="auto"/>
    </w:pPr>
    <w:rPr>
      <w:rFonts w:ascii="Times New Roman" w:eastAsia="Times New Roman" w:hAnsi="Times New Roman" w:cs="Times New Roman"/>
      <w:lang w:val="en-US"/>
    </w:rPr>
  </w:style>
  <w:style w:type="paragraph" w:customStyle="1" w:styleId="Custom09">
    <w:name w:val="†Custom09"/>
    <w:rsid w:val="00FE0A0A"/>
    <w:pPr>
      <w:pBdr>
        <w:left w:val="single" w:sz="24" w:space="4" w:color="3366FF"/>
      </w:pBdr>
      <w:spacing w:line="480" w:lineRule="auto"/>
    </w:pPr>
    <w:rPr>
      <w:rFonts w:ascii="Times New Roman" w:eastAsia="Times New Roman" w:hAnsi="Times New Roman" w:cs="Times New Roman"/>
      <w:lang w:val="en-US"/>
    </w:rPr>
  </w:style>
  <w:style w:type="paragraph" w:customStyle="1" w:styleId="Custom08">
    <w:name w:val="†Custom08"/>
    <w:rsid w:val="00FE0A0A"/>
    <w:pPr>
      <w:pBdr>
        <w:left w:val="single" w:sz="24" w:space="4" w:color="008080"/>
      </w:pBdr>
      <w:spacing w:line="480" w:lineRule="auto"/>
    </w:pPr>
    <w:rPr>
      <w:rFonts w:ascii="Times New Roman" w:eastAsia="Times New Roman" w:hAnsi="Times New Roman" w:cs="Times New Roman"/>
      <w:lang w:val="en-US"/>
    </w:rPr>
  </w:style>
  <w:style w:type="paragraph" w:customStyle="1" w:styleId="Custom07">
    <w:name w:val="†Custom07"/>
    <w:rsid w:val="00FE0A0A"/>
    <w:pPr>
      <w:pBdr>
        <w:left w:val="single" w:sz="24" w:space="4" w:color="003366"/>
      </w:pBdr>
      <w:spacing w:line="480" w:lineRule="auto"/>
    </w:pPr>
    <w:rPr>
      <w:rFonts w:ascii="Times New Roman" w:eastAsia="Times New Roman" w:hAnsi="Times New Roman" w:cs="Times New Roman"/>
      <w:lang w:val="en-US"/>
    </w:rPr>
  </w:style>
  <w:style w:type="paragraph" w:customStyle="1" w:styleId="Custom06">
    <w:name w:val="†Custom06"/>
    <w:rsid w:val="00FE0A0A"/>
    <w:pPr>
      <w:pBdr>
        <w:left w:val="single" w:sz="24" w:space="4" w:color="008000"/>
      </w:pBdr>
      <w:spacing w:line="480" w:lineRule="auto"/>
    </w:pPr>
    <w:rPr>
      <w:rFonts w:ascii="Times New Roman" w:eastAsia="Times New Roman" w:hAnsi="Times New Roman" w:cs="Times New Roman"/>
      <w:lang w:val="en-US"/>
    </w:rPr>
  </w:style>
  <w:style w:type="paragraph" w:customStyle="1" w:styleId="Custom05">
    <w:name w:val="†Custom05"/>
    <w:rsid w:val="00FE0A0A"/>
    <w:pPr>
      <w:pBdr>
        <w:left w:val="single" w:sz="24" w:space="4" w:color="808000"/>
      </w:pBdr>
      <w:spacing w:line="480" w:lineRule="auto"/>
    </w:pPr>
    <w:rPr>
      <w:rFonts w:ascii="Times New Roman" w:eastAsia="Times New Roman" w:hAnsi="Times New Roman" w:cs="Times New Roman"/>
      <w:lang w:val="en-US"/>
    </w:rPr>
  </w:style>
  <w:style w:type="paragraph" w:customStyle="1" w:styleId="Custom04">
    <w:name w:val="†Custom04"/>
    <w:rsid w:val="00FE0A0A"/>
    <w:pPr>
      <w:pBdr>
        <w:left w:val="single" w:sz="24" w:space="4" w:color="FF6600"/>
      </w:pBdr>
      <w:spacing w:line="480" w:lineRule="auto"/>
    </w:pPr>
    <w:rPr>
      <w:rFonts w:ascii="Times New Roman" w:eastAsia="Times New Roman" w:hAnsi="Times New Roman" w:cs="Times New Roman"/>
      <w:lang w:val="en-US"/>
    </w:rPr>
  </w:style>
  <w:style w:type="paragraph" w:customStyle="1" w:styleId="Custom03">
    <w:name w:val="†Custom03"/>
    <w:rsid w:val="00FE0A0A"/>
    <w:pPr>
      <w:pBdr>
        <w:left w:val="single" w:sz="24" w:space="4" w:color="993300"/>
      </w:pBdr>
      <w:spacing w:line="480" w:lineRule="auto"/>
    </w:pPr>
    <w:rPr>
      <w:rFonts w:ascii="Times New Roman" w:eastAsia="Times New Roman" w:hAnsi="Times New Roman" w:cs="Times New Roman"/>
      <w:lang w:val="en-US"/>
    </w:rPr>
  </w:style>
  <w:style w:type="paragraph" w:customStyle="1" w:styleId="Custom02">
    <w:name w:val="†Custom02"/>
    <w:basedOn w:val="Normal"/>
    <w:rsid w:val="00FE0A0A"/>
    <w:pPr>
      <w:pBdr>
        <w:left w:val="single" w:sz="24" w:space="4" w:color="FF00FF"/>
      </w:pBdr>
      <w:spacing w:line="480" w:lineRule="auto"/>
    </w:pPr>
  </w:style>
  <w:style w:type="paragraph" w:customStyle="1" w:styleId="Custom01">
    <w:name w:val="†Custom01"/>
    <w:basedOn w:val="Normal"/>
    <w:rsid w:val="00FE0A0A"/>
    <w:pPr>
      <w:pBdr>
        <w:left w:val="single" w:sz="24" w:space="4" w:color="FF0000"/>
      </w:pBdr>
      <w:spacing w:line="480" w:lineRule="auto"/>
    </w:pPr>
  </w:style>
  <w:style w:type="paragraph" w:customStyle="1" w:styleId="CourtOrderEnd">
    <w:name w:val="†CourtOrder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OrderBegin">
    <w:name w:val="†CourtOrder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ourt">
    <w:name w:val="†Court"/>
    <w:rsid w:val="00FE0A0A"/>
    <w:pPr>
      <w:spacing w:line="480" w:lineRule="auto"/>
    </w:pPr>
    <w:rPr>
      <w:rFonts w:ascii="Times New Roman" w:eastAsia="Times New Roman" w:hAnsi="Times New Roman" w:cs="Times New Roman"/>
      <w:lang w:val="en-US"/>
    </w:rPr>
  </w:style>
  <w:style w:type="paragraph" w:customStyle="1" w:styleId="Coram">
    <w:name w:val="†Coram"/>
    <w:rsid w:val="00FE0A0A"/>
    <w:pPr>
      <w:spacing w:line="480" w:lineRule="auto"/>
    </w:pPr>
    <w:rPr>
      <w:rFonts w:ascii="Times New Roman" w:eastAsia="Times New Roman" w:hAnsi="Times New Roman" w:cs="Times New Roman"/>
      <w:lang w:val="en-US"/>
    </w:rPr>
  </w:style>
  <w:style w:type="paragraph" w:customStyle="1" w:styleId="ChapterSecEMRef">
    <w:name w:val="†ChapterSecEM_Ref"/>
    <w:basedOn w:val="ChapterEMRef"/>
    <w:qFormat/>
    <w:rsid w:val="00FE0A0A"/>
  </w:style>
  <w:style w:type="paragraph" w:customStyle="1" w:styleId="ChapterOpeningUL1">
    <w:name w:val="†ChapterOpening_UL1"/>
    <w:basedOn w:val="CaseStudyUL1"/>
    <w:rsid w:val="00FE0A0A"/>
    <w:pPr>
      <w:shd w:val="clear" w:color="auto" w:fill="auto"/>
    </w:pPr>
    <w:rPr>
      <w:color w:val="993366"/>
      <w:sz w:val="22"/>
      <w:szCs w:val="22"/>
    </w:rPr>
  </w:style>
  <w:style w:type="paragraph" w:customStyle="1" w:styleId="ChapterOpeningTOCHeadF">
    <w:name w:val="†ChapterOpening_TOC_HeadF"/>
    <w:basedOn w:val="ChapterOpeningTOCHeadE"/>
    <w:rsid w:val="00FE0A0A"/>
    <w:pPr>
      <w:ind w:left="3600"/>
    </w:pPr>
  </w:style>
  <w:style w:type="paragraph" w:customStyle="1" w:styleId="ChapterOpeningTOCHeadE">
    <w:name w:val="†ChapterOpening_TOC_HeadE"/>
    <w:basedOn w:val="ChapterOpeningTextInd"/>
    <w:rsid w:val="00FE0A0A"/>
    <w:pPr>
      <w:ind w:left="2880" w:firstLine="0"/>
    </w:pPr>
    <w:rPr>
      <w:sz w:val="22"/>
    </w:rPr>
  </w:style>
  <w:style w:type="paragraph" w:customStyle="1" w:styleId="ChapterOpeningTOCHeadD">
    <w:name w:val="†ChapterOpening_TOC_HeadD"/>
    <w:basedOn w:val="ChapterOpeningTextFlushLeft"/>
    <w:rsid w:val="00FE0A0A"/>
    <w:pPr>
      <w:ind w:left="2160"/>
    </w:pPr>
    <w:rPr>
      <w:sz w:val="22"/>
      <w:szCs w:val="22"/>
    </w:rPr>
  </w:style>
  <w:style w:type="paragraph" w:customStyle="1" w:styleId="ChapterOpeningTOCHeadC">
    <w:name w:val="†ChapterOpening_TOC_HeadC"/>
    <w:basedOn w:val="ChapterOpeningTOCHeadB"/>
    <w:rsid w:val="00FE0A0A"/>
    <w:pPr>
      <w:ind w:left="1440"/>
    </w:pPr>
  </w:style>
  <w:style w:type="paragraph" w:customStyle="1" w:styleId="ChapterOpeningTOCHeadB">
    <w:name w:val="†ChapterOpening_TOC_HeadB"/>
    <w:basedOn w:val="ChapterOpeningTextInd"/>
    <w:rsid w:val="00FE0A0A"/>
    <w:pPr>
      <w:ind w:left="720" w:firstLine="0"/>
    </w:pPr>
    <w:rPr>
      <w:sz w:val="22"/>
    </w:rPr>
  </w:style>
  <w:style w:type="paragraph" w:customStyle="1" w:styleId="ChapterOpeningTOCHeadA">
    <w:name w:val="†ChapterOpening_TOC_HeadA"/>
    <w:basedOn w:val="ChapterOpeningTextFlushLeft"/>
    <w:rsid w:val="00FE0A0A"/>
    <w:rPr>
      <w:sz w:val="22"/>
      <w:szCs w:val="22"/>
    </w:rPr>
  </w:style>
  <w:style w:type="paragraph" w:customStyle="1" w:styleId="ChapterOpeningTextInd">
    <w:name w:val="†ChapterOpening_TextInd"/>
    <w:basedOn w:val="Normal"/>
    <w:rsid w:val="00FE0A0A"/>
    <w:pPr>
      <w:spacing w:line="480" w:lineRule="auto"/>
      <w:ind w:firstLine="720"/>
    </w:pPr>
    <w:rPr>
      <w:color w:val="993366"/>
    </w:rPr>
  </w:style>
  <w:style w:type="paragraph" w:customStyle="1" w:styleId="ChapterOpeningTextFlushLeft">
    <w:name w:val="†ChapterOpening_TextFlushLeft"/>
    <w:basedOn w:val="Normal"/>
    <w:rsid w:val="00FE0A0A"/>
    <w:pPr>
      <w:spacing w:line="480" w:lineRule="auto"/>
    </w:pPr>
    <w:rPr>
      <w:color w:val="993366"/>
    </w:rPr>
  </w:style>
  <w:style w:type="paragraph" w:customStyle="1" w:styleId="ChapterOpeningNL1">
    <w:name w:val="†ChapterOpening_NL1"/>
    <w:basedOn w:val="CaseStudyNL1"/>
    <w:rsid w:val="00FE0A0A"/>
    <w:pPr>
      <w:shd w:val="clear" w:color="auto" w:fill="auto"/>
    </w:pPr>
    <w:rPr>
      <w:color w:val="993366"/>
      <w:sz w:val="22"/>
      <w:szCs w:val="22"/>
    </w:rPr>
  </w:style>
  <w:style w:type="paragraph" w:customStyle="1" w:styleId="ChapterOpeningFootnote">
    <w:name w:val="†ChapterOpening_Footnote"/>
    <w:rsid w:val="00FE0A0A"/>
    <w:pPr>
      <w:spacing w:line="480" w:lineRule="auto"/>
    </w:pPr>
    <w:rPr>
      <w:rFonts w:ascii="Times New Roman" w:eastAsia="Times New Roman" w:hAnsi="Times New Roman" w:cs="Times New Roman"/>
      <w:color w:val="993366"/>
      <w:sz w:val="20"/>
      <w:lang w:val="en-US"/>
    </w:rPr>
  </w:style>
  <w:style w:type="paragraph" w:customStyle="1" w:styleId="ChapterOpeningBL1">
    <w:name w:val="†ChapterOpening_BL1"/>
    <w:basedOn w:val="CaseStudyBL1"/>
    <w:rsid w:val="00FE0A0A"/>
    <w:pPr>
      <w:shd w:val="clear" w:color="auto" w:fill="auto"/>
    </w:pPr>
    <w:rPr>
      <w:color w:val="993366"/>
      <w:sz w:val="22"/>
      <w:szCs w:val="22"/>
    </w:rPr>
  </w:style>
  <w:style w:type="paragraph" w:customStyle="1" w:styleId="ChapterEMRef">
    <w:name w:val="†ChapterEM_Ref"/>
    <w:basedOn w:val="Normal"/>
    <w:qFormat/>
    <w:rsid w:val="00FE0A0A"/>
    <w:pPr>
      <w:spacing w:line="480" w:lineRule="auto"/>
    </w:pPr>
    <w:rPr>
      <w:color w:val="FF00FF"/>
      <w:sz w:val="32"/>
    </w:rPr>
  </w:style>
  <w:style w:type="paragraph" w:customStyle="1" w:styleId="ChapterEMHead">
    <w:name w:val="†ChapterEM_Head"/>
    <w:rsid w:val="00FE0A0A"/>
    <w:pPr>
      <w:spacing w:line="480" w:lineRule="auto"/>
    </w:pPr>
    <w:rPr>
      <w:rFonts w:ascii="Times New Roman" w:eastAsia="Times New Roman" w:hAnsi="Times New Roman" w:cs="Times New Roman"/>
      <w:color w:val="0000FF"/>
      <w:sz w:val="32"/>
      <w:lang w:val="en-US"/>
    </w:rPr>
  </w:style>
  <w:style w:type="paragraph" w:customStyle="1" w:styleId="ChapterTitle">
    <w:name w:val="†Chapter_Title"/>
    <w:rsid w:val="00FE0A0A"/>
    <w:pPr>
      <w:spacing w:line="480" w:lineRule="auto"/>
    </w:pPr>
    <w:rPr>
      <w:rFonts w:ascii="Times New Roman" w:eastAsia="Times New Roman" w:hAnsi="Times New Roman" w:cs="Times New Roman"/>
      <w:color w:val="0000FF"/>
      <w:sz w:val="32"/>
      <w:lang w:val="en-US"/>
    </w:rPr>
  </w:style>
  <w:style w:type="paragraph" w:customStyle="1" w:styleId="ChapterSubtitle">
    <w:name w:val="†Chapter_Subtitle"/>
    <w:rsid w:val="00FE0A0A"/>
    <w:pPr>
      <w:spacing w:line="480" w:lineRule="auto"/>
    </w:pPr>
    <w:rPr>
      <w:rFonts w:ascii="Times New Roman" w:eastAsia="Times New Roman" w:hAnsi="Times New Roman" w:cs="Times New Roman"/>
      <w:color w:val="0000FF"/>
      <w:sz w:val="26"/>
      <w:lang w:val="en-US"/>
    </w:rPr>
  </w:style>
  <w:style w:type="paragraph" w:customStyle="1" w:styleId="ChapterNumber">
    <w:name w:val="†Chapter_Number"/>
    <w:rsid w:val="00FE0A0A"/>
    <w:pPr>
      <w:spacing w:line="480" w:lineRule="auto"/>
    </w:pPr>
    <w:rPr>
      <w:rFonts w:ascii="Times New Roman" w:eastAsia="Times New Roman" w:hAnsi="Times New Roman" w:cs="Times New Roman"/>
      <w:color w:val="0000FF"/>
      <w:sz w:val="32"/>
      <w:lang w:val="en-US"/>
    </w:rPr>
  </w:style>
  <w:style w:type="paragraph" w:customStyle="1" w:styleId="ChapterOpenerStart">
    <w:name w:val="†Chapter Opener Start"/>
    <w:rsid w:val="00FE0A0A"/>
    <w:pPr>
      <w:pBdr>
        <w:top w:val="single" w:sz="24" w:space="1" w:color="0000FF"/>
      </w:pBdr>
      <w:spacing w:before="120" w:after="120" w:line="480" w:lineRule="auto"/>
    </w:pPr>
    <w:rPr>
      <w:rFonts w:ascii="Times New Roman" w:eastAsia="Times New Roman" w:hAnsi="Times New Roman" w:cs="Times New Roman"/>
      <w:szCs w:val="20"/>
      <w:lang w:eastAsia="ja-JP"/>
    </w:rPr>
  </w:style>
  <w:style w:type="paragraph" w:customStyle="1" w:styleId="ChapterOpenerEnd">
    <w:name w:val="†Chapter Opener End"/>
    <w:rsid w:val="00FE0A0A"/>
    <w:pPr>
      <w:pBdr>
        <w:bottom w:val="single" w:sz="24" w:space="1" w:color="0000FF"/>
      </w:pBdr>
      <w:spacing w:before="120" w:after="120" w:line="480" w:lineRule="auto"/>
    </w:pPr>
    <w:rPr>
      <w:rFonts w:ascii="Times New Roman" w:eastAsia="MS Mincho" w:hAnsi="Times New Roman" w:cs="Times New Roman"/>
      <w:lang w:val="en-US" w:eastAsia="ja-JP"/>
    </w:rPr>
  </w:style>
  <w:style w:type="paragraph" w:customStyle="1" w:styleId="CCHCitation">
    <w:name w:val="†CCHCitation"/>
    <w:rsid w:val="00FE0A0A"/>
    <w:pPr>
      <w:spacing w:line="480" w:lineRule="auto"/>
    </w:pPr>
    <w:rPr>
      <w:rFonts w:ascii="Times New Roman" w:eastAsia="Times New Roman" w:hAnsi="Times New Roman" w:cs="Times New Roman"/>
      <w:lang w:val="en-US"/>
    </w:rPr>
  </w:style>
  <w:style w:type="paragraph" w:customStyle="1" w:styleId="CatchWords">
    <w:name w:val="†CatchWords"/>
    <w:rsid w:val="00FE0A0A"/>
    <w:pPr>
      <w:spacing w:line="480" w:lineRule="auto"/>
    </w:pPr>
    <w:rPr>
      <w:rFonts w:ascii="Times New Roman" w:eastAsia="Times New Roman" w:hAnsi="Times New Roman" w:cs="Times New Roman"/>
      <w:lang w:val="en-US"/>
    </w:rPr>
  </w:style>
  <w:style w:type="paragraph" w:customStyle="1" w:styleId="CaseStudyUL2">
    <w:name w:val="†CaseStudy_UL2"/>
    <w:basedOn w:val="BoxUL2"/>
    <w:rsid w:val="00FE0A0A"/>
    <w:pPr>
      <w:shd w:val="clear" w:color="auto" w:fill="FFCC99"/>
    </w:pPr>
  </w:style>
  <w:style w:type="paragraph" w:customStyle="1" w:styleId="CaseStudyUL1">
    <w:name w:val="†CaseStudy_UL1"/>
    <w:basedOn w:val="BoxUL1"/>
    <w:rsid w:val="00FE0A0A"/>
    <w:pPr>
      <w:shd w:val="clear" w:color="auto" w:fill="FFCC99"/>
    </w:pPr>
  </w:style>
  <w:style w:type="paragraph" w:customStyle="1" w:styleId="CaseStudyTitle">
    <w:name w:val="†CaseStudy_Title"/>
    <w:basedOn w:val="BoxTitle"/>
    <w:rsid w:val="00FE0A0A"/>
    <w:pPr>
      <w:shd w:val="clear" w:color="auto" w:fill="FFCC99"/>
    </w:pPr>
  </w:style>
  <w:style w:type="paragraph" w:customStyle="1" w:styleId="CaseStudyTextInd">
    <w:name w:val="†CaseStudy_TextInd"/>
    <w:rsid w:val="00FE0A0A"/>
    <w:pPr>
      <w:shd w:val="clear" w:color="auto" w:fill="FFCC99"/>
      <w:spacing w:line="480" w:lineRule="auto"/>
      <w:ind w:firstLine="720"/>
    </w:pPr>
    <w:rPr>
      <w:rFonts w:ascii="Times New Roman" w:eastAsia="Times New Roman" w:hAnsi="Times New Roman" w:cs="Times New Roman"/>
      <w:lang w:val="en-US"/>
    </w:rPr>
  </w:style>
  <w:style w:type="paragraph" w:customStyle="1" w:styleId="CaseStudyTextFlushLeft">
    <w:name w:val="†CaseStudy_TextFlushLeft"/>
    <w:rsid w:val="00FE0A0A"/>
    <w:pPr>
      <w:shd w:val="clear" w:color="auto" w:fill="FFCC99"/>
      <w:spacing w:line="480" w:lineRule="auto"/>
    </w:pPr>
    <w:rPr>
      <w:rFonts w:ascii="Times New Roman" w:eastAsia="Times New Roman" w:hAnsi="Times New Roman" w:cs="Times New Roman"/>
      <w:lang w:val="en-US"/>
    </w:rPr>
  </w:style>
  <w:style w:type="paragraph" w:customStyle="1" w:styleId="CaseStudySubtitle">
    <w:name w:val="†CaseStudy_Subtitle"/>
    <w:basedOn w:val="Normal"/>
    <w:rsid w:val="00FE0A0A"/>
    <w:pPr>
      <w:shd w:val="clear" w:color="auto" w:fill="FFCC99"/>
      <w:spacing w:line="480" w:lineRule="auto"/>
    </w:pPr>
    <w:rPr>
      <w:color w:val="0000FF"/>
      <w:sz w:val="26"/>
      <w:szCs w:val="26"/>
    </w:rPr>
  </w:style>
  <w:style w:type="paragraph" w:customStyle="1" w:styleId="CaseStudySource">
    <w:name w:val="†CaseStudy_Source"/>
    <w:basedOn w:val="BoxSource"/>
    <w:rsid w:val="00FE0A0A"/>
    <w:pPr>
      <w:shd w:val="clear" w:color="auto" w:fill="FFCC99"/>
    </w:pPr>
  </w:style>
  <w:style w:type="paragraph" w:customStyle="1" w:styleId="CaseStudyNumber">
    <w:name w:val="†CaseStudy_Number"/>
    <w:basedOn w:val="Normal"/>
    <w:rsid w:val="00FE0A0A"/>
    <w:pPr>
      <w:shd w:val="clear" w:color="auto" w:fill="FFCC99"/>
      <w:spacing w:line="480" w:lineRule="auto"/>
    </w:pPr>
    <w:rPr>
      <w:color w:val="0000FF"/>
      <w:sz w:val="32"/>
    </w:rPr>
  </w:style>
  <w:style w:type="paragraph" w:customStyle="1" w:styleId="CaseStudyNote">
    <w:name w:val="†CaseStudy_Note"/>
    <w:basedOn w:val="BoxNote"/>
    <w:rsid w:val="00FE0A0A"/>
    <w:pPr>
      <w:shd w:val="clear" w:color="auto" w:fill="FFCC99"/>
    </w:pPr>
  </w:style>
  <w:style w:type="paragraph" w:customStyle="1" w:styleId="CaseStudyNL2">
    <w:name w:val="†CaseStudy_NL2"/>
    <w:basedOn w:val="BoxNL2"/>
    <w:rsid w:val="00FE0A0A"/>
    <w:pPr>
      <w:shd w:val="clear" w:color="auto" w:fill="FFCC99"/>
    </w:pPr>
  </w:style>
  <w:style w:type="paragraph" w:customStyle="1" w:styleId="CaseStudyNL1">
    <w:name w:val="†CaseStudy_NL1"/>
    <w:basedOn w:val="BoxNL1"/>
    <w:rsid w:val="00FE0A0A"/>
    <w:pPr>
      <w:shd w:val="clear" w:color="auto" w:fill="FFCC99"/>
    </w:pPr>
  </w:style>
  <w:style w:type="paragraph" w:customStyle="1" w:styleId="CaseStudyHeadD">
    <w:name w:val="†CaseStudy_HeadD"/>
    <w:basedOn w:val="BoxHeadD"/>
    <w:rsid w:val="00FE0A0A"/>
    <w:pPr>
      <w:shd w:val="clear" w:color="auto" w:fill="FFCC99"/>
    </w:pPr>
  </w:style>
  <w:style w:type="paragraph" w:customStyle="1" w:styleId="CaseStudyHeadC">
    <w:name w:val="†CaseStudy_HeadC"/>
    <w:basedOn w:val="BoxHeadC"/>
    <w:rsid w:val="00FE0A0A"/>
    <w:pPr>
      <w:shd w:val="clear" w:color="auto" w:fill="FFCC99"/>
    </w:pPr>
  </w:style>
  <w:style w:type="paragraph" w:customStyle="1" w:styleId="CaseStudyHeadB">
    <w:name w:val="†CaseStudy_HeadB"/>
    <w:basedOn w:val="BoxHeadB"/>
    <w:rsid w:val="00FE0A0A"/>
    <w:pPr>
      <w:shd w:val="clear" w:color="auto" w:fill="FFCC99"/>
    </w:pPr>
  </w:style>
  <w:style w:type="paragraph" w:customStyle="1" w:styleId="CaseStudyHeadA">
    <w:name w:val="†CaseStudy_HeadA"/>
    <w:basedOn w:val="BoxHeadA"/>
    <w:rsid w:val="00FE0A0A"/>
    <w:pPr>
      <w:shd w:val="clear" w:color="auto" w:fill="FFCC99"/>
    </w:pPr>
  </w:style>
  <w:style w:type="paragraph" w:customStyle="1" w:styleId="CaseStudyExtractTextInd">
    <w:name w:val="†CaseStudy_Extract_TextInd"/>
    <w:rsid w:val="00FE0A0A"/>
    <w:pPr>
      <w:shd w:val="clear" w:color="auto" w:fill="FFCC99"/>
      <w:spacing w:line="480" w:lineRule="auto"/>
      <w:ind w:left="720" w:right="720" w:firstLine="720"/>
    </w:pPr>
    <w:rPr>
      <w:rFonts w:ascii="Times New Roman" w:eastAsia="Times New Roman" w:hAnsi="Times New Roman" w:cs="Times New Roman"/>
      <w:color w:val="003366"/>
      <w:sz w:val="20"/>
      <w:lang w:val="en-US"/>
    </w:rPr>
  </w:style>
  <w:style w:type="paragraph" w:customStyle="1" w:styleId="CaseStudyExtractSource">
    <w:name w:val="†CaseStudy_Extract_Source"/>
    <w:rsid w:val="00FE0A0A"/>
    <w:pPr>
      <w:shd w:val="clear" w:color="auto" w:fill="FFCC99"/>
      <w:spacing w:line="480" w:lineRule="auto"/>
      <w:ind w:left="720" w:right="720"/>
      <w:jc w:val="right"/>
    </w:pPr>
    <w:rPr>
      <w:rFonts w:ascii="Times New Roman" w:eastAsia="Times New Roman" w:hAnsi="Times New Roman" w:cs="Times New Roman"/>
      <w:color w:val="003366"/>
      <w:sz w:val="20"/>
      <w:lang w:val="en-US"/>
    </w:rPr>
  </w:style>
  <w:style w:type="paragraph" w:customStyle="1" w:styleId="CaseStudyExtract">
    <w:name w:val="†CaseStudy_Extract"/>
    <w:rsid w:val="00FE0A0A"/>
    <w:pPr>
      <w:shd w:val="clear" w:color="auto" w:fill="FFCC99"/>
      <w:spacing w:line="480" w:lineRule="auto"/>
      <w:ind w:left="720" w:right="720"/>
    </w:pPr>
    <w:rPr>
      <w:rFonts w:ascii="Times New Roman" w:eastAsia="Times New Roman" w:hAnsi="Times New Roman" w:cs="Times New Roman"/>
      <w:color w:val="003366"/>
      <w:sz w:val="20"/>
      <w:lang w:val="en-US"/>
    </w:rPr>
  </w:style>
  <w:style w:type="paragraph" w:customStyle="1" w:styleId="CaseStudyBL2">
    <w:name w:val="†CaseStudy_BL2"/>
    <w:basedOn w:val="BoxBL2"/>
    <w:rsid w:val="00FE0A0A"/>
    <w:pPr>
      <w:shd w:val="clear" w:color="auto" w:fill="FFCC99"/>
    </w:pPr>
  </w:style>
  <w:style w:type="paragraph" w:customStyle="1" w:styleId="CaseStudyBL1">
    <w:name w:val="†CaseStudy_BL1"/>
    <w:basedOn w:val="BoxBL1"/>
    <w:rsid w:val="00FE0A0A"/>
    <w:pPr>
      <w:shd w:val="clear" w:color="auto" w:fill="FFCC99"/>
    </w:pPr>
  </w:style>
  <w:style w:type="paragraph" w:customStyle="1" w:styleId="CaseExtractEnd">
    <w:name w:val="†CaseExtractEnd"/>
    <w:basedOn w:val="CaseExtractBegin"/>
    <w:rsid w:val="00FE0A0A"/>
    <w:pPr>
      <w:pBdr>
        <w:top w:val="none" w:sz="0" w:space="0" w:color="auto"/>
        <w:bottom w:val="dashed" w:sz="12" w:space="1" w:color="auto"/>
      </w:pBdr>
    </w:pPr>
  </w:style>
  <w:style w:type="paragraph" w:customStyle="1" w:styleId="CaseExtractBegin">
    <w:name w:val="†CaseExtract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CaseDate">
    <w:name w:val="†CaseDate"/>
    <w:rsid w:val="00FE0A0A"/>
    <w:pPr>
      <w:spacing w:line="480" w:lineRule="auto"/>
    </w:pPr>
    <w:rPr>
      <w:rFonts w:ascii="Times New Roman" w:eastAsia="Times New Roman" w:hAnsi="Times New Roman" w:cs="Times New Roman"/>
      <w:lang w:val="en-US"/>
    </w:rPr>
  </w:style>
  <w:style w:type="paragraph" w:customStyle="1" w:styleId="CaseStudyStart">
    <w:name w:val="†Case Study Start"/>
    <w:basedOn w:val="Normal"/>
    <w:rsid w:val="00FE0A0A"/>
    <w:pPr>
      <w:pBdr>
        <w:top w:val="single" w:sz="24" w:space="1" w:color="FF6600"/>
      </w:pBdr>
      <w:spacing w:before="120" w:after="120" w:line="480" w:lineRule="auto"/>
    </w:pPr>
    <w:rPr>
      <w:rFonts w:eastAsia="MS Mincho"/>
      <w:lang w:eastAsia="ja-JP"/>
    </w:rPr>
  </w:style>
  <w:style w:type="paragraph" w:customStyle="1" w:styleId="CaseStudyEnd">
    <w:name w:val="†Case Study End"/>
    <w:basedOn w:val="Normal"/>
    <w:rsid w:val="00FE0A0A"/>
    <w:pPr>
      <w:pBdr>
        <w:bottom w:val="single" w:sz="24" w:space="1" w:color="FF6600"/>
      </w:pBdr>
      <w:spacing w:before="120" w:after="120" w:line="480" w:lineRule="auto"/>
    </w:pPr>
    <w:rPr>
      <w:rFonts w:eastAsia="MS Mincho"/>
      <w:lang w:eastAsia="ja-JP"/>
    </w:rPr>
  </w:style>
  <w:style w:type="paragraph" w:customStyle="1" w:styleId="BoxEnd">
    <w:name w:val="†Box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Begin">
    <w:name w:val="†Box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3End">
    <w:name w:val="†Box3End"/>
    <w:basedOn w:val="Box2End"/>
    <w:qFormat/>
    <w:rsid w:val="00FE0A0A"/>
  </w:style>
  <w:style w:type="paragraph" w:customStyle="1" w:styleId="Box3Begin">
    <w:name w:val="†Box3Begin"/>
    <w:basedOn w:val="Box2Begin"/>
    <w:qFormat/>
    <w:rsid w:val="00FE0A0A"/>
  </w:style>
  <w:style w:type="paragraph" w:customStyle="1" w:styleId="Box3UL2">
    <w:name w:val="†Box3_UL2"/>
    <w:basedOn w:val="BoxUL2"/>
    <w:rsid w:val="00FE0A0A"/>
    <w:pPr>
      <w:shd w:val="clear" w:color="auto" w:fill="FFCCCC"/>
    </w:pPr>
  </w:style>
  <w:style w:type="paragraph" w:customStyle="1" w:styleId="Box3UL1">
    <w:name w:val="†Box3_UL1"/>
    <w:basedOn w:val="BoxUL1"/>
    <w:rsid w:val="00FE0A0A"/>
    <w:pPr>
      <w:shd w:val="clear" w:color="auto" w:fill="FFCCCC"/>
    </w:pPr>
  </w:style>
  <w:style w:type="paragraph" w:customStyle="1" w:styleId="Box3Title">
    <w:name w:val="†Box3_Title"/>
    <w:basedOn w:val="BoxTitle"/>
    <w:rsid w:val="00FE0A0A"/>
    <w:pPr>
      <w:shd w:val="clear" w:color="auto" w:fill="FFCCCC"/>
    </w:pPr>
  </w:style>
  <w:style w:type="paragraph" w:customStyle="1" w:styleId="Box3TextInd">
    <w:name w:val="†Box3_TextInd"/>
    <w:basedOn w:val="BoxTextInd"/>
    <w:rsid w:val="00FE0A0A"/>
    <w:pPr>
      <w:shd w:val="clear" w:color="auto" w:fill="FFCCCC"/>
    </w:pPr>
  </w:style>
  <w:style w:type="paragraph" w:customStyle="1" w:styleId="Box3TextFlushLeft">
    <w:name w:val="†Box3_TextFlushLeft"/>
    <w:basedOn w:val="BoxTextFlushLeft"/>
    <w:rsid w:val="00FE0A0A"/>
    <w:pPr>
      <w:shd w:val="clear" w:color="auto" w:fill="FFCCCC"/>
    </w:pPr>
  </w:style>
  <w:style w:type="paragraph" w:customStyle="1" w:styleId="Box3Subtitle">
    <w:name w:val="†Box3_Subtitle"/>
    <w:basedOn w:val="Normal"/>
    <w:rsid w:val="00FE0A0A"/>
    <w:pPr>
      <w:shd w:val="clear" w:color="auto" w:fill="FFCCCC"/>
      <w:spacing w:line="480" w:lineRule="auto"/>
    </w:pPr>
    <w:rPr>
      <w:color w:val="0000FF"/>
      <w:sz w:val="26"/>
      <w:szCs w:val="26"/>
    </w:rPr>
  </w:style>
  <w:style w:type="paragraph" w:customStyle="1" w:styleId="Box3Source">
    <w:name w:val="†Box3_Source"/>
    <w:basedOn w:val="BoxSource"/>
    <w:rsid w:val="00FE0A0A"/>
    <w:pPr>
      <w:shd w:val="clear" w:color="auto" w:fill="FFCCCC"/>
    </w:pPr>
  </w:style>
  <w:style w:type="paragraph" w:customStyle="1" w:styleId="Box3Number">
    <w:name w:val="†Box3_Number"/>
    <w:basedOn w:val="Normal"/>
    <w:rsid w:val="00FE0A0A"/>
    <w:pPr>
      <w:shd w:val="clear" w:color="auto" w:fill="FFCCCC"/>
      <w:spacing w:line="480" w:lineRule="auto"/>
    </w:pPr>
    <w:rPr>
      <w:color w:val="0000FF"/>
      <w:sz w:val="32"/>
    </w:rPr>
  </w:style>
  <w:style w:type="paragraph" w:customStyle="1" w:styleId="Box3Note">
    <w:name w:val="†Box3_Note"/>
    <w:basedOn w:val="BoxNote"/>
    <w:rsid w:val="00FE0A0A"/>
    <w:pPr>
      <w:shd w:val="clear" w:color="auto" w:fill="FFCCCC"/>
    </w:pPr>
  </w:style>
  <w:style w:type="paragraph" w:customStyle="1" w:styleId="Box3NL2">
    <w:name w:val="†Box3_NL2"/>
    <w:basedOn w:val="BoxNL2"/>
    <w:rsid w:val="00FE0A0A"/>
    <w:pPr>
      <w:shd w:val="clear" w:color="auto" w:fill="FFCCCC"/>
    </w:pPr>
  </w:style>
  <w:style w:type="paragraph" w:customStyle="1" w:styleId="Box3NL1">
    <w:name w:val="†Box3_NL1"/>
    <w:basedOn w:val="BoxNL1"/>
    <w:rsid w:val="00FE0A0A"/>
    <w:pPr>
      <w:shd w:val="clear" w:color="auto" w:fill="FFCCCC"/>
    </w:pPr>
  </w:style>
  <w:style w:type="paragraph" w:customStyle="1" w:styleId="Box3HeadD">
    <w:name w:val="†Box3_HeadD"/>
    <w:basedOn w:val="BoxHeadD"/>
    <w:rsid w:val="00FE0A0A"/>
    <w:pPr>
      <w:shd w:val="clear" w:color="auto" w:fill="FFCCCC"/>
    </w:pPr>
  </w:style>
  <w:style w:type="paragraph" w:customStyle="1" w:styleId="Box3HeadC">
    <w:name w:val="†Box3_HeadC"/>
    <w:basedOn w:val="BoxHeadC"/>
    <w:rsid w:val="00FE0A0A"/>
    <w:pPr>
      <w:shd w:val="clear" w:color="auto" w:fill="FFCCCC"/>
    </w:pPr>
  </w:style>
  <w:style w:type="paragraph" w:customStyle="1" w:styleId="Box3HeadB">
    <w:name w:val="†Box3_HeadB"/>
    <w:basedOn w:val="BoxHeadB"/>
    <w:rsid w:val="00FE0A0A"/>
    <w:pPr>
      <w:shd w:val="clear" w:color="auto" w:fill="FFCCCC"/>
    </w:pPr>
  </w:style>
  <w:style w:type="paragraph" w:customStyle="1" w:styleId="Box3HeadA">
    <w:name w:val="†Box3_HeadA"/>
    <w:basedOn w:val="BoxHeadA"/>
    <w:rsid w:val="00FE0A0A"/>
    <w:pPr>
      <w:shd w:val="clear" w:color="auto" w:fill="FFCCCC"/>
    </w:pPr>
  </w:style>
  <w:style w:type="paragraph" w:customStyle="1" w:styleId="Box3ExtractUL5">
    <w:name w:val="†Box3_Extract_UL5"/>
    <w:basedOn w:val="Box3ExtractUL4"/>
    <w:qFormat/>
    <w:rsid w:val="00FE0A0A"/>
    <w:pPr>
      <w:ind w:left="5011"/>
    </w:pPr>
  </w:style>
  <w:style w:type="paragraph" w:customStyle="1" w:styleId="Box3ExtractUL4">
    <w:name w:val="†Box3_Extract_UL4"/>
    <w:basedOn w:val="Box3ExtractUL3"/>
    <w:qFormat/>
    <w:rsid w:val="00FE0A0A"/>
    <w:pPr>
      <w:ind w:left="4291"/>
    </w:pPr>
  </w:style>
  <w:style w:type="paragraph" w:customStyle="1" w:styleId="Box3ExtractUL3">
    <w:name w:val="†Box3_Extract_U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UL2">
    <w:name w:val="†Box3_Extract_U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UL1">
    <w:name w:val="†Box3_Extract_U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TextInd">
    <w:name w:val="†Box3_Extract_TextInd"/>
    <w:basedOn w:val="BoxExtractTextInd"/>
    <w:rsid w:val="00FE0A0A"/>
    <w:pPr>
      <w:shd w:val="clear" w:color="auto" w:fill="FFCCCC"/>
    </w:pPr>
  </w:style>
  <w:style w:type="paragraph" w:customStyle="1" w:styleId="Box3ExtractSource">
    <w:name w:val="†Box3_Extract_Source"/>
    <w:basedOn w:val="BoxExtractSource"/>
    <w:rsid w:val="00FE0A0A"/>
    <w:pPr>
      <w:shd w:val="clear" w:color="auto" w:fill="FFCCCC"/>
    </w:pPr>
  </w:style>
  <w:style w:type="paragraph" w:customStyle="1" w:styleId="Box3ExtractNL5">
    <w:name w:val="†Box3_Extract_NL5"/>
    <w:basedOn w:val="Box3ExtractNL4"/>
    <w:qFormat/>
    <w:rsid w:val="00FE0A0A"/>
    <w:pPr>
      <w:ind w:left="5011"/>
    </w:pPr>
  </w:style>
  <w:style w:type="paragraph" w:customStyle="1" w:styleId="Box3ExtractNL4">
    <w:name w:val="†Box3_Extract_NL4"/>
    <w:basedOn w:val="Box3ExtractNL3"/>
    <w:qFormat/>
    <w:rsid w:val="00FE0A0A"/>
    <w:pPr>
      <w:ind w:left="4291"/>
    </w:pPr>
  </w:style>
  <w:style w:type="paragraph" w:customStyle="1" w:styleId="Box3ExtractNL3">
    <w:name w:val="†Box3_Extract_N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NL2">
    <w:name w:val="†Box3_Extract_N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NL1">
    <w:name w:val="†Box3_Extract_N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BL5">
    <w:name w:val="†Box3_Extract_BL5"/>
    <w:basedOn w:val="BoxExtractBL4"/>
    <w:qFormat/>
    <w:rsid w:val="00FE0A0A"/>
    <w:pPr>
      <w:shd w:val="clear" w:color="auto" w:fill="FFCCCC"/>
      <w:ind w:left="5011"/>
    </w:pPr>
  </w:style>
  <w:style w:type="paragraph" w:customStyle="1" w:styleId="Box3ExtractBL4">
    <w:name w:val="†Box3_Extract_BL4"/>
    <w:basedOn w:val="Box3ExtractBL3"/>
    <w:qFormat/>
    <w:rsid w:val="00FE0A0A"/>
    <w:pPr>
      <w:ind w:left="4291"/>
    </w:pPr>
  </w:style>
  <w:style w:type="paragraph" w:customStyle="1" w:styleId="Box3ExtractBL3">
    <w:name w:val="†Box3_Extract_BL3"/>
    <w:rsid w:val="00FE0A0A"/>
    <w:pPr>
      <w:shd w:val="clear" w:color="auto" w:fill="FFCC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3ExtractBL2">
    <w:name w:val="†Box3_Extract_BL2"/>
    <w:rsid w:val="00FE0A0A"/>
    <w:pPr>
      <w:shd w:val="clear" w:color="auto" w:fill="FFCC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3ExtractBL1">
    <w:name w:val="†Box3_Extract_BL1"/>
    <w:rsid w:val="00FE0A0A"/>
    <w:pPr>
      <w:shd w:val="clear" w:color="auto" w:fill="FFCC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3Extract">
    <w:name w:val="†Box3_Extract"/>
    <w:basedOn w:val="BoxExtract"/>
    <w:rsid w:val="00FE0A0A"/>
    <w:pPr>
      <w:shd w:val="clear" w:color="auto" w:fill="FFCCCC"/>
    </w:pPr>
  </w:style>
  <w:style w:type="paragraph" w:customStyle="1" w:styleId="Box3BL2">
    <w:name w:val="†Box3_BL2"/>
    <w:basedOn w:val="BoxBL2"/>
    <w:rsid w:val="00FE0A0A"/>
    <w:pPr>
      <w:shd w:val="clear" w:color="auto" w:fill="FFCCCC"/>
    </w:pPr>
  </w:style>
  <w:style w:type="paragraph" w:customStyle="1" w:styleId="Box3BL1">
    <w:name w:val="†Box3_BL1"/>
    <w:basedOn w:val="BoxBL1"/>
    <w:rsid w:val="00FE0A0A"/>
    <w:pPr>
      <w:shd w:val="clear" w:color="auto" w:fill="FFCCCC"/>
    </w:pPr>
  </w:style>
  <w:style w:type="paragraph" w:customStyle="1" w:styleId="Box2End">
    <w:name w:val="†Box2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Begin">
    <w:name w:val="†Box2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Box2UL2">
    <w:name w:val="†Box2_UL2"/>
    <w:basedOn w:val="BoxUL2"/>
    <w:rsid w:val="00FE0A0A"/>
    <w:pPr>
      <w:shd w:val="clear" w:color="auto" w:fill="CCFFCC"/>
    </w:pPr>
  </w:style>
  <w:style w:type="paragraph" w:customStyle="1" w:styleId="Box2UL1">
    <w:name w:val="†Box2_UL1"/>
    <w:basedOn w:val="BoxUL1"/>
    <w:rsid w:val="00FE0A0A"/>
    <w:pPr>
      <w:shd w:val="clear" w:color="auto" w:fill="CCFFCC"/>
    </w:pPr>
  </w:style>
  <w:style w:type="paragraph" w:customStyle="1" w:styleId="Box2Title">
    <w:name w:val="†Box2_Title"/>
    <w:basedOn w:val="BoxTitle"/>
    <w:rsid w:val="00FE0A0A"/>
    <w:pPr>
      <w:shd w:val="clear" w:color="auto" w:fill="CCFFCC"/>
    </w:pPr>
  </w:style>
  <w:style w:type="paragraph" w:customStyle="1" w:styleId="Box2TextInd">
    <w:name w:val="†Box2_TextInd"/>
    <w:basedOn w:val="BoxTextInd"/>
    <w:rsid w:val="00FE0A0A"/>
    <w:pPr>
      <w:shd w:val="clear" w:color="auto" w:fill="CCFFCC"/>
    </w:pPr>
  </w:style>
  <w:style w:type="paragraph" w:customStyle="1" w:styleId="Box2TextFlushLeft">
    <w:name w:val="†Box2_TextFlushLeft"/>
    <w:basedOn w:val="BoxTextFlushLeft"/>
    <w:rsid w:val="00FE0A0A"/>
    <w:pPr>
      <w:shd w:val="clear" w:color="auto" w:fill="CCFFCC"/>
    </w:pPr>
  </w:style>
  <w:style w:type="paragraph" w:customStyle="1" w:styleId="Box2Subtitle">
    <w:name w:val="†Box2_Subtitle"/>
    <w:basedOn w:val="Normal"/>
    <w:rsid w:val="00FE0A0A"/>
    <w:pPr>
      <w:shd w:val="clear" w:color="auto" w:fill="CCFFCC"/>
      <w:spacing w:line="480" w:lineRule="auto"/>
    </w:pPr>
    <w:rPr>
      <w:color w:val="0000FF"/>
      <w:sz w:val="26"/>
      <w:szCs w:val="26"/>
    </w:rPr>
  </w:style>
  <w:style w:type="paragraph" w:customStyle="1" w:styleId="Box2Source">
    <w:name w:val="†Box2_Source"/>
    <w:basedOn w:val="BoxSource"/>
    <w:rsid w:val="00FE0A0A"/>
    <w:pPr>
      <w:shd w:val="clear" w:color="auto" w:fill="CCFFCC"/>
    </w:pPr>
  </w:style>
  <w:style w:type="paragraph" w:customStyle="1" w:styleId="Box2Number">
    <w:name w:val="†Box2_Number"/>
    <w:basedOn w:val="Normal"/>
    <w:rsid w:val="00FE0A0A"/>
    <w:pPr>
      <w:shd w:val="clear" w:color="auto" w:fill="CCFFCC"/>
      <w:spacing w:line="480" w:lineRule="auto"/>
    </w:pPr>
    <w:rPr>
      <w:color w:val="0000FF"/>
      <w:sz w:val="32"/>
    </w:rPr>
  </w:style>
  <w:style w:type="paragraph" w:customStyle="1" w:styleId="Box2Note">
    <w:name w:val="†Box2_Note"/>
    <w:basedOn w:val="BoxNote"/>
    <w:rsid w:val="00FE0A0A"/>
    <w:pPr>
      <w:shd w:val="clear" w:color="auto" w:fill="CCFFCC"/>
    </w:pPr>
  </w:style>
  <w:style w:type="paragraph" w:customStyle="1" w:styleId="Box2NL2">
    <w:name w:val="†Box2_NL2"/>
    <w:basedOn w:val="BoxNL2"/>
    <w:rsid w:val="00FE0A0A"/>
    <w:pPr>
      <w:shd w:val="clear" w:color="auto" w:fill="CCFFCC"/>
    </w:pPr>
  </w:style>
  <w:style w:type="paragraph" w:customStyle="1" w:styleId="Box2NL1">
    <w:name w:val="†Box2_NL1"/>
    <w:basedOn w:val="BoxNL1"/>
    <w:rsid w:val="00FE0A0A"/>
    <w:pPr>
      <w:shd w:val="clear" w:color="auto" w:fill="CCFFCC"/>
    </w:pPr>
  </w:style>
  <w:style w:type="paragraph" w:customStyle="1" w:styleId="Box2HeadD">
    <w:name w:val="†Box2_HeadD"/>
    <w:basedOn w:val="BoxHeadD"/>
    <w:rsid w:val="00FE0A0A"/>
    <w:pPr>
      <w:shd w:val="clear" w:color="auto" w:fill="CCFFCC"/>
    </w:pPr>
  </w:style>
  <w:style w:type="paragraph" w:customStyle="1" w:styleId="Box2HeadC">
    <w:name w:val="†Box2_HeadC"/>
    <w:basedOn w:val="BoxHeadC"/>
    <w:rsid w:val="00FE0A0A"/>
    <w:pPr>
      <w:shd w:val="clear" w:color="auto" w:fill="CCFFCC"/>
    </w:pPr>
  </w:style>
  <w:style w:type="paragraph" w:customStyle="1" w:styleId="Box2HeadB">
    <w:name w:val="†Box2_HeadB"/>
    <w:basedOn w:val="BoxHeadB"/>
    <w:rsid w:val="00FE0A0A"/>
    <w:pPr>
      <w:shd w:val="clear" w:color="auto" w:fill="CCFFCC"/>
    </w:pPr>
  </w:style>
  <w:style w:type="paragraph" w:customStyle="1" w:styleId="Box2HeadA">
    <w:name w:val="†Box2_HeadA"/>
    <w:basedOn w:val="BoxHeadA"/>
    <w:rsid w:val="00FE0A0A"/>
    <w:pPr>
      <w:shd w:val="clear" w:color="auto" w:fill="CCFFCC"/>
    </w:pPr>
  </w:style>
  <w:style w:type="paragraph" w:customStyle="1" w:styleId="Box2ExtractUL5">
    <w:name w:val="†Box2_Extract_UL5"/>
    <w:basedOn w:val="Box2ExtractUL4"/>
    <w:qFormat/>
    <w:rsid w:val="00FE0A0A"/>
    <w:pPr>
      <w:ind w:left="5011"/>
    </w:pPr>
  </w:style>
  <w:style w:type="paragraph" w:customStyle="1" w:styleId="Box2ExtractUL4">
    <w:name w:val="†Box2_Extract_UL4"/>
    <w:basedOn w:val="Box2ExtractUL3"/>
    <w:qFormat/>
    <w:rsid w:val="00FE0A0A"/>
    <w:pPr>
      <w:ind w:left="4291"/>
    </w:pPr>
  </w:style>
  <w:style w:type="paragraph" w:customStyle="1" w:styleId="Box2ExtractUL3">
    <w:name w:val="†Box2_Extract_U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UL2">
    <w:name w:val="†Box2_Extract_U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UL1">
    <w:name w:val="†Box2_Extract_U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TextInd">
    <w:name w:val="†Box2_Extract_TextInd"/>
    <w:basedOn w:val="BoxExtractTextInd"/>
    <w:rsid w:val="00FE0A0A"/>
    <w:pPr>
      <w:shd w:val="clear" w:color="auto" w:fill="CCFFCC"/>
    </w:pPr>
  </w:style>
  <w:style w:type="paragraph" w:customStyle="1" w:styleId="Box2ExtractSource">
    <w:name w:val="†Box2_Extract_Source"/>
    <w:basedOn w:val="BoxExtractSource"/>
    <w:rsid w:val="00FE0A0A"/>
    <w:pPr>
      <w:shd w:val="clear" w:color="auto" w:fill="CCFFCC"/>
    </w:pPr>
  </w:style>
  <w:style w:type="paragraph" w:customStyle="1" w:styleId="Box2ExtractNL5">
    <w:name w:val="†Box2_Extract_NL5"/>
    <w:basedOn w:val="Box2ExtractNL4"/>
    <w:qFormat/>
    <w:rsid w:val="00FE0A0A"/>
    <w:pPr>
      <w:ind w:left="5011"/>
    </w:pPr>
  </w:style>
  <w:style w:type="paragraph" w:customStyle="1" w:styleId="Box2ExtractNL4">
    <w:name w:val="†Box2_Extract_NL4"/>
    <w:basedOn w:val="Box2ExtractNL3"/>
    <w:qFormat/>
    <w:rsid w:val="00FE0A0A"/>
    <w:pPr>
      <w:ind w:left="4291"/>
    </w:pPr>
  </w:style>
  <w:style w:type="paragraph" w:customStyle="1" w:styleId="Box2ExtractNL3">
    <w:name w:val="†Box2_Extract_N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NL2">
    <w:name w:val="†Box2_Extract_N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NL1">
    <w:name w:val="†Box2_Extract_N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BL5">
    <w:name w:val="†Box2_Extract_BL5"/>
    <w:basedOn w:val="Box2ExtractBL4"/>
    <w:qFormat/>
    <w:rsid w:val="00FE0A0A"/>
    <w:pPr>
      <w:ind w:left="5011"/>
    </w:pPr>
  </w:style>
  <w:style w:type="paragraph" w:customStyle="1" w:styleId="Box2ExtractBL4">
    <w:name w:val="†Box2_Extract_BL4"/>
    <w:basedOn w:val="Box2ExtractBL3"/>
    <w:qFormat/>
    <w:rsid w:val="00FE0A0A"/>
    <w:pPr>
      <w:ind w:left="4292"/>
    </w:pPr>
  </w:style>
  <w:style w:type="paragraph" w:customStyle="1" w:styleId="Box2ExtractBL3">
    <w:name w:val="†Box2_Extract_BL3"/>
    <w:rsid w:val="00FE0A0A"/>
    <w:pPr>
      <w:shd w:val="clear" w:color="auto" w:fill="CCFFCC"/>
      <w:spacing w:line="480" w:lineRule="auto"/>
      <w:ind w:left="3571" w:right="720" w:hanging="720"/>
    </w:pPr>
    <w:rPr>
      <w:rFonts w:ascii="Times New Roman" w:eastAsia="Times New Roman" w:hAnsi="Times New Roman" w:cs="Times New Roman"/>
      <w:color w:val="003366"/>
      <w:sz w:val="20"/>
      <w:lang w:val="en-US"/>
    </w:rPr>
  </w:style>
  <w:style w:type="paragraph" w:customStyle="1" w:styleId="Box2ExtractBL2">
    <w:name w:val="†Box2_Extract_BL2"/>
    <w:rsid w:val="00FE0A0A"/>
    <w:pPr>
      <w:shd w:val="clear" w:color="auto" w:fill="CCFFCC"/>
      <w:spacing w:line="480" w:lineRule="auto"/>
      <w:ind w:left="2851" w:right="720" w:hanging="720"/>
    </w:pPr>
    <w:rPr>
      <w:rFonts w:ascii="Times New Roman" w:eastAsia="Times New Roman" w:hAnsi="Times New Roman" w:cs="Times New Roman"/>
      <w:color w:val="003366"/>
      <w:sz w:val="20"/>
      <w:lang w:val="en-US"/>
    </w:rPr>
  </w:style>
  <w:style w:type="paragraph" w:customStyle="1" w:styleId="Box2ExtractBL1">
    <w:name w:val="†Box2_Extract_BL1"/>
    <w:rsid w:val="00FE0A0A"/>
    <w:pPr>
      <w:shd w:val="clear" w:color="auto" w:fill="CCFFCC"/>
      <w:spacing w:line="480" w:lineRule="auto"/>
      <w:ind w:left="2131" w:right="720" w:hanging="720"/>
    </w:pPr>
    <w:rPr>
      <w:rFonts w:ascii="Times New Roman" w:eastAsia="Times New Roman" w:hAnsi="Times New Roman" w:cs="Times New Roman"/>
      <w:color w:val="003366"/>
      <w:sz w:val="20"/>
      <w:lang w:val="en-US"/>
    </w:rPr>
  </w:style>
  <w:style w:type="paragraph" w:customStyle="1" w:styleId="Box2Extract">
    <w:name w:val="†Box2_Extract"/>
    <w:basedOn w:val="BoxExtract"/>
    <w:rsid w:val="00FE0A0A"/>
    <w:pPr>
      <w:shd w:val="clear" w:color="auto" w:fill="CCFFCC"/>
    </w:pPr>
  </w:style>
  <w:style w:type="paragraph" w:customStyle="1" w:styleId="Box2BL2">
    <w:name w:val="†Box2_BL2"/>
    <w:basedOn w:val="BoxBL2"/>
    <w:rsid w:val="00FE0A0A"/>
    <w:pPr>
      <w:shd w:val="clear" w:color="auto" w:fill="CCFFCC"/>
    </w:pPr>
  </w:style>
  <w:style w:type="paragraph" w:customStyle="1" w:styleId="Box2BL1">
    <w:name w:val="†Box2_BL1"/>
    <w:basedOn w:val="BoxBL1"/>
    <w:rsid w:val="00FE0A0A"/>
    <w:pPr>
      <w:shd w:val="clear" w:color="auto" w:fill="CCFFCC"/>
    </w:pPr>
  </w:style>
  <w:style w:type="paragraph" w:customStyle="1" w:styleId="BoxUL3">
    <w:name w:val="†Box_UL3"/>
    <w:rsid w:val="00FE0A0A"/>
    <w:pPr>
      <w:shd w:val="clear" w:color="auto" w:fill="F3F3F3"/>
      <w:spacing w:line="480" w:lineRule="auto"/>
      <w:ind w:left="2131"/>
    </w:pPr>
    <w:rPr>
      <w:rFonts w:ascii="Times New Roman" w:eastAsia="Times New Roman" w:hAnsi="Times New Roman" w:cs="Times New Roman"/>
      <w:color w:val="993300"/>
      <w:lang w:val="en-US"/>
    </w:rPr>
  </w:style>
  <w:style w:type="paragraph" w:customStyle="1" w:styleId="BoxUL2">
    <w:name w:val="†Box_UL2"/>
    <w:rsid w:val="00FE0A0A"/>
    <w:pPr>
      <w:shd w:val="clear" w:color="auto" w:fill="F3F3F3"/>
      <w:spacing w:line="480" w:lineRule="auto"/>
      <w:ind w:left="1418"/>
    </w:pPr>
    <w:rPr>
      <w:rFonts w:ascii="Times New Roman" w:eastAsia="Times New Roman" w:hAnsi="Times New Roman" w:cs="Times New Roman"/>
      <w:color w:val="993300"/>
      <w:lang w:val="en-US"/>
    </w:rPr>
  </w:style>
  <w:style w:type="paragraph" w:customStyle="1" w:styleId="BoxUL1">
    <w:name w:val="†Box_UL1"/>
    <w:rsid w:val="00FE0A0A"/>
    <w:pPr>
      <w:shd w:val="clear" w:color="auto" w:fill="F3F3F3"/>
      <w:spacing w:line="480" w:lineRule="auto"/>
      <w:ind w:left="720"/>
    </w:pPr>
    <w:rPr>
      <w:rFonts w:ascii="Times New Roman" w:eastAsia="Times New Roman" w:hAnsi="Times New Roman" w:cs="Times New Roman"/>
      <w:color w:val="993300"/>
      <w:lang w:val="en-US"/>
    </w:rPr>
  </w:style>
  <w:style w:type="paragraph" w:customStyle="1" w:styleId="BoxTitle">
    <w:name w:val="†Box_Title"/>
    <w:rsid w:val="00FE0A0A"/>
    <w:pPr>
      <w:shd w:val="clear" w:color="auto" w:fill="F3F3F3"/>
      <w:spacing w:line="480" w:lineRule="auto"/>
    </w:pPr>
    <w:rPr>
      <w:rFonts w:ascii="Times New Roman" w:eastAsia="Times New Roman" w:hAnsi="Times New Roman" w:cs="Times New Roman"/>
      <w:color w:val="0000FF"/>
      <w:sz w:val="32"/>
      <w:lang w:val="en-US"/>
    </w:rPr>
  </w:style>
  <w:style w:type="paragraph" w:customStyle="1" w:styleId="BoxTextInd">
    <w:name w:val="†Box_TextInd"/>
    <w:rsid w:val="00FE0A0A"/>
    <w:pPr>
      <w:shd w:val="clear" w:color="auto" w:fill="F3F3F3"/>
      <w:spacing w:line="480" w:lineRule="auto"/>
      <w:ind w:firstLine="720"/>
    </w:pPr>
    <w:rPr>
      <w:rFonts w:ascii="Times New Roman" w:eastAsia="Times New Roman" w:hAnsi="Times New Roman" w:cs="Times New Roman"/>
      <w:lang w:val="en-US"/>
    </w:rPr>
  </w:style>
  <w:style w:type="paragraph" w:customStyle="1" w:styleId="BoxTextFlushLeft">
    <w:name w:val="†Box_TextFlushLeft"/>
    <w:rsid w:val="00FE0A0A"/>
    <w:pPr>
      <w:shd w:val="clear" w:color="auto" w:fill="F3F3F3"/>
      <w:spacing w:line="480" w:lineRule="auto"/>
    </w:pPr>
    <w:rPr>
      <w:rFonts w:ascii="Times New Roman" w:eastAsia="Times New Roman" w:hAnsi="Times New Roman" w:cs="Times New Roman"/>
      <w:lang w:val="en-US"/>
    </w:rPr>
  </w:style>
  <w:style w:type="paragraph" w:customStyle="1" w:styleId="BoxSubtitle">
    <w:name w:val="†Box_Subtitle"/>
    <w:basedOn w:val="Normal"/>
    <w:rsid w:val="00FE0A0A"/>
    <w:pPr>
      <w:shd w:val="clear" w:color="auto" w:fill="F3F3F3"/>
      <w:spacing w:line="480" w:lineRule="auto"/>
    </w:pPr>
    <w:rPr>
      <w:color w:val="0000FF"/>
      <w:sz w:val="26"/>
      <w:szCs w:val="26"/>
    </w:rPr>
  </w:style>
  <w:style w:type="paragraph" w:customStyle="1" w:styleId="BoxSource">
    <w:name w:val="†Box_Sourc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umber">
    <w:name w:val="†Box_Number"/>
    <w:basedOn w:val="Normal"/>
    <w:rsid w:val="00FE0A0A"/>
    <w:pPr>
      <w:shd w:val="clear" w:color="auto" w:fill="F3F3F3"/>
      <w:spacing w:line="480" w:lineRule="auto"/>
    </w:pPr>
    <w:rPr>
      <w:color w:val="0000FF"/>
      <w:sz w:val="32"/>
    </w:rPr>
  </w:style>
  <w:style w:type="paragraph" w:customStyle="1" w:styleId="BoxNote">
    <w:name w:val="†Box_Note"/>
    <w:rsid w:val="00FE0A0A"/>
    <w:pPr>
      <w:shd w:val="clear" w:color="auto" w:fill="F3F3F3"/>
      <w:spacing w:line="480" w:lineRule="auto"/>
    </w:pPr>
    <w:rPr>
      <w:rFonts w:ascii="Times New Roman" w:eastAsia="Times New Roman" w:hAnsi="Times New Roman" w:cs="Times New Roman"/>
      <w:sz w:val="20"/>
      <w:lang w:val="en-US"/>
    </w:rPr>
  </w:style>
  <w:style w:type="paragraph" w:customStyle="1" w:styleId="BoxNL3">
    <w:name w:val="†Box_N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NL2">
    <w:name w:val="†Box_N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NL1">
    <w:name w:val="†Box_N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xHeadD">
    <w:name w:val="†Box_HeadD"/>
    <w:rsid w:val="00FE0A0A"/>
    <w:pPr>
      <w:shd w:val="clear" w:color="auto" w:fill="F3F3F3"/>
      <w:spacing w:line="480" w:lineRule="auto"/>
    </w:pPr>
    <w:rPr>
      <w:rFonts w:ascii="Times New Roman" w:eastAsia="Times New Roman" w:hAnsi="Times New Roman" w:cs="Times New Roman"/>
      <w:color w:val="800080"/>
      <w:lang w:val="en-US"/>
    </w:rPr>
  </w:style>
  <w:style w:type="paragraph" w:customStyle="1" w:styleId="BoxHeadC">
    <w:name w:val="†Box_HeadC"/>
    <w:rsid w:val="00FE0A0A"/>
    <w:pPr>
      <w:shd w:val="clear" w:color="auto" w:fill="F3F3F3"/>
      <w:spacing w:line="480" w:lineRule="auto"/>
    </w:pPr>
    <w:rPr>
      <w:rFonts w:ascii="Times New Roman" w:eastAsia="Times New Roman" w:hAnsi="Times New Roman" w:cs="Times New Roman"/>
      <w:color w:val="FF6600"/>
      <w:lang w:val="en-US"/>
    </w:rPr>
  </w:style>
  <w:style w:type="paragraph" w:customStyle="1" w:styleId="BoxHeadB">
    <w:name w:val="†Box_HeadB"/>
    <w:rsid w:val="00FE0A0A"/>
    <w:pPr>
      <w:shd w:val="clear" w:color="auto" w:fill="F3F3F3"/>
      <w:spacing w:line="480" w:lineRule="auto"/>
    </w:pPr>
    <w:rPr>
      <w:rFonts w:ascii="Times New Roman" w:eastAsia="Times New Roman" w:hAnsi="Times New Roman" w:cs="Times New Roman"/>
      <w:color w:val="008000"/>
      <w:lang w:val="en-US"/>
    </w:rPr>
  </w:style>
  <w:style w:type="paragraph" w:customStyle="1" w:styleId="BoxHeadA">
    <w:name w:val="†Box_HeadA"/>
    <w:rsid w:val="00FE0A0A"/>
    <w:pPr>
      <w:shd w:val="clear" w:color="auto" w:fill="F3F3F3"/>
      <w:spacing w:line="480" w:lineRule="auto"/>
    </w:pPr>
    <w:rPr>
      <w:rFonts w:ascii="Times New Roman" w:eastAsia="Times New Roman" w:hAnsi="Times New Roman" w:cs="Times New Roman"/>
      <w:color w:val="0000FF"/>
      <w:lang w:val="en-US"/>
    </w:rPr>
  </w:style>
  <w:style w:type="paragraph" w:customStyle="1" w:styleId="BoxExtractUL5">
    <w:name w:val="†Box_Extract_UL5"/>
    <w:basedOn w:val="BoxExtractUL4"/>
    <w:qFormat/>
    <w:rsid w:val="00FE0A0A"/>
    <w:pPr>
      <w:ind w:left="5011"/>
    </w:pPr>
  </w:style>
  <w:style w:type="paragraph" w:customStyle="1" w:styleId="BoxExtractUL4">
    <w:name w:val="†Box_Extract_UL4"/>
    <w:basedOn w:val="BoxExtractUL3"/>
    <w:qFormat/>
    <w:rsid w:val="00FE0A0A"/>
    <w:pPr>
      <w:ind w:left="4291"/>
    </w:pPr>
  </w:style>
  <w:style w:type="paragraph" w:customStyle="1" w:styleId="BoxExtractUL3">
    <w:name w:val="†Box_Extract_U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UL2">
    <w:name w:val="†Box_Extract_U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UL1">
    <w:name w:val="†Box_Extract_U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TextInd">
    <w:name w:val="†Box_Extract_TextInd"/>
    <w:rsid w:val="00FE0A0A"/>
    <w:pPr>
      <w:shd w:val="clear" w:color="auto" w:fill="F3F3F3"/>
      <w:spacing w:line="480" w:lineRule="auto"/>
      <w:ind w:left="720" w:right="720" w:firstLine="720"/>
    </w:pPr>
    <w:rPr>
      <w:rFonts w:ascii="Times New Roman" w:eastAsia="Times New Roman" w:hAnsi="Times New Roman" w:cs="Times New Roman"/>
      <w:color w:val="003366"/>
      <w:sz w:val="20"/>
      <w:lang w:val="en-US"/>
    </w:rPr>
  </w:style>
  <w:style w:type="paragraph" w:customStyle="1" w:styleId="BoxExtractSource">
    <w:name w:val="†Box_Extract_Source"/>
    <w:rsid w:val="00FE0A0A"/>
    <w:pPr>
      <w:shd w:val="clear" w:color="auto" w:fill="F3F3F3"/>
      <w:spacing w:line="480" w:lineRule="auto"/>
      <w:ind w:left="720" w:right="720"/>
      <w:jc w:val="right"/>
    </w:pPr>
    <w:rPr>
      <w:rFonts w:ascii="Times New Roman" w:eastAsia="Times New Roman" w:hAnsi="Times New Roman" w:cs="Times New Roman"/>
      <w:color w:val="003366"/>
      <w:sz w:val="20"/>
      <w:lang w:val="en-US"/>
    </w:rPr>
  </w:style>
  <w:style w:type="paragraph" w:customStyle="1" w:styleId="BoxExtractNL5">
    <w:name w:val="†Box_Extract_NL5"/>
    <w:basedOn w:val="BoxExtractNL4"/>
    <w:qFormat/>
    <w:rsid w:val="00FE0A0A"/>
    <w:pPr>
      <w:ind w:left="5011"/>
    </w:pPr>
  </w:style>
  <w:style w:type="paragraph" w:customStyle="1" w:styleId="BoxExtractNL4">
    <w:name w:val="†Box_Extract_NL4"/>
    <w:basedOn w:val="BoxExtractNL3"/>
    <w:qFormat/>
    <w:rsid w:val="00FE0A0A"/>
    <w:pPr>
      <w:ind w:left="4291"/>
    </w:pPr>
  </w:style>
  <w:style w:type="paragraph" w:customStyle="1" w:styleId="BoxExtractNL3">
    <w:name w:val="†Box_Extract_N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NL2">
    <w:name w:val="†Box_Extract_N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NL1">
    <w:name w:val="†Box_Extract_N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BL5">
    <w:name w:val="†Box_Extract_BL5"/>
    <w:basedOn w:val="BoxExtractBL4"/>
    <w:qFormat/>
    <w:rsid w:val="00FE0A0A"/>
    <w:pPr>
      <w:ind w:left="5011"/>
    </w:pPr>
  </w:style>
  <w:style w:type="paragraph" w:customStyle="1" w:styleId="BoxExtractBL4">
    <w:name w:val="†Box_Extract_BL4"/>
    <w:basedOn w:val="BoxExtractBL3"/>
    <w:qFormat/>
    <w:rsid w:val="00FE0A0A"/>
    <w:pPr>
      <w:ind w:left="4292"/>
    </w:pPr>
  </w:style>
  <w:style w:type="paragraph" w:customStyle="1" w:styleId="BoxExtractBL3">
    <w:name w:val="†Box_Extract_BL3"/>
    <w:rsid w:val="00FE0A0A"/>
    <w:pPr>
      <w:shd w:val="clear" w:color="auto" w:fill="F3F3F3"/>
      <w:spacing w:line="480" w:lineRule="auto"/>
      <w:ind w:left="3571" w:right="720" w:hanging="720"/>
    </w:pPr>
    <w:rPr>
      <w:rFonts w:ascii="Times New Roman" w:eastAsia="Times New Roman" w:hAnsi="Times New Roman" w:cs="Times New Roman"/>
      <w:color w:val="003366"/>
      <w:sz w:val="20"/>
      <w:lang w:val="en-US"/>
    </w:rPr>
  </w:style>
  <w:style w:type="paragraph" w:customStyle="1" w:styleId="BoxExtractBL2">
    <w:name w:val="†Box_Extract_BL2"/>
    <w:rsid w:val="00FE0A0A"/>
    <w:pPr>
      <w:shd w:val="clear" w:color="auto" w:fill="F3F3F3"/>
      <w:spacing w:line="480" w:lineRule="auto"/>
      <w:ind w:left="2851" w:right="720" w:hanging="720"/>
    </w:pPr>
    <w:rPr>
      <w:rFonts w:ascii="Times New Roman" w:eastAsia="Times New Roman" w:hAnsi="Times New Roman" w:cs="Times New Roman"/>
      <w:color w:val="003366"/>
      <w:sz w:val="20"/>
      <w:lang w:val="en-US"/>
    </w:rPr>
  </w:style>
  <w:style w:type="paragraph" w:customStyle="1" w:styleId="BoxExtractBL1">
    <w:name w:val="†Box_Extract_BL1"/>
    <w:rsid w:val="00FE0A0A"/>
    <w:pPr>
      <w:shd w:val="clear" w:color="auto" w:fill="F3F3F3"/>
      <w:spacing w:line="480" w:lineRule="auto"/>
      <w:ind w:left="2131" w:right="720" w:hanging="720"/>
    </w:pPr>
    <w:rPr>
      <w:rFonts w:ascii="Times New Roman" w:eastAsia="Times New Roman" w:hAnsi="Times New Roman" w:cs="Times New Roman"/>
      <w:color w:val="003366"/>
      <w:sz w:val="20"/>
      <w:lang w:val="en-US"/>
    </w:rPr>
  </w:style>
  <w:style w:type="paragraph" w:customStyle="1" w:styleId="BoxExtract">
    <w:name w:val="†Box_Extract"/>
    <w:rsid w:val="00FE0A0A"/>
    <w:pPr>
      <w:shd w:val="clear" w:color="auto" w:fill="F3F3F3"/>
      <w:spacing w:line="480" w:lineRule="auto"/>
      <w:ind w:left="720" w:right="720"/>
    </w:pPr>
    <w:rPr>
      <w:rFonts w:ascii="Times New Roman" w:eastAsia="Times New Roman" w:hAnsi="Times New Roman" w:cs="Times New Roman"/>
      <w:color w:val="003366"/>
      <w:sz w:val="20"/>
      <w:lang w:val="en-US"/>
    </w:rPr>
  </w:style>
  <w:style w:type="paragraph" w:customStyle="1" w:styleId="BoxBL3">
    <w:name w:val="†Box_BL3"/>
    <w:rsid w:val="00FE0A0A"/>
    <w:pPr>
      <w:shd w:val="clear" w:color="auto" w:fill="F3F3F3"/>
      <w:spacing w:line="480" w:lineRule="auto"/>
      <w:ind w:left="2851" w:hanging="720"/>
    </w:pPr>
    <w:rPr>
      <w:rFonts w:ascii="Times New Roman" w:eastAsia="Times New Roman" w:hAnsi="Times New Roman" w:cs="Times New Roman"/>
      <w:color w:val="993300"/>
      <w:lang w:val="en-US"/>
    </w:rPr>
  </w:style>
  <w:style w:type="paragraph" w:customStyle="1" w:styleId="BoxBL2">
    <w:name w:val="†Box_BL2"/>
    <w:rsid w:val="00FE0A0A"/>
    <w:pPr>
      <w:shd w:val="clear" w:color="auto" w:fill="F3F3F3"/>
      <w:spacing w:line="480" w:lineRule="auto"/>
      <w:ind w:left="2138" w:hanging="720"/>
    </w:pPr>
    <w:rPr>
      <w:rFonts w:ascii="Times New Roman" w:eastAsia="Times New Roman" w:hAnsi="Times New Roman" w:cs="Times New Roman"/>
      <w:color w:val="993300"/>
      <w:lang w:val="en-US"/>
    </w:rPr>
  </w:style>
  <w:style w:type="paragraph" w:customStyle="1" w:styleId="BoxBL1">
    <w:name w:val="†Box_BL1"/>
    <w:rsid w:val="00FE0A0A"/>
    <w:pPr>
      <w:shd w:val="clear" w:color="auto" w:fill="F3F3F3"/>
      <w:spacing w:line="480" w:lineRule="auto"/>
      <w:ind w:left="1440" w:hanging="720"/>
    </w:pPr>
    <w:rPr>
      <w:rFonts w:ascii="Times New Roman" w:eastAsia="Times New Roman" w:hAnsi="Times New Roman" w:cs="Times New Roman"/>
      <w:color w:val="993300"/>
      <w:lang w:val="en-US"/>
    </w:rPr>
  </w:style>
  <w:style w:type="paragraph" w:customStyle="1" w:styleId="BookEMRef">
    <w:name w:val="†BookEM_Ref"/>
    <w:basedOn w:val="Normal"/>
    <w:qFormat/>
    <w:rsid w:val="00FE0A0A"/>
    <w:pPr>
      <w:spacing w:line="480" w:lineRule="auto"/>
    </w:pPr>
    <w:rPr>
      <w:color w:val="FF00FF"/>
      <w:sz w:val="32"/>
    </w:rPr>
  </w:style>
  <w:style w:type="paragraph" w:customStyle="1" w:styleId="BookEMHead">
    <w:name w:val="†BookEM_Head"/>
    <w:rsid w:val="00FE0A0A"/>
    <w:pPr>
      <w:spacing w:line="480" w:lineRule="auto"/>
    </w:pPr>
    <w:rPr>
      <w:rFonts w:ascii="Times New Roman" w:eastAsia="Times New Roman" w:hAnsi="Times New Roman" w:cs="Times New Roman"/>
      <w:color w:val="0000FF"/>
      <w:sz w:val="32"/>
      <w:lang w:val="en-US"/>
    </w:rPr>
  </w:style>
  <w:style w:type="character" w:customStyle="1" w:styleId="BlankChar">
    <w:name w:val="†Blank Char"/>
    <w:link w:val="Blank"/>
    <w:rsid w:val="00FE0A0A"/>
    <w:rPr>
      <w:rFonts w:ascii="Times New Roman" w:eastAsia="Times New Roman" w:hAnsi="Times New Roman" w:cs="Times New Roman"/>
      <w:sz w:val="24"/>
      <w:szCs w:val="26"/>
      <w:shd w:val="clear" w:color="auto" w:fill="3366FF"/>
      <w:lang w:val="en-US"/>
    </w:rPr>
  </w:style>
  <w:style w:type="paragraph" w:customStyle="1" w:styleId="Blank">
    <w:name w:val="†Blank"/>
    <w:link w:val="BlankChar"/>
    <w:rsid w:val="00FE0A0A"/>
    <w:pPr>
      <w:shd w:val="clear" w:color="auto" w:fill="3366FF"/>
      <w:spacing w:line="480" w:lineRule="auto"/>
    </w:pPr>
    <w:rPr>
      <w:rFonts w:ascii="Times New Roman" w:eastAsia="Times New Roman" w:hAnsi="Times New Roman" w:cs="Times New Roman"/>
      <w:szCs w:val="26"/>
      <w:lang w:val="en-US"/>
    </w:rPr>
  </w:style>
  <w:style w:type="paragraph" w:customStyle="1" w:styleId="BL8">
    <w:name w:val="†BL8"/>
    <w:basedOn w:val="BL7"/>
    <w:qFormat/>
    <w:rsid w:val="00FE0A0A"/>
    <w:pPr>
      <w:ind w:left="6451"/>
    </w:pPr>
  </w:style>
  <w:style w:type="paragraph" w:customStyle="1" w:styleId="BL7">
    <w:name w:val="†BL7"/>
    <w:basedOn w:val="BL6"/>
    <w:qFormat/>
    <w:rsid w:val="00FE0A0A"/>
    <w:pPr>
      <w:ind w:left="5731"/>
    </w:pPr>
  </w:style>
  <w:style w:type="paragraph" w:customStyle="1" w:styleId="BL6">
    <w:name w:val="†BL6"/>
    <w:basedOn w:val="BL5"/>
    <w:qFormat/>
    <w:rsid w:val="00FE0A0A"/>
    <w:pPr>
      <w:ind w:left="5011"/>
    </w:pPr>
  </w:style>
  <w:style w:type="paragraph" w:customStyle="1" w:styleId="BL5">
    <w:name w:val="†BL5"/>
    <w:basedOn w:val="BL4"/>
    <w:qFormat/>
    <w:rsid w:val="00FE0A0A"/>
    <w:pPr>
      <w:ind w:left="4291"/>
    </w:pPr>
  </w:style>
  <w:style w:type="paragraph" w:customStyle="1" w:styleId="BL4">
    <w:name w:val="†BL4"/>
    <w:rsid w:val="00FE0A0A"/>
    <w:pPr>
      <w:spacing w:line="480" w:lineRule="auto"/>
      <w:ind w:left="3555" w:hanging="720"/>
    </w:pPr>
    <w:rPr>
      <w:rFonts w:ascii="Times New Roman" w:eastAsia="Times New Roman" w:hAnsi="Times New Roman" w:cs="Times New Roman"/>
      <w:color w:val="993300"/>
      <w:lang w:val="en-US"/>
    </w:rPr>
  </w:style>
  <w:style w:type="paragraph" w:customStyle="1" w:styleId="BL3">
    <w:name w:val="†BL3"/>
    <w:rsid w:val="00FE0A0A"/>
    <w:pPr>
      <w:spacing w:line="480" w:lineRule="auto"/>
      <w:ind w:left="2846" w:hanging="720"/>
    </w:pPr>
    <w:rPr>
      <w:rFonts w:ascii="Times New Roman" w:eastAsia="Times New Roman" w:hAnsi="Times New Roman" w:cs="Times New Roman"/>
      <w:color w:val="993300"/>
      <w:lang w:val="en-US"/>
    </w:rPr>
  </w:style>
  <w:style w:type="paragraph" w:customStyle="1" w:styleId="BL2">
    <w:name w:val="†BL2"/>
    <w:rsid w:val="00FE0A0A"/>
    <w:pPr>
      <w:spacing w:line="480" w:lineRule="auto"/>
      <w:ind w:left="2138" w:hanging="720"/>
    </w:pPr>
    <w:rPr>
      <w:rFonts w:ascii="Times New Roman" w:eastAsia="Times New Roman" w:hAnsi="Times New Roman" w:cs="Times New Roman"/>
      <w:color w:val="993300"/>
      <w:lang w:val="en-US"/>
    </w:rPr>
  </w:style>
  <w:style w:type="paragraph" w:customStyle="1" w:styleId="BL1">
    <w:name w:val="†BL1"/>
    <w:rsid w:val="00FE0A0A"/>
    <w:pPr>
      <w:spacing w:line="480" w:lineRule="auto"/>
      <w:ind w:left="1440" w:hanging="720"/>
    </w:pPr>
    <w:rPr>
      <w:rFonts w:ascii="Times New Roman" w:eastAsia="Times New Roman" w:hAnsi="Times New Roman" w:cs="Times New Roman"/>
      <w:color w:val="993300"/>
      <w:lang w:val="en-US"/>
    </w:rPr>
  </w:style>
  <w:style w:type="paragraph" w:customStyle="1" w:styleId="AuthorSource">
    <w:name w:val="†Author_Source"/>
    <w:basedOn w:val="Normal"/>
    <w:qFormat/>
    <w:rsid w:val="00FE0A0A"/>
    <w:pPr>
      <w:spacing w:line="480" w:lineRule="auto"/>
      <w:ind w:firstLine="720"/>
      <w:jc w:val="right"/>
    </w:pPr>
  </w:style>
  <w:style w:type="paragraph" w:customStyle="1" w:styleId="Author">
    <w:name w:val="†Author"/>
    <w:rsid w:val="00FE0A0A"/>
    <w:pPr>
      <w:spacing w:line="480" w:lineRule="auto"/>
    </w:pPr>
    <w:rPr>
      <w:rFonts w:ascii="Times New Roman" w:eastAsia="Times New Roman" w:hAnsi="Times New Roman" w:cs="Times New Roman"/>
      <w:lang w:val="en-US"/>
    </w:rPr>
  </w:style>
  <w:style w:type="paragraph" w:customStyle="1" w:styleId="AppendixOpeningFootnote">
    <w:name w:val="†AppendixOpening_Footnote"/>
    <w:basedOn w:val="Normal"/>
    <w:rsid w:val="00FE0A0A"/>
    <w:pPr>
      <w:spacing w:line="480" w:lineRule="auto"/>
    </w:pPr>
    <w:rPr>
      <w:color w:val="993366"/>
    </w:rPr>
  </w:style>
  <w:style w:type="paragraph" w:customStyle="1" w:styleId="AppendixTitle">
    <w:name w:val="†Appendix_Title"/>
    <w:rsid w:val="00FE0A0A"/>
    <w:pPr>
      <w:spacing w:line="480" w:lineRule="auto"/>
    </w:pPr>
    <w:rPr>
      <w:rFonts w:ascii="Times New Roman" w:eastAsia="Times New Roman" w:hAnsi="Times New Roman" w:cs="Times New Roman"/>
      <w:color w:val="0000FF"/>
      <w:sz w:val="32"/>
      <w:lang w:val="en-US"/>
    </w:rPr>
  </w:style>
  <w:style w:type="paragraph" w:customStyle="1" w:styleId="AppendixTextInd">
    <w:name w:val="†Appendix_TextInd"/>
    <w:rsid w:val="00FE0A0A"/>
    <w:pPr>
      <w:spacing w:line="480" w:lineRule="auto"/>
      <w:ind w:left="720"/>
    </w:pPr>
    <w:rPr>
      <w:rFonts w:ascii="Times New Roman" w:eastAsia="Times New Roman" w:hAnsi="Times New Roman" w:cs="Times New Roman"/>
      <w:lang w:val="en-US"/>
    </w:rPr>
  </w:style>
  <w:style w:type="paragraph" w:customStyle="1" w:styleId="AppendixTextFlushLeft">
    <w:name w:val="†Appendix_TextFlushLeft"/>
    <w:rsid w:val="00FE0A0A"/>
    <w:pPr>
      <w:spacing w:line="480" w:lineRule="auto"/>
    </w:pPr>
    <w:rPr>
      <w:rFonts w:ascii="Times New Roman" w:eastAsia="Times New Roman" w:hAnsi="Times New Roman" w:cs="Times New Roman"/>
      <w:lang w:val="en-US"/>
    </w:rPr>
  </w:style>
  <w:style w:type="paragraph" w:customStyle="1" w:styleId="AppendixSubtitle">
    <w:name w:val="†Appendix_Subtitle"/>
    <w:basedOn w:val="Normal"/>
    <w:rsid w:val="00FE0A0A"/>
    <w:pPr>
      <w:spacing w:line="480" w:lineRule="auto"/>
    </w:pPr>
    <w:rPr>
      <w:color w:val="0000FF"/>
      <w:sz w:val="26"/>
    </w:rPr>
  </w:style>
  <w:style w:type="paragraph" w:customStyle="1" w:styleId="AppendixNumber">
    <w:name w:val="†Appendix_Number"/>
    <w:basedOn w:val="Normal"/>
    <w:rsid w:val="00FE0A0A"/>
    <w:pPr>
      <w:spacing w:line="480" w:lineRule="auto"/>
    </w:pPr>
    <w:rPr>
      <w:color w:val="0000FF"/>
      <w:sz w:val="32"/>
    </w:rPr>
  </w:style>
  <w:style w:type="paragraph" w:customStyle="1" w:styleId="AppendixHeadD">
    <w:name w:val="†Appendix_HeadD"/>
    <w:rsid w:val="00FE0A0A"/>
    <w:pPr>
      <w:spacing w:line="480" w:lineRule="auto"/>
    </w:pPr>
    <w:rPr>
      <w:rFonts w:ascii="Times New Roman" w:eastAsia="Times New Roman" w:hAnsi="Times New Roman" w:cs="Times New Roman"/>
      <w:color w:val="800080"/>
      <w:lang w:val="en-US"/>
    </w:rPr>
  </w:style>
  <w:style w:type="paragraph" w:customStyle="1" w:styleId="AppendixHeadC">
    <w:name w:val="†Appendix_HeadC"/>
    <w:rsid w:val="00FE0A0A"/>
    <w:pPr>
      <w:spacing w:line="480" w:lineRule="auto"/>
    </w:pPr>
    <w:rPr>
      <w:rFonts w:ascii="Times New Roman" w:eastAsia="Times New Roman" w:hAnsi="Times New Roman" w:cs="Times New Roman"/>
      <w:color w:val="FF6600"/>
      <w:lang w:val="en-US"/>
    </w:rPr>
  </w:style>
  <w:style w:type="paragraph" w:customStyle="1" w:styleId="AppendixHeadB">
    <w:name w:val="†Appendix_HeadB"/>
    <w:rsid w:val="00FE0A0A"/>
    <w:pPr>
      <w:spacing w:line="480" w:lineRule="auto"/>
    </w:pPr>
    <w:rPr>
      <w:rFonts w:ascii="Times New Roman" w:eastAsia="Times New Roman" w:hAnsi="Times New Roman" w:cs="Times New Roman"/>
      <w:color w:val="008000"/>
      <w:lang w:val="en-US"/>
    </w:rPr>
  </w:style>
  <w:style w:type="paragraph" w:customStyle="1" w:styleId="AppendixHeadA">
    <w:name w:val="†Appendix_HeadA"/>
    <w:rsid w:val="00FE0A0A"/>
    <w:pPr>
      <w:spacing w:line="480" w:lineRule="auto"/>
    </w:pPr>
    <w:rPr>
      <w:rFonts w:ascii="Times New Roman" w:eastAsia="Times New Roman" w:hAnsi="Times New Roman" w:cs="Times New Roman"/>
      <w:color w:val="0000FF"/>
      <w:lang w:val="en-US"/>
    </w:rPr>
  </w:style>
  <w:style w:type="paragraph" w:customStyle="1" w:styleId="AppearancesEnd">
    <w:name w:val="†AppearancesEnd"/>
    <w:basedOn w:val="Normal"/>
    <w:qFormat/>
    <w:rsid w:val="00FE0A0A"/>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ppearancesBegin">
    <w:name w:val="†AppearancesBegin"/>
    <w:basedOn w:val="Normal"/>
    <w:qFormat/>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sEnd">
    <w:name w:val="†AnswersEnd"/>
    <w:basedOn w:val="AnswersBegin"/>
    <w:rsid w:val="00FE0A0A"/>
    <w:pPr>
      <w:pBdr>
        <w:top w:val="none" w:sz="0" w:space="0" w:color="auto"/>
        <w:bottom w:val="dashed" w:sz="12" w:space="1" w:color="auto"/>
      </w:pBdr>
    </w:pPr>
  </w:style>
  <w:style w:type="paragraph" w:customStyle="1" w:styleId="AnswersBegin">
    <w:name w:val="†AnswersBegin"/>
    <w:basedOn w:val="Normal"/>
    <w:rsid w:val="00FE0A0A"/>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AnswerHead">
    <w:name w:val="†Answer_Head"/>
    <w:rsid w:val="00FE0A0A"/>
    <w:pPr>
      <w:spacing w:line="480" w:lineRule="auto"/>
    </w:pPr>
    <w:rPr>
      <w:rFonts w:ascii="Times New Roman" w:eastAsia="Times New Roman" w:hAnsi="Times New Roman" w:cs="Times New Roman"/>
      <w:color w:val="333333"/>
      <w:lang w:val="en-US"/>
    </w:rPr>
  </w:style>
  <w:style w:type="paragraph" w:customStyle="1" w:styleId="Answer">
    <w:name w:val="†Answer"/>
    <w:rsid w:val="00FE0A0A"/>
    <w:pPr>
      <w:spacing w:line="480" w:lineRule="auto"/>
      <w:ind w:left="720" w:hanging="720"/>
    </w:pPr>
    <w:rPr>
      <w:rFonts w:ascii="Times New Roman" w:eastAsia="Times New Roman" w:hAnsi="Times New Roman" w:cs="Times New Roman"/>
      <w:color w:val="333333"/>
      <w:lang w:val="en-US"/>
    </w:rPr>
  </w:style>
  <w:style w:type="paragraph" w:customStyle="1" w:styleId="Affiliation">
    <w:name w:val="†Affiliation"/>
    <w:rsid w:val="00FE0A0A"/>
    <w:pPr>
      <w:spacing w:line="480" w:lineRule="auto"/>
    </w:pPr>
    <w:rPr>
      <w:rFonts w:ascii="Times New Roman" w:eastAsia="Times New Roman" w:hAnsi="Times New Roman" w:cs="Times New Roman"/>
      <w:lang w:val="en-US"/>
    </w:rPr>
  </w:style>
  <w:style w:type="paragraph" w:customStyle="1" w:styleId="ActivityStart">
    <w:name w:val="†Activity Start"/>
    <w:basedOn w:val="Normal"/>
    <w:rsid w:val="00FE0A0A"/>
    <w:pPr>
      <w:pBdr>
        <w:top w:val="single" w:sz="24" w:space="1" w:color="FF00FF"/>
      </w:pBdr>
      <w:spacing w:before="120" w:after="120" w:line="480" w:lineRule="auto"/>
    </w:pPr>
    <w:rPr>
      <w:rFonts w:eastAsia="MS Mincho"/>
      <w:szCs w:val="20"/>
      <w:lang w:eastAsia="ja-JP"/>
    </w:rPr>
  </w:style>
  <w:style w:type="paragraph" w:customStyle="1" w:styleId="ActivityEnd">
    <w:name w:val="†Activity End"/>
    <w:basedOn w:val="Normal"/>
    <w:rsid w:val="00FE0A0A"/>
    <w:pPr>
      <w:pBdr>
        <w:bottom w:val="single" w:sz="24" w:space="1" w:color="FF00FF"/>
      </w:pBdr>
      <w:spacing w:before="120" w:after="120" w:line="480" w:lineRule="auto"/>
    </w:pPr>
    <w:rPr>
      <w:rFonts w:eastAsia="MS Mincho"/>
      <w:szCs w:val="20"/>
      <w:lang w:eastAsia="ja-JP"/>
    </w:rPr>
  </w:style>
  <w:style w:type="paragraph" w:customStyle="1" w:styleId="AbstractTextInd">
    <w:name w:val="†Abstract_TextInd"/>
    <w:rsid w:val="00FE0A0A"/>
    <w:pPr>
      <w:spacing w:line="480" w:lineRule="auto"/>
      <w:ind w:left="720"/>
    </w:pPr>
    <w:rPr>
      <w:rFonts w:ascii="Times New Roman" w:eastAsia="Times New Roman" w:hAnsi="Times New Roman" w:cs="Times New Roman"/>
      <w:color w:val="800080"/>
      <w:lang w:val="en-US"/>
    </w:rPr>
  </w:style>
  <w:style w:type="paragraph" w:customStyle="1" w:styleId="AbstractTextFlushLeft">
    <w:name w:val="†Abstract_TextFlushLeft"/>
    <w:rsid w:val="00FE0A0A"/>
    <w:pPr>
      <w:spacing w:line="480" w:lineRule="auto"/>
    </w:pPr>
    <w:rPr>
      <w:rFonts w:ascii="Times New Roman" w:eastAsia="Times New Roman" w:hAnsi="Times New Roman" w:cs="Times New Roman"/>
      <w:color w:val="800080"/>
      <w:lang w:val="en-US"/>
    </w:rPr>
  </w:style>
  <w:style w:type="paragraph" w:customStyle="1" w:styleId="AbstractSource">
    <w:name w:val="†Abstract_Source"/>
    <w:rsid w:val="00FE0A0A"/>
    <w:pPr>
      <w:spacing w:line="480" w:lineRule="auto"/>
      <w:jc w:val="right"/>
    </w:pPr>
    <w:rPr>
      <w:rFonts w:ascii="Times New Roman" w:eastAsia="Times New Roman" w:hAnsi="Times New Roman" w:cs="Times New Roman"/>
      <w:color w:val="800080"/>
      <w:sz w:val="20"/>
      <w:lang w:val="en-US"/>
    </w:rPr>
  </w:style>
  <w:style w:type="paragraph" w:customStyle="1" w:styleId="AbstractHeadprint">
    <w:name w:val="†Abstract_Head:print"/>
    <w:rsid w:val="00FE0A0A"/>
    <w:pPr>
      <w:spacing w:line="480" w:lineRule="auto"/>
    </w:pPr>
    <w:rPr>
      <w:rFonts w:ascii="Times New Roman" w:eastAsia="Times New Roman" w:hAnsi="Times New Roman" w:cs="Times New Roman"/>
      <w:color w:val="008000"/>
      <w:sz w:val="32"/>
      <w:lang w:val="en-US"/>
    </w:rPr>
  </w:style>
  <w:style w:type="paragraph" w:customStyle="1" w:styleId="AbstractHead">
    <w:name w:val="†Abstract_Head"/>
    <w:rsid w:val="00FE0A0A"/>
    <w:pPr>
      <w:spacing w:line="480" w:lineRule="auto"/>
    </w:pPr>
    <w:rPr>
      <w:rFonts w:ascii="Times New Roman" w:eastAsia="Times New Roman" w:hAnsi="Times New Roman" w:cs="Times New Roman"/>
      <w:color w:val="0000FF"/>
      <w:sz w:val="32"/>
      <w:lang w:val="en-US"/>
    </w:rPr>
  </w:style>
  <w:style w:type="paragraph" w:customStyle="1" w:styleId="Beskrivning1">
    <w:name w:val="Beskrivning1"/>
    <w:basedOn w:val="Caption"/>
    <w:uiPriority w:val="99"/>
    <w:qFormat/>
    <w:rsid w:val="00830769"/>
    <w:pPr>
      <w:spacing w:after="240"/>
    </w:pPr>
    <w:rPr>
      <w:bCs/>
      <w:i w:val="0"/>
      <w:iCs w:val="0"/>
      <w:color w:val="auto"/>
      <w:sz w:val="20"/>
      <w:szCs w:val="20"/>
    </w:rPr>
  </w:style>
  <w:style w:type="paragraph" w:styleId="Caption">
    <w:name w:val="caption"/>
    <w:basedOn w:val="Normal"/>
    <w:next w:val="Normal"/>
    <w:uiPriority w:val="35"/>
    <w:semiHidden/>
    <w:unhideWhenUsed/>
    <w:qFormat/>
    <w:rsid w:val="00830769"/>
    <w:pPr>
      <w:spacing w:after="200"/>
    </w:pPr>
    <w:rPr>
      <w:i/>
      <w:iCs/>
      <w:color w:val="44546A" w:themeColor="text2"/>
      <w:sz w:val="18"/>
      <w:szCs w:val="18"/>
    </w:rPr>
  </w:style>
  <w:style w:type="paragraph" w:styleId="FootnoteText">
    <w:name w:val="footnote text"/>
    <w:aliases w:val="ft,Char,Footnote Text Char2 Char,Footnote Text Char1 Char Char2,Footnote Text Char Char Char Char2,Footnote Text Char2 Char Char Char Char1,Footnote Text Char1 Char Char Char Char Char1,Footnote Text Char2,Footnote Text Char3"/>
    <w:basedOn w:val="Normal"/>
    <w:uiPriority w:val="99"/>
    <w:qFormat/>
    <w:rsid w:val="002A4821"/>
    <w:rPr>
      <w:rFonts w:ascii="MS Sans Serif" w:hAnsi="MS Sans Serif"/>
      <w:szCs w:val="20"/>
    </w:rPr>
  </w:style>
  <w:style w:type="paragraph" w:customStyle="1" w:styleId="EndNoteBibliography">
    <w:name w:val="EndNote Bibliography"/>
    <w:basedOn w:val="Normal"/>
    <w:rsid w:val="002A4821"/>
    <w:rPr>
      <w:rFonts w:ascii="Calibri" w:eastAsia="Calibri" w:hAnsi="Calibri" w:cs="Calibri"/>
      <w:szCs w:val="20"/>
    </w:rPr>
  </w:style>
  <w:style w:type="paragraph" w:styleId="PlainText">
    <w:name w:val="Plain Text"/>
    <w:basedOn w:val="Normal"/>
    <w:unhideWhenUsed/>
    <w:rsid w:val="002A4821"/>
    <w:rPr>
      <w:rFonts w:ascii="Calibri" w:eastAsiaTheme="minorHAnsi" w:hAnsi="Calibri" w:cstheme="minorBidi"/>
      <w:sz w:val="22"/>
      <w:szCs w:val="21"/>
    </w:rPr>
  </w:style>
  <w:style w:type="paragraph" w:customStyle="1" w:styleId="xmsonormal">
    <w:name w:val="x_msonormal"/>
    <w:basedOn w:val="Normal"/>
    <w:rsid w:val="002A4821"/>
    <w:pPr>
      <w:spacing w:before="100" w:beforeAutospacing="1" w:after="100" w:afterAutospacing="1"/>
    </w:pPr>
    <w:rPr>
      <w:lang w:eastAsia="en-GB"/>
    </w:rPr>
  </w:style>
  <w:style w:type="paragraph" w:customStyle="1" w:styleId="Default">
    <w:name w:val="Default"/>
    <w:rsid w:val="002A4821"/>
    <w:pPr>
      <w:widowControl w:val="0"/>
      <w:autoSpaceDE w:val="0"/>
      <w:autoSpaceDN w:val="0"/>
      <w:adjustRightInd w:val="0"/>
    </w:pPr>
    <w:rPr>
      <w:rFonts w:ascii="Times New Roman" w:eastAsiaTheme="minorEastAsia" w:hAnsi="Times New Roman" w:cs="Times New Roman"/>
      <w:color w:val="000000"/>
      <w:lang w:val="en-US" w:eastAsia="zh-CN"/>
    </w:rPr>
  </w:style>
  <w:style w:type="character" w:styleId="LineNumber">
    <w:name w:val="line number"/>
    <w:basedOn w:val="DefaultParagraphFont"/>
    <w:rsid w:val="00187E91"/>
  </w:style>
  <w:style w:type="character" w:customStyle="1" w:styleId="AffXref">
    <w:name w:val="AffXref"/>
    <w:rsid w:val="00187E91"/>
    <w:rPr>
      <w:color w:val="0000FF"/>
      <w:bdr w:val="single" w:sz="4" w:space="0" w:color="FF0000"/>
      <w:vertAlign w:val="superscript"/>
      <w:lang w:val="en-GB"/>
    </w:rPr>
  </w:style>
  <w:style w:type="paragraph" w:customStyle="1" w:styleId="ArticleDOI">
    <w:name w:val="Article DOI"/>
    <w:rsid w:val="00187E91"/>
    <w:pPr>
      <w:spacing w:after="40" w:line="360" w:lineRule="auto"/>
    </w:pPr>
    <w:rPr>
      <w:rFonts w:ascii="Times New Roman" w:eastAsia="Times New Roman" w:hAnsi="Times New Roman" w:cs="Times New Roman"/>
      <w:color w:val="800000"/>
      <w:lang w:val="en-GB"/>
    </w:rPr>
  </w:style>
  <w:style w:type="paragraph" w:customStyle="1" w:styleId="ArticleTitle">
    <w:name w:val="ArticleTitle"/>
    <w:rsid w:val="00187E91"/>
    <w:pPr>
      <w:spacing w:before="240" w:after="60"/>
      <w:jc w:val="center"/>
    </w:pPr>
    <w:rPr>
      <w:rFonts w:ascii="Times New Roman" w:eastAsia="Times New Roman" w:hAnsi="Times New Roman" w:cs="Arial"/>
      <w:b/>
      <w:bCs/>
      <w:color w:val="333399"/>
      <w:kern w:val="28"/>
      <w:sz w:val="32"/>
      <w:szCs w:val="32"/>
      <w:lang w:val="en-GB"/>
    </w:rPr>
  </w:style>
  <w:style w:type="character" w:customStyle="1" w:styleId="BibXref">
    <w:name w:val="BibXref"/>
    <w:rsid w:val="00187E91"/>
    <w:rPr>
      <w:color w:val="0000FF"/>
      <w:bdr w:val="single" w:sz="4" w:space="0" w:color="008000"/>
      <w:vertAlign w:val="superscript"/>
      <w:lang w:val="en-GB"/>
    </w:rPr>
  </w:style>
  <w:style w:type="character" w:customStyle="1" w:styleId="comment">
    <w:name w:val="comment"/>
    <w:rsid w:val="00187E91"/>
    <w:rPr>
      <w:color w:val="FF6600"/>
      <w:lang w:val="en-GB"/>
    </w:rPr>
  </w:style>
  <w:style w:type="paragraph" w:customStyle="1" w:styleId="corres-author">
    <w:name w:val="corres-author"/>
    <w:rsid w:val="00187E91"/>
    <w:rPr>
      <w:rFonts w:ascii="Times New Roman" w:eastAsia="Times New Roman" w:hAnsi="Times New Roman" w:cs="Times New Roman"/>
      <w:color w:val="000080"/>
      <w:lang w:val="en-GB"/>
    </w:rPr>
  </w:style>
  <w:style w:type="paragraph" w:customStyle="1" w:styleId="Correspdent">
    <w:name w:val="Correspdent"/>
    <w:basedOn w:val="Normal"/>
    <w:rsid w:val="00187E91"/>
    <w:pPr>
      <w:spacing w:before="180" w:after="180" w:line="360" w:lineRule="auto"/>
    </w:pPr>
    <w:rPr>
      <w:sz w:val="24"/>
      <w:lang w:val="en-GB"/>
    </w:rPr>
  </w:style>
  <w:style w:type="character" w:customStyle="1" w:styleId="Date1">
    <w:name w:val="Date1"/>
    <w:rsid w:val="00187E91"/>
    <w:rPr>
      <w:color w:val="D60093"/>
    </w:rPr>
  </w:style>
  <w:style w:type="paragraph" w:customStyle="1" w:styleId="FigLeg">
    <w:name w:val="FigLeg"/>
    <w:rsid w:val="00187E91"/>
    <w:rPr>
      <w:rFonts w:ascii="Times New Roman" w:eastAsia="Times New Roman" w:hAnsi="Times New Roman" w:cs="Times New Roman"/>
      <w:color w:val="008080"/>
      <w:lang w:val="en-GB"/>
    </w:rPr>
  </w:style>
  <w:style w:type="character" w:customStyle="1" w:styleId="first-page">
    <w:name w:val="first-page"/>
    <w:rsid w:val="00187E91"/>
    <w:rPr>
      <w:color w:val="FF5050"/>
      <w:lang w:val="en-GB"/>
    </w:rPr>
  </w:style>
  <w:style w:type="character" w:customStyle="1" w:styleId="OnlineBibXref">
    <w:name w:val="OnlineBibXref"/>
    <w:rsid w:val="00187E91"/>
    <w:rPr>
      <w:color w:val="0000FF"/>
      <w:bdr w:val="single" w:sz="4" w:space="0" w:color="339966"/>
      <w:lang w:val="en-GB"/>
    </w:rPr>
  </w:style>
  <w:style w:type="character" w:customStyle="1" w:styleId="query">
    <w:name w:val="query"/>
    <w:rsid w:val="00187E91"/>
    <w:rPr>
      <w:color w:val="33CCCC"/>
      <w:bdr w:val="single" w:sz="4" w:space="0" w:color="auto"/>
      <w:lang w:val="en-GB"/>
    </w:rPr>
  </w:style>
  <w:style w:type="paragraph" w:customStyle="1" w:styleId="reftext0">
    <w:name w:val="ref text"/>
    <w:rsid w:val="00187E91"/>
    <w:pPr>
      <w:spacing w:line="360" w:lineRule="auto"/>
      <w:ind w:left="720" w:hanging="720"/>
    </w:pPr>
    <w:rPr>
      <w:rFonts w:ascii="Times New Roman" w:eastAsia="MS Mincho" w:hAnsi="Times New Roman" w:cs="Times New Roman"/>
      <w:color w:val="666699"/>
      <w:lang w:val="en-GB" w:eastAsia="ja-JP"/>
    </w:rPr>
  </w:style>
  <w:style w:type="character" w:customStyle="1" w:styleId="RefArticletitle">
    <w:name w:val="Ref_Articletitle"/>
    <w:rsid w:val="00187E91"/>
    <w:rPr>
      <w:noProof/>
      <w:color w:val="FF9900"/>
    </w:rPr>
  </w:style>
  <w:style w:type="character" w:customStyle="1" w:styleId="RefBooktitle">
    <w:name w:val="Ref_Booktitle"/>
    <w:rsid w:val="00187E91"/>
    <w:rPr>
      <w:color w:val="339966"/>
    </w:rPr>
  </w:style>
  <w:style w:type="character" w:customStyle="1" w:styleId="RefChaptitle">
    <w:name w:val="Ref_Chaptitle"/>
    <w:rsid w:val="00187E91"/>
    <w:rPr>
      <w:rFonts w:cs="Arial"/>
      <w:i/>
      <w:color w:val="64C832"/>
      <w:sz w:val="22"/>
      <w:szCs w:val="22"/>
    </w:rPr>
  </w:style>
  <w:style w:type="character" w:customStyle="1" w:styleId="RefCity">
    <w:name w:val="Ref_City"/>
    <w:rsid w:val="00187E91"/>
    <w:rPr>
      <w:rFonts w:cs="Arial"/>
      <w:color w:val="C86432"/>
      <w:sz w:val="22"/>
      <w:szCs w:val="22"/>
    </w:rPr>
  </w:style>
  <w:style w:type="character" w:customStyle="1" w:styleId="RefCollab">
    <w:name w:val="Ref_Collab"/>
    <w:rsid w:val="00187E91"/>
    <w:rPr>
      <w:color w:val="C8C878"/>
      <w:bdr w:val="none" w:sz="0" w:space="0" w:color="auto"/>
      <w:lang w:val="en-GB"/>
    </w:rPr>
  </w:style>
  <w:style w:type="character" w:customStyle="1" w:styleId="RefCompany">
    <w:name w:val="Ref_Company"/>
    <w:rsid w:val="00187E91"/>
    <w:rPr>
      <w:color w:val="F4786E"/>
    </w:rPr>
  </w:style>
  <w:style w:type="character" w:customStyle="1" w:styleId="RefConTitle">
    <w:name w:val="Ref_ConTitle"/>
    <w:rsid w:val="00187E91"/>
    <w:rPr>
      <w:color w:val="657B81"/>
    </w:rPr>
  </w:style>
  <w:style w:type="character" w:customStyle="1" w:styleId="RefCountry">
    <w:name w:val="Ref_Country"/>
    <w:rsid w:val="00187E91"/>
    <w:rPr>
      <w:rFonts w:cs="Arial"/>
      <w:color w:val="643CC8"/>
      <w:sz w:val="22"/>
      <w:szCs w:val="22"/>
    </w:rPr>
  </w:style>
  <w:style w:type="character" w:customStyle="1" w:styleId="RefDate">
    <w:name w:val="Ref_Date"/>
    <w:rsid w:val="00187E91"/>
    <w:rPr>
      <w:noProof/>
      <w:color w:val="D60093"/>
    </w:rPr>
  </w:style>
  <w:style w:type="character" w:customStyle="1" w:styleId="RefDocDate">
    <w:name w:val="Ref_DocDate"/>
    <w:rsid w:val="00187E91"/>
    <w:rPr>
      <w:color w:val="4B7DC3"/>
    </w:rPr>
  </w:style>
  <w:style w:type="character" w:customStyle="1" w:styleId="RefDoi">
    <w:name w:val="Ref_Doi"/>
    <w:rsid w:val="00187E91"/>
    <w:rPr>
      <w:rFonts w:cs="Arial"/>
      <w:color w:val="5050B4"/>
      <w:sz w:val="22"/>
      <w:szCs w:val="22"/>
    </w:rPr>
  </w:style>
  <w:style w:type="character" w:customStyle="1" w:styleId="RefEday">
    <w:name w:val="Ref_Eday"/>
    <w:rsid w:val="00187E91"/>
    <w:rPr>
      <w:color w:val="F06464"/>
      <w:lang w:val="en-GB"/>
    </w:rPr>
  </w:style>
  <w:style w:type="character" w:customStyle="1" w:styleId="RefEdition0">
    <w:name w:val="Ref_Edition"/>
    <w:rsid w:val="00187E91"/>
    <w:rPr>
      <w:rFonts w:ascii="Times New Roman" w:hAnsi="Times New Roman"/>
      <w:color w:val="227B77"/>
    </w:rPr>
  </w:style>
  <w:style w:type="character" w:customStyle="1" w:styleId="RefEditorinitial">
    <w:name w:val="Ref_Editorinitial"/>
    <w:rsid w:val="00187E91"/>
    <w:rPr>
      <w:color w:val="20345C"/>
    </w:rPr>
  </w:style>
  <w:style w:type="character" w:customStyle="1" w:styleId="RefEditorsurname">
    <w:name w:val="Ref_Editorsurname"/>
    <w:rsid w:val="00187E91"/>
    <w:rPr>
      <w:color w:val="9B6487"/>
    </w:rPr>
  </w:style>
  <w:style w:type="character" w:customStyle="1" w:styleId="RefEmonth">
    <w:name w:val="Ref_Emonth"/>
    <w:rsid w:val="00187E91"/>
    <w:rPr>
      <w:color w:val="E66464"/>
      <w:lang w:val="en-GB"/>
    </w:rPr>
  </w:style>
  <w:style w:type="character" w:customStyle="1" w:styleId="RefEyear">
    <w:name w:val="Ref_Eyear"/>
    <w:rsid w:val="00187E91"/>
    <w:rPr>
      <w:color w:val="C86432"/>
      <w:lang w:val="en-GB"/>
    </w:rPr>
  </w:style>
  <w:style w:type="character" w:customStyle="1" w:styleId="RefGivenname">
    <w:name w:val="Ref_Givenname"/>
    <w:rsid w:val="00187E91"/>
    <w:rPr>
      <w:noProof/>
      <w:color w:val="800000"/>
    </w:rPr>
  </w:style>
  <w:style w:type="character" w:customStyle="1" w:styleId="RefInitial">
    <w:name w:val="Ref_Initial"/>
    <w:rsid w:val="00187E91"/>
    <w:rPr>
      <w:noProof/>
      <w:color w:val="FF00FF"/>
    </w:rPr>
  </w:style>
  <w:style w:type="character" w:customStyle="1" w:styleId="Refissue">
    <w:name w:val="Ref_issue"/>
    <w:rsid w:val="00187E91"/>
    <w:rPr>
      <w:color w:val="6464FF"/>
    </w:rPr>
  </w:style>
  <w:style w:type="character" w:customStyle="1" w:styleId="RefJournaltitle">
    <w:name w:val="Ref_Journaltitle"/>
    <w:rsid w:val="00187E91"/>
    <w:rPr>
      <w:color w:val="993366"/>
    </w:rPr>
  </w:style>
  <w:style w:type="character" w:customStyle="1" w:styleId="RefMeetingname">
    <w:name w:val="Ref_Meetingname"/>
    <w:rsid w:val="00187E91"/>
    <w:rPr>
      <w:rFonts w:cs="Arial"/>
      <w:color w:val="815964"/>
      <w:sz w:val="22"/>
      <w:szCs w:val="22"/>
    </w:rPr>
  </w:style>
  <w:style w:type="character" w:customStyle="1" w:styleId="RefMeetingtopic">
    <w:name w:val="Ref_Meetingtopic"/>
    <w:rsid w:val="00187E91"/>
    <w:rPr>
      <w:rFonts w:cs="Arial"/>
      <w:color w:val="5A646E"/>
      <w:sz w:val="22"/>
      <w:szCs w:val="22"/>
    </w:rPr>
  </w:style>
  <w:style w:type="character" w:customStyle="1" w:styleId="RefMonth">
    <w:name w:val="Ref_Month"/>
    <w:rsid w:val="00187E91"/>
    <w:rPr>
      <w:color w:val="64BB82"/>
    </w:rPr>
  </w:style>
  <w:style w:type="character" w:customStyle="1" w:styleId="RefNwsName">
    <w:name w:val="Ref_NwsName"/>
    <w:rsid w:val="00187E91"/>
    <w:rPr>
      <w:color w:val="E67EC6"/>
    </w:rPr>
  </w:style>
  <w:style w:type="character" w:customStyle="1" w:styleId="RefPackagename">
    <w:name w:val="Ref_Packagename"/>
    <w:rsid w:val="00187E91"/>
    <w:rPr>
      <w:color w:val="696836"/>
    </w:rPr>
  </w:style>
  <w:style w:type="character" w:customStyle="1" w:styleId="RefPacountry">
    <w:name w:val="Ref_Pacountry"/>
    <w:rsid w:val="00187E91"/>
    <w:rPr>
      <w:color w:val="808000"/>
    </w:rPr>
  </w:style>
  <w:style w:type="character" w:customStyle="1" w:styleId="RefPage">
    <w:name w:val="Ref_Page"/>
    <w:rsid w:val="00187E91"/>
    <w:rPr>
      <w:color w:val="FF5050"/>
    </w:rPr>
  </w:style>
  <w:style w:type="character" w:customStyle="1" w:styleId="RefPanumber">
    <w:name w:val="Ref_Panumber"/>
    <w:rsid w:val="00187E91"/>
    <w:rPr>
      <w:color w:val="99CCFF"/>
    </w:rPr>
  </w:style>
  <w:style w:type="character" w:customStyle="1" w:styleId="RefPatitle">
    <w:name w:val="Ref_Patitle"/>
    <w:rsid w:val="00187E91"/>
    <w:rPr>
      <w:color w:val="FFCC00"/>
    </w:rPr>
  </w:style>
  <w:style w:type="character" w:customStyle="1" w:styleId="RefPubcountry">
    <w:name w:val="Ref_Pubcountry"/>
    <w:rsid w:val="00187E91"/>
    <w:rPr>
      <w:color w:val="33CCCC"/>
    </w:rPr>
  </w:style>
  <w:style w:type="character" w:customStyle="1" w:styleId="RefPubPlace">
    <w:name w:val="Ref_PubPlace"/>
    <w:rsid w:val="00187E91"/>
    <w:rPr>
      <w:color w:val="FF0000"/>
    </w:rPr>
  </w:style>
  <w:style w:type="character" w:customStyle="1" w:styleId="RefSPC">
    <w:name w:val="Ref_SPC"/>
    <w:rsid w:val="00187E91"/>
    <w:rPr>
      <w:color w:val="7D647B"/>
    </w:rPr>
  </w:style>
  <w:style w:type="character" w:customStyle="1" w:styleId="RefState">
    <w:name w:val="Ref_State"/>
    <w:rsid w:val="00187E91"/>
    <w:rPr>
      <w:color w:val="2D7864"/>
    </w:rPr>
  </w:style>
  <w:style w:type="character" w:customStyle="1" w:styleId="RefThesistitle">
    <w:name w:val="Ref_Thesistitle"/>
    <w:rsid w:val="00187E91"/>
    <w:rPr>
      <w:bCs/>
      <w:i/>
      <w:color w:val="561E6E"/>
      <w:sz w:val="22"/>
      <w:szCs w:val="22"/>
    </w:rPr>
  </w:style>
  <w:style w:type="character" w:customStyle="1" w:styleId="Refuniversity">
    <w:name w:val="Ref_university"/>
    <w:rsid w:val="00187E91"/>
    <w:rPr>
      <w:rFonts w:cs="Arial"/>
      <w:color w:val="676691"/>
    </w:rPr>
  </w:style>
  <w:style w:type="character" w:customStyle="1" w:styleId="RefUrl0">
    <w:name w:val="Ref_Url"/>
    <w:rsid w:val="00187E91"/>
    <w:rPr>
      <w:color w:val="32784B"/>
    </w:rPr>
  </w:style>
  <w:style w:type="character" w:customStyle="1" w:styleId="RefVolume">
    <w:name w:val="Ref_Volume"/>
    <w:rsid w:val="00187E91"/>
    <w:rPr>
      <w:color w:val="33CCCC"/>
    </w:rPr>
  </w:style>
  <w:style w:type="character" w:customStyle="1" w:styleId="RefYear">
    <w:name w:val="Ref_Year"/>
    <w:rsid w:val="00187E91"/>
    <w:rPr>
      <w:color w:val="914C5A"/>
    </w:rPr>
  </w:style>
  <w:style w:type="character" w:customStyle="1" w:styleId="RefYear1">
    <w:name w:val="Ref_Year1"/>
    <w:rsid w:val="00187E91"/>
    <w:rPr>
      <w:rFonts w:ascii="Times New Roman" w:hAnsi="Times New Roman"/>
      <w:color w:val="64C8A8"/>
    </w:rPr>
  </w:style>
  <w:style w:type="character" w:customStyle="1" w:styleId="Refnum">
    <w:name w:val="Refnum"/>
    <w:rsid w:val="00187E91"/>
    <w:rPr>
      <w:color w:val="999966"/>
    </w:rPr>
  </w:style>
  <w:style w:type="character" w:customStyle="1" w:styleId="TabFnXref">
    <w:name w:val="TabFnXref"/>
    <w:rsid w:val="00187E91"/>
    <w:rPr>
      <w:color w:val="0000FF"/>
      <w:bdr w:val="single" w:sz="4" w:space="0" w:color="FF9900"/>
      <w:lang w:val="en-GB"/>
    </w:rPr>
  </w:style>
  <w:style w:type="character" w:customStyle="1" w:styleId="volume">
    <w:name w:val="volume"/>
    <w:rsid w:val="00187E91"/>
    <w:rPr>
      <w:lang w:val="en-GB"/>
    </w:rPr>
  </w:style>
  <w:style w:type="character" w:customStyle="1" w:styleId="volume-nr">
    <w:name w:val="volume-nr"/>
    <w:rsid w:val="00187E91"/>
    <w:rPr>
      <w:color w:val="33CCCC"/>
      <w:bdr w:val="single" w:sz="4" w:space="0" w:color="333399"/>
      <w:lang w:val="en-GB"/>
    </w:rPr>
  </w:style>
  <w:style w:type="character" w:styleId="Hyperlink">
    <w:name w:val="Hyperlink"/>
    <w:rsid w:val="00274381"/>
    <w:rPr>
      <w:color w:val="0000FF"/>
      <w:u w:val="none"/>
    </w:rPr>
  </w:style>
  <w:style w:type="paragraph" w:styleId="ListBullet">
    <w:name w:val="List Bullet"/>
    <w:basedOn w:val="Normal"/>
    <w:uiPriority w:val="99"/>
    <w:unhideWhenUsed/>
    <w:rsid w:val="00187E91"/>
    <w:pPr>
      <w:numPr>
        <w:numId w:val="2"/>
      </w:numPr>
      <w:contextualSpacing/>
    </w:pPr>
  </w:style>
  <w:style w:type="character" w:styleId="CommentReference">
    <w:name w:val="annotation reference"/>
    <w:basedOn w:val="DefaultParagraphFont"/>
    <w:uiPriority w:val="99"/>
    <w:semiHidden/>
    <w:unhideWhenUsed/>
    <w:rsid w:val="0090059E"/>
    <w:rPr>
      <w:sz w:val="16"/>
      <w:szCs w:val="16"/>
    </w:rPr>
  </w:style>
  <w:style w:type="paragraph" w:styleId="CommentText">
    <w:name w:val="annotation text"/>
    <w:basedOn w:val="Normal"/>
    <w:link w:val="CommentTextChar"/>
    <w:uiPriority w:val="99"/>
    <w:semiHidden/>
    <w:unhideWhenUsed/>
    <w:rsid w:val="0090059E"/>
    <w:rPr>
      <w:szCs w:val="20"/>
    </w:rPr>
  </w:style>
  <w:style w:type="character" w:customStyle="1" w:styleId="CommentTextChar">
    <w:name w:val="Comment Text Char"/>
    <w:basedOn w:val="DefaultParagraphFont"/>
    <w:link w:val="CommentText"/>
    <w:uiPriority w:val="99"/>
    <w:semiHidden/>
    <w:rsid w:val="0090059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0059E"/>
    <w:rPr>
      <w:b/>
      <w:bCs/>
    </w:rPr>
  </w:style>
  <w:style w:type="character" w:customStyle="1" w:styleId="CommentSubjectChar">
    <w:name w:val="Comment Subject Char"/>
    <w:basedOn w:val="CommentTextChar"/>
    <w:link w:val="CommentSubject"/>
    <w:uiPriority w:val="99"/>
    <w:semiHidden/>
    <w:rsid w:val="0090059E"/>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9005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059E"/>
    <w:rPr>
      <w:rFonts w:ascii="Segoe UI" w:eastAsia="Times New Roman" w:hAnsi="Segoe UI" w:cs="Segoe UI"/>
      <w:sz w:val="18"/>
      <w:szCs w:val="18"/>
      <w:lang w:val="en-US"/>
    </w:rPr>
  </w:style>
  <w:style w:type="paragraph" w:styleId="ListParagraph">
    <w:name w:val="List Paragraph"/>
    <w:basedOn w:val="Normal"/>
    <w:uiPriority w:val="1"/>
    <w:qFormat/>
    <w:rsid w:val="008F2B20"/>
    <w:pPr>
      <w:ind w:left="720"/>
      <w:contextualSpacing/>
    </w:pPr>
    <w:rPr>
      <w:lang w:eastAsia="es-MX"/>
    </w:rPr>
  </w:style>
  <w:style w:type="paragraph" w:styleId="NormalWeb">
    <w:name w:val="Normal (Web)"/>
    <w:basedOn w:val="Normal"/>
    <w:uiPriority w:val="99"/>
    <w:unhideWhenUsed/>
    <w:rsid w:val="00D318AD"/>
    <w:pPr>
      <w:spacing w:before="100" w:beforeAutospacing="1" w:after="100" w:afterAutospacing="1"/>
    </w:pPr>
    <w:rPr>
      <w:lang w:eastAsia="zh-CN"/>
    </w:rPr>
  </w:style>
  <w:style w:type="paragraph" w:styleId="Revision">
    <w:name w:val="Revision"/>
    <w:hidden/>
    <w:uiPriority w:val="99"/>
    <w:semiHidden/>
    <w:rsid w:val="00825205"/>
    <w:rPr>
      <w:rFonts w:ascii="Times New Roman" w:eastAsia="Times New Roman" w:hAnsi="Times New Roman" w:cs="Times New Roman"/>
      <w:lang w:val="en-GB"/>
    </w:rPr>
  </w:style>
  <w:style w:type="paragraph" w:styleId="NoSpacing">
    <w:name w:val="No Spacing"/>
    <w:uiPriority w:val="1"/>
    <w:qFormat/>
    <w:rsid w:val="00A069B5"/>
    <w:rPr>
      <w:rFonts w:eastAsiaTheme="minorEastAsia"/>
      <w:sz w:val="22"/>
      <w:szCs w:val="22"/>
      <w:lang w:val="en-US"/>
    </w:rPr>
  </w:style>
  <w:style w:type="character" w:styleId="FollowedHyperlink">
    <w:name w:val="FollowedHyperlink"/>
    <w:basedOn w:val="DefaultParagraphFont"/>
    <w:uiPriority w:val="99"/>
    <w:semiHidden/>
    <w:unhideWhenUsed/>
    <w:rsid w:val="00ED4574"/>
    <w:rPr>
      <w:color w:val="954F72" w:themeColor="followedHyperlink"/>
      <w:u w:val="single"/>
    </w:rPr>
  </w:style>
  <w:style w:type="character" w:styleId="Strong">
    <w:name w:val="Strong"/>
    <w:basedOn w:val="DefaultParagraphFont"/>
    <w:uiPriority w:val="22"/>
    <w:qFormat/>
    <w:rsid w:val="00FA08F3"/>
    <w:rPr>
      <w:b/>
      <w:bCs/>
    </w:rPr>
  </w:style>
  <w:style w:type="character" w:styleId="Emphasis">
    <w:name w:val="Emphasis"/>
    <w:basedOn w:val="DefaultParagraphFont"/>
    <w:uiPriority w:val="20"/>
    <w:qFormat/>
    <w:rsid w:val="00FA08F3"/>
    <w:rPr>
      <w:i/>
      <w:iCs/>
    </w:rPr>
  </w:style>
  <w:style w:type="paragraph" w:styleId="Header">
    <w:name w:val="header"/>
    <w:aliases w:val="Header portrait"/>
    <w:basedOn w:val="Normal"/>
    <w:uiPriority w:val="99"/>
    <w:unhideWhenUsed/>
    <w:rsid w:val="00FA08F3"/>
    <w:pPr>
      <w:tabs>
        <w:tab w:val="center" w:pos="4513"/>
        <w:tab w:val="right" w:pos="9026"/>
      </w:tabs>
    </w:pPr>
  </w:style>
  <w:style w:type="paragraph" w:styleId="Footer">
    <w:name w:val="footer"/>
    <w:basedOn w:val="Normal"/>
    <w:uiPriority w:val="99"/>
    <w:unhideWhenUsed/>
    <w:rsid w:val="00FA08F3"/>
    <w:pPr>
      <w:tabs>
        <w:tab w:val="center" w:pos="4513"/>
        <w:tab w:val="right" w:pos="9026"/>
      </w:tabs>
    </w:pPr>
  </w:style>
  <w:style w:type="character" w:styleId="PageNumber">
    <w:name w:val="page number"/>
    <w:basedOn w:val="DefaultParagraphFont"/>
    <w:uiPriority w:val="99"/>
    <w:semiHidden/>
    <w:unhideWhenUsed/>
    <w:rsid w:val="00FA08F3"/>
  </w:style>
  <w:style w:type="table" w:styleId="TableGrid">
    <w:name w:val="Table Grid"/>
    <w:basedOn w:val="TableNormal"/>
    <w:rsid w:val="00FA08F3"/>
    <w:rPr>
      <w:rFonts w:eastAsiaTheme="minorEastAsia"/>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hidden/>
    <w:uiPriority w:val="99"/>
    <w:semiHidden/>
    <w:unhideWhenUsed/>
    <w:rsid w:val="00FA08F3"/>
    <w:pPr>
      <w:pBdr>
        <w:bottom w:val="single" w:sz="6" w:space="1" w:color="auto"/>
      </w:pBdr>
      <w:jc w:val="center"/>
    </w:pPr>
    <w:rPr>
      <w:rFonts w:ascii="Arial" w:hAnsi="Arial" w:cs="Arial"/>
      <w:vanish/>
      <w:sz w:val="16"/>
      <w:szCs w:val="16"/>
      <w:lang w:eastAsia="en-GB"/>
    </w:rPr>
  </w:style>
  <w:style w:type="paragraph" w:styleId="z-BottomofForm">
    <w:name w:val="HTML Bottom of Form"/>
    <w:basedOn w:val="Normal"/>
    <w:next w:val="Normal"/>
    <w:hidden/>
    <w:uiPriority w:val="99"/>
    <w:semiHidden/>
    <w:unhideWhenUsed/>
    <w:rsid w:val="00FA08F3"/>
    <w:pPr>
      <w:pBdr>
        <w:top w:val="single" w:sz="6" w:space="1" w:color="auto"/>
      </w:pBdr>
      <w:jc w:val="center"/>
    </w:pPr>
    <w:rPr>
      <w:rFonts w:ascii="Arial" w:hAnsi="Arial" w:cs="Arial"/>
      <w:vanish/>
      <w:sz w:val="16"/>
      <w:szCs w:val="16"/>
      <w:lang w:eastAsia="en-GB"/>
    </w:rPr>
  </w:style>
  <w:style w:type="paragraph" w:styleId="Quote">
    <w:name w:val="Quote"/>
    <w:basedOn w:val="Normal"/>
    <w:next w:val="Normal"/>
    <w:uiPriority w:val="29"/>
    <w:qFormat/>
    <w:rsid w:val="00FA08F3"/>
    <w:pPr>
      <w:spacing w:before="200" w:after="160"/>
      <w:ind w:left="864" w:right="864"/>
      <w:jc w:val="center"/>
    </w:pPr>
    <w:rPr>
      <w:i/>
      <w:iCs/>
      <w:color w:val="404040" w:themeColor="text1" w:themeTint="BF"/>
      <w:lang w:val="sv-SE"/>
    </w:rPr>
  </w:style>
  <w:style w:type="paragraph" w:styleId="Title">
    <w:name w:val="Title"/>
    <w:basedOn w:val="Normal"/>
    <w:next w:val="Normal"/>
    <w:qFormat/>
    <w:rsid w:val="00FA08F3"/>
    <w:pPr>
      <w:contextualSpacing/>
      <w:jc w:val="both"/>
    </w:pPr>
    <w:rPr>
      <w:rFonts w:asciiTheme="majorHAnsi" w:eastAsiaTheme="majorEastAsia" w:hAnsiTheme="majorHAnsi" w:cstheme="majorBidi"/>
      <w:sz w:val="56"/>
      <w:szCs w:val="56"/>
    </w:rPr>
  </w:style>
  <w:style w:type="character" w:styleId="PlaceholderText">
    <w:name w:val="Placeholder Text"/>
    <w:basedOn w:val="DefaultParagraphFont"/>
    <w:uiPriority w:val="99"/>
    <w:semiHidden/>
    <w:rsid w:val="00FA08F3"/>
    <w:rPr>
      <w:color w:val="808080"/>
    </w:rPr>
  </w:style>
  <w:style w:type="character" w:styleId="BookTitle">
    <w:name w:val="Book Title"/>
    <w:basedOn w:val="DefaultParagraphFont"/>
    <w:uiPriority w:val="33"/>
    <w:qFormat/>
    <w:rsid w:val="00FA08F3"/>
    <w:rPr>
      <w:b/>
      <w:bCs/>
      <w:i/>
      <w:iCs/>
    </w:rPr>
  </w:style>
  <w:style w:type="paragraph" w:styleId="TOCHeading">
    <w:name w:val="TOC Heading"/>
    <w:basedOn w:val="Heading1"/>
    <w:next w:val="Normal"/>
    <w:uiPriority w:val="39"/>
    <w:unhideWhenUsed/>
    <w:qFormat/>
    <w:rsid w:val="00FA08F3"/>
    <w:pPr>
      <w:keepNext/>
      <w:keepLines/>
      <w:numPr>
        <w:numId w:val="0"/>
      </w:numPr>
      <w:spacing w:before="480"/>
      <w:outlineLvl w:val="9"/>
    </w:pPr>
    <w:rPr>
      <w:rFonts w:asciiTheme="majorHAnsi" w:eastAsiaTheme="majorEastAsia" w:hAnsiTheme="majorHAnsi" w:cstheme="majorBidi"/>
      <w:color w:val="2F5496" w:themeColor="accent1" w:themeShade="BF"/>
      <w:lang w:val="sv-SE" w:eastAsia="sv-SE"/>
    </w:rPr>
  </w:style>
  <w:style w:type="paragraph" w:styleId="TOC1">
    <w:name w:val="toc 1"/>
    <w:basedOn w:val="Normal"/>
    <w:next w:val="Normal"/>
    <w:autoRedefine/>
    <w:uiPriority w:val="39"/>
    <w:unhideWhenUsed/>
    <w:rsid w:val="00FA08F3"/>
    <w:pPr>
      <w:spacing w:before="240" w:after="120"/>
    </w:pPr>
    <w:rPr>
      <w:rFonts w:asciiTheme="minorHAnsi" w:hAnsiTheme="minorHAnsi" w:cstheme="minorHAnsi"/>
      <w:b/>
      <w:bCs/>
      <w:szCs w:val="20"/>
    </w:rPr>
  </w:style>
  <w:style w:type="paragraph" w:styleId="TOC2">
    <w:name w:val="toc 2"/>
    <w:basedOn w:val="Normal"/>
    <w:next w:val="Normal"/>
    <w:autoRedefine/>
    <w:uiPriority w:val="39"/>
    <w:unhideWhenUsed/>
    <w:rsid w:val="00FA08F3"/>
    <w:pPr>
      <w:spacing w:before="120"/>
      <w:ind w:left="240"/>
    </w:pPr>
    <w:rPr>
      <w:rFonts w:asciiTheme="minorHAnsi" w:hAnsiTheme="minorHAnsi" w:cstheme="minorHAnsi"/>
      <w:i/>
      <w:iCs/>
      <w:szCs w:val="20"/>
    </w:rPr>
  </w:style>
  <w:style w:type="paragraph" w:styleId="TOC3">
    <w:name w:val="toc 3"/>
    <w:basedOn w:val="Normal"/>
    <w:next w:val="Normal"/>
    <w:autoRedefine/>
    <w:uiPriority w:val="39"/>
    <w:unhideWhenUsed/>
    <w:rsid w:val="00FA08F3"/>
    <w:pPr>
      <w:ind w:left="480"/>
    </w:pPr>
    <w:rPr>
      <w:rFonts w:asciiTheme="minorHAnsi" w:hAnsiTheme="minorHAnsi" w:cstheme="minorHAnsi"/>
      <w:szCs w:val="20"/>
    </w:rPr>
  </w:style>
  <w:style w:type="paragraph" w:styleId="TOC4">
    <w:name w:val="toc 4"/>
    <w:basedOn w:val="Normal"/>
    <w:next w:val="Normal"/>
    <w:autoRedefine/>
    <w:uiPriority w:val="39"/>
    <w:unhideWhenUsed/>
    <w:rsid w:val="00FA08F3"/>
    <w:pPr>
      <w:ind w:left="720"/>
    </w:pPr>
    <w:rPr>
      <w:rFonts w:asciiTheme="minorHAnsi" w:hAnsiTheme="minorHAnsi" w:cstheme="minorHAnsi"/>
      <w:szCs w:val="20"/>
    </w:rPr>
  </w:style>
  <w:style w:type="paragraph" w:styleId="TOC5">
    <w:name w:val="toc 5"/>
    <w:basedOn w:val="Normal"/>
    <w:next w:val="Normal"/>
    <w:autoRedefine/>
    <w:uiPriority w:val="39"/>
    <w:unhideWhenUsed/>
    <w:rsid w:val="00FA08F3"/>
    <w:pPr>
      <w:ind w:left="960"/>
    </w:pPr>
    <w:rPr>
      <w:rFonts w:asciiTheme="minorHAnsi" w:hAnsiTheme="minorHAnsi" w:cstheme="minorHAnsi"/>
      <w:szCs w:val="20"/>
    </w:rPr>
  </w:style>
  <w:style w:type="paragraph" w:styleId="TOC6">
    <w:name w:val="toc 6"/>
    <w:basedOn w:val="Normal"/>
    <w:next w:val="Normal"/>
    <w:autoRedefine/>
    <w:uiPriority w:val="39"/>
    <w:unhideWhenUsed/>
    <w:rsid w:val="00FA08F3"/>
    <w:pPr>
      <w:ind w:left="1200"/>
    </w:pPr>
    <w:rPr>
      <w:rFonts w:asciiTheme="minorHAnsi" w:hAnsiTheme="minorHAnsi" w:cstheme="minorHAnsi"/>
      <w:szCs w:val="20"/>
    </w:rPr>
  </w:style>
  <w:style w:type="paragraph" w:styleId="TOC7">
    <w:name w:val="toc 7"/>
    <w:basedOn w:val="Normal"/>
    <w:next w:val="Normal"/>
    <w:autoRedefine/>
    <w:uiPriority w:val="39"/>
    <w:unhideWhenUsed/>
    <w:rsid w:val="00FA08F3"/>
    <w:pPr>
      <w:ind w:left="1440"/>
    </w:pPr>
    <w:rPr>
      <w:rFonts w:asciiTheme="minorHAnsi" w:hAnsiTheme="minorHAnsi" w:cstheme="minorHAnsi"/>
      <w:szCs w:val="20"/>
    </w:rPr>
  </w:style>
  <w:style w:type="paragraph" w:styleId="TOC8">
    <w:name w:val="toc 8"/>
    <w:basedOn w:val="Normal"/>
    <w:next w:val="Normal"/>
    <w:autoRedefine/>
    <w:uiPriority w:val="39"/>
    <w:unhideWhenUsed/>
    <w:rsid w:val="00FA08F3"/>
    <w:pPr>
      <w:ind w:left="1680"/>
    </w:pPr>
    <w:rPr>
      <w:rFonts w:asciiTheme="minorHAnsi" w:hAnsiTheme="minorHAnsi" w:cstheme="minorHAnsi"/>
      <w:szCs w:val="20"/>
    </w:rPr>
  </w:style>
  <w:style w:type="paragraph" w:styleId="TOC9">
    <w:name w:val="toc 9"/>
    <w:basedOn w:val="Normal"/>
    <w:next w:val="Normal"/>
    <w:autoRedefine/>
    <w:uiPriority w:val="39"/>
    <w:unhideWhenUsed/>
    <w:rsid w:val="00FA08F3"/>
    <w:pPr>
      <w:ind w:left="1920"/>
    </w:pPr>
    <w:rPr>
      <w:rFonts w:asciiTheme="minorHAnsi" w:hAnsiTheme="minorHAnsi" w:cstheme="minorHAnsi"/>
      <w:szCs w:val="20"/>
    </w:rPr>
  </w:style>
  <w:style w:type="paragraph" w:styleId="Subtitle">
    <w:name w:val="Subtitle"/>
    <w:basedOn w:val="Normal"/>
    <w:next w:val="Normal"/>
    <w:qFormat/>
    <w:rsid w:val="00FA08F3"/>
    <w:pPr>
      <w:numPr>
        <w:ilvl w:val="1"/>
      </w:numPr>
      <w:spacing w:after="60" w:line="259" w:lineRule="auto"/>
      <w:contextualSpacing/>
    </w:pPr>
    <w:rPr>
      <w:rFonts w:eastAsiaTheme="minorHAnsi" w:cstheme="minorBidi"/>
      <w:b/>
    </w:rPr>
  </w:style>
  <w:style w:type="paragraph" w:styleId="EnvelopeAddress">
    <w:name w:val="envelope address"/>
    <w:basedOn w:val="Normal"/>
    <w:semiHidden/>
    <w:rsid w:val="00FA08F3"/>
    <w:pPr>
      <w:framePr w:w="7938" w:h="1984" w:hRule="exact" w:hSpace="141" w:wrap="auto" w:hAnchor="page" w:xAlign="center" w:yAlign="bottom"/>
      <w:spacing w:after="240"/>
      <w:ind w:left="2880"/>
    </w:pPr>
    <w:rPr>
      <w:rFonts w:ascii="Arial" w:hAnsi="Arial" w:cs="Arial"/>
      <w:sz w:val="22"/>
      <w:lang w:val="sv-SE" w:eastAsia="sv-SE"/>
    </w:rPr>
  </w:style>
  <w:style w:type="paragraph" w:styleId="NoteHeading">
    <w:name w:val="Note Heading"/>
    <w:basedOn w:val="Normal"/>
    <w:next w:val="Normal"/>
    <w:semiHidden/>
    <w:rsid w:val="00FA08F3"/>
    <w:pPr>
      <w:spacing w:after="240"/>
    </w:pPr>
    <w:rPr>
      <w:sz w:val="22"/>
      <w:lang w:val="sv-SE" w:eastAsia="sv-SE"/>
    </w:rPr>
  </w:style>
  <w:style w:type="paragraph" w:styleId="Closing">
    <w:name w:val="Closing"/>
    <w:basedOn w:val="Normal"/>
    <w:semiHidden/>
    <w:rsid w:val="00FA08F3"/>
    <w:pPr>
      <w:spacing w:after="240"/>
      <w:ind w:left="4252"/>
    </w:pPr>
    <w:rPr>
      <w:sz w:val="22"/>
      <w:lang w:val="sv-SE" w:eastAsia="sv-SE"/>
    </w:rPr>
  </w:style>
  <w:style w:type="paragraph" w:styleId="EnvelopeReturn">
    <w:name w:val="envelope return"/>
    <w:basedOn w:val="Normal"/>
    <w:semiHidden/>
    <w:rsid w:val="00FA08F3"/>
    <w:pPr>
      <w:spacing w:after="240"/>
    </w:pPr>
    <w:rPr>
      <w:rFonts w:ascii="Arial" w:hAnsi="Arial" w:cs="Arial"/>
      <w:szCs w:val="20"/>
      <w:lang w:val="sv-SE" w:eastAsia="sv-SE"/>
    </w:rPr>
  </w:style>
  <w:style w:type="paragraph" w:styleId="BodyText">
    <w:name w:val="Body Text"/>
    <w:basedOn w:val="Normal"/>
    <w:semiHidden/>
    <w:rsid w:val="00FA08F3"/>
    <w:pPr>
      <w:spacing w:after="120"/>
    </w:pPr>
    <w:rPr>
      <w:sz w:val="22"/>
      <w:lang w:val="sv-SE" w:eastAsia="sv-SE"/>
    </w:rPr>
  </w:style>
  <w:style w:type="paragraph" w:styleId="BodyText2">
    <w:name w:val="Body Text 2"/>
    <w:basedOn w:val="Normal"/>
    <w:semiHidden/>
    <w:rsid w:val="00FA08F3"/>
    <w:pPr>
      <w:spacing w:after="120" w:line="480" w:lineRule="auto"/>
    </w:pPr>
    <w:rPr>
      <w:sz w:val="22"/>
      <w:lang w:val="sv-SE" w:eastAsia="sv-SE"/>
    </w:rPr>
  </w:style>
  <w:style w:type="paragraph" w:styleId="BodyText3">
    <w:name w:val="Body Text 3"/>
    <w:basedOn w:val="Normal"/>
    <w:semiHidden/>
    <w:rsid w:val="00FA08F3"/>
    <w:pPr>
      <w:spacing w:after="120"/>
    </w:pPr>
    <w:rPr>
      <w:sz w:val="16"/>
      <w:szCs w:val="16"/>
      <w:lang w:val="sv-SE" w:eastAsia="sv-SE"/>
    </w:rPr>
  </w:style>
  <w:style w:type="paragraph" w:styleId="BodyTextFirstIndent">
    <w:name w:val="Body Text First Indent"/>
    <w:basedOn w:val="BodyText"/>
    <w:semiHidden/>
    <w:rsid w:val="00FA08F3"/>
    <w:pPr>
      <w:ind w:firstLine="210"/>
    </w:pPr>
  </w:style>
  <w:style w:type="paragraph" w:styleId="BodyTextIndent">
    <w:name w:val="Body Text Indent"/>
    <w:basedOn w:val="Normal"/>
    <w:semiHidden/>
    <w:rsid w:val="00FA08F3"/>
    <w:pPr>
      <w:spacing w:after="120"/>
      <w:ind w:left="283"/>
    </w:pPr>
    <w:rPr>
      <w:sz w:val="22"/>
      <w:lang w:val="sv-SE" w:eastAsia="sv-SE"/>
    </w:rPr>
  </w:style>
  <w:style w:type="paragraph" w:styleId="BodyTextFirstIndent2">
    <w:name w:val="Body Text First Indent 2"/>
    <w:basedOn w:val="BodyTextIndent"/>
    <w:semiHidden/>
    <w:rsid w:val="00FA08F3"/>
    <w:pPr>
      <w:ind w:firstLine="210"/>
    </w:pPr>
  </w:style>
  <w:style w:type="paragraph" w:styleId="BodyTextIndent2">
    <w:name w:val="Body Text Indent 2"/>
    <w:basedOn w:val="Normal"/>
    <w:semiHidden/>
    <w:rsid w:val="00FA08F3"/>
    <w:pPr>
      <w:spacing w:after="120" w:line="480" w:lineRule="auto"/>
      <w:ind w:left="283"/>
    </w:pPr>
    <w:rPr>
      <w:sz w:val="22"/>
      <w:lang w:val="sv-SE" w:eastAsia="sv-SE"/>
    </w:rPr>
  </w:style>
  <w:style w:type="paragraph" w:styleId="BodyTextIndent3">
    <w:name w:val="Body Text Indent 3"/>
    <w:basedOn w:val="Normal"/>
    <w:semiHidden/>
    <w:rsid w:val="00FA08F3"/>
    <w:pPr>
      <w:spacing w:after="120"/>
      <w:ind w:left="283"/>
    </w:pPr>
    <w:rPr>
      <w:sz w:val="16"/>
      <w:szCs w:val="16"/>
      <w:lang w:val="sv-SE" w:eastAsia="sv-SE"/>
    </w:rPr>
  </w:style>
  <w:style w:type="paragraph" w:styleId="TableofAuthorities">
    <w:name w:val="table of authorities"/>
    <w:basedOn w:val="Normal"/>
    <w:next w:val="Normal"/>
    <w:semiHidden/>
    <w:rsid w:val="00FA08F3"/>
    <w:pPr>
      <w:spacing w:after="240"/>
      <w:ind w:left="240" w:hanging="240"/>
    </w:pPr>
    <w:rPr>
      <w:sz w:val="22"/>
      <w:lang w:val="sv-SE" w:eastAsia="sv-SE"/>
    </w:rPr>
  </w:style>
  <w:style w:type="paragraph" w:styleId="TOAHeading">
    <w:name w:val="toa heading"/>
    <w:basedOn w:val="Normal"/>
    <w:next w:val="Normal"/>
    <w:semiHidden/>
    <w:rsid w:val="00FA08F3"/>
    <w:pPr>
      <w:spacing w:before="120" w:after="240"/>
    </w:pPr>
    <w:rPr>
      <w:rFonts w:ascii="Arial" w:hAnsi="Arial" w:cs="Arial"/>
      <w:b/>
      <w:bCs/>
      <w:sz w:val="22"/>
      <w:lang w:val="sv-SE" w:eastAsia="sv-SE"/>
    </w:rPr>
  </w:style>
  <w:style w:type="paragraph" w:styleId="Date">
    <w:name w:val="Date"/>
    <w:basedOn w:val="Normal"/>
    <w:next w:val="Normal"/>
    <w:semiHidden/>
    <w:rsid w:val="00FA08F3"/>
    <w:pPr>
      <w:spacing w:after="240"/>
    </w:pPr>
    <w:rPr>
      <w:sz w:val="22"/>
      <w:lang w:val="sv-SE" w:eastAsia="sv-SE"/>
    </w:rPr>
  </w:style>
  <w:style w:type="table" w:styleId="TableSubtle1">
    <w:name w:val="Table Subtle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cumentMap">
    <w:name w:val="Document Map"/>
    <w:basedOn w:val="Normal"/>
    <w:semiHidden/>
    <w:rsid w:val="00FA08F3"/>
    <w:pPr>
      <w:shd w:val="clear" w:color="auto" w:fill="000080"/>
      <w:spacing w:after="240"/>
    </w:pPr>
    <w:rPr>
      <w:rFonts w:ascii="Tahoma" w:hAnsi="Tahoma" w:cs="Tahoma"/>
      <w:szCs w:val="20"/>
      <w:lang w:val="sv-SE" w:eastAsia="sv-SE"/>
    </w:rPr>
  </w:style>
  <w:style w:type="table" w:styleId="TableElegant">
    <w:name w:val="Table Elegant"/>
    <w:basedOn w:val="TableNormal"/>
    <w:semiHidden/>
    <w:rsid w:val="00FA08F3"/>
    <w:pPr>
      <w:spacing w:after="240"/>
    </w:pPr>
    <w:rPr>
      <w:rFonts w:ascii="Times New Roman" w:eastAsia="Times New Roman" w:hAnsi="Times New Roman" w:cs="Times New Roman"/>
      <w:sz w:val="20"/>
      <w:szCs w:val="20"/>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imple1">
    <w:name w:val="Table Simple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A08F3"/>
    <w:pPr>
      <w:spacing w:after="240"/>
    </w:pPr>
    <w:rPr>
      <w:rFonts w:ascii="Times New Roman" w:eastAsia="Times New Roman" w:hAnsi="Times New Roman" w:cs="Times New Roman"/>
      <w:sz w:val="20"/>
      <w:szCs w:val="20"/>
      <w:lang w:val="sv-SE" w:eastAsia="sv-S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E-mailSignature">
    <w:name w:val="E-mail Signature"/>
    <w:basedOn w:val="Normal"/>
    <w:semiHidden/>
    <w:rsid w:val="00FA08F3"/>
    <w:pPr>
      <w:spacing w:after="240"/>
    </w:pPr>
    <w:rPr>
      <w:sz w:val="22"/>
      <w:lang w:val="sv-SE" w:eastAsia="sv-SE"/>
    </w:rPr>
  </w:style>
  <w:style w:type="paragraph" w:styleId="TableofFigures">
    <w:name w:val="table of figures"/>
    <w:basedOn w:val="Normal"/>
    <w:next w:val="Normal"/>
    <w:semiHidden/>
    <w:rsid w:val="00FA08F3"/>
    <w:pPr>
      <w:spacing w:after="240"/>
    </w:pPr>
    <w:rPr>
      <w:sz w:val="22"/>
      <w:lang w:val="sv-SE" w:eastAsia="sv-SE"/>
    </w:rPr>
  </w:style>
  <w:style w:type="table" w:styleId="TableColorful1">
    <w:name w:val="Table Colorful 1"/>
    <w:basedOn w:val="TableNormal"/>
    <w:semiHidden/>
    <w:rsid w:val="00FA08F3"/>
    <w:pPr>
      <w:spacing w:after="240"/>
    </w:pPr>
    <w:rPr>
      <w:rFonts w:ascii="Times New Roman" w:eastAsia="Times New Roman" w:hAnsi="Times New Roman" w:cs="Times New Roman"/>
      <w:color w:val="FFFFFF"/>
      <w:sz w:val="20"/>
      <w:szCs w:val="20"/>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A08F3"/>
    <w:pPr>
      <w:spacing w:after="240"/>
    </w:pPr>
    <w:rPr>
      <w:rFonts w:ascii="Times New Roman" w:eastAsia="Times New Roman" w:hAnsi="Times New Roman" w:cs="Times New Roman"/>
      <w:sz w:val="20"/>
      <w:szCs w:val="20"/>
      <w:lang w:val="sv-SE" w:eastAsia="sv-S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TMLAddress">
    <w:name w:val="HTML Address"/>
    <w:basedOn w:val="Normal"/>
    <w:semiHidden/>
    <w:rsid w:val="00FA08F3"/>
    <w:pPr>
      <w:spacing w:after="240"/>
    </w:pPr>
    <w:rPr>
      <w:i/>
      <w:iCs/>
      <w:sz w:val="22"/>
      <w:lang w:val="sv-SE" w:eastAsia="sv-SE"/>
    </w:rPr>
  </w:style>
  <w:style w:type="character" w:styleId="HTMLAcronym">
    <w:name w:val="HTML Acronym"/>
    <w:basedOn w:val="DefaultParagraphFont"/>
    <w:semiHidden/>
    <w:rsid w:val="00FA08F3"/>
    <w:rPr>
      <w:lang w:val="sv-SE"/>
    </w:rPr>
  </w:style>
  <w:style w:type="character" w:styleId="HTMLCite">
    <w:name w:val="HTML Cite"/>
    <w:basedOn w:val="DefaultParagraphFont"/>
    <w:semiHidden/>
    <w:rsid w:val="00FA08F3"/>
    <w:rPr>
      <w:i/>
      <w:iCs/>
      <w:lang w:val="sv-SE"/>
    </w:rPr>
  </w:style>
  <w:style w:type="character" w:styleId="HTMLDefinition">
    <w:name w:val="HTML Definition"/>
    <w:basedOn w:val="DefaultParagraphFont"/>
    <w:semiHidden/>
    <w:rsid w:val="00FA08F3"/>
    <w:rPr>
      <w:i/>
      <w:iCs/>
      <w:lang w:val="sv-SE"/>
    </w:rPr>
  </w:style>
  <w:style w:type="character" w:styleId="HTMLSample">
    <w:name w:val="HTML Sample"/>
    <w:basedOn w:val="DefaultParagraphFont"/>
    <w:semiHidden/>
    <w:rsid w:val="00FA08F3"/>
    <w:rPr>
      <w:rFonts w:ascii="Courier New" w:hAnsi="Courier New" w:cs="Courier New"/>
      <w:lang w:val="sv-SE"/>
    </w:rPr>
  </w:style>
  <w:style w:type="paragraph" w:styleId="HTMLPreformatted">
    <w:name w:val="HTML Preformatted"/>
    <w:basedOn w:val="Normal"/>
    <w:semiHidden/>
    <w:rsid w:val="00FA08F3"/>
    <w:pPr>
      <w:spacing w:after="240"/>
    </w:pPr>
    <w:rPr>
      <w:rFonts w:ascii="Courier New" w:hAnsi="Courier New" w:cs="Courier New"/>
      <w:szCs w:val="20"/>
      <w:lang w:val="sv-SE" w:eastAsia="sv-SE"/>
    </w:rPr>
  </w:style>
  <w:style w:type="character" w:styleId="HTMLCode">
    <w:name w:val="HTML Code"/>
    <w:basedOn w:val="DefaultParagraphFont"/>
    <w:semiHidden/>
    <w:rsid w:val="00FA08F3"/>
    <w:rPr>
      <w:rFonts w:ascii="Courier New" w:hAnsi="Courier New" w:cs="Courier New"/>
      <w:sz w:val="20"/>
      <w:szCs w:val="20"/>
      <w:lang w:val="sv-SE"/>
    </w:rPr>
  </w:style>
  <w:style w:type="character" w:styleId="HTMLTypewriter">
    <w:name w:val="HTML Typewriter"/>
    <w:basedOn w:val="DefaultParagraphFont"/>
    <w:semiHidden/>
    <w:rsid w:val="00FA08F3"/>
    <w:rPr>
      <w:rFonts w:ascii="Courier New" w:hAnsi="Courier New" w:cs="Courier New"/>
      <w:sz w:val="20"/>
      <w:szCs w:val="20"/>
      <w:lang w:val="sv-SE"/>
    </w:rPr>
  </w:style>
  <w:style w:type="character" w:styleId="HTMLKeyboard">
    <w:name w:val="HTML Keyboard"/>
    <w:basedOn w:val="DefaultParagraphFont"/>
    <w:semiHidden/>
    <w:rsid w:val="00FA08F3"/>
    <w:rPr>
      <w:rFonts w:ascii="Courier New" w:hAnsi="Courier New" w:cs="Courier New"/>
      <w:sz w:val="20"/>
      <w:szCs w:val="20"/>
      <w:lang w:val="sv-SE"/>
    </w:rPr>
  </w:style>
  <w:style w:type="character" w:styleId="HTMLVariable">
    <w:name w:val="HTML Variable"/>
    <w:basedOn w:val="DefaultParagraphFont"/>
    <w:semiHidden/>
    <w:rsid w:val="00FA08F3"/>
    <w:rPr>
      <w:i/>
      <w:iCs/>
      <w:lang w:val="sv-SE"/>
    </w:rPr>
  </w:style>
  <w:style w:type="paragraph" w:styleId="Index1">
    <w:name w:val="index 1"/>
    <w:basedOn w:val="Normal"/>
    <w:next w:val="Normal"/>
    <w:autoRedefine/>
    <w:semiHidden/>
    <w:rsid w:val="00FA08F3"/>
    <w:pPr>
      <w:spacing w:after="240"/>
      <w:ind w:left="240" w:hanging="240"/>
    </w:pPr>
    <w:rPr>
      <w:sz w:val="22"/>
      <w:lang w:val="sv-SE" w:eastAsia="sv-SE"/>
    </w:rPr>
  </w:style>
  <w:style w:type="paragraph" w:styleId="Index2">
    <w:name w:val="index 2"/>
    <w:basedOn w:val="Normal"/>
    <w:next w:val="Normal"/>
    <w:autoRedefine/>
    <w:semiHidden/>
    <w:rsid w:val="00FA08F3"/>
    <w:pPr>
      <w:spacing w:after="240"/>
      <w:ind w:left="480" w:hanging="240"/>
    </w:pPr>
    <w:rPr>
      <w:sz w:val="22"/>
      <w:lang w:val="sv-SE" w:eastAsia="sv-SE"/>
    </w:rPr>
  </w:style>
  <w:style w:type="paragraph" w:styleId="Index3">
    <w:name w:val="index 3"/>
    <w:basedOn w:val="Normal"/>
    <w:next w:val="Normal"/>
    <w:autoRedefine/>
    <w:semiHidden/>
    <w:rsid w:val="00FA08F3"/>
    <w:pPr>
      <w:spacing w:after="240"/>
      <w:ind w:left="720" w:hanging="240"/>
    </w:pPr>
    <w:rPr>
      <w:sz w:val="22"/>
      <w:lang w:val="sv-SE" w:eastAsia="sv-SE"/>
    </w:rPr>
  </w:style>
  <w:style w:type="paragraph" w:styleId="Index4">
    <w:name w:val="index 4"/>
    <w:basedOn w:val="Normal"/>
    <w:next w:val="Normal"/>
    <w:autoRedefine/>
    <w:semiHidden/>
    <w:rsid w:val="00FA08F3"/>
    <w:pPr>
      <w:spacing w:after="240"/>
      <w:ind w:left="960" w:hanging="240"/>
    </w:pPr>
    <w:rPr>
      <w:sz w:val="22"/>
      <w:lang w:val="sv-SE" w:eastAsia="sv-SE"/>
    </w:rPr>
  </w:style>
  <w:style w:type="paragraph" w:styleId="Index5">
    <w:name w:val="index 5"/>
    <w:basedOn w:val="Normal"/>
    <w:next w:val="Normal"/>
    <w:autoRedefine/>
    <w:semiHidden/>
    <w:rsid w:val="00FA08F3"/>
    <w:pPr>
      <w:spacing w:after="240"/>
      <w:ind w:left="1200" w:hanging="240"/>
    </w:pPr>
    <w:rPr>
      <w:sz w:val="22"/>
      <w:lang w:val="sv-SE" w:eastAsia="sv-SE"/>
    </w:rPr>
  </w:style>
  <w:style w:type="paragraph" w:styleId="Index6">
    <w:name w:val="index 6"/>
    <w:basedOn w:val="Normal"/>
    <w:next w:val="Normal"/>
    <w:autoRedefine/>
    <w:semiHidden/>
    <w:rsid w:val="00FA08F3"/>
    <w:pPr>
      <w:spacing w:after="240"/>
      <w:ind w:left="1440" w:hanging="240"/>
    </w:pPr>
    <w:rPr>
      <w:sz w:val="22"/>
      <w:lang w:val="sv-SE" w:eastAsia="sv-SE"/>
    </w:rPr>
  </w:style>
  <w:style w:type="paragraph" w:styleId="Index7">
    <w:name w:val="index 7"/>
    <w:basedOn w:val="Normal"/>
    <w:next w:val="Normal"/>
    <w:autoRedefine/>
    <w:semiHidden/>
    <w:rsid w:val="00FA08F3"/>
    <w:pPr>
      <w:spacing w:after="240"/>
      <w:ind w:left="1680" w:hanging="240"/>
    </w:pPr>
    <w:rPr>
      <w:sz w:val="22"/>
      <w:lang w:val="sv-SE" w:eastAsia="sv-SE"/>
    </w:rPr>
  </w:style>
  <w:style w:type="paragraph" w:styleId="Index8">
    <w:name w:val="index 8"/>
    <w:basedOn w:val="Normal"/>
    <w:next w:val="Normal"/>
    <w:autoRedefine/>
    <w:semiHidden/>
    <w:rsid w:val="00FA08F3"/>
    <w:pPr>
      <w:spacing w:after="240"/>
      <w:ind w:left="1920" w:hanging="240"/>
    </w:pPr>
    <w:rPr>
      <w:sz w:val="22"/>
      <w:lang w:val="sv-SE" w:eastAsia="sv-SE"/>
    </w:rPr>
  </w:style>
  <w:style w:type="paragraph" w:styleId="Index9">
    <w:name w:val="index 9"/>
    <w:basedOn w:val="Normal"/>
    <w:next w:val="Normal"/>
    <w:autoRedefine/>
    <w:semiHidden/>
    <w:rsid w:val="00FA08F3"/>
    <w:pPr>
      <w:spacing w:after="240"/>
      <w:ind w:left="2160" w:hanging="240"/>
    </w:pPr>
    <w:rPr>
      <w:sz w:val="22"/>
      <w:lang w:val="sv-SE" w:eastAsia="sv-SE"/>
    </w:rPr>
  </w:style>
  <w:style w:type="paragraph" w:styleId="IndexHeading">
    <w:name w:val="index heading"/>
    <w:basedOn w:val="Normal"/>
    <w:next w:val="Index1"/>
    <w:semiHidden/>
    <w:rsid w:val="00FA08F3"/>
    <w:pPr>
      <w:spacing w:after="240"/>
    </w:pPr>
    <w:rPr>
      <w:rFonts w:ascii="Arial" w:hAnsi="Arial" w:cs="Arial"/>
      <w:b/>
      <w:bCs/>
      <w:sz w:val="22"/>
      <w:lang w:val="sv-SE" w:eastAsia="sv-SE"/>
    </w:rPr>
  </w:style>
  <w:style w:type="paragraph" w:styleId="BlockText">
    <w:name w:val="Block Text"/>
    <w:basedOn w:val="Normal"/>
    <w:semiHidden/>
    <w:rsid w:val="00FA08F3"/>
    <w:pPr>
      <w:spacing w:after="120"/>
      <w:ind w:left="1440" w:right="1440"/>
    </w:pPr>
    <w:rPr>
      <w:sz w:val="22"/>
      <w:lang w:val="sv-SE" w:eastAsia="sv-SE"/>
    </w:rPr>
  </w:style>
  <w:style w:type="paragraph" w:styleId="Salutation">
    <w:name w:val="Salutation"/>
    <w:basedOn w:val="Normal"/>
    <w:next w:val="Normal"/>
    <w:semiHidden/>
    <w:rsid w:val="00FA08F3"/>
    <w:pPr>
      <w:spacing w:after="240"/>
    </w:pPr>
    <w:rPr>
      <w:sz w:val="22"/>
      <w:lang w:val="sv-SE" w:eastAsia="sv-SE"/>
    </w:rPr>
  </w:style>
  <w:style w:type="paragraph" w:styleId="List">
    <w:name w:val="List"/>
    <w:basedOn w:val="Normal"/>
    <w:semiHidden/>
    <w:rsid w:val="00FA08F3"/>
    <w:pPr>
      <w:spacing w:after="240"/>
      <w:ind w:left="283" w:hanging="283"/>
    </w:pPr>
    <w:rPr>
      <w:sz w:val="22"/>
      <w:lang w:val="sv-SE" w:eastAsia="sv-SE"/>
    </w:rPr>
  </w:style>
  <w:style w:type="paragraph" w:styleId="List2">
    <w:name w:val="List 2"/>
    <w:basedOn w:val="Normal"/>
    <w:semiHidden/>
    <w:rsid w:val="00FA08F3"/>
    <w:pPr>
      <w:spacing w:after="240"/>
      <w:ind w:left="566" w:hanging="283"/>
    </w:pPr>
    <w:rPr>
      <w:sz w:val="22"/>
      <w:lang w:val="sv-SE" w:eastAsia="sv-SE"/>
    </w:rPr>
  </w:style>
  <w:style w:type="paragraph" w:styleId="List3">
    <w:name w:val="List 3"/>
    <w:basedOn w:val="Normal"/>
    <w:semiHidden/>
    <w:rsid w:val="00FA08F3"/>
    <w:pPr>
      <w:spacing w:after="240"/>
      <w:ind w:left="849" w:hanging="283"/>
    </w:pPr>
    <w:rPr>
      <w:sz w:val="22"/>
      <w:lang w:val="sv-SE" w:eastAsia="sv-SE"/>
    </w:rPr>
  </w:style>
  <w:style w:type="paragraph" w:styleId="List4">
    <w:name w:val="List 4"/>
    <w:basedOn w:val="Normal"/>
    <w:semiHidden/>
    <w:rsid w:val="00FA08F3"/>
    <w:pPr>
      <w:spacing w:after="240"/>
      <w:ind w:left="1132" w:hanging="283"/>
    </w:pPr>
    <w:rPr>
      <w:sz w:val="22"/>
      <w:lang w:val="sv-SE" w:eastAsia="sv-SE"/>
    </w:rPr>
  </w:style>
  <w:style w:type="paragraph" w:styleId="List5">
    <w:name w:val="List 5"/>
    <w:basedOn w:val="Normal"/>
    <w:semiHidden/>
    <w:rsid w:val="00FA08F3"/>
    <w:pPr>
      <w:spacing w:after="240"/>
      <w:ind w:left="1415" w:hanging="283"/>
    </w:pPr>
    <w:rPr>
      <w:sz w:val="22"/>
      <w:lang w:val="sv-SE" w:eastAsia="sv-SE"/>
    </w:rPr>
  </w:style>
  <w:style w:type="paragraph" w:styleId="ListContinue">
    <w:name w:val="List Continue"/>
    <w:basedOn w:val="Normal"/>
    <w:semiHidden/>
    <w:rsid w:val="00FA08F3"/>
    <w:pPr>
      <w:spacing w:after="120"/>
      <w:ind w:left="283"/>
    </w:pPr>
    <w:rPr>
      <w:sz w:val="22"/>
      <w:lang w:val="sv-SE" w:eastAsia="sv-SE"/>
    </w:rPr>
  </w:style>
  <w:style w:type="paragraph" w:styleId="ListContinue2">
    <w:name w:val="List Continue 2"/>
    <w:basedOn w:val="Normal"/>
    <w:semiHidden/>
    <w:rsid w:val="00FA08F3"/>
    <w:pPr>
      <w:spacing w:after="120"/>
      <w:ind w:left="566"/>
    </w:pPr>
    <w:rPr>
      <w:sz w:val="22"/>
      <w:lang w:val="sv-SE" w:eastAsia="sv-SE"/>
    </w:rPr>
  </w:style>
  <w:style w:type="paragraph" w:styleId="ListContinue3">
    <w:name w:val="List Continue 3"/>
    <w:basedOn w:val="Normal"/>
    <w:semiHidden/>
    <w:rsid w:val="00FA08F3"/>
    <w:pPr>
      <w:spacing w:after="120"/>
      <w:ind w:left="849"/>
    </w:pPr>
    <w:rPr>
      <w:sz w:val="22"/>
      <w:lang w:val="sv-SE" w:eastAsia="sv-SE"/>
    </w:rPr>
  </w:style>
  <w:style w:type="paragraph" w:styleId="ListContinue4">
    <w:name w:val="List Continue 4"/>
    <w:basedOn w:val="Normal"/>
    <w:semiHidden/>
    <w:rsid w:val="00FA08F3"/>
    <w:pPr>
      <w:spacing w:after="120"/>
      <w:ind w:left="1132"/>
    </w:pPr>
    <w:rPr>
      <w:sz w:val="22"/>
      <w:lang w:val="sv-SE" w:eastAsia="sv-SE"/>
    </w:rPr>
  </w:style>
  <w:style w:type="paragraph" w:styleId="ListContinue5">
    <w:name w:val="List Continue 5"/>
    <w:basedOn w:val="Normal"/>
    <w:semiHidden/>
    <w:rsid w:val="00FA08F3"/>
    <w:pPr>
      <w:spacing w:after="120"/>
      <w:ind w:left="1415"/>
    </w:pPr>
    <w:rPr>
      <w:sz w:val="22"/>
      <w:lang w:val="sv-SE" w:eastAsia="sv-SE"/>
    </w:rPr>
  </w:style>
  <w:style w:type="paragraph" w:styleId="MacroText">
    <w:name w:val="macro"/>
    <w:semiHidden/>
    <w:rsid w:val="00FA08F3"/>
    <w:pPr>
      <w:tabs>
        <w:tab w:val="left" w:pos="480"/>
        <w:tab w:val="left" w:pos="960"/>
        <w:tab w:val="left" w:pos="1440"/>
        <w:tab w:val="left" w:pos="1920"/>
        <w:tab w:val="left" w:pos="2400"/>
        <w:tab w:val="left" w:pos="2880"/>
        <w:tab w:val="left" w:pos="3360"/>
        <w:tab w:val="left" w:pos="3840"/>
        <w:tab w:val="left" w:pos="4320"/>
      </w:tabs>
      <w:spacing w:after="240"/>
    </w:pPr>
    <w:rPr>
      <w:rFonts w:ascii="Courier New" w:eastAsia="Times New Roman" w:hAnsi="Courier New" w:cs="Courier New"/>
      <w:sz w:val="20"/>
      <w:szCs w:val="20"/>
      <w:lang w:val="sv-SE" w:eastAsia="sv-SE"/>
    </w:rPr>
  </w:style>
  <w:style w:type="paragraph" w:styleId="MessageHeader">
    <w:name w:val="Message Header"/>
    <w:basedOn w:val="Normal"/>
    <w:semiHidden/>
    <w:rsid w:val="00FA08F3"/>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cs="Arial"/>
      <w:sz w:val="22"/>
      <w:lang w:val="sv-SE" w:eastAsia="sv-SE"/>
    </w:rPr>
  </w:style>
  <w:style w:type="table" w:styleId="TableContemporary">
    <w:name w:val="Table Contemporary"/>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rmalIndent">
    <w:name w:val="Normal Indent"/>
    <w:basedOn w:val="Normal"/>
    <w:semiHidden/>
    <w:rsid w:val="00FA08F3"/>
    <w:pPr>
      <w:spacing w:after="240"/>
      <w:ind w:left="1304"/>
    </w:pPr>
    <w:rPr>
      <w:sz w:val="22"/>
      <w:lang w:val="sv-SE" w:eastAsia="sv-SE"/>
    </w:rPr>
  </w:style>
  <w:style w:type="paragraph" w:styleId="ListNumber">
    <w:name w:val="List Number"/>
    <w:basedOn w:val="Normal"/>
    <w:semiHidden/>
    <w:rsid w:val="00FA08F3"/>
    <w:pPr>
      <w:numPr>
        <w:numId w:val="3"/>
      </w:numPr>
      <w:spacing w:after="240"/>
    </w:pPr>
    <w:rPr>
      <w:sz w:val="22"/>
      <w:lang w:val="sv-SE" w:eastAsia="sv-SE"/>
    </w:rPr>
  </w:style>
  <w:style w:type="paragraph" w:styleId="ListNumber2">
    <w:name w:val="List Number 2"/>
    <w:basedOn w:val="Normal"/>
    <w:semiHidden/>
    <w:rsid w:val="00FA08F3"/>
    <w:pPr>
      <w:numPr>
        <w:numId w:val="4"/>
      </w:numPr>
      <w:spacing w:after="240"/>
    </w:pPr>
    <w:rPr>
      <w:sz w:val="22"/>
      <w:lang w:val="sv-SE" w:eastAsia="sv-SE"/>
    </w:rPr>
  </w:style>
  <w:style w:type="paragraph" w:styleId="ListNumber3">
    <w:name w:val="List Number 3"/>
    <w:basedOn w:val="Normal"/>
    <w:semiHidden/>
    <w:rsid w:val="00FA08F3"/>
    <w:pPr>
      <w:numPr>
        <w:numId w:val="5"/>
      </w:numPr>
      <w:spacing w:after="240"/>
    </w:pPr>
    <w:rPr>
      <w:sz w:val="22"/>
      <w:lang w:val="sv-SE" w:eastAsia="sv-SE"/>
    </w:rPr>
  </w:style>
  <w:style w:type="paragraph" w:styleId="ListNumber4">
    <w:name w:val="List Number 4"/>
    <w:basedOn w:val="Normal"/>
    <w:semiHidden/>
    <w:rsid w:val="00FA08F3"/>
    <w:pPr>
      <w:numPr>
        <w:numId w:val="6"/>
      </w:numPr>
      <w:spacing w:after="240"/>
    </w:pPr>
    <w:rPr>
      <w:sz w:val="22"/>
      <w:lang w:val="sv-SE" w:eastAsia="sv-SE"/>
    </w:rPr>
  </w:style>
  <w:style w:type="paragraph" w:styleId="ListNumber5">
    <w:name w:val="List Number 5"/>
    <w:basedOn w:val="Normal"/>
    <w:semiHidden/>
    <w:rsid w:val="00FA08F3"/>
    <w:pPr>
      <w:numPr>
        <w:numId w:val="7"/>
      </w:numPr>
      <w:spacing w:after="240"/>
    </w:pPr>
    <w:rPr>
      <w:sz w:val="22"/>
      <w:lang w:val="sv-SE" w:eastAsia="sv-SE"/>
    </w:rPr>
  </w:style>
  <w:style w:type="table" w:styleId="TableProfessional">
    <w:name w:val="Table Professional"/>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Bullet2">
    <w:name w:val="List Bullet 2"/>
    <w:basedOn w:val="Normal"/>
    <w:semiHidden/>
    <w:rsid w:val="00FA08F3"/>
    <w:pPr>
      <w:numPr>
        <w:numId w:val="8"/>
      </w:numPr>
      <w:spacing w:after="240"/>
    </w:pPr>
    <w:rPr>
      <w:sz w:val="22"/>
      <w:lang w:val="sv-SE" w:eastAsia="sv-SE"/>
    </w:rPr>
  </w:style>
  <w:style w:type="paragraph" w:styleId="ListBullet3">
    <w:name w:val="List Bullet 3"/>
    <w:basedOn w:val="Normal"/>
    <w:semiHidden/>
    <w:rsid w:val="00FA08F3"/>
    <w:pPr>
      <w:spacing w:after="240"/>
      <w:ind w:left="720" w:hanging="360"/>
    </w:pPr>
    <w:rPr>
      <w:sz w:val="22"/>
      <w:lang w:val="sv-SE" w:eastAsia="sv-SE"/>
    </w:rPr>
  </w:style>
  <w:style w:type="paragraph" w:styleId="ListBullet4">
    <w:name w:val="List Bullet 4"/>
    <w:basedOn w:val="Normal"/>
    <w:semiHidden/>
    <w:rsid w:val="00FA08F3"/>
    <w:pPr>
      <w:spacing w:after="240"/>
      <w:ind w:left="720" w:hanging="360"/>
    </w:pPr>
    <w:rPr>
      <w:sz w:val="22"/>
      <w:lang w:val="sv-SE" w:eastAsia="sv-SE"/>
    </w:rPr>
  </w:style>
  <w:style w:type="paragraph" w:styleId="ListBullet5">
    <w:name w:val="List Bullet 5"/>
    <w:basedOn w:val="Normal"/>
    <w:semiHidden/>
    <w:rsid w:val="00FA08F3"/>
    <w:pPr>
      <w:spacing w:after="240"/>
      <w:ind w:left="720" w:hanging="360"/>
    </w:pPr>
    <w:rPr>
      <w:sz w:val="22"/>
      <w:lang w:val="sv-SE" w:eastAsia="sv-SE"/>
    </w:rPr>
  </w:style>
  <w:style w:type="paragraph" w:styleId="Signature">
    <w:name w:val="Signature"/>
    <w:basedOn w:val="Normal"/>
    <w:semiHidden/>
    <w:rsid w:val="00FA08F3"/>
    <w:pPr>
      <w:spacing w:after="240"/>
      <w:ind w:left="4252"/>
    </w:pPr>
    <w:rPr>
      <w:sz w:val="22"/>
      <w:lang w:val="sv-SE" w:eastAsia="sv-SE"/>
    </w:rPr>
  </w:style>
  <w:style w:type="paragraph" w:styleId="EndnoteText">
    <w:name w:val="endnote text"/>
    <w:basedOn w:val="Normal"/>
    <w:semiHidden/>
    <w:rsid w:val="00FA08F3"/>
    <w:pPr>
      <w:spacing w:after="240"/>
    </w:pPr>
    <w:rPr>
      <w:szCs w:val="20"/>
      <w:lang w:val="sv-SE" w:eastAsia="sv-SE"/>
    </w:rPr>
  </w:style>
  <w:style w:type="character" w:styleId="EndnoteReference">
    <w:name w:val="endnote reference"/>
    <w:basedOn w:val="DefaultParagraphFont"/>
    <w:semiHidden/>
    <w:rsid w:val="00FA08F3"/>
    <w:rPr>
      <w:vertAlign w:val="superscript"/>
      <w:lang w:val="sv-SE"/>
    </w:rPr>
  </w:style>
  <w:style w:type="table" w:styleId="TableClassic1">
    <w:name w:val="Table Classic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A08F3"/>
    <w:pPr>
      <w:spacing w:after="240"/>
    </w:pPr>
    <w:rPr>
      <w:rFonts w:ascii="Times New Roman" w:eastAsia="Times New Roman" w:hAnsi="Times New Roman" w:cs="Times New Roman"/>
      <w:color w:val="000080"/>
      <w:sz w:val="20"/>
      <w:szCs w:val="2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3Deffects1">
    <w:name w:val="Table 3D effects 1"/>
    <w:basedOn w:val="TableNormal"/>
    <w:semiHidden/>
    <w:rsid w:val="00FA08F3"/>
    <w:pPr>
      <w:spacing w:after="240"/>
    </w:pPr>
    <w:rPr>
      <w:rFonts w:ascii="Times New Roman" w:eastAsia="Times New Roman" w:hAnsi="Times New Roman" w:cs="Times New Roman"/>
      <w:sz w:val="20"/>
      <w:szCs w:val="20"/>
      <w:lang w:val="sv-SE" w:eastAsia="sv-S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A08F3"/>
    <w:pPr>
      <w:spacing w:after="240"/>
    </w:pPr>
    <w:rPr>
      <w:rFonts w:ascii="Times New Roman" w:eastAsia="Times New Roman" w:hAnsi="Times New Roman" w:cs="Times New Roman"/>
      <w:b/>
      <w:bCs/>
      <w:sz w:val="20"/>
      <w:szCs w:val="20"/>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A08F3"/>
    <w:pPr>
      <w:spacing w:after="240"/>
    </w:pPr>
    <w:rPr>
      <w:rFonts w:ascii="Times New Roman" w:eastAsia="Times New Roman" w:hAnsi="Times New Roman" w:cs="Times New Roman"/>
      <w:sz w:val="20"/>
      <w:szCs w:val="20"/>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List1">
    <w:name w:val="Table List 1"/>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A08F3"/>
    <w:pPr>
      <w:spacing w:after="240"/>
    </w:pPr>
    <w:rPr>
      <w:rFonts w:ascii="Times New Roman" w:eastAsia="Times New Roman" w:hAnsi="Times New Roman" w:cs="Times New Roman"/>
      <w:sz w:val="20"/>
      <w:szCs w:val="20"/>
      <w:lang w:val="sv-SE" w:eastAsia="sv-S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A08F3"/>
    <w:pPr>
      <w:spacing w:after="240"/>
    </w:pPr>
    <w:rPr>
      <w:rFonts w:ascii="Times New Roman" w:eastAsia="Times New Roman" w:hAnsi="Times New Roman" w:cs="Times New Roman"/>
      <w:sz w:val="20"/>
      <w:szCs w:val="20"/>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1">
    <w:name w:val="Table Grid 1"/>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A08F3"/>
    <w:pPr>
      <w:spacing w:after="240"/>
    </w:pPr>
    <w:rPr>
      <w:rFonts w:ascii="Times New Roman" w:eastAsia="Times New Roman" w:hAnsi="Times New Roman" w:cs="Times New Roman"/>
      <w:sz w:val="20"/>
      <w:szCs w:val="20"/>
      <w:lang w:val="sv-SE" w:eastAsia="sv-S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A08F3"/>
    <w:pPr>
      <w:spacing w:after="240"/>
    </w:pPr>
    <w:rPr>
      <w:rFonts w:ascii="Times New Roman" w:eastAsia="Times New Roman" w:hAnsi="Times New Roman" w:cs="Times New Roman"/>
      <w:sz w:val="20"/>
      <w:szCs w:val="20"/>
      <w:lang w:val="sv-SE" w:eastAsia="sv-S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A08F3"/>
    <w:pPr>
      <w:spacing w:after="240"/>
    </w:pPr>
    <w:rPr>
      <w:rFonts w:ascii="Times New Roman" w:eastAsia="Times New Roman" w:hAnsi="Times New Roman" w:cs="Times New Roman"/>
      <w:b/>
      <w:bCs/>
      <w:sz w:val="20"/>
      <w:szCs w:val="20"/>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Theme">
    <w:name w:val="Table Theme"/>
    <w:basedOn w:val="TableNormal"/>
    <w:semiHidden/>
    <w:rsid w:val="00FA08F3"/>
    <w:pPr>
      <w:spacing w:after="240"/>
    </w:pPr>
    <w:rPr>
      <w:rFonts w:ascii="Times New Roman" w:eastAsia="Times New Roman" w:hAnsi="Times New Roman" w:cs="Times New Roman"/>
      <w:sz w:val="20"/>
      <w:szCs w:val="20"/>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A08F3"/>
    <w:pPr>
      <w:spacing w:after="240"/>
    </w:pPr>
    <w:rPr>
      <w:rFonts w:ascii="Times New Roman" w:eastAsia="Times New Roman" w:hAnsi="Times New Roman" w:cs="Times New Roman"/>
      <w:sz w:val="20"/>
      <w:szCs w:val="20"/>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rmal1">
    <w:name w:val="Normal1"/>
    <w:basedOn w:val="Normal"/>
    <w:rsid w:val="004B3BE3"/>
    <w:pPr>
      <w:spacing w:before="100" w:beforeAutospacing="1" w:after="100" w:afterAutospacing="1"/>
    </w:pPr>
    <w:rPr>
      <w:lang w:eastAsia="en-GB"/>
    </w:rPr>
  </w:style>
  <w:style w:type="paragraph" w:customStyle="1" w:styleId="Listlevel1aAlt5">
    <w:name w:val="List level 1 (a) Alt+5"/>
    <w:basedOn w:val="Normal"/>
    <w:uiPriority w:val="1"/>
    <w:qFormat/>
    <w:rsid w:val="00FC0073"/>
    <w:pPr>
      <w:spacing w:after="240"/>
      <w:ind w:left="720" w:hanging="360"/>
    </w:pPr>
    <w:rPr>
      <w:sz w:val="22"/>
      <w:lang w:val="sv-SE" w:eastAsia="sv-SE"/>
    </w:rPr>
  </w:style>
  <w:style w:type="paragraph" w:customStyle="1" w:styleId="ListAlt7">
    <w:name w:val="List • Alt+7"/>
    <w:basedOn w:val="Normal"/>
    <w:uiPriority w:val="3"/>
    <w:qFormat/>
    <w:rsid w:val="00FC0073"/>
    <w:pPr>
      <w:tabs>
        <w:tab w:val="num" w:pos="360"/>
      </w:tabs>
      <w:spacing w:after="240"/>
      <w:ind w:left="360" w:hanging="360"/>
    </w:pPr>
    <w:rPr>
      <w:sz w:val="22"/>
      <w:lang w:val="sv-SE" w:eastAsia="sv-SE"/>
    </w:rPr>
  </w:style>
  <w:style w:type="paragraph" w:customStyle="1" w:styleId="QuotationAltC">
    <w:name w:val="Quotation Alt+C"/>
    <w:qFormat/>
    <w:rsid w:val="00FC0073"/>
    <w:pPr>
      <w:spacing w:after="360"/>
      <w:ind w:left="1588" w:right="578"/>
    </w:pPr>
    <w:rPr>
      <w:rFonts w:ascii="Times New Roman" w:eastAsia="Times New Roman" w:hAnsi="Times New Roman" w:cs="Times New Roman"/>
      <w:sz w:val="20"/>
      <w:lang w:val="en-GB" w:eastAsia="sv-SE"/>
    </w:rPr>
  </w:style>
  <w:style w:type="paragraph" w:customStyle="1" w:styleId="paragraph">
    <w:name w:val="paragraph"/>
    <w:basedOn w:val="Normal"/>
    <w:rsid w:val="006573A9"/>
    <w:pPr>
      <w:spacing w:before="100" w:beforeAutospacing="1" w:after="100" w:afterAutospacing="1"/>
    </w:pPr>
    <w:rPr>
      <w:lang w:val="sv-SE" w:eastAsia="sv-SE"/>
    </w:rPr>
  </w:style>
  <w:style w:type="paragraph" w:customStyle="1" w:styleId="CitaviBibliographyHeading">
    <w:name w:val="Citavi Bibliography Heading"/>
    <w:basedOn w:val="Heading1"/>
    <w:rsid w:val="001D03F3"/>
    <w:pPr>
      <w:keepNext/>
      <w:keepLines/>
      <w:numPr>
        <w:numId w:val="0"/>
      </w:numPr>
      <w:spacing w:before="240" w:line="360" w:lineRule="auto"/>
    </w:pPr>
    <w:rPr>
      <w:rFonts w:asciiTheme="majorHAnsi" w:eastAsiaTheme="majorEastAsia" w:hAnsiTheme="majorHAnsi" w:cstheme="majorBidi"/>
      <w:b w:val="0"/>
      <w:bCs w:val="0"/>
      <w:sz w:val="32"/>
      <w:szCs w:val="32"/>
    </w:rPr>
  </w:style>
  <w:style w:type="paragraph" w:customStyle="1" w:styleId="Footnote">
    <w:name w:val="Footnote"/>
    <w:basedOn w:val="Normal"/>
    <w:qFormat/>
    <w:rsid w:val="001D03F3"/>
    <w:rPr>
      <w:rFonts w:eastAsiaTheme="minorHAnsi" w:cstheme="minorBidi"/>
      <w:szCs w:val="22"/>
    </w:rPr>
  </w:style>
  <w:style w:type="paragraph" w:customStyle="1" w:styleId="Petiavstnitt">
    <w:name w:val="Petiavstnitt"/>
    <w:basedOn w:val="Normal"/>
    <w:qFormat/>
    <w:rsid w:val="001D03F3"/>
    <w:pPr>
      <w:spacing w:after="160"/>
      <w:jc w:val="both"/>
    </w:pPr>
    <w:rPr>
      <w:rFonts w:eastAsiaTheme="minorHAnsi" w:cstheme="minorBidi"/>
      <w:szCs w:val="22"/>
    </w:rPr>
  </w:style>
  <w:style w:type="paragraph" w:customStyle="1" w:styleId="Footnontetext">
    <w:name w:val="Footnonte text"/>
    <w:basedOn w:val="Normal"/>
    <w:autoRedefine/>
    <w:qFormat/>
    <w:rsid w:val="00F91F5C"/>
    <w:pPr>
      <w:jc w:val="both"/>
    </w:pPr>
    <w:rPr>
      <w:rFonts w:ascii="Concorde BE Regular" w:hAnsi="Concorde BE Regular"/>
      <w:szCs w:val="20"/>
    </w:rPr>
  </w:style>
  <w:style w:type="paragraph" w:customStyle="1" w:styleId="Style1-Normalandrastycket">
    <w:name w:val="Style1 - Normal andra stycket"/>
    <w:basedOn w:val="Normal"/>
    <w:rsid w:val="00F95621"/>
    <w:pPr>
      <w:spacing w:after="120"/>
      <w:ind w:firstLine="720"/>
    </w:pPr>
    <w:rPr>
      <w:sz w:val="22"/>
      <w:szCs w:val="20"/>
    </w:rPr>
  </w:style>
  <w:style w:type="paragraph" w:customStyle="1" w:styleId="Body">
    <w:name w:val="Body"/>
    <w:basedOn w:val="Normal"/>
    <w:next w:val="Bodymedindent"/>
    <w:qFormat/>
    <w:rsid w:val="00F95621"/>
    <w:pPr>
      <w:spacing w:after="120"/>
      <w:jc w:val="both"/>
    </w:pPr>
    <w:rPr>
      <w:sz w:val="22"/>
      <w:szCs w:val="20"/>
    </w:rPr>
  </w:style>
  <w:style w:type="paragraph" w:customStyle="1" w:styleId="Bodymedindent">
    <w:name w:val="Body med indent"/>
    <w:basedOn w:val="Body"/>
    <w:uiPriority w:val="99"/>
    <w:qFormat/>
    <w:rsid w:val="00F95621"/>
    <w:pPr>
      <w:ind w:firstLine="720"/>
    </w:pPr>
  </w:style>
  <w:style w:type="paragraph" w:customStyle="1" w:styleId="Referenslista">
    <w:name w:val="Referenslista"/>
    <w:basedOn w:val="Body"/>
    <w:qFormat/>
    <w:rsid w:val="00F95621"/>
    <w:pPr>
      <w:spacing w:after="0"/>
      <w:ind w:left="284" w:hanging="284"/>
    </w:pPr>
    <w:rPr>
      <w:szCs w:val="22"/>
      <w:lang w:val="sv-SE"/>
    </w:rPr>
  </w:style>
  <w:style w:type="paragraph" w:customStyle="1" w:styleId="nf">
    <w:name w:val="nf"/>
    <w:basedOn w:val="Normal"/>
    <w:qFormat/>
    <w:rsid w:val="000A2415"/>
    <w:pPr>
      <w:ind w:firstLine="301"/>
    </w:pPr>
    <w:rPr>
      <w:rFonts w:ascii="Adobe Caslon" w:hAnsi="Adobe Caslon"/>
      <w:sz w:val="28"/>
      <w:szCs w:val="28"/>
      <w:lang w:eastAsia="zh-CN"/>
    </w:rPr>
  </w:style>
  <w:style w:type="paragraph" w:customStyle="1" w:styleId="legrhs">
    <w:name w:val="legrhs"/>
    <w:basedOn w:val="Normal"/>
    <w:rsid w:val="00F01EC7"/>
    <w:pPr>
      <w:spacing w:before="100" w:beforeAutospacing="1" w:after="100" w:afterAutospacing="1"/>
    </w:pPr>
    <w:rPr>
      <w:lang w:val="en-ZA"/>
    </w:rPr>
  </w:style>
  <w:style w:type="paragraph" w:customStyle="1" w:styleId="ScheduleHeading1">
    <w:name w:val="Schedule Heading 1"/>
    <w:basedOn w:val="Heading1"/>
    <w:next w:val="Normal"/>
    <w:uiPriority w:val="5"/>
    <w:qFormat/>
    <w:rsid w:val="001E2C9F"/>
  </w:style>
  <w:style w:type="paragraph" w:customStyle="1" w:styleId="Normal2">
    <w:name w:val="Normal 2"/>
    <w:basedOn w:val="Normal"/>
    <w:qFormat/>
    <w:rsid w:val="006771C1"/>
    <w:pPr>
      <w:jc w:val="both"/>
    </w:pPr>
    <w:rPr>
      <w:rFonts w:ascii="Gill Sans" w:eastAsia="Arial Unicode MS" w:hAnsi="Gill Sans" w:cs="Gill Sans Light"/>
      <w:sz w:val="22"/>
      <w:szCs w:val="20"/>
      <w:lang w:eastAsia="zh-CN"/>
    </w:rPr>
  </w:style>
  <w:style w:type="paragraph" w:customStyle="1" w:styleId="FMListOfContributorsName">
    <w:name w:val="†FM_ListOfContributors_Name"/>
    <w:basedOn w:val="FMListOfContributorsEntry"/>
    <w:qFormat/>
    <w:rsid w:val="00D548BC"/>
    <w:rPr>
      <w:i/>
      <w:iCs/>
    </w:rPr>
  </w:style>
  <w:style w:type="paragraph" w:customStyle="1" w:styleId="FMListOfContributorsAff">
    <w:name w:val="†FM_ListOfContributors_Aff"/>
    <w:basedOn w:val="FMListOfContributorsEntry"/>
    <w:qFormat/>
    <w:rsid w:val="00D54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yperlink" Target="Accident" TargetMode="Externa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c5189dc-4e0d-4560-8b67-d70bd17c316b" xsi:nil="true"/>
    <lcf76f155ced4ddcb4097134ff3c332f xmlns="e62bc2ce-42d8-4059-a292-012bba588556">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ED625CCA733AF40B68930F9BE6C7E88" ma:contentTypeVersion="9" ma:contentTypeDescription="Een nieuw document maken." ma:contentTypeScope="" ma:versionID="30dfe12b79729c2fdfe919c27f9dcbaa">
  <xsd:schema xmlns:xsd="http://www.w3.org/2001/XMLSchema" xmlns:xs="http://www.w3.org/2001/XMLSchema" xmlns:p="http://schemas.microsoft.com/office/2006/metadata/properties" xmlns:ns2="e62bc2ce-42d8-4059-a292-012bba588556" xmlns:ns3="8c5189dc-4e0d-4560-8b67-d70bd17c316b" targetNamespace="http://schemas.microsoft.com/office/2006/metadata/properties" ma:root="true" ma:fieldsID="e7ecb7286c52404487021a34ca3d97e6" ns2:_="" ns3:_="">
    <xsd:import namespace="e62bc2ce-42d8-4059-a292-012bba588556"/>
    <xsd:import namespace="8c5189dc-4e0d-4560-8b67-d70bd17c316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2bc2ce-42d8-4059-a292-012bba588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f0f2253e-ea5f-4431-a585-64cc7a70a74f"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5189dc-4e0d-4560-8b67-d70bd17c316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ae8c65-509d-48a9-9abd-f83a59fcf9fb}" ma:internalName="TaxCatchAll" ma:showField="CatchAllData" ma:web="8c5189dc-4e0d-4560-8b67-d70bd17c31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C25378-AB13-491F-9B55-876325255EDE}">
  <ds:schemaRefs>
    <ds:schemaRef ds:uri="http://schemas.microsoft.com/office/2006/metadata/properties"/>
    <ds:schemaRef ds:uri="http://schemas.microsoft.com/office/infopath/2007/PartnerControls"/>
    <ds:schemaRef ds:uri="8c5189dc-4e0d-4560-8b67-d70bd17c316b"/>
    <ds:schemaRef ds:uri="e62bc2ce-42d8-4059-a292-012bba588556"/>
  </ds:schemaRefs>
</ds:datastoreItem>
</file>

<file path=customXml/itemProps2.xml><?xml version="1.0" encoding="utf-8"?>
<ds:datastoreItem xmlns:ds="http://schemas.openxmlformats.org/officeDocument/2006/customXml" ds:itemID="{E298B6F6-CBDF-4784-B1B9-CF7BA223D3CF}">
  <ds:schemaRefs>
    <ds:schemaRef ds:uri="http://schemas.openxmlformats.org/officeDocument/2006/bibliography"/>
  </ds:schemaRefs>
</ds:datastoreItem>
</file>

<file path=customXml/itemProps3.xml><?xml version="1.0" encoding="utf-8"?>
<ds:datastoreItem xmlns:ds="http://schemas.openxmlformats.org/officeDocument/2006/customXml" ds:itemID="{8081F98F-A810-4E95-9792-6553B8147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2bc2ce-42d8-4059-a292-012bba588556"/>
    <ds:schemaRef ds:uri="8c5189dc-4e0d-4560-8b67-d70bd17c31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A3BF4B-907D-4ED4-AD9F-581A2656C2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493</TotalTime>
  <Pages>65</Pages>
  <Words>8776</Words>
  <Characters>51517</Characters>
  <Application>Microsoft Office Word</Application>
  <DocSecurity>0</DocSecurity>
  <Lines>804</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Arguello</dc:creator>
  <cp:keywords/>
  <dc:description/>
  <cp:lastModifiedBy>Gabriela Arguello</cp:lastModifiedBy>
  <cp:revision>530</cp:revision>
  <dcterms:created xsi:type="dcterms:W3CDTF">2022-04-27T07:33:00Z</dcterms:created>
  <dcterms:modified xsi:type="dcterms:W3CDTF">2022-07-29T18:12:00Z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0x010100CED625CCA733AF40B68930F9BE6C7E88</vt:lpwstr>
  </property>
  <property fmtid="{D5CDD505-2E9C-101B-9397-08002B2CF9AE}" pid="3" name="Order">
    <vt:r8>3949600</vt:r8>
  </property>
</Properties>
</file>